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24BE35" w14:textId="77777777" w:rsidR="001E5361" w:rsidRDefault="001E5361" w:rsidP="001E5361">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0FA1A02B" w14:textId="77777777" w:rsidR="001E5361" w:rsidRDefault="001E5361" w:rsidP="001E5361">
      <w:pPr>
        <w:rPr>
          <w:b/>
          <w:sz w:val="28"/>
        </w:rPr>
      </w:pPr>
    </w:p>
    <w:p w14:paraId="717BFE72" w14:textId="77777777" w:rsidR="004D5300" w:rsidRDefault="004D5300" w:rsidP="001E5361">
      <w:pPr>
        <w:rPr>
          <w:b/>
          <w:sz w:val="28"/>
        </w:rPr>
      </w:pPr>
      <w:bookmarkStart w:id="0" w:name="_GoBack"/>
      <w:bookmarkEnd w:id="0"/>
    </w:p>
    <w:p w14:paraId="468A4BD7" w14:textId="77777777" w:rsidR="001E5361" w:rsidRDefault="001E5361" w:rsidP="001E5361">
      <w:pPr>
        <w:spacing w:after="240"/>
        <w:rPr>
          <w:b/>
          <w:sz w:val="28"/>
        </w:rPr>
      </w:pPr>
      <w:r>
        <w:rPr>
          <w:b/>
          <w:sz w:val="28"/>
        </w:rPr>
        <w:t xml:space="preserve">Název vysoké školy: </w:t>
      </w:r>
      <w:r w:rsidRPr="001A343D">
        <w:rPr>
          <w:b/>
          <w:sz w:val="28"/>
        </w:rPr>
        <w:t>Tomas Bata University in Zlín</w:t>
      </w:r>
    </w:p>
    <w:p w14:paraId="428C561D" w14:textId="77777777" w:rsidR="001E5361" w:rsidRDefault="001E5361" w:rsidP="001E5361">
      <w:pPr>
        <w:spacing w:after="240"/>
        <w:rPr>
          <w:b/>
          <w:sz w:val="28"/>
        </w:rPr>
      </w:pPr>
    </w:p>
    <w:p w14:paraId="1CD07CAA" w14:textId="77777777" w:rsidR="001E5361" w:rsidRDefault="001E5361" w:rsidP="001E5361">
      <w:pPr>
        <w:spacing w:after="240"/>
        <w:rPr>
          <w:b/>
          <w:sz w:val="28"/>
        </w:rPr>
      </w:pPr>
      <w:r>
        <w:rPr>
          <w:b/>
          <w:sz w:val="28"/>
        </w:rPr>
        <w:t>Název součásti vysoké školy:</w:t>
      </w:r>
      <w:r>
        <w:rPr>
          <w:b/>
          <w:sz w:val="28"/>
        </w:rPr>
        <w:tab/>
      </w:r>
      <w:r w:rsidRPr="001A343D">
        <w:rPr>
          <w:b/>
          <w:sz w:val="28"/>
        </w:rPr>
        <w:t>Faculty of Technology</w:t>
      </w:r>
    </w:p>
    <w:p w14:paraId="054B4F57" w14:textId="77777777" w:rsidR="001E5361" w:rsidRDefault="001E5361" w:rsidP="001E5361">
      <w:pPr>
        <w:spacing w:after="240"/>
        <w:rPr>
          <w:b/>
          <w:sz w:val="28"/>
        </w:rPr>
      </w:pPr>
    </w:p>
    <w:p w14:paraId="352F7E52" w14:textId="77777777" w:rsidR="001E5361" w:rsidRDefault="001E5361" w:rsidP="001E5361">
      <w:pPr>
        <w:spacing w:after="240"/>
        <w:rPr>
          <w:b/>
          <w:sz w:val="28"/>
        </w:rPr>
      </w:pPr>
      <w:r>
        <w:rPr>
          <w:b/>
          <w:sz w:val="28"/>
        </w:rPr>
        <w:t xml:space="preserve">Název spolupracující instituce: </w:t>
      </w:r>
    </w:p>
    <w:p w14:paraId="7A0DCEBA" w14:textId="77777777" w:rsidR="001E5361" w:rsidRDefault="001E5361" w:rsidP="001E5361">
      <w:pPr>
        <w:spacing w:after="240"/>
        <w:rPr>
          <w:b/>
          <w:sz w:val="28"/>
        </w:rPr>
      </w:pPr>
    </w:p>
    <w:p w14:paraId="7EC0A596" w14:textId="77777777" w:rsidR="001E5361" w:rsidRDefault="001E5361" w:rsidP="001E5361">
      <w:pPr>
        <w:spacing w:after="240"/>
        <w:rPr>
          <w:b/>
          <w:sz w:val="28"/>
        </w:rPr>
      </w:pPr>
      <w:r>
        <w:rPr>
          <w:b/>
          <w:sz w:val="28"/>
        </w:rPr>
        <w:t>Název studijního programu:</w:t>
      </w:r>
      <w:r>
        <w:rPr>
          <w:b/>
          <w:sz w:val="28"/>
        </w:rPr>
        <w:tab/>
      </w:r>
      <w:r w:rsidRPr="00190536">
        <w:rPr>
          <w:b/>
          <w:sz w:val="28"/>
        </w:rPr>
        <w:t>Biotechnology</w:t>
      </w:r>
    </w:p>
    <w:p w14:paraId="3F9D5A9C" w14:textId="77777777" w:rsidR="001E5361" w:rsidRDefault="001E5361" w:rsidP="001E5361">
      <w:pPr>
        <w:spacing w:after="240"/>
        <w:rPr>
          <w:b/>
          <w:sz w:val="28"/>
        </w:rPr>
      </w:pPr>
    </w:p>
    <w:p w14:paraId="12A9FAE6" w14:textId="77777777" w:rsidR="001E5361" w:rsidRDefault="001E5361" w:rsidP="001E5361">
      <w:pPr>
        <w:spacing w:after="240"/>
        <w:ind w:left="3544" w:hanging="3544"/>
        <w:rPr>
          <w:sz w:val="28"/>
        </w:rPr>
      </w:pPr>
      <w:r>
        <w:rPr>
          <w:b/>
          <w:sz w:val="28"/>
        </w:rPr>
        <w:t>Typ žádosti o akreditaci:</w:t>
      </w:r>
      <w:r>
        <w:rPr>
          <w:sz w:val="28"/>
        </w:rPr>
        <w:tab/>
      </w:r>
      <w:r w:rsidRPr="00C867A3">
        <w:rPr>
          <w:sz w:val="24"/>
          <w:u w:val="single"/>
        </w:rPr>
        <w:t>udělení akreditace</w:t>
      </w:r>
      <w:r>
        <w:rPr>
          <w:sz w:val="24"/>
        </w:rPr>
        <w:t xml:space="preserve"> – </w:t>
      </w:r>
      <w:r w:rsidRPr="00C867A3">
        <w:rPr>
          <w:strike/>
          <w:sz w:val="24"/>
        </w:rPr>
        <w:t>prodloužení platnosti akreditace</w:t>
      </w:r>
      <w:r>
        <w:rPr>
          <w:sz w:val="24"/>
        </w:rPr>
        <w:t xml:space="preserve"> – </w:t>
      </w:r>
      <w:r w:rsidRPr="00C867A3">
        <w:rPr>
          <w:strike/>
          <w:sz w:val="24"/>
        </w:rPr>
        <w:t>rozšíření akreditace</w:t>
      </w:r>
    </w:p>
    <w:p w14:paraId="1E0B166F" w14:textId="77777777" w:rsidR="001E5361" w:rsidRDefault="001E5361" w:rsidP="001E5361">
      <w:pPr>
        <w:spacing w:after="240"/>
        <w:rPr>
          <w:b/>
          <w:sz w:val="28"/>
        </w:rPr>
      </w:pPr>
    </w:p>
    <w:p w14:paraId="2A6861BD" w14:textId="77777777" w:rsidR="001E5361" w:rsidRDefault="001E5361" w:rsidP="001E5361">
      <w:pPr>
        <w:spacing w:after="240"/>
        <w:rPr>
          <w:b/>
          <w:sz w:val="28"/>
        </w:rPr>
      </w:pPr>
      <w:r>
        <w:rPr>
          <w:b/>
          <w:sz w:val="28"/>
        </w:rPr>
        <w:t xml:space="preserve">Schvalující orgán: </w:t>
      </w:r>
      <w:r w:rsidRPr="00C867A3">
        <w:rPr>
          <w:b/>
          <w:sz w:val="28"/>
        </w:rPr>
        <w:t>Rada pro vnitřní hodnocení UTB</w:t>
      </w:r>
    </w:p>
    <w:p w14:paraId="017A5918" w14:textId="77777777" w:rsidR="001E5361" w:rsidRDefault="001E5361" w:rsidP="001E5361">
      <w:pPr>
        <w:spacing w:after="240"/>
        <w:rPr>
          <w:b/>
          <w:sz w:val="28"/>
        </w:rPr>
      </w:pPr>
    </w:p>
    <w:p w14:paraId="4DB8A17E" w14:textId="77777777" w:rsidR="001E5361" w:rsidRDefault="001E5361" w:rsidP="001E5361">
      <w:pPr>
        <w:spacing w:after="240"/>
        <w:rPr>
          <w:b/>
          <w:sz w:val="28"/>
        </w:rPr>
      </w:pPr>
      <w:r>
        <w:rPr>
          <w:b/>
          <w:sz w:val="28"/>
        </w:rPr>
        <w:t>Datum schválení žádosti:</w:t>
      </w:r>
    </w:p>
    <w:p w14:paraId="3F184C52" w14:textId="77777777" w:rsidR="001E5361" w:rsidRDefault="001E5361" w:rsidP="001E5361">
      <w:pPr>
        <w:spacing w:after="240"/>
        <w:rPr>
          <w:b/>
          <w:sz w:val="28"/>
        </w:rPr>
      </w:pPr>
    </w:p>
    <w:p w14:paraId="2234BA29" w14:textId="77777777" w:rsidR="001E5361" w:rsidRDefault="001E5361" w:rsidP="001E5361">
      <w:pPr>
        <w:spacing w:after="240"/>
        <w:rPr>
          <w:b/>
          <w:sz w:val="28"/>
        </w:rPr>
      </w:pPr>
      <w:r>
        <w:rPr>
          <w:b/>
          <w:sz w:val="28"/>
        </w:rPr>
        <w:t>Odkaz na elektronickou podobu žádosti:</w:t>
      </w:r>
    </w:p>
    <w:p w14:paraId="5BD67E99" w14:textId="77777777" w:rsidR="001E5361" w:rsidRDefault="001E5361" w:rsidP="001E5361">
      <w:pPr>
        <w:spacing w:after="240"/>
        <w:rPr>
          <w:b/>
          <w:sz w:val="28"/>
        </w:rPr>
      </w:pPr>
    </w:p>
    <w:p w14:paraId="4EC3AD44" w14:textId="2C0AD259" w:rsidR="001E5361" w:rsidRPr="00885605" w:rsidDel="00885605" w:rsidRDefault="001E5361" w:rsidP="001E5361">
      <w:pPr>
        <w:spacing w:after="240"/>
        <w:rPr>
          <w:del w:id="1" w:author="Simona Mrkvičková" w:date="2018-05-30T22:06:00Z"/>
          <w:b/>
          <w:sz w:val="28"/>
          <w:szCs w:val="28"/>
        </w:rPr>
      </w:pPr>
      <w:r>
        <w:rPr>
          <w:b/>
          <w:sz w:val="28"/>
        </w:rPr>
        <w:t xml:space="preserve">Odkazy na relevantní vnitřní předpisy: </w:t>
      </w:r>
      <w:ins w:id="2" w:author="Simona Mrkvičková" w:date="2018-05-30T22:06:00Z">
        <w:r w:rsidR="00885605">
          <w:rPr>
            <w:b/>
            <w:sz w:val="28"/>
            <w:szCs w:val="28"/>
          </w:rPr>
          <w:fldChar w:fldCharType="begin"/>
        </w:r>
        <w:r w:rsidR="00885605">
          <w:rPr>
            <w:b/>
            <w:sz w:val="28"/>
            <w:szCs w:val="28"/>
          </w:rPr>
          <w:instrText xml:space="preserve"> HYPERLINK "https://www.utb.cz/en/university/official-board/internal-rules-and-regulations/rules-and-regulations/" </w:instrText>
        </w:r>
        <w:r w:rsidR="00885605">
          <w:rPr>
            <w:b/>
            <w:sz w:val="28"/>
            <w:szCs w:val="28"/>
          </w:rPr>
          <w:fldChar w:fldCharType="separate"/>
        </w:r>
        <w:r w:rsidR="00885605" w:rsidRPr="00885605">
          <w:rPr>
            <w:rStyle w:val="Hypertextovodkaz"/>
            <w:b/>
            <w:sz w:val="28"/>
            <w:szCs w:val="28"/>
          </w:rPr>
          <w:t>https://www.utb.cz/en/university/official-board/internal-rules-and-regulations/rules-and-regulations/</w:t>
        </w:r>
        <w:r w:rsidR="00885605">
          <w:rPr>
            <w:b/>
            <w:sz w:val="28"/>
            <w:szCs w:val="28"/>
          </w:rPr>
          <w:fldChar w:fldCharType="end"/>
        </w:r>
      </w:ins>
      <w:del w:id="3" w:author="Simona Mrkvičková" w:date="2018-05-30T22:06:00Z">
        <w:r w:rsidR="00885605" w:rsidRPr="00885605" w:rsidDel="00885605">
          <w:fldChar w:fldCharType="begin"/>
        </w:r>
        <w:r w:rsidR="00885605" w:rsidRPr="00885605" w:rsidDel="00885605">
          <w:rPr>
            <w:b/>
            <w:sz w:val="28"/>
            <w:szCs w:val="28"/>
          </w:rPr>
          <w:delInstrText xml:space="preserve"> HYPERLINK "http://www.utb.cz/about-the-university/rules-and-regulations" </w:delInstrText>
        </w:r>
        <w:r w:rsidR="00885605" w:rsidRPr="00885605" w:rsidDel="00885605">
          <w:fldChar w:fldCharType="separate"/>
        </w:r>
        <w:r w:rsidRPr="00885605" w:rsidDel="00885605">
          <w:rPr>
            <w:rStyle w:val="Hypertextovodkaz"/>
            <w:b/>
            <w:sz w:val="28"/>
            <w:szCs w:val="28"/>
          </w:rPr>
          <w:delText>http://www.utb.cz/about-the-university/rules-and-regulations</w:delText>
        </w:r>
        <w:r w:rsidR="00885605" w:rsidRPr="00885605" w:rsidDel="00885605">
          <w:rPr>
            <w:rStyle w:val="Hypertextovodkaz"/>
            <w:b/>
            <w:sz w:val="28"/>
            <w:szCs w:val="28"/>
          </w:rPr>
          <w:fldChar w:fldCharType="end"/>
        </w:r>
      </w:del>
    </w:p>
    <w:p w14:paraId="43DAE2F1" w14:textId="77777777" w:rsidR="001E5361" w:rsidRPr="00885605" w:rsidRDefault="001E5361" w:rsidP="001E5361">
      <w:pPr>
        <w:spacing w:after="240"/>
        <w:rPr>
          <w:b/>
          <w:sz w:val="28"/>
          <w:szCs w:val="28"/>
        </w:rPr>
      </w:pPr>
    </w:p>
    <w:p w14:paraId="3F411E34" w14:textId="77777777" w:rsidR="001E5361" w:rsidRDefault="001E5361" w:rsidP="001E5361">
      <w:pPr>
        <w:spacing w:after="240"/>
        <w:rPr>
          <w:b/>
          <w:sz w:val="28"/>
        </w:rPr>
      </w:pPr>
      <w:r>
        <w:rPr>
          <w:b/>
          <w:sz w:val="28"/>
        </w:rPr>
        <w:t>ISCED F: 0519</w:t>
      </w:r>
    </w:p>
    <w:p w14:paraId="403084E3" w14:textId="77777777" w:rsidR="001E5361" w:rsidRDefault="001E5361" w:rsidP="001E5361">
      <w:pPr>
        <w:spacing w:after="240"/>
        <w:rPr>
          <w:b/>
          <w:sz w:val="28"/>
        </w:rPr>
      </w:pPr>
    </w:p>
    <w:p w14:paraId="4CF049F5" w14:textId="77777777" w:rsidR="00D23518" w:rsidRDefault="00D23518"/>
    <w:p w14:paraId="2066C3B2" w14:textId="77777777" w:rsidR="001E5361" w:rsidRDefault="001E5361"/>
    <w:p w14:paraId="7AA5B12D" w14:textId="77777777" w:rsidR="00D23518" w:rsidRDefault="00D23518"/>
    <w:p w14:paraId="418AF3CC" w14:textId="77777777" w:rsidR="00D23518" w:rsidRDefault="00D23518"/>
    <w:p w14:paraId="0AB7BB0B" w14:textId="77777777" w:rsidR="00D23518" w:rsidRDefault="00D23518"/>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74EC9" w14:paraId="6C203B4F" w14:textId="77777777" w:rsidTr="005F401C">
        <w:tc>
          <w:tcPr>
            <w:tcW w:w="9285" w:type="dxa"/>
            <w:gridSpan w:val="4"/>
            <w:tcBorders>
              <w:bottom w:val="double" w:sz="4" w:space="0" w:color="auto"/>
            </w:tcBorders>
            <w:shd w:val="clear" w:color="auto" w:fill="BDD6EE"/>
          </w:tcPr>
          <w:p w14:paraId="4E31EB64" w14:textId="77777777" w:rsidR="00174EC9" w:rsidRDefault="00174EC9">
            <w:pPr>
              <w:jc w:val="both"/>
              <w:rPr>
                <w:b/>
                <w:sz w:val="28"/>
              </w:rPr>
            </w:pPr>
            <w:r>
              <w:rPr>
                <w:b/>
                <w:sz w:val="28"/>
              </w:rPr>
              <w:t xml:space="preserve">B-I – </w:t>
            </w:r>
            <w:r>
              <w:rPr>
                <w:b/>
                <w:sz w:val="26"/>
                <w:szCs w:val="26"/>
              </w:rPr>
              <w:t>Charakteristika studijního programu</w:t>
            </w:r>
          </w:p>
        </w:tc>
      </w:tr>
      <w:tr w:rsidR="00174EC9" w14:paraId="013A8E12" w14:textId="77777777" w:rsidTr="005F401C">
        <w:tc>
          <w:tcPr>
            <w:tcW w:w="3168" w:type="dxa"/>
            <w:tcBorders>
              <w:bottom w:val="single" w:sz="2" w:space="0" w:color="auto"/>
            </w:tcBorders>
            <w:shd w:val="clear" w:color="auto" w:fill="F7CAAC"/>
          </w:tcPr>
          <w:p w14:paraId="2B9039B1" w14:textId="77777777" w:rsidR="00174EC9" w:rsidRDefault="00174EC9" w:rsidP="005F401C">
            <w:pPr>
              <w:jc w:val="both"/>
              <w:rPr>
                <w:b/>
              </w:rPr>
            </w:pPr>
            <w:r>
              <w:rPr>
                <w:b/>
              </w:rPr>
              <w:t>Název studijního programu</w:t>
            </w:r>
          </w:p>
        </w:tc>
        <w:tc>
          <w:tcPr>
            <w:tcW w:w="6117" w:type="dxa"/>
            <w:gridSpan w:val="3"/>
            <w:tcBorders>
              <w:bottom w:val="single" w:sz="2" w:space="0" w:color="auto"/>
            </w:tcBorders>
          </w:tcPr>
          <w:p w14:paraId="5701F5AB" w14:textId="6F310564" w:rsidR="00174EC9" w:rsidRPr="00216DC8" w:rsidRDefault="003C7C17">
            <w:pPr>
              <w:rPr>
                <w:b/>
              </w:rPr>
            </w:pPr>
            <w:r w:rsidRPr="00216DC8">
              <w:rPr>
                <w:b/>
              </w:rPr>
              <w:t>Biotechnologie</w:t>
            </w:r>
            <w:ins w:id="4" w:author="Frantisek Bunka" w:date="2018-05-31T18:06:00Z">
              <w:r w:rsidR="00DE60EF">
                <w:rPr>
                  <w:b/>
                </w:rPr>
                <w:t xml:space="preserve"> / Biotechnology</w:t>
              </w:r>
            </w:ins>
          </w:p>
        </w:tc>
      </w:tr>
      <w:tr w:rsidR="00174EC9" w14:paraId="3627C193" w14:textId="77777777" w:rsidTr="005F401C">
        <w:tc>
          <w:tcPr>
            <w:tcW w:w="3168" w:type="dxa"/>
            <w:tcBorders>
              <w:bottom w:val="single" w:sz="2" w:space="0" w:color="auto"/>
            </w:tcBorders>
            <w:shd w:val="clear" w:color="auto" w:fill="F7CAAC"/>
          </w:tcPr>
          <w:p w14:paraId="3E690010" w14:textId="77777777" w:rsidR="00174EC9" w:rsidRDefault="00174EC9">
            <w:pPr>
              <w:jc w:val="both"/>
              <w:rPr>
                <w:b/>
              </w:rPr>
            </w:pPr>
            <w:r>
              <w:rPr>
                <w:b/>
              </w:rPr>
              <w:t>Typ studijního programu</w:t>
            </w:r>
          </w:p>
        </w:tc>
        <w:tc>
          <w:tcPr>
            <w:tcW w:w="6117" w:type="dxa"/>
            <w:gridSpan w:val="3"/>
            <w:tcBorders>
              <w:bottom w:val="single" w:sz="2" w:space="0" w:color="auto"/>
            </w:tcBorders>
          </w:tcPr>
          <w:p w14:paraId="5D343024" w14:textId="0C57646E" w:rsidR="00174EC9" w:rsidRDefault="00C80DA8" w:rsidP="0010485D">
            <w:r>
              <w:t>magisterský</w:t>
            </w:r>
          </w:p>
        </w:tc>
      </w:tr>
      <w:tr w:rsidR="00174EC9" w14:paraId="4A8640AE" w14:textId="77777777" w:rsidTr="005F401C">
        <w:tc>
          <w:tcPr>
            <w:tcW w:w="3168" w:type="dxa"/>
            <w:tcBorders>
              <w:bottom w:val="single" w:sz="2" w:space="0" w:color="auto"/>
            </w:tcBorders>
            <w:shd w:val="clear" w:color="auto" w:fill="F7CAAC"/>
          </w:tcPr>
          <w:p w14:paraId="2E39FED8" w14:textId="77777777" w:rsidR="00174EC9" w:rsidRDefault="00174EC9">
            <w:pPr>
              <w:jc w:val="both"/>
              <w:rPr>
                <w:b/>
              </w:rPr>
            </w:pPr>
            <w:r>
              <w:rPr>
                <w:b/>
              </w:rPr>
              <w:t>Profil studijního programu</w:t>
            </w:r>
          </w:p>
        </w:tc>
        <w:tc>
          <w:tcPr>
            <w:tcW w:w="6117" w:type="dxa"/>
            <w:gridSpan w:val="3"/>
            <w:tcBorders>
              <w:bottom w:val="single" w:sz="2" w:space="0" w:color="auto"/>
            </w:tcBorders>
          </w:tcPr>
          <w:p w14:paraId="01F2612A" w14:textId="77777777" w:rsidR="00174EC9" w:rsidRDefault="00174EC9" w:rsidP="0010485D">
            <w:r>
              <w:t xml:space="preserve">akademicky zaměřený </w:t>
            </w:r>
          </w:p>
        </w:tc>
      </w:tr>
      <w:tr w:rsidR="00174EC9" w14:paraId="128A6BF4" w14:textId="77777777" w:rsidTr="005F401C">
        <w:tc>
          <w:tcPr>
            <w:tcW w:w="3168" w:type="dxa"/>
            <w:tcBorders>
              <w:bottom w:val="single" w:sz="2" w:space="0" w:color="auto"/>
            </w:tcBorders>
            <w:shd w:val="clear" w:color="auto" w:fill="F7CAAC"/>
          </w:tcPr>
          <w:p w14:paraId="1B6C2470" w14:textId="77777777" w:rsidR="00174EC9" w:rsidRDefault="00174EC9">
            <w:pPr>
              <w:jc w:val="both"/>
              <w:rPr>
                <w:b/>
              </w:rPr>
            </w:pPr>
            <w:r>
              <w:rPr>
                <w:b/>
              </w:rPr>
              <w:t>Forma studia</w:t>
            </w:r>
          </w:p>
        </w:tc>
        <w:tc>
          <w:tcPr>
            <w:tcW w:w="6117" w:type="dxa"/>
            <w:gridSpan w:val="3"/>
            <w:tcBorders>
              <w:bottom w:val="single" w:sz="2" w:space="0" w:color="auto"/>
            </w:tcBorders>
          </w:tcPr>
          <w:p w14:paraId="1EBEA346" w14:textId="5241A894" w:rsidR="00174EC9" w:rsidRDefault="00174EC9" w:rsidP="001E5361">
            <w:r>
              <w:t xml:space="preserve">prezenční </w:t>
            </w:r>
          </w:p>
        </w:tc>
      </w:tr>
      <w:tr w:rsidR="00174EC9" w14:paraId="0A5F6E16" w14:textId="77777777" w:rsidTr="005F401C">
        <w:tc>
          <w:tcPr>
            <w:tcW w:w="3168" w:type="dxa"/>
            <w:tcBorders>
              <w:bottom w:val="single" w:sz="2" w:space="0" w:color="auto"/>
            </w:tcBorders>
            <w:shd w:val="clear" w:color="auto" w:fill="F7CAAC"/>
          </w:tcPr>
          <w:p w14:paraId="635C39F8" w14:textId="77777777" w:rsidR="00174EC9" w:rsidRDefault="00174EC9">
            <w:pPr>
              <w:jc w:val="both"/>
              <w:rPr>
                <w:b/>
              </w:rPr>
            </w:pPr>
            <w:r>
              <w:rPr>
                <w:b/>
              </w:rPr>
              <w:t>Standardní doba studia</w:t>
            </w:r>
          </w:p>
        </w:tc>
        <w:tc>
          <w:tcPr>
            <w:tcW w:w="6117" w:type="dxa"/>
            <w:gridSpan w:val="3"/>
            <w:tcBorders>
              <w:bottom w:val="single" w:sz="2" w:space="0" w:color="auto"/>
            </w:tcBorders>
          </w:tcPr>
          <w:p w14:paraId="6428C020" w14:textId="77777777" w:rsidR="00174EC9" w:rsidRDefault="00C80DA8">
            <w:r>
              <w:t>2</w:t>
            </w:r>
            <w:r w:rsidR="0010485D">
              <w:t xml:space="preserve"> roky</w:t>
            </w:r>
          </w:p>
        </w:tc>
      </w:tr>
      <w:tr w:rsidR="00174EC9" w14:paraId="41AC363E" w14:textId="77777777" w:rsidTr="005F401C">
        <w:tc>
          <w:tcPr>
            <w:tcW w:w="3168" w:type="dxa"/>
            <w:tcBorders>
              <w:bottom w:val="single" w:sz="2" w:space="0" w:color="auto"/>
            </w:tcBorders>
            <w:shd w:val="clear" w:color="auto" w:fill="F7CAAC"/>
          </w:tcPr>
          <w:p w14:paraId="0A0EE909" w14:textId="77777777" w:rsidR="00174EC9" w:rsidRDefault="00174EC9">
            <w:pPr>
              <w:jc w:val="both"/>
              <w:rPr>
                <w:b/>
              </w:rPr>
            </w:pPr>
            <w:r>
              <w:rPr>
                <w:b/>
              </w:rPr>
              <w:t>Jazyk studia</w:t>
            </w:r>
          </w:p>
        </w:tc>
        <w:tc>
          <w:tcPr>
            <w:tcW w:w="6117" w:type="dxa"/>
            <w:gridSpan w:val="3"/>
            <w:tcBorders>
              <w:bottom w:val="single" w:sz="2" w:space="0" w:color="auto"/>
            </w:tcBorders>
          </w:tcPr>
          <w:p w14:paraId="790EA3BB" w14:textId="12B8853F" w:rsidR="00174EC9" w:rsidRDefault="00A94675" w:rsidP="001E5361">
            <w:r>
              <w:t>anglický</w:t>
            </w:r>
          </w:p>
        </w:tc>
      </w:tr>
      <w:tr w:rsidR="00174EC9" w14:paraId="75005C84" w14:textId="77777777" w:rsidTr="005F401C">
        <w:tc>
          <w:tcPr>
            <w:tcW w:w="3168" w:type="dxa"/>
            <w:tcBorders>
              <w:bottom w:val="single" w:sz="2" w:space="0" w:color="auto"/>
            </w:tcBorders>
            <w:shd w:val="clear" w:color="auto" w:fill="F7CAAC"/>
          </w:tcPr>
          <w:p w14:paraId="06A9C55D" w14:textId="77777777" w:rsidR="00174EC9" w:rsidRDefault="00174EC9">
            <w:pPr>
              <w:jc w:val="both"/>
              <w:rPr>
                <w:b/>
              </w:rPr>
            </w:pPr>
            <w:r>
              <w:rPr>
                <w:b/>
              </w:rPr>
              <w:t>Udělovaný akademický titul</w:t>
            </w:r>
          </w:p>
        </w:tc>
        <w:tc>
          <w:tcPr>
            <w:tcW w:w="6117" w:type="dxa"/>
            <w:gridSpan w:val="3"/>
            <w:tcBorders>
              <w:bottom w:val="single" w:sz="2" w:space="0" w:color="auto"/>
            </w:tcBorders>
          </w:tcPr>
          <w:p w14:paraId="3A053649" w14:textId="77777777" w:rsidR="00174EC9" w:rsidRDefault="00C80DA8" w:rsidP="00C80DA8">
            <w:r>
              <w:t>inženýr</w:t>
            </w:r>
            <w:r w:rsidR="0010485D">
              <w:t xml:space="preserve"> (</w:t>
            </w:r>
            <w:r>
              <w:t>Ing</w:t>
            </w:r>
            <w:r w:rsidR="0010485D">
              <w:t>.)</w:t>
            </w:r>
          </w:p>
        </w:tc>
      </w:tr>
      <w:tr w:rsidR="00174EC9" w14:paraId="16CAD6F6" w14:textId="77777777" w:rsidTr="005F401C">
        <w:tc>
          <w:tcPr>
            <w:tcW w:w="3168" w:type="dxa"/>
            <w:tcBorders>
              <w:bottom w:val="single" w:sz="2" w:space="0" w:color="auto"/>
            </w:tcBorders>
            <w:shd w:val="clear" w:color="auto" w:fill="F7CAAC"/>
          </w:tcPr>
          <w:p w14:paraId="29EA3787" w14:textId="77777777" w:rsidR="00174EC9" w:rsidRDefault="00174EC9" w:rsidP="005F401C">
            <w:pPr>
              <w:jc w:val="both"/>
              <w:rPr>
                <w:b/>
              </w:rPr>
            </w:pPr>
            <w:r>
              <w:rPr>
                <w:b/>
              </w:rPr>
              <w:t>Rigorózní řízení</w:t>
            </w:r>
          </w:p>
        </w:tc>
        <w:tc>
          <w:tcPr>
            <w:tcW w:w="1543" w:type="dxa"/>
            <w:tcBorders>
              <w:bottom w:val="single" w:sz="2" w:space="0" w:color="auto"/>
            </w:tcBorders>
          </w:tcPr>
          <w:p w14:paraId="19610E63" w14:textId="77777777" w:rsidR="00174EC9" w:rsidRDefault="00174EC9">
            <w:r>
              <w:t>ne</w:t>
            </w:r>
          </w:p>
        </w:tc>
        <w:tc>
          <w:tcPr>
            <w:tcW w:w="2835" w:type="dxa"/>
            <w:tcBorders>
              <w:bottom w:val="single" w:sz="2" w:space="0" w:color="auto"/>
            </w:tcBorders>
            <w:shd w:val="clear" w:color="auto" w:fill="F7CAAC"/>
          </w:tcPr>
          <w:p w14:paraId="3B71A55C" w14:textId="77777777" w:rsidR="00174EC9" w:rsidRPr="005F401C" w:rsidRDefault="00174EC9">
            <w:pPr>
              <w:rPr>
                <w:b/>
                <w:bCs/>
              </w:rPr>
            </w:pPr>
            <w:r w:rsidRPr="005F401C">
              <w:rPr>
                <w:b/>
                <w:bCs/>
              </w:rPr>
              <w:t>Udělovaný akademický titul</w:t>
            </w:r>
          </w:p>
        </w:tc>
        <w:tc>
          <w:tcPr>
            <w:tcW w:w="1739" w:type="dxa"/>
            <w:tcBorders>
              <w:bottom w:val="single" w:sz="2" w:space="0" w:color="auto"/>
            </w:tcBorders>
          </w:tcPr>
          <w:p w14:paraId="11E19982" w14:textId="0E2A00AF" w:rsidR="00174EC9" w:rsidRDefault="0010485D">
            <w:r>
              <w:t>-</w:t>
            </w:r>
            <w:r w:rsidR="004D5300">
              <w:t>--</w:t>
            </w:r>
          </w:p>
        </w:tc>
      </w:tr>
      <w:tr w:rsidR="00174EC9" w14:paraId="3E003261" w14:textId="77777777" w:rsidTr="00406792">
        <w:tc>
          <w:tcPr>
            <w:tcW w:w="3168" w:type="dxa"/>
            <w:tcBorders>
              <w:bottom w:val="single" w:sz="2" w:space="0" w:color="auto"/>
            </w:tcBorders>
            <w:shd w:val="clear" w:color="auto" w:fill="F7CAAC"/>
          </w:tcPr>
          <w:p w14:paraId="7EA560D2" w14:textId="77777777" w:rsidR="00174EC9" w:rsidRDefault="00174EC9" w:rsidP="005F401C">
            <w:pPr>
              <w:jc w:val="both"/>
              <w:rPr>
                <w:b/>
              </w:rPr>
            </w:pPr>
            <w:r>
              <w:rPr>
                <w:b/>
              </w:rPr>
              <w:t>Garant studijního programu</w:t>
            </w:r>
          </w:p>
        </w:tc>
        <w:tc>
          <w:tcPr>
            <w:tcW w:w="6117" w:type="dxa"/>
            <w:gridSpan w:val="3"/>
            <w:tcBorders>
              <w:bottom w:val="single" w:sz="2" w:space="0" w:color="auto"/>
            </w:tcBorders>
          </w:tcPr>
          <w:p w14:paraId="2980671B" w14:textId="0B7F2505" w:rsidR="00174EC9" w:rsidRDefault="0010485D" w:rsidP="003C7C17">
            <w:r>
              <w:t xml:space="preserve">doc. </w:t>
            </w:r>
            <w:r w:rsidR="003C7C17">
              <w:t>RNDr. Leona</w:t>
            </w:r>
            <w:r>
              <w:t xml:space="preserve"> Buňk</w:t>
            </w:r>
            <w:r w:rsidR="003C7C17">
              <w:t>ová</w:t>
            </w:r>
            <w:r>
              <w:t>, Ph.D.</w:t>
            </w:r>
          </w:p>
        </w:tc>
      </w:tr>
      <w:tr w:rsidR="00174EC9" w14:paraId="5793ECEC" w14:textId="77777777" w:rsidTr="005F401C">
        <w:tc>
          <w:tcPr>
            <w:tcW w:w="3168" w:type="dxa"/>
            <w:tcBorders>
              <w:top w:val="single" w:sz="2" w:space="0" w:color="auto"/>
              <w:left w:val="single" w:sz="2" w:space="0" w:color="auto"/>
              <w:bottom w:val="single" w:sz="2" w:space="0" w:color="auto"/>
              <w:right w:val="single" w:sz="2" w:space="0" w:color="auto"/>
            </w:tcBorders>
            <w:shd w:val="clear" w:color="auto" w:fill="F7CAAC"/>
          </w:tcPr>
          <w:p w14:paraId="2899763A" w14:textId="77777777" w:rsidR="00174EC9" w:rsidRDefault="00174EC9">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2595162" w14:textId="77777777" w:rsidR="00174EC9" w:rsidRDefault="00174EC9">
            <w:r>
              <w:t>ne</w:t>
            </w:r>
          </w:p>
        </w:tc>
      </w:tr>
      <w:tr w:rsidR="00174EC9" w14:paraId="6CE08A0E" w14:textId="77777777" w:rsidTr="005F401C">
        <w:tc>
          <w:tcPr>
            <w:tcW w:w="3168" w:type="dxa"/>
            <w:tcBorders>
              <w:top w:val="single" w:sz="2" w:space="0" w:color="auto"/>
              <w:left w:val="single" w:sz="2" w:space="0" w:color="auto"/>
              <w:bottom w:val="single" w:sz="2" w:space="0" w:color="auto"/>
              <w:right w:val="single" w:sz="2" w:space="0" w:color="auto"/>
            </w:tcBorders>
            <w:shd w:val="clear" w:color="auto" w:fill="F7CAAC"/>
          </w:tcPr>
          <w:p w14:paraId="60F50F25" w14:textId="77777777" w:rsidR="00174EC9" w:rsidRDefault="00174EC9">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3452F07C" w14:textId="77777777" w:rsidR="00174EC9" w:rsidRDefault="00174EC9">
            <w:r>
              <w:t>ne</w:t>
            </w:r>
          </w:p>
        </w:tc>
      </w:tr>
      <w:tr w:rsidR="00174EC9" w14:paraId="76EB95BD" w14:textId="77777777" w:rsidTr="00BC2035">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7D1D2016" w14:textId="77777777" w:rsidR="00174EC9" w:rsidRDefault="00174EC9">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6164E680" w14:textId="6712F9FA" w:rsidR="00174EC9" w:rsidRDefault="001E5361">
            <w:r>
              <w:t>ne</w:t>
            </w:r>
          </w:p>
        </w:tc>
      </w:tr>
      <w:tr w:rsidR="00174EC9" w14:paraId="0E818336" w14:textId="77777777" w:rsidTr="005F401C">
        <w:tc>
          <w:tcPr>
            <w:tcW w:w="9285" w:type="dxa"/>
            <w:gridSpan w:val="4"/>
            <w:tcBorders>
              <w:top w:val="single" w:sz="2" w:space="0" w:color="auto"/>
            </w:tcBorders>
            <w:shd w:val="clear" w:color="auto" w:fill="F7CAAC"/>
          </w:tcPr>
          <w:p w14:paraId="46DC5A50" w14:textId="77777777" w:rsidR="00174EC9" w:rsidRDefault="00174EC9">
            <w:pPr>
              <w:jc w:val="both"/>
            </w:pPr>
            <w:proofErr w:type="gramStart"/>
            <w:r>
              <w:rPr>
                <w:b/>
              </w:rPr>
              <w:t>Oblast(i) vzdělávání</w:t>
            </w:r>
            <w:proofErr w:type="gramEnd"/>
            <w:r>
              <w:rPr>
                <w:b/>
              </w:rPr>
              <w:t xml:space="preserve"> a u kombinovaného studijního programu podíl jednotlivých oblastí vzdělávání v %</w:t>
            </w:r>
          </w:p>
        </w:tc>
      </w:tr>
      <w:tr w:rsidR="00174EC9" w14:paraId="7F8F1687" w14:textId="77777777" w:rsidTr="001E5361">
        <w:trPr>
          <w:trHeight w:val="458"/>
        </w:trPr>
        <w:tc>
          <w:tcPr>
            <w:tcW w:w="9285" w:type="dxa"/>
            <w:gridSpan w:val="4"/>
            <w:shd w:val="clear" w:color="auto" w:fill="FFFFFF"/>
          </w:tcPr>
          <w:p w14:paraId="27BBF4A1" w14:textId="44DD3177" w:rsidR="003C7C17" w:rsidRDefault="003C7C17" w:rsidP="00192FC5">
            <w:pPr>
              <w:spacing w:before="120" w:after="60"/>
            </w:pPr>
            <w:r>
              <w:t>Biologie, ekologie a životní prostředí (</w:t>
            </w:r>
            <w:r w:rsidR="00D56679" w:rsidRPr="00460940">
              <w:t>5</w:t>
            </w:r>
            <w:ins w:id="5" w:author="Buňková Leona" w:date="2018-05-25T15:16:00Z">
              <w:r w:rsidR="00A758E6">
                <w:t>9</w:t>
              </w:r>
            </w:ins>
            <w:del w:id="6" w:author="Buňková Leona" w:date="2018-05-25T15:16:00Z">
              <w:r w:rsidR="00D56679" w:rsidRPr="00460940" w:rsidDel="00A758E6">
                <w:delText>5</w:delText>
              </w:r>
            </w:del>
            <w:r w:rsidRPr="00460940">
              <w:t>%</w:t>
            </w:r>
            <w:r>
              <w:t>)</w:t>
            </w:r>
          </w:p>
          <w:p w14:paraId="217779F9" w14:textId="74BF6909" w:rsidR="00174EC9" w:rsidRDefault="0010485D" w:rsidP="00192FC5">
            <w:pPr>
              <w:spacing w:before="60" w:after="120"/>
            </w:pPr>
            <w:r>
              <w:t>Potravinářství</w:t>
            </w:r>
            <w:r w:rsidR="003C7C17">
              <w:t xml:space="preserve"> (</w:t>
            </w:r>
            <w:r w:rsidR="00D56679" w:rsidRPr="00460940">
              <w:t>4</w:t>
            </w:r>
            <w:ins w:id="7" w:author="Buňková Leona" w:date="2018-05-25T15:16:00Z">
              <w:r w:rsidR="00A758E6">
                <w:t>1</w:t>
              </w:r>
            </w:ins>
            <w:del w:id="8" w:author="Buňková Leona" w:date="2018-05-25T15:16:00Z">
              <w:r w:rsidR="00D56679" w:rsidRPr="00460940" w:rsidDel="00A758E6">
                <w:delText>5</w:delText>
              </w:r>
            </w:del>
            <w:r w:rsidR="00B01052" w:rsidRPr="00460940">
              <w:t>%</w:t>
            </w:r>
            <w:r w:rsidR="004F0565">
              <w:t>)</w:t>
            </w:r>
          </w:p>
        </w:tc>
      </w:tr>
      <w:tr w:rsidR="00174EC9" w14:paraId="16D4D66A" w14:textId="77777777" w:rsidTr="005F401C">
        <w:trPr>
          <w:trHeight w:val="70"/>
        </w:trPr>
        <w:tc>
          <w:tcPr>
            <w:tcW w:w="9285" w:type="dxa"/>
            <w:gridSpan w:val="4"/>
            <w:shd w:val="clear" w:color="auto" w:fill="F7CAAC"/>
          </w:tcPr>
          <w:p w14:paraId="2F60276A" w14:textId="77777777" w:rsidR="00174EC9" w:rsidRDefault="00174EC9">
            <w:r>
              <w:rPr>
                <w:b/>
              </w:rPr>
              <w:t>Cíle studia ve studijním programu</w:t>
            </w:r>
          </w:p>
        </w:tc>
      </w:tr>
      <w:tr w:rsidR="00174EC9" w14:paraId="70086B76" w14:textId="77777777" w:rsidTr="00282F7D">
        <w:trPr>
          <w:trHeight w:val="2108"/>
        </w:trPr>
        <w:tc>
          <w:tcPr>
            <w:tcW w:w="9285" w:type="dxa"/>
            <w:gridSpan w:val="4"/>
            <w:shd w:val="clear" w:color="auto" w:fill="FFFFFF"/>
          </w:tcPr>
          <w:p w14:paraId="155DCE24" w14:textId="4CC2AC87" w:rsidR="00B93918" w:rsidRDefault="009A761A" w:rsidP="00192FC5">
            <w:pPr>
              <w:spacing w:before="120" w:after="120" w:line="264" w:lineRule="auto"/>
              <w:jc w:val="both"/>
            </w:pPr>
            <w:r>
              <w:t>V</w:t>
            </w:r>
            <w:r w:rsidR="00EA557E">
              <w:t>e dvouletém</w:t>
            </w:r>
            <w:r w:rsidR="003A6312">
              <w:t xml:space="preserve"> magisterském studijním programu jsou vychováváni odborníci pro </w:t>
            </w:r>
            <w:r w:rsidR="00EA557E">
              <w:t xml:space="preserve">technologické, </w:t>
            </w:r>
            <w:r w:rsidR="00B01052">
              <w:t xml:space="preserve">řídicí </w:t>
            </w:r>
            <w:r w:rsidR="003A6312">
              <w:t xml:space="preserve">a kontrolní funkce v </w:t>
            </w:r>
            <w:r w:rsidR="00100617">
              <w:t>průmyslových podnicích zaměřených na výrobu starterových kultur mikroorganizmů, doplňků stravy</w:t>
            </w:r>
            <w:r w:rsidR="00B01052">
              <w:t xml:space="preserve"> a biosyntézu jejich složek</w:t>
            </w:r>
            <w:r w:rsidR="00100617">
              <w:t>, enzymatických přípravků do potravinářského průmyslu a dalších</w:t>
            </w:r>
            <w:r w:rsidR="00B01052">
              <w:t xml:space="preserve"> oborů</w:t>
            </w:r>
            <w:r w:rsidR="00100617">
              <w:t>, včetně environmentálních aplikací</w:t>
            </w:r>
            <w:r w:rsidR="00B01052">
              <w:t>, případně</w:t>
            </w:r>
            <w:r w:rsidR="00100617">
              <w:t xml:space="preserve"> dalších odvětví, kde se aplikují biotechnologie v podobě starterových kultur, enzymatických přípr</w:t>
            </w:r>
            <w:r w:rsidR="0058605E">
              <w:t>avků a obecně metabolitů prokaryotických a eukary</w:t>
            </w:r>
            <w:r w:rsidR="00100617">
              <w:t>otických mikroorganizmů</w:t>
            </w:r>
            <w:r w:rsidR="00BA7845">
              <w:t xml:space="preserve"> a také odborní</w:t>
            </w:r>
            <w:r w:rsidR="00C43508">
              <w:t>ci</w:t>
            </w:r>
            <w:r w:rsidR="00BA7845">
              <w:t xml:space="preserve"> pro výzkumné a vývojové instituce.</w:t>
            </w:r>
            <w:r w:rsidR="00100617">
              <w:t xml:space="preserve"> </w:t>
            </w:r>
            <w:r w:rsidR="00B93918">
              <w:t xml:space="preserve">Studium poskytuje na základě aktuálního stavu vědeckého poznání, výzkumu a vývoje teoretické i praktické znalosti v oblastech biotechnologie. </w:t>
            </w:r>
            <w:r w:rsidR="003909F8">
              <w:t>Součástí studia jsou i disciplíny zaměřené na biochemické, mikrobiologické, chemické a senzorické změny produktů biotechnologií a disciplíny věnující se také m</w:t>
            </w:r>
            <w:r w:rsidR="00BA7845">
              <w:t>olekulárně</w:t>
            </w:r>
            <w:r w:rsidR="00431584">
              <w:t xml:space="preserve"> </w:t>
            </w:r>
            <w:r w:rsidR="00BA7845">
              <w:t>biologick</w:t>
            </w:r>
            <w:r w:rsidR="003909F8">
              <w:t>é a</w:t>
            </w:r>
            <w:r w:rsidR="00BA7845">
              <w:t xml:space="preserve"> toxikologick</w:t>
            </w:r>
            <w:r w:rsidR="003909F8">
              <w:t xml:space="preserve">é analýze </w:t>
            </w:r>
            <w:r w:rsidR="00BA7845">
              <w:t xml:space="preserve">surovin a produktů biotechnologií. </w:t>
            </w:r>
          </w:p>
          <w:p w14:paraId="7E32703A" w14:textId="6FF5D168" w:rsidR="00174EC9" w:rsidRDefault="003909F8" w:rsidP="00192FC5">
            <w:pPr>
              <w:spacing w:before="120" w:after="120" w:line="264" w:lineRule="auto"/>
              <w:jc w:val="both"/>
            </w:pPr>
            <w:r>
              <w:t>P</w:t>
            </w:r>
            <w:r w:rsidR="003A6312">
              <w:t xml:space="preserve">ozornost je </w:t>
            </w:r>
            <w:r>
              <w:t xml:space="preserve">rovněž </w:t>
            </w:r>
            <w:r w:rsidR="003A6312">
              <w:t>věnována legislativním aspektům celého procesu výroby a jejich uvádění na trh</w:t>
            </w:r>
            <w:r>
              <w:t xml:space="preserve"> tak, aby</w:t>
            </w:r>
            <w:r w:rsidR="003A6312">
              <w:t xml:space="preserve"> </w:t>
            </w:r>
            <w:r>
              <w:t>byly zabezpečeny</w:t>
            </w:r>
            <w:r w:rsidR="003A6312">
              <w:t xml:space="preserve"> principy zdravotní nezávadnosti. Studium je zakončeno obhajobou diplomové práce a státní závěrečnou zkouškou</w:t>
            </w:r>
            <w:r w:rsidR="006C5894">
              <w:t>.</w:t>
            </w:r>
          </w:p>
        </w:tc>
      </w:tr>
      <w:tr w:rsidR="00174EC9" w14:paraId="02DEBBEA" w14:textId="77777777" w:rsidTr="005F401C">
        <w:trPr>
          <w:trHeight w:val="187"/>
        </w:trPr>
        <w:tc>
          <w:tcPr>
            <w:tcW w:w="9285" w:type="dxa"/>
            <w:gridSpan w:val="4"/>
            <w:shd w:val="clear" w:color="auto" w:fill="F7CAAC"/>
          </w:tcPr>
          <w:p w14:paraId="0E0F7A97" w14:textId="77777777" w:rsidR="00174EC9" w:rsidRDefault="00174EC9">
            <w:pPr>
              <w:jc w:val="both"/>
            </w:pPr>
            <w:r>
              <w:rPr>
                <w:b/>
              </w:rPr>
              <w:t>Profil absolventa studijního programu</w:t>
            </w:r>
          </w:p>
        </w:tc>
      </w:tr>
      <w:tr w:rsidR="00174EC9" w14:paraId="778FBD62" w14:textId="77777777" w:rsidTr="005F401C">
        <w:trPr>
          <w:trHeight w:val="2694"/>
        </w:trPr>
        <w:tc>
          <w:tcPr>
            <w:tcW w:w="9285" w:type="dxa"/>
            <w:gridSpan w:val="4"/>
            <w:shd w:val="clear" w:color="auto" w:fill="FFFFFF"/>
          </w:tcPr>
          <w:p w14:paraId="49140720" w14:textId="25F1541B" w:rsidR="00174EC9" w:rsidRDefault="00314518" w:rsidP="00192FC5">
            <w:pPr>
              <w:spacing w:before="120" w:after="120" w:line="264" w:lineRule="auto"/>
              <w:jc w:val="both"/>
              <w:rPr>
                <w:szCs w:val="23"/>
              </w:rPr>
            </w:pPr>
            <w:r w:rsidRPr="00934E41">
              <w:rPr>
                <w:szCs w:val="23"/>
              </w:rPr>
              <w:t>Absolventi</w:t>
            </w:r>
            <w:r w:rsidR="00431584">
              <w:rPr>
                <w:szCs w:val="23"/>
              </w:rPr>
              <w:t xml:space="preserve"> jsou odborně vychováni pro říd</w:t>
            </w:r>
            <w:r w:rsidR="00C43508">
              <w:rPr>
                <w:szCs w:val="23"/>
              </w:rPr>
              <w:t>i</w:t>
            </w:r>
            <w:r w:rsidR="00431584">
              <w:rPr>
                <w:szCs w:val="23"/>
              </w:rPr>
              <w:t xml:space="preserve">cí technologické a kontrolní pozice v biotechnologických a potravinářských podnicích a dalších oborech, kde se aplikují živé organizmy nebo jejich metabolity (produkty). Absolventi </w:t>
            </w:r>
            <w:r w:rsidRPr="00934E41">
              <w:rPr>
                <w:szCs w:val="23"/>
              </w:rPr>
              <w:t xml:space="preserve">mají teoretické a praktické vědomosti o podstatě biologických, biochemických, biotechnologických a molekulárně biologických procesů. </w:t>
            </w:r>
            <w:r w:rsidR="008C3281">
              <w:rPr>
                <w:szCs w:val="23"/>
              </w:rPr>
              <w:t>J</w:t>
            </w:r>
            <w:r w:rsidRPr="00934E41">
              <w:rPr>
                <w:szCs w:val="23"/>
              </w:rPr>
              <w:t>sou schopni se orientovat v moderních biotechnologických metodách a postupech, které mohou prakticky uplatňovat při analýze biologického materiálu. Ovládají techniky kultivace organizmů využívaných v biotechnologiích a přípravy biotechnologicky významných látek. V oblasti metod molekulární a buněčné biologie jsou schopni aplikovat metody izolace, charakterizace a klonovaní genů, rekombinantní DNA technologie, transformace mikroorganizmů apod. Tyto znalosti jim umožní uplatnit se v oblasti potravinářských, environmentálních, zemědělských, chemických a farmaceutických biotechnologií. Praktické uplatnění mohou nalézt především</w:t>
            </w:r>
            <w:r w:rsidR="008C3281">
              <w:rPr>
                <w:szCs w:val="23"/>
              </w:rPr>
              <w:t xml:space="preserve"> v laboratořích, výrobních a </w:t>
            </w:r>
            <w:r w:rsidRPr="00934E41">
              <w:rPr>
                <w:szCs w:val="23"/>
              </w:rPr>
              <w:t xml:space="preserve">technologických zařízeních firem a výrobních podniků v potravinářství, při ochraně životního prostředí, v zemědělství </w:t>
            </w:r>
            <w:r w:rsidR="008C3281">
              <w:rPr>
                <w:szCs w:val="23"/>
              </w:rPr>
              <w:t>nebo ve farmaceutickém průmyslu.</w:t>
            </w:r>
            <w:r w:rsidRPr="00934E41">
              <w:rPr>
                <w:szCs w:val="23"/>
              </w:rPr>
              <w:t xml:space="preserve"> </w:t>
            </w:r>
            <w:r w:rsidR="008C3281">
              <w:rPr>
                <w:szCs w:val="23"/>
              </w:rPr>
              <w:t>Dále se mohou rovněž uplatnit</w:t>
            </w:r>
            <w:r w:rsidRPr="00934E41">
              <w:rPr>
                <w:szCs w:val="23"/>
              </w:rPr>
              <w:t xml:space="preserve"> ve státní správě zajišťující </w:t>
            </w:r>
            <w:r w:rsidR="00DF104F">
              <w:rPr>
                <w:szCs w:val="23"/>
              </w:rPr>
              <w:t>dozor nad</w:t>
            </w:r>
            <w:r w:rsidR="00DF104F" w:rsidRPr="00934E41">
              <w:rPr>
                <w:szCs w:val="23"/>
              </w:rPr>
              <w:t xml:space="preserve"> </w:t>
            </w:r>
            <w:r w:rsidR="003A6312" w:rsidRPr="00934E41">
              <w:rPr>
                <w:szCs w:val="23"/>
              </w:rPr>
              <w:t>výrob</w:t>
            </w:r>
            <w:r w:rsidR="00DF104F">
              <w:rPr>
                <w:szCs w:val="23"/>
              </w:rPr>
              <w:t>ou</w:t>
            </w:r>
            <w:r w:rsidR="003A6312" w:rsidRPr="00934E41">
              <w:rPr>
                <w:szCs w:val="23"/>
              </w:rPr>
              <w:t xml:space="preserve"> vybraných </w:t>
            </w:r>
            <w:r w:rsidR="008C3281">
              <w:rPr>
                <w:szCs w:val="23"/>
              </w:rPr>
              <w:t>biotechnologických a potravinářských produktů</w:t>
            </w:r>
            <w:r w:rsidR="003A6312" w:rsidRPr="00934E41">
              <w:rPr>
                <w:szCs w:val="23"/>
              </w:rPr>
              <w:t xml:space="preserve"> </w:t>
            </w:r>
            <w:r w:rsidR="008C3281">
              <w:rPr>
                <w:szCs w:val="23"/>
              </w:rPr>
              <w:t>(</w:t>
            </w:r>
            <w:r w:rsidR="00100617" w:rsidRPr="00934E41">
              <w:rPr>
                <w:szCs w:val="23"/>
              </w:rPr>
              <w:t xml:space="preserve">například </w:t>
            </w:r>
            <w:r w:rsidR="003A6312" w:rsidRPr="00934E41">
              <w:rPr>
                <w:szCs w:val="23"/>
              </w:rPr>
              <w:t>doplňků stravy</w:t>
            </w:r>
            <w:r w:rsidR="008C3281">
              <w:rPr>
                <w:szCs w:val="23"/>
              </w:rPr>
              <w:t>)</w:t>
            </w:r>
            <w:r w:rsidR="003A6312" w:rsidRPr="00934E41">
              <w:rPr>
                <w:szCs w:val="23"/>
              </w:rPr>
              <w:t>,</w:t>
            </w:r>
            <w:r w:rsidR="00DF104F">
              <w:rPr>
                <w:szCs w:val="23"/>
              </w:rPr>
              <w:t xml:space="preserve"> kontrolní</w:t>
            </w:r>
            <w:r w:rsidR="00C43508">
              <w:rPr>
                <w:szCs w:val="23"/>
              </w:rPr>
              <w:t>ch</w:t>
            </w:r>
            <w:r w:rsidR="00DF104F">
              <w:rPr>
                <w:szCs w:val="23"/>
              </w:rPr>
              <w:t xml:space="preserve"> funkc</w:t>
            </w:r>
            <w:r w:rsidR="00C43508">
              <w:rPr>
                <w:szCs w:val="23"/>
              </w:rPr>
              <w:t>ích</w:t>
            </w:r>
            <w:r w:rsidR="00DF104F">
              <w:rPr>
                <w:szCs w:val="23"/>
              </w:rPr>
              <w:t xml:space="preserve"> v oblasti</w:t>
            </w:r>
            <w:r w:rsidR="003A6312" w:rsidRPr="00934E41">
              <w:rPr>
                <w:szCs w:val="23"/>
              </w:rPr>
              <w:t xml:space="preserve"> </w:t>
            </w:r>
            <w:r w:rsidR="008C3281">
              <w:rPr>
                <w:szCs w:val="23"/>
              </w:rPr>
              <w:t>životního prostředí</w:t>
            </w:r>
            <w:r w:rsidRPr="00934E41">
              <w:rPr>
                <w:szCs w:val="23"/>
              </w:rPr>
              <w:t xml:space="preserve"> </w:t>
            </w:r>
            <w:r w:rsidR="008C3281">
              <w:rPr>
                <w:szCs w:val="23"/>
              </w:rPr>
              <w:t>nebo ve výzkumných a vývojových pracovištích zabývajících se biotechnologickými aplikacemi</w:t>
            </w:r>
            <w:r w:rsidR="00EA557E">
              <w:rPr>
                <w:szCs w:val="23"/>
              </w:rPr>
              <w:t>.</w:t>
            </w:r>
          </w:p>
          <w:p w14:paraId="3EE891F2" w14:textId="77777777" w:rsidR="00EA557E" w:rsidRDefault="00EA557E"/>
          <w:p w14:paraId="7B33D5B0" w14:textId="77777777" w:rsidR="004D5300" w:rsidRDefault="004D5300"/>
          <w:p w14:paraId="6CBBB15A" w14:textId="77777777" w:rsidR="004D5300" w:rsidRDefault="004D5300"/>
        </w:tc>
      </w:tr>
      <w:tr w:rsidR="00174EC9" w14:paraId="0E73CCCC" w14:textId="77777777" w:rsidTr="005F401C">
        <w:trPr>
          <w:trHeight w:val="185"/>
        </w:trPr>
        <w:tc>
          <w:tcPr>
            <w:tcW w:w="9285" w:type="dxa"/>
            <w:gridSpan w:val="4"/>
            <w:shd w:val="clear" w:color="auto" w:fill="F7CAAC"/>
          </w:tcPr>
          <w:p w14:paraId="606143D3" w14:textId="77777777" w:rsidR="00174EC9" w:rsidRPr="00ED322D" w:rsidRDefault="00174EC9" w:rsidP="002E5CBD">
            <w:pPr>
              <w:keepNext/>
            </w:pPr>
            <w:r w:rsidRPr="00ED322D">
              <w:rPr>
                <w:b/>
              </w:rPr>
              <w:lastRenderedPageBreak/>
              <w:t>Pravidla a podmínky pro tvorbu studijních plánů</w:t>
            </w:r>
          </w:p>
        </w:tc>
      </w:tr>
      <w:tr w:rsidR="00174EC9" w14:paraId="720D98BD" w14:textId="77777777" w:rsidTr="008013FD">
        <w:trPr>
          <w:trHeight w:val="1550"/>
        </w:trPr>
        <w:tc>
          <w:tcPr>
            <w:tcW w:w="9285" w:type="dxa"/>
            <w:gridSpan w:val="4"/>
            <w:shd w:val="clear" w:color="auto" w:fill="FFFFFF"/>
          </w:tcPr>
          <w:p w14:paraId="7C68FDFB" w14:textId="77777777" w:rsidR="004D5300" w:rsidRDefault="00D56679" w:rsidP="00192FC5">
            <w:pPr>
              <w:spacing w:before="120" w:after="120" w:line="264" w:lineRule="auto"/>
              <w:jc w:val="both"/>
            </w:pPr>
            <w:r>
              <w:t xml:space="preserve">Studijní program Biotechnologie je studijní program bez specializací v prezenční formě. Struktura studijního plánu je tvořena povinnými předměty a povinně volitelnými předměty. </w:t>
            </w:r>
          </w:p>
          <w:p w14:paraId="0B846B1B" w14:textId="25A2E6F3" w:rsidR="00216DC8" w:rsidRDefault="00D56679" w:rsidP="00192FC5">
            <w:pPr>
              <w:spacing w:before="120" w:after="120" w:line="264" w:lineRule="auto"/>
              <w:jc w:val="both"/>
            </w:pPr>
            <w:r>
              <w:t>Ve studijním programu je využíván kreditový systém ECTS představující studijní zátěž 25 až 30 hodin/1kredit. Jedna výuková hodina představuje 50 minut. V rámci magisterského studijního programu je standar</w:t>
            </w:r>
            <w:r w:rsidR="00DB7DE2">
              <w:t>d</w:t>
            </w:r>
            <w:r>
              <w:t>ní délka studia 2 roky a student musí získat 120 kreditů.</w:t>
            </w:r>
          </w:p>
        </w:tc>
      </w:tr>
      <w:tr w:rsidR="00174EC9" w14:paraId="157E1D49" w14:textId="77777777" w:rsidTr="005F401C">
        <w:trPr>
          <w:trHeight w:val="258"/>
        </w:trPr>
        <w:tc>
          <w:tcPr>
            <w:tcW w:w="9285" w:type="dxa"/>
            <w:gridSpan w:val="4"/>
            <w:shd w:val="clear" w:color="auto" w:fill="F7CAAC"/>
          </w:tcPr>
          <w:p w14:paraId="0EA971C4" w14:textId="77777777" w:rsidR="00174EC9" w:rsidRDefault="00174EC9">
            <w:r>
              <w:rPr>
                <w:b/>
              </w:rPr>
              <w:t xml:space="preserve"> Podmínky k přijetí ke studiu</w:t>
            </w:r>
          </w:p>
        </w:tc>
      </w:tr>
      <w:tr w:rsidR="00174EC9" w14:paraId="30555302" w14:textId="77777777" w:rsidTr="008013FD">
        <w:trPr>
          <w:trHeight w:val="1286"/>
        </w:trPr>
        <w:tc>
          <w:tcPr>
            <w:tcW w:w="9285" w:type="dxa"/>
            <w:gridSpan w:val="4"/>
            <w:shd w:val="clear" w:color="auto" w:fill="FFFFFF"/>
          </w:tcPr>
          <w:p w14:paraId="71038D6C" w14:textId="1AC7F4D3" w:rsidR="00174EC9" w:rsidRDefault="008013FD" w:rsidP="00885605">
            <w:pPr>
              <w:spacing w:before="120" w:after="120" w:line="264" w:lineRule="auto"/>
              <w:jc w:val="both"/>
              <w:rPr>
                <w:b/>
              </w:rPr>
            </w:pPr>
            <w:r>
              <w:t>Podmínky pro přijetí ke studiu jsou stanoveny Směrnicí děkana k přijímacímu řízení, která je každoročně vydávána na Fakultě technologické. V této směrnici jsou konkretizovány požadavky pro přijetí v daném akademickém roce a je zveřejňována na úřední desce FT</w:t>
            </w:r>
            <w:ins w:id="9" w:author="Simona Mrkvičková" w:date="2018-05-31T07:56:00Z">
              <w:r w:rsidR="003B5A71">
                <w:t xml:space="preserve"> </w:t>
              </w:r>
            </w:ins>
            <w:ins w:id="10" w:author="Simona Mrkvičková" w:date="2018-05-31T08:01:00Z">
              <w:r w:rsidR="007445CC">
                <w:t>(</w:t>
              </w:r>
            </w:ins>
            <w:ins w:id="11" w:author="Simona Mrkvičková" w:date="2018-05-31T07:56:00Z">
              <w:r w:rsidR="003B5A71">
                <w:fldChar w:fldCharType="begin"/>
              </w:r>
              <w:r w:rsidR="003B5A71">
                <w:instrText xml:space="preserve"> HYPERLINK "https://ft.utb.cz/o-fakulte/uredni-deska/vnitrni-normy-a-predpisy/smernice-dekana/" </w:instrText>
              </w:r>
              <w:r w:rsidR="003B5A71">
                <w:fldChar w:fldCharType="separate"/>
              </w:r>
              <w:r w:rsidR="003B5A71" w:rsidRPr="003B5A71">
                <w:rPr>
                  <w:rStyle w:val="Hypertextovodkaz"/>
                </w:rPr>
                <w:t>https://ft.utb.cz/o-fakulte/uredni-deska/vnitrni-normy-a-predpisy/smernice-dekana/</w:t>
              </w:r>
              <w:r w:rsidR="003B5A71">
                <w:fldChar w:fldCharType="end"/>
              </w:r>
            </w:ins>
            <w:ins w:id="12" w:author="Simona Mrkvičková" w:date="2018-05-31T08:02:00Z">
              <w:r w:rsidR="007445CC">
                <w:t>)</w:t>
              </w:r>
            </w:ins>
            <w:del w:id="13" w:author="Simona Mrkvičková" w:date="2018-05-30T22:11:00Z">
              <w:r w:rsidDel="00885605">
                <w:delText xml:space="preserve"> (</w:delText>
              </w:r>
              <w:r w:rsidR="00885605" w:rsidDel="00885605">
                <w:fldChar w:fldCharType="begin"/>
              </w:r>
              <w:r w:rsidR="00885605" w:rsidDel="00885605">
                <w:delInstrText xml:space="preserve"> HYPERLINK "http://www.utb.cz/ft/o-fakulte/prijimaci-rizeni" </w:delInstrText>
              </w:r>
              <w:r w:rsidR="00885605" w:rsidDel="00885605">
                <w:fldChar w:fldCharType="separate"/>
              </w:r>
              <w:r w:rsidRPr="001072B1" w:rsidDel="00885605">
                <w:rPr>
                  <w:rStyle w:val="Hypertextovodkaz"/>
                </w:rPr>
                <w:delText>http://www.utb.cz/ft/o-fakulte/prijimaci-rizeni</w:delText>
              </w:r>
              <w:r w:rsidR="00885605" w:rsidDel="00885605">
                <w:rPr>
                  <w:rStyle w:val="Hypertextovodkaz"/>
                </w:rPr>
                <w:fldChar w:fldCharType="end"/>
              </w:r>
              <w:r w:rsidDel="00885605">
                <w:delText>)</w:delText>
              </w:r>
            </w:del>
            <w:r>
              <w:t>. Základní podmínkou pro přijetí do magisterského studijního programu je absolvování bakalářského stupně studia daného nebo příbuzného studijního programu.</w:t>
            </w:r>
          </w:p>
        </w:tc>
      </w:tr>
      <w:tr w:rsidR="00174EC9" w14:paraId="3FE6CFF4" w14:textId="77777777" w:rsidTr="005F401C">
        <w:trPr>
          <w:trHeight w:val="268"/>
        </w:trPr>
        <w:tc>
          <w:tcPr>
            <w:tcW w:w="9285" w:type="dxa"/>
            <w:gridSpan w:val="4"/>
            <w:shd w:val="clear" w:color="auto" w:fill="F7CAAC"/>
          </w:tcPr>
          <w:p w14:paraId="545E476C" w14:textId="77777777" w:rsidR="00174EC9" w:rsidRDefault="00174EC9">
            <w:pPr>
              <w:rPr>
                <w:b/>
              </w:rPr>
            </w:pPr>
            <w:r>
              <w:rPr>
                <w:b/>
              </w:rPr>
              <w:t>Návaznost na další typy studijních programů</w:t>
            </w:r>
          </w:p>
        </w:tc>
      </w:tr>
      <w:tr w:rsidR="00174EC9" w14:paraId="54AF56CE" w14:textId="77777777" w:rsidTr="005F401C">
        <w:trPr>
          <w:trHeight w:val="2651"/>
        </w:trPr>
        <w:tc>
          <w:tcPr>
            <w:tcW w:w="9285" w:type="dxa"/>
            <w:gridSpan w:val="4"/>
            <w:shd w:val="clear" w:color="auto" w:fill="FFFFFF"/>
          </w:tcPr>
          <w:p w14:paraId="4849EE79" w14:textId="77777777" w:rsidR="00A0148A" w:rsidRDefault="00A0148A" w:rsidP="00A0148A">
            <w:pPr>
              <w:spacing w:before="120" w:after="120" w:line="264" w:lineRule="auto"/>
              <w:jc w:val="both"/>
            </w:pPr>
            <w:r>
              <w:t xml:space="preserve">Tento studijní program navazuje v době sestavování tohoto spisu na studijní obor Chemie a technologie potravin ve studijním programu Chemie a technologie potravin. V případě úspěšné akreditace bakalářského studijního programu Analýza a technologie potravin se specializacemi bude studijní program Biotechnologie navazovat na specializaci </w:t>
            </w:r>
            <w:r w:rsidRPr="00422E66">
              <w:t>Biotechnologie a aplikovaná mikrobiologie</w:t>
            </w:r>
            <w:r>
              <w:t xml:space="preserve">. Další návaznost představuje doktorský studijní program Chemie a technologie potravin obor Technologie potravin anebo studijní obor </w:t>
            </w:r>
            <w:r w:rsidRPr="003A1AFC">
              <w:t>Technologie makromolekulárních látek</w:t>
            </w:r>
            <w:r>
              <w:t xml:space="preserve"> akreditovaný ve studijním programu Chemie a technologie materiálů.</w:t>
            </w:r>
          </w:p>
          <w:p w14:paraId="59BCF7C4" w14:textId="77777777" w:rsidR="006E5F9E" w:rsidRDefault="006E5F9E" w:rsidP="00192FC5">
            <w:pPr>
              <w:spacing w:before="120" w:after="120" w:line="264" w:lineRule="auto"/>
              <w:jc w:val="both"/>
            </w:pPr>
          </w:p>
          <w:p w14:paraId="5EA2D171" w14:textId="77777777" w:rsidR="006E5F9E" w:rsidRDefault="006E5F9E" w:rsidP="00192FC5">
            <w:pPr>
              <w:spacing w:before="120" w:after="120" w:line="264" w:lineRule="auto"/>
              <w:jc w:val="both"/>
            </w:pPr>
          </w:p>
          <w:p w14:paraId="591A68B4" w14:textId="77777777" w:rsidR="006E5F9E" w:rsidRDefault="006E5F9E" w:rsidP="00192FC5">
            <w:pPr>
              <w:spacing w:before="120" w:after="120" w:line="264" w:lineRule="auto"/>
              <w:jc w:val="both"/>
            </w:pPr>
          </w:p>
          <w:p w14:paraId="18EA0D5D" w14:textId="77777777" w:rsidR="006E5F9E" w:rsidRDefault="006E5F9E" w:rsidP="00192FC5">
            <w:pPr>
              <w:spacing w:before="120" w:after="120" w:line="264" w:lineRule="auto"/>
              <w:jc w:val="both"/>
            </w:pPr>
          </w:p>
          <w:p w14:paraId="74362E27" w14:textId="77777777" w:rsidR="006E5F9E" w:rsidRDefault="006E5F9E" w:rsidP="00192FC5">
            <w:pPr>
              <w:spacing w:before="120" w:after="120" w:line="264" w:lineRule="auto"/>
              <w:jc w:val="both"/>
            </w:pPr>
          </w:p>
          <w:p w14:paraId="41BC1C80" w14:textId="77777777" w:rsidR="006E5F9E" w:rsidRDefault="006E5F9E" w:rsidP="00192FC5">
            <w:pPr>
              <w:spacing w:before="120" w:after="120" w:line="264" w:lineRule="auto"/>
              <w:jc w:val="both"/>
            </w:pPr>
          </w:p>
          <w:p w14:paraId="7192EA38" w14:textId="77777777" w:rsidR="006E5F9E" w:rsidRDefault="006E5F9E" w:rsidP="00192FC5">
            <w:pPr>
              <w:spacing w:before="120" w:after="120" w:line="264" w:lineRule="auto"/>
              <w:jc w:val="both"/>
            </w:pPr>
          </w:p>
          <w:p w14:paraId="7107AEF8" w14:textId="77777777" w:rsidR="006E5F9E" w:rsidRDefault="006E5F9E" w:rsidP="00192FC5">
            <w:pPr>
              <w:spacing w:before="120" w:after="120" w:line="264" w:lineRule="auto"/>
              <w:jc w:val="both"/>
            </w:pPr>
          </w:p>
          <w:p w14:paraId="019F366D" w14:textId="77777777" w:rsidR="006E5F9E" w:rsidRDefault="006E5F9E" w:rsidP="00192FC5">
            <w:pPr>
              <w:spacing w:before="120" w:after="120" w:line="264" w:lineRule="auto"/>
              <w:jc w:val="both"/>
            </w:pPr>
          </w:p>
          <w:p w14:paraId="0C7F9453" w14:textId="77777777" w:rsidR="006E5F9E" w:rsidRDefault="006E5F9E" w:rsidP="00192FC5">
            <w:pPr>
              <w:spacing w:before="120" w:after="120" w:line="264" w:lineRule="auto"/>
              <w:jc w:val="both"/>
            </w:pPr>
          </w:p>
          <w:p w14:paraId="18060A00" w14:textId="77777777" w:rsidR="006E5F9E" w:rsidRDefault="006E5F9E" w:rsidP="00192FC5">
            <w:pPr>
              <w:spacing w:before="120" w:after="120" w:line="264" w:lineRule="auto"/>
              <w:jc w:val="both"/>
            </w:pPr>
          </w:p>
          <w:p w14:paraId="65A269DF" w14:textId="77777777" w:rsidR="006E5F9E" w:rsidRDefault="006E5F9E" w:rsidP="00192FC5">
            <w:pPr>
              <w:spacing w:before="120" w:after="120" w:line="264" w:lineRule="auto"/>
              <w:jc w:val="both"/>
            </w:pPr>
          </w:p>
          <w:p w14:paraId="298B09B8" w14:textId="77777777" w:rsidR="006E5F9E" w:rsidRDefault="006E5F9E" w:rsidP="00192FC5">
            <w:pPr>
              <w:spacing w:before="120" w:after="120" w:line="264" w:lineRule="auto"/>
              <w:jc w:val="both"/>
            </w:pPr>
          </w:p>
          <w:p w14:paraId="15A1087C" w14:textId="77777777" w:rsidR="006E5F9E" w:rsidRDefault="006E5F9E" w:rsidP="00192FC5">
            <w:pPr>
              <w:spacing w:before="120" w:after="120" w:line="264" w:lineRule="auto"/>
              <w:jc w:val="both"/>
            </w:pPr>
          </w:p>
          <w:p w14:paraId="285D14C5" w14:textId="77777777" w:rsidR="006E5F9E" w:rsidRDefault="006E5F9E" w:rsidP="00192FC5">
            <w:pPr>
              <w:spacing w:before="120" w:after="120" w:line="264" w:lineRule="auto"/>
              <w:jc w:val="both"/>
            </w:pPr>
          </w:p>
          <w:p w14:paraId="5C26255D" w14:textId="77777777" w:rsidR="006E5F9E" w:rsidRDefault="006E5F9E" w:rsidP="00192FC5">
            <w:pPr>
              <w:spacing w:before="120" w:after="120" w:line="264" w:lineRule="auto"/>
              <w:jc w:val="both"/>
            </w:pPr>
          </w:p>
          <w:p w14:paraId="05DD6429" w14:textId="77777777" w:rsidR="006E5F9E" w:rsidRDefault="006E5F9E" w:rsidP="00192FC5">
            <w:pPr>
              <w:spacing w:before="120" w:after="120" w:line="264" w:lineRule="auto"/>
              <w:jc w:val="both"/>
            </w:pPr>
          </w:p>
          <w:p w14:paraId="530230D5" w14:textId="694376F0" w:rsidR="006E5F9E" w:rsidRDefault="006E5F9E" w:rsidP="00192FC5">
            <w:pPr>
              <w:spacing w:before="120" w:after="120" w:line="264" w:lineRule="auto"/>
              <w:jc w:val="both"/>
            </w:pPr>
          </w:p>
          <w:p w14:paraId="5C36C19B" w14:textId="77777777" w:rsidR="00C35A9F" w:rsidRDefault="00C35A9F" w:rsidP="00192FC5">
            <w:pPr>
              <w:spacing w:before="120" w:after="120" w:line="264" w:lineRule="auto"/>
              <w:jc w:val="both"/>
            </w:pPr>
          </w:p>
          <w:p w14:paraId="2504F9A7" w14:textId="77777777" w:rsidR="006E5F9E" w:rsidRDefault="006E5F9E" w:rsidP="00192FC5">
            <w:pPr>
              <w:spacing w:before="120" w:after="120" w:line="264" w:lineRule="auto"/>
              <w:jc w:val="both"/>
            </w:pPr>
          </w:p>
          <w:p w14:paraId="14C495B1" w14:textId="23E7AF6F" w:rsidR="006E5F9E" w:rsidRDefault="006E5F9E" w:rsidP="00192FC5">
            <w:pPr>
              <w:spacing w:before="120" w:after="120" w:line="264" w:lineRule="auto"/>
              <w:jc w:val="both"/>
            </w:pPr>
          </w:p>
        </w:tc>
      </w:tr>
    </w:tbl>
    <w:p w14:paraId="126CD1EB" w14:textId="32656CE1" w:rsidR="00174EC9" w:rsidRDefault="00174EC9">
      <w:pPr>
        <w:spacing w:after="160" w:line="259" w:lineRule="auto"/>
      </w:pP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2"/>
        <w:gridCol w:w="1280"/>
        <w:gridCol w:w="537"/>
        <w:gridCol w:w="174"/>
        <w:gridCol w:w="570"/>
        <w:gridCol w:w="3957"/>
        <w:gridCol w:w="573"/>
        <w:gridCol w:w="711"/>
      </w:tblGrid>
      <w:tr w:rsidR="00174EC9" w14:paraId="5616E59B" w14:textId="77777777" w:rsidTr="00222D66">
        <w:tc>
          <w:tcPr>
            <w:tcW w:w="9924" w:type="dxa"/>
            <w:gridSpan w:val="8"/>
            <w:tcBorders>
              <w:bottom w:val="double" w:sz="4" w:space="0" w:color="auto"/>
            </w:tcBorders>
            <w:shd w:val="clear" w:color="auto" w:fill="BDD6EE"/>
          </w:tcPr>
          <w:p w14:paraId="73BDDEBD" w14:textId="77777777" w:rsidR="00174EC9" w:rsidRDefault="00174EC9">
            <w:pPr>
              <w:jc w:val="both"/>
              <w:rPr>
                <w:b/>
                <w:sz w:val="28"/>
              </w:rPr>
            </w:pPr>
            <w:r>
              <w:rPr>
                <w:b/>
                <w:sz w:val="28"/>
              </w:rPr>
              <w:t>B-IIa – Studijní plány a návrh témat prací (bakalářské a magisterské studijní programy)</w:t>
            </w:r>
          </w:p>
        </w:tc>
      </w:tr>
      <w:tr w:rsidR="00174EC9" w14:paraId="7E240F95" w14:textId="77777777" w:rsidTr="00192FC5">
        <w:tc>
          <w:tcPr>
            <w:tcW w:w="3402" w:type="dxa"/>
            <w:gridSpan w:val="2"/>
            <w:shd w:val="clear" w:color="auto" w:fill="F7CAAC"/>
          </w:tcPr>
          <w:p w14:paraId="47734958" w14:textId="77777777" w:rsidR="00174EC9" w:rsidRDefault="00174EC9">
            <w:pPr>
              <w:rPr>
                <w:b/>
                <w:sz w:val="22"/>
              </w:rPr>
            </w:pPr>
            <w:r>
              <w:rPr>
                <w:b/>
                <w:sz w:val="22"/>
              </w:rPr>
              <w:t>Označení studijního plánu</w:t>
            </w:r>
          </w:p>
        </w:tc>
        <w:tc>
          <w:tcPr>
            <w:tcW w:w="6522" w:type="dxa"/>
            <w:gridSpan w:val="6"/>
          </w:tcPr>
          <w:p w14:paraId="2CD18D3C" w14:textId="69A9C72E" w:rsidR="00174EC9" w:rsidRDefault="006E5F9E">
            <w:pPr>
              <w:jc w:val="center"/>
              <w:rPr>
                <w:b/>
                <w:sz w:val="22"/>
              </w:rPr>
            </w:pPr>
            <w:r>
              <w:rPr>
                <w:b/>
                <w:sz w:val="22"/>
              </w:rPr>
              <w:t>Biotechnology</w:t>
            </w:r>
          </w:p>
        </w:tc>
      </w:tr>
      <w:tr w:rsidR="00174EC9" w14:paraId="11312963" w14:textId="77777777" w:rsidTr="00222D66">
        <w:tc>
          <w:tcPr>
            <w:tcW w:w="9924" w:type="dxa"/>
            <w:gridSpan w:val="8"/>
            <w:shd w:val="clear" w:color="auto" w:fill="F7CAAC"/>
          </w:tcPr>
          <w:p w14:paraId="4876D0B2" w14:textId="77777777" w:rsidR="00174EC9" w:rsidRDefault="00174EC9">
            <w:pPr>
              <w:jc w:val="center"/>
              <w:rPr>
                <w:b/>
                <w:sz w:val="22"/>
              </w:rPr>
            </w:pPr>
            <w:r>
              <w:rPr>
                <w:b/>
                <w:sz w:val="22"/>
              </w:rPr>
              <w:t>Povinné předměty</w:t>
            </w:r>
          </w:p>
        </w:tc>
      </w:tr>
      <w:tr w:rsidR="006E5F9E" w14:paraId="1631F89C" w14:textId="77777777" w:rsidTr="00192FC5">
        <w:tc>
          <w:tcPr>
            <w:tcW w:w="2122" w:type="dxa"/>
            <w:shd w:val="clear" w:color="auto" w:fill="F7CAAC"/>
          </w:tcPr>
          <w:p w14:paraId="260D83F2" w14:textId="77777777" w:rsidR="00174EC9" w:rsidRPr="00192FC5" w:rsidRDefault="00174EC9">
            <w:pPr>
              <w:jc w:val="both"/>
              <w:rPr>
                <w:b/>
                <w:sz w:val="18"/>
                <w:szCs w:val="18"/>
              </w:rPr>
            </w:pPr>
            <w:r w:rsidRPr="00192FC5">
              <w:rPr>
                <w:b/>
                <w:sz w:val="18"/>
                <w:szCs w:val="18"/>
              </w:rPr>
              <w:t>Název předmětu</w:t>
            </w:r>
          </w:p>
        </w:tc>
        <w:tc>
          <w:tcPr>
            <w:tcW w:w="1280" w:type="dxa"/>
            <w:shd w:val="clear" w:color="auto" w:fill="F7CAAC"/>
          </w:tcPr>
          <w:p w14:paraId="6F8BB19B" w14:textId="77777777" w:rsidR="00174EC9" w:rsidRPr="00192FC5" w:rsidRDefault="00174EC9">
            <w:pPr>
              <w:jc w:val="both"/>
              <w:rPr>
                <w:b/>
                <w:sz w:val="18"/>
                <w:szCs w:val="18"/>
              </w:rPr>
            </w:pPr>
            <w:r w:rsidRPr="00192FC5">
              <w:rPr>
                <w:b/>
                <w:sz w:val="18"/>
                <w:szCs w:val="18"/>
              </w:rPr>
              <w:t>rozsah</w:t>
            </w:r>
          </w:p>
        </w:tc>
        <w:tc>
          <w:tcPr>
            <w:tcW w:w="711" w:type="dxa"/>
            <w:gridSpan w:val="2"/>
            <w:shd w:val="clear" w:color="auto" w:fill="F7CAAC"/>
          </w:tcPr>
          <w:p w14:paraId="5D296737" w14:textId="4CFBBA8F" w:rsidR="00174EC9" w:rsidRPr="00192FC5" w:rsidRDefault="00C570B4">
            <w:pPr>
              <w:jc w:val="both"/>
              <w:rPr>
                <w:b/>
                <w:sz w:val="18"/>
                <w:szCs w:val="18"/>
              </w:rPr>
            </w:pPr>
            <w:r w:rsidRPr="00192FC5">
              <w:rPr>
                <w:b/>
                <w:sz w:val="18"/>
                <w:szCs w:val="18"/>
              </w:rPr>
              <w:t>způsob</w:t>
            </w:r>
            <w:r w:rsidR="00174EC9" w:rsidRPr="00192FC5">
              <w:rPr>
                <w:b/>
                <w:sz w:val="18"/>
                <w:szCs w:val="18"/>
              </w:rPr>
              <w:t xml:space="preserve"> ověř.</w:t>
            </w:r>
          </w:p>
        </w:tc>
        <w:tc>
          <w:tcPr>
            <w:tcW w:w="570" w:type="dxa"/>
            <w:shd w:val="clear" w:color="auto" w:fill="F7CAAC"/>
          </w:tcPr>
          <w:p w14:paraId="18699601" w14:textId="678C7808" w:rsidR="00174EC9" w:rsidRPr="00192FC5" w:rsidRDefault="00174EC9">
            <w:pPr>
              <w:jc w:val="both"/>
              <w:rPr>
                <w:b/>
                <w:sz w:val="18"/>
                <w:szCs w:val="18"/>
              </w:rPr>
            </w:pPr>
            <w:r w:rsidRPr="00192FC5">
              <w:rPr>
                <w:b/>
                <w:sz w:val="18"/>
                <w:szCs w:val="18"/>
              </w:rPr>
              <w:t>počet kred.</w:t>
            </w:r>
          </w:p>
        </w:tc>
        <w:tc>
          <w:tcPr>
            <w:tcW w:w="3957" w:type="dxa"/>
            <w:shd w:val="clear" w:color="auto" w:fill="F7CAAC"/>
          </w:tcPr>
          <w:p w14:paraId="25AC62DB" w14:textId="77777777" w:rsidR="00174EC9" w:rsidRPr="00192FC5" w:rsidRDefault="00174EC9">
            <w:pPr>
              <w:jc w:val="both"/>
              <w:rPr>
                <w:b/>
                <w:sz w:val="18"/>
                <w:szCs w:val="18"/>
              </w:rPr>
            </w:pPr>
            <w:r w:rsidRPr="00192FC5">
              <w:rPr>
                <w:b/>
                <w:sz w:val="18"/>
                <w:szCs w:val="18"/>
              </w:rPr>
              <w:t>vyučující</w:t>
            </w:r>
          </w:p>
        </w:tc>
        <w:tc>
          <w:tcPr>
            <w:tcW w:w="573" w:type="dxa"/>
            <w:shd w:val="clear" w:color="auto" w:fill="F7CAAC"/>
          </w:tcPr>
          <w:p w14:paraId="615931C4" w14:textId="530D6820" w:rsidR="00174EC9" w:rsidRPr="00192FC5" w:rsidRDefault="00174EC9">
            <w:pPr>
              <w:jc w:val="both"/>
              <w:rPr>
                <w:b/>
                <w:color w:val="FF0000"/>
                <w:sz w:val="18"/>
                <w:szCs w:val="18"/>
              </w:rPr>
            </w:pPr>
            <w:r w:rsidRPr="00192FC5">
              <w:rPr>
                <w:b/>
                <w:sz w:val="18"/>
                <w:szCs w:val="18"/>
              </w:rPr>
              <w:t>dop. roč./</w:t>
            </w:r>
            <w:r w:rsidR="000B2591" w:rsidRPr="00192FC5">
              <w:rPr>
                <w:b/>
                <w:sz w:val="18"/>
                <w:szCs w:val="18"/>
              </w:rPr>
              <w:br/>
            </w:r>
            <w:r w:rsidRPr="00192FC5">
              <w:rPr>
                <w:b/>
                <w:sz w:val="18"/>
                <w:szCs w:val="18"/>
              </w:rPr>
              <w:t>sem.</w:t>
            </w:r>
          </w:p>
        </w:tc>
        <w:tc>
          <w:tcPr>
            <w:tcW w:w="711" w:type="dxa"/>
            <w:shd w:val="clear" w:color="auto" w:fill="F7CAAC"/>
          </w:tcPr>
          <w:p w14:paraId="35D70D9C" w14:textId="77777777" w:rsidR="00174EC9" w:rsidRPr="00192FC5" w:rsidRDefault="00174EC9">
            <w:pPr>
              <w:jc w:val="both"/>
              <w:rPr>
                <w:b/>
                <w:sz w:val="18"/>
                <w:szCs w:val="18"/>
              </w:rPr>
            </w:pPr>
            <w:r w:rsidRPr="00192FC5">
              <w:rPr>
                <w:b/>
                <w:sz w:val="18"/>
                <w:szCs w:val="18"/>
              </w:rPr>
              <w:t xml:space="preserve">profil. </w:t>
            </w:r>
            <w:proofErr w:type="gramStart"/>
            <w:r w:rsidRPr="00192FC5">
              <w:rPr>
                <w:b/>
                <w:sz w:val="18"/>
                <w:szCs w:val="18"/>
              </w:rPr>
              <w:t>základ</w:t>
            </w:r>
            <w:proofErr w:type="gramEnd"/>
          </w:p>
        </w:tc>
      </w:tr>
      <w:tr w:rsidR="006E5F9E" w14:paraId="775B53F7" w14:textId="77777777" w:rsidTr="00192FC5">
        <w:tc>
          <w:tcPr>
            <w:tcW w:w="2122" w:type="dxa"/>
          </w:tcPr>
          <w:p w14:paraId="2C45964C" w14:textId="6B3CFB35" w:rsidR="00174EC9" w:rsidRPr="00460940" w:rsidRDefault="00B2219E" w:rsidP="00807313">
            <w:hyperlink w:anchor="Potr_biotech_I" w:history="1">
              <w:r w:rsidR="001E5361" w:rsidRPr="003F2040">
                <w:rPr>
                  <w:rStyle w:val="Hypertextovodkaz"/>
                </w:rPr>
                <w:t>Food Biotechnology</w:t>
              </w:r>
              <w:r w:rsidR="0042045A" w:rsidRPr="003F2040">
                <w:rPr>
                  <w:rStyle w:val="Hypertextovodkaz"/>
                </w:rPr>
                <w:t xml:space="preserve"> I</w:t>
              </w:r>
            </w:hyperlink>
          </w:p>
        </w:tc>
        <w:tc>
          <w:tcPr>
            <w:tcW w:w="1280" w:type="dxa"/>
          </w:tcPr>
          <w:p w14:paraId="04A3A2F3" w14:textId="23A0634D" w:rsidR="00174EC9" w:rsidRDefault="0042045A" w:rsidP="00C570B4">
            <w:pPr>
              <w:jc w:val="both"/>
            </w:pPr>
            <w:r>
              <w:t>28</w:t>
            </w:r>
            <w:r w:rsidR="00807313">
              <w:t>p+</w:t>
            </w:r>
            <w:r>
              <w:t>14s+</w:t>
            </w:r>
            <w:r w:rsidR="00807313">
              <w:t>2</w:t>
            </w:r>
            <w:r w:rsidR="008C363F">
              <w:t>8</w:t>
            </w:r>
            <w:r w:rsidR="00807313">
              <w:t>l</w:t>
            </w:r>
          </w:p>
        </w:tc>
        <w:tc>
          <w:tcPr>
            <w:tcW w:w="711" w:type="dxa"/>
            <w:gridSpan w:val="2"/>
          </w:tcPr>
          <w:p w14:paraId="14AF06BE" w14:textId="776D8227" w:rsidR="00174EC9" w:rsidRDefault="00807313">
            <w:pPr>
              <w:jc w:val="both"/>
            </w:pPr>
            <w:r>
              <w:t>z,</w:t>
            </w:r>
            <w:r w:rsidR="006E5F9E">
              <w:t xml:space="preserve"> </w:t>
            </w:r>
            <w:r>
              <w:t>zk</w:t>
            </w:r>
          </w:p>
        </w:tc>
        <w:tc>
          <w:tcPr>
            <w:tcW w:w="570" w:type="dxa"/>
          </w:tcPr>
          <w:p w14:paraId="19A25EEC" w14:textId="6E2D710F" w:rsidR="00174EC9" w:rsidRDefault="002F1417" w:rsidP="00192FC5">
            <w:pPr>
              <w:jc w:val="center"/>
            </w:pPr>
            <w:r>
              <w:t>6</w:t>
            </w:r>
          </w:p>
        </w:tc>
        <w:tc>
          <w:tcPr>
            <w:tcW w:w="3957" w:type="dxa"/>
          </w:tcPr>
          <w:p w14:paraId="2D2FD821" w14:textId="77777777" w:rsidR="00A13860" w:rsidRPr="00C24879" w:rsidRDefault="00B2219E" w:rsidP="00A13860">
            <w:pPr>
              <w:jc w:val="both"/>
              <w:rPr>
                <w:b/>
              </w:rPr>
            </w:pPr>
            <w:hyperlink w:anchor="Pachlová" w:history="1">
              <w:r w:rsidR="00A13860" w:rsidRPr="002D0565">
                <w:rPr>
                  <w:rStyle w:val="Hypertextovodkaz"/>
                  <w:b/>
                </w:rPr>
                <w:t>doc. Ing. Vendula Pachlová, Ph.D.</w:t>
              </w:r>
            </w:hyperlink>
            <w:r w:rsidR="00A13860" w:rsidRPr="0056683E">
              <w:rPr>
                <w:b/>
              </w:rPr>
              <w:t xml:space="preserve"> </w:t>
            </w:r>
            <w:r w:rsidR="00A13860" w:rsidRPr="00CB0255">
              <w:t>(60% p)</w:t>
            </w:r>
          </w:p>
          <w:p w14:paraId="05204A8C" w14:textId="20379F95" w:rsidR="000501F1" w:rsidRDefault="00B2219E" w:rsidP="0056683E">
            <w:hyperlink w:anchor="Gál" w:history="1">
              <w:r w:rsidR="00A13860" w:rsidRPr="002D0565">
                <w:rPr>
                  <w:rStyle w:val="Hypertextovodkaz"/>
                </w:rPr>
                <w:t>Ing. Robert Gál, Ph.D.</w:t>
              </w:r>
            </w:hyperlink>
            <w:r w:rsidR="00A13860">
              <w:t xml:space="preserve"> (40% p)</w:t>
            </w:r>
          </w:p>
        </w:tc>
        <w:tc>
          <w:tcPr>
            <w:tcW w:w="573" w:type="dxa"/>
          </w:tcPr>
          <w:p w14:paraId="42D882EC" w14:textId="77777777" w:rsidR="00174EC9" w:rsidRDefault="00807313">
            <w:pPr>
              <w:jc w:val="both"/>
            </w:pPr>
            <w:r>
              <w:t>1/ZS</w:t>
            </w:r>
          </w:p>
        </w:tc>
        <w:tc>
          <w:tcPr>
            <w:tcW w:w="711" w:type="dxa"/>
          </w:tcPr>
          <w:p w14:paraId="07237C11" w14:textId="40A41A66" w:rsidR="00174EC9" w:rsidRPr="00192FC5" w:rsidRDefault="000B7A63" w:rsidP="00192FC5">
            <w:pPr>
              <w:jc w:val="center"/>
              <w:rPr>
                <w:b/>
              </w:rPr>
            </w:pPr>
            <w:r w:rsidRPr="00192FC5">
              <w:rPr>
                <w:b/>
              </w:rPr>
              <w:t>ZT</w:t>
            </w:r>
          </w:p>
        </w:tc>
      </w:tr>
      <w:tr w:rsidR="00A13860" w14:paraId="2E67C2EA" w14:textId="77777777" w:rsidTr="00192FC5">
        <w:tc>
          <w:tcPr>
            <w:tcW w:w="2122" w:type="dxa"/>
          </w:tcPr>
          <w:p w14:paraId="787E27EE" w14:textId="1CC96AB9" w:rsidR="00A13860" w:rsidRPr="00460940" w:rsidRDefault="00B2219E" w:rsidP="008B165A">
            <w:hyperlink w:anchor="Mikrobiol_v_biotech" w:history="1">
              <w:r w:rsidR="00A13860" w:rsidRPr="003F2040">
                <w:rPr>
                  <w:rStyle w:val="Hypertextovodkaz"/>
                </w:rPr>
                <w:t>Microbiology in Biotechnology</w:t>
              </w:r>
            </w:hyperlink>
          </w:p>
        </w:tc>
        <w:tc>
          <w:tcPr>
            <w:tcW w:w="1280" w:type="dxa"/>
          </w:tcPr>
          <w:p w14:paraId="1ACED43E" w14:textId="3AF530AC" w:rsidR="00A13860" w:rsidRDefault="00A13860" w:rsidP="00183649">
            <w:pPr>
              <w:jc w:val="both"/>
            </w:pPr>
            <w:r>
              <w:t>28p+14s+42l</w:t>
            </w:r>
          </w:p>
        </w:tc>
        <w:tc>
          <w:tcPr>
            <w:tcW w:w="711" w:type="dxa"/>
            <w:gridSpan w:val="2"/>
          </w:tcPr>
          <w:p w14:paraId="0BB10EE4" w14:textId="139B5731" w:rsidR="00A13860" w:rsidRDefault="00A13860" w:rsidP="003A6312">
            <w:pPr>
              <w:jc w:val="both"/>
            </w:pPr>
            <w:r>
              <w:t>z, zk</w:t>
            </w:r>
          </w:p>
        </w:tc>
        <w:tc>
          <w:tcPr>
            <w:tcW w:w="570" w:type="dxa"/>
          </w:tcPr>
          <w:p w14:paraId="2294F56E" w14:textId="531ECE76" w:rsidR="00A13860" w:rsidRDefault="00A13860" w:rsidP="00192FC5">
            <w:pPr>
              <w:jc w:val="center"/>
            </w:pPr>
            <w:r>
              <w:t>7</w:t>
            </w:r>
          </w:p>
        </w:tc>
        <w:tc>
          <w:tcPr>
            <w:tcW w:w="3957" w:type="dxa"/>
          </w:tcPr>
          <w:p w14:paraId="47984411" w14:textId="44590BF8" w:rsidR="00A13860" w:rsidRPr="003C78E4" w:rsidRDefault="00B2219E" w:rsidP="00807313">
            <w:pPr>
              <w:rPr>
                <w:b/>
              </w:rPr>
            </w:pPr>
            <w:hyperlink w:anchor="Buňková" w:history="1">
              <w:r w:rsidR="00A13860" w:rsidRPr="002D0565">
                <w:rPr>
                  <w:rStyle w:val="Hypertextovodkaz"/>
                  <w:b/>
                </w:rPr>
                <w:t>doc. RNDr. Leona Buňková, Ph.D.</w:t>
              </w:r>
            </w:hyperlink>
            <w:r w:rsidR="00A13860">
              <w:rPr>
                <w:b/>
              </w:rPr>
              <w:t xml:space="preserve"> </w:t>
            </w:r>
            <w:r w:rsidR="00A13860" w:rsidRPr="00CB0255">
              <w:t>(100% p)</w:t>
            </w:r>
          </w:p>
        </w:tc>
        <w:tc>
          <w:tcPr>
            <w:tcW w:w="573" w:type="dxa"/>
          </w:tcPr>
          <w:p w14:paraId="3778287A" w14:textId="77777777" w:rsidR="00A13860" w:rsidRDefault="00A13860" w:rsidP="003A6312">
            <w:pPr>
              <w:jc w:val="both"/>
            </w:pPr>
            <w:r>
              <w:t>1/ZS</w:t>
            </w:r>
          </w:p>
        </w:tc>
        <w:tc>
          <w:tcPr>
            <w:tcW w:w="711" w:type="dxa"/>
          </w:tcPr>
          <w:p w14:paraId="17B5A42B" w14:textId="6CB7E6CE" w:rsidR="00A13860" w:rsidRPr="00192FC5" w:rsidRDefault="00A13860" w:rsidP="00192FC5">
            <w:pPr>
              <w:jc w:val="center"/>
              <w:rPr>
                <w:b/>
              </w:rPr>
            </w:pPr>
            <w:r w:rsidRPr="00192FC5">
              <w:rPr>
                <w:b/>
              </w:rPr>
              <w:t>ZT</w:t>
            </w:r>
          </w:p>
        </w:tc>
      </w:tr>
      <w:tr w:rsidR="00A13860" w14:paraId="79ADDCA9" w14:textId="77777777" w:rsidTr="00192FC5">
        <w:tc>
          <w:tcPr>
            <w:tcW w:w="2122" w:type="dxa"/>
          </w:tcPr>
          <w:p w14:paraId="5DAD54D0" w14:textId="2EC85E15" w:rsidR="00A13860" w:rsidRPr="00460940" w:rsidRDefault="00B2219E" w:rsidP="00624155">
            <w:hyperlink w:anchor="Prot_a_enzym_inž" w:history="1">
              <w:r w:rsidR="00A13860" w:rsidRPr="003F2040">
                <w:rPr>
                  <w:rStyle w:val="Hypertextovodkaz"/>
                </w:rPr>
                <w:t>Protein and Enzyme Engineering</w:t>
              </w:r>
            </w:hyperlink>
          </w:p>
        </w:tc>
        <w:tc>
          <w:tcPr>
            <w:tcW w:w="1280" w:type="dxa"/>
          </w:tcPr>
          <w:p w14:paraId="5D9B862E" w14:textId="25FF9BC7" w:rsidR="00A13860" w:rsidRDefault="00A13860" w:rsidP="003C78E4">
            <w:pPr>
              <w:jc w:val="both"/>
            </w:pPr>
            <w:r>
              <w:t>14p+0s+14l</w:t>
            </w:r>
          </w:p>
        </w:tc>
        <w:tc>
          <w:tcPr>
            <w:tcW w:w="711" w:type="dxa"/>
            <w:gridSpan w:val="2"/>
          </w:tcPr>
          <w:p w14:paraId="32776BA7" w14:textId="49F43921" w:rsidR="00A13860" w:rsidRDefault="00A13860">
            <w:pPr>
              <w:jc w:val="both"/>
            </w:pPr>
            <w:r>
              <w:t>z, zk</w:t>
            </w:r>
          </w:p>
        </w:tc>
        <w:tc>
          <w:tcPr>
            <w:tcW w:w="570" w:type="dxa"/>
          </w:tcPr>
          <w:p w14:paraId="2A69B073" w14:textId="6684021E" w:rsidR="00A13860" w:rsidRDefault="00A13860" w:rsidP="00192FC5">
            <w:pPr>
              <w:jc w:val="center"/>
            </w:pPr>
            <w:del w:id="14" w:author="Buňková Leona" w:date="2018-05-25T08:24:00Z">
              <w:r w:rsidDel="00756313">
                <w:delText>3</w:delText>
              </w:r>
            </w:del>
            <w:ins w:id="15" w:author="Buňková Leona" w:date="2018-05-25T08:24:00Z">
              <w:r w:rsidR="00756313">
                <w:t>2</w:t>
              </w:r>
            </w:ins>
          </w:p>
        </w:tc>
        <w:tc>
          <w:tcPr>
            <w:tcW w:w="3957" w:type="dxa"/>
          </w:tcPr>
          <w:p w14:paraId="6EC8A003" w14:textId="77777777" w:rsidR="00A13860" w:rsidRPr="008B165A" w:rsidRDefault="00B2219E" w:rsidP="00523142">
            <w:pPr>
              <w:jc w:val="both"/>
              <w:rPr>
                <w:b/>
              </w:rPr>
            </w:pPr>
            <w:hyperlink w:anchor="Koutný" w:history="1">
              <w:r w:rsidR="00A13860" w:rsidRPr="002D0565">
                <w:rPr>
                  <w:rStyle w:val="Hypertextovodkaz"/>
                  <w:b/>
                </w:rPr>
                <w:t>prof. Mgr. Marek Koutný, Ph.D.</w:t>
              </w:r>
            </w:hyperlink>
            <w:r w:rsidR="00A13860" w:rsidRPr="008B165A">
              <w:rPr>
                <w:b/>
              </w:rPr>
              <w:t xml:space="preserve"> </w:t>
            </w:r>
            <w:r w:rsidR="00A13860" w:rsidRPr="00CB0255">
              <w:t>(50% p)</w:t>
            </w:r>
          </w:p>
          <w:p w14:paraId="33A2E9E5" w14:textId="24423CCD" w:rsidR="00A13860" w:rsidRDefault="00B2219E" w:rsidP="003C78E4">
            <w:hyperlink w:anchor="Ingr" w:history="1">
              <w:r w:rsidR="00A13860" w:rsidRPr="002D0565">
                <w:rPr>
                  <w:rStyle w:val="Hypertextovodkaz"/>
                </w:rPr>
                <w:t>RNDr. Marek Ingr, Ph.D.</w:t>
              </w:r>
            </w:hyperlink>
            <w:r w:rsidR="00A13860">
              <w:t xml:space="preserve"> (50% p)</w:t>
            </w:r>
          </w:p>
        </w:tc>
        <w:tc>
          <w:tcPr>
            <w:tcW w:w="573" w:type="dxa"/>
          </w:tcPr>
          <w:p w14:paraId="0BF3BFED" w14:textId="77777777" w:rsidR="00A13860" w:rsidRDefault="00A13860" w:rsidP="003A6312">
            <w:pPr>
              <w:jc w:val="both"/>
            </w:pPr>
            <w:r>
              <w:t>1/ZS</w:t>
            </w:r>
          </w:p>
        </w:tc>
        <w:tc>
          <w:tcPr>
            <w:tcW w:w="711" w:type="dxa"/>
          </w:tcPr>
          <w:p w14:paraId="21169063" w14:textId="358C89F0" w:rsidR="00A13860" w:rsidRPr="00192FC5" w:rsidRDefault="00A13860" w:rsidP="00192FC5">
            <w:pPr>
              <w:jc w:val="center"/>
              <w:rPr>
                <w:b/>
              </w:rPr>
            </w:pPr>
            <w:r w:rsidRPr="00192FC5">
              <w:rPr>
                <w:b/>
              </w:rPr>
              <w:t>ZT</w:t>
            </w:r>
          </w:p>
        </w:tc>
      </w:tr>
      <w:tr w:rsidR="00A13860" w14:paraId="5A5D09BB" w14:textId="77777777" w:rsidTr="00192FC5">
        <w:tc>
          <w:tcPr>
            <w:tcW w:w="2122" w:type="dxa"/>
          </w:tcPr>
          <w:p w14:paraId="1DF7302A" w14:textId="7FA82FA8" w:rsidR="00A13860" w:rsidRPr="00460940" w:rsidRDefault="00B2219E" w:rsidP="00624155">
            <w:hyperlink w:anchor="Toxik" w:history="1">
              <w:r w:rsidR="00A13860" w:rsidRPr="003F2040">
                <w:rPr>
                  <w:rStyle w:val="Hypertextovodkaz"/>
                </w:rPr>
                <w:t>Toxicology</w:t>
              </w:r>
            </w:hyperlink>
          </w:p>
        </w:tc>
        <w:tc>
          <w:tcPr>
            <w:tcW w:w="1280" w:type="dxa"/>
          </w:tcPr>
          <w:p w14:paraId="2EFF7CF9" w14:textId="652BA973" w:rsidR="00A13860" w:rsidRDefault="00A13860" w:rsidP="004722AC">
            <w:pPr>
              <w:jc w:val="both"/>
            </w:pPr>
            <w:r>
              <w:t>28p+</w:t>
            </w:r>
            <w:r w:rsidR="004722AC">
              <w:t>14s</w:t>
            </w:r>
            <w:r>
              <w:t>+0l</w:t>
            </w:r>
          </w:p>
        </w:tc>
        <w:tc>
          <w:tcPr>
            <w:tcW w:w="711" w:type="dxa"/>
            <w:gridSpan w:val="2"/>
          </w:tcPr>
          <w:p w14:paraId="1A6A1B66" w14:textId="0A41C2C5" w:rsidR="00A13860" w:rsidRDefault="00A13860">
            <w:pPr>
              <w:jc w:val="both"/>
            </w:pPr>
            <w:r>
              <w:t>z, zk</w:t>
            </w:r>
          </w:p>
        </w:tc>
        <w:tc>
          <w:tcPr>
            <w:tcW w:w="570" w:type="dxa"/>
          </w:tcPr>
          <w:p w14:paraId="73A9E1B5" w14:textId="0BF72487" w:rsidR="00A13860" w:rsidRDefault="00A13860" w:rsidP="00192FC5">
            <w:pPr>
              <w:jc w:val="center"/>
            </w:pPr>
            <w:del w:id="16" w:author="Buňková Leona" w:date="2018-05-25T08:24:00Z">
              <w:r w:rsidDel="00756313">
                <w:delText>5</w:delText>
              </w:r>
            </w:del>
            <w:ins w:id="17" w:author="Buňková Leona" w:date="2018-05-25T15:16:00Z">
              <w:r w:rsidR="00A758E6">
                <w:t>3</w:t>
              </w:r>
            </w:ins>
          </w:p>
        </w:tc>
        <w:tc>
          <w:tcPr>
            <w:tcW w:w="3957" w:type="dxa"/>
          </w:tcPr>
          <w:p w14:paraId="3764685B" w14:textId="77777777" w:rsidR="00A13860" w:rsidRDefault="00B2219E" w:rsidP="00523142">
            <w:pPr>
              <w:jc w:val="both"/>
            </w:pPr>
            <w:hyperlink w:anchor="Jančová" w:history="1">
              <w:r w:rsidR="00A13860" w:rsidRPr="002D0565">
                <w:rPr>
                  <w:rStyle w:val="Hypertextovodkaz"/>
                  <w:b/>
                </w:rPr>
                <w:t>Mgr. Petra Jančová, Ph.D.</w:t>
              </w:r>
            </w:hyperlink>
            <w:r w:rsidR="00A13860">
              <w:rPr>
                <w:b/>
              </w:rPr>
              <w:t xml:space="preserve"> </w:t>
            </w:r>
            <w:r w:rsidR="00A13860" w:rsidRPr="00CB0255">
              <w:t>(100% p)</w:t>
            </w:r>
          </w:p>
          <w:p w14:paraId="5744CBCC" w14:textId="355E740F" w:rsidR="00A13860" w:rsidRPr="008B165A" w:rsidRDefault="00A13860" w:rsidP="003C78E4">
            <w:pPr>
              <w:rPr>
                <w:b/>
              </w:rPr>
            </w:pPr>
          </w:p>
        </w:tc>
        <w:tc>
          <w:tcPr>
            <w:tcW w:w="573" w:type="dxa"/>
          </w:tcPr>
          <w:p w14:paraId="054B3272" w14:textId="77777777" w:rsidR="00A13860" w:rsidRDefault="00A13860" w:rsidP="003A6312">
            <w:pPr>
              <w:jc w:val="both"/>
            </w:pPr>
            <w:r>
              <w:t>1/ZS</w:t>
            </w:r>
          </w:p>
        </w:tc>
        <w:tc>
          <w:tcPr>
            <w:tcW w:w="711" w:type="dxa"/>
          </w:tcPr>
          <w:p w14:paraId="30DAF105" w14:textId="3ABD2536" w:rsidR="00A13860" w:rsidRPr="00192FC5" w:rsidRDefault="00A13860" w:rsidP="00192FC5">
            <w:pPr>
              <w:jc w:val="center"/>
              <w:rPr>
                <w:b/>
              </w:rPr>
            </w:pPr>
            <w:r w:rsidRPr="00192FC5">
              <w:rPr>
                <w:b/>
              </w:rPr>
              <w:t>PZ</w:t>
            </w:r>
          </w:p>
        </w:tc>
      </w:tr>
      <w:tr w:rsidR="00A13860" w14:paraId="15D5C4D2" w14:textId="77777777" w:rsidTr="00192FC5">
        <w:tc>
          <w:tcPr>
            <w:tcW w:w="2122" w:type="dxa"/>
          </w:tcPr>
          <w:p w14:paraId="229B9F9B" w14:textId="6E8FE7C2" w:rsidR="00A13860" w:rsidRPr="00460940" w:rsidRDefault="00B2219E" w:rsidP="00675542">
            <w:hyperlink w:anchor="Senz_hodn_potr" w:history="1">
              <w:r w:rsidR="00A13860" w:rsidRPr="003F2040">
                <w:rPr>
                  <w:rStyle w:val="Hypertextovodkaz"/>
                </w:rPr>
                <w:t>Sensory Analysis of Food</w:t>
              </w:r>
            </w:hyperlink>
          </w:p>
        </w:tc>
        <w:tc>
          <w:tcPr>
            <w:tcW w:w="1280" w:type="dxa"/>
          </w:tcPr>
          <w:p w14:paraId="4746D307" w14:textId="6EEA89BB" w:rsidR="00A13860" w:rsidRDefault="00A13860" w:rsidP="003C78E4">
            <w:pPr>
              <w:jc w:val="both"/>
            </w:pPr>
            <w:r>
              <w:t>28p+0s+28l</w:t>
            </w:r>
          </w:p>
        </w:tc>
        <w:tc>
          <w:tcPr>
            <w:tcW w:w="711" w:type="dxa"/>
            <w:gridSpan w:val="2"/>
          </w:tcPr>
          <w:p w14:paraId="031A8598" w14:textId="6BC7AC99" w:rsidR="00A13860" w:rsidRDefault="00A13860" w:rsidP="002846AB">
            <w:pPr>
              <w:jc w:val="both"/>
            </w:pPr>
            <w:r>
              <w:t>klz</w:t>
            </w:r>
          </w:p>
        </w:tc>
        <w:tc>
          <w:tcPr>
            <w:tcW w:w="570" w:type="dxa"/>
          </w:tcPr>
          <w:p w14:paraId="2B83C7BA" w14:textId="48B85DC1" w:rsidR="00A13860" w:rsidRDefault="00A13860" w:rsidP="00192FC5">
            <w:pPr>
              <w:jc w:val="center"/>
            </w:pPr>
            <w:r>
              <w:t>4</w:t>
            </w:r>
          </w:p>
        </w:tc>
        <w:tc>
          <w:tcPr>
            <w:tcW w:w="3957" w:type="dxa"/>
          </w:tcPr>
          <w:p w14:paraId="06B6F22D" w14:textId="5FD3EC72" w:rsidR="00A13860" w:rsidRPr="00CB0255" w:rsidRDefault="00B2219E" w:rsidP="00523142">
            <w:pPr>
              <w:jc w:val="both"/>
            </w:pPr>
            <w:hyperlink w:anchor="Lazárková" w:history="1">
              <w:r w:rsidR="00A13860" w:rsidRPr="00A13860">
                <w:rPr>
                  <w:rStyle w:val="Hypertextovodkaz"/>
                  <w:b/>
                </w:rPr>
                <w:t>Ing. Zuzana Lazárková, Ph.D.</w:t>
              </w:r>
            </w:hyperlink>
            <w:r w:rsidR="00A13860">
              <w:rPr>
                <w:b/>
              </w:rPr>
              <w:t xml:space="preserve"> </w:t>
            </w:r>
            <w:r w:rsidR="00A13860" w:rsidRPr="00CB0255">
              <w:t>(70% p)</w:t>
            </w:r>
          </w:p>
          <w:p w14:paraId="373F23B4" w14:textId="79F6D9FA" w:rsidR="00A13860" w:rsidRDefault="00B2219E" w:rsidP="00675542">
            <w:hyperlink w:anchor="Buňka" w:history="1">
              <w:r w:rsidR="00A13860" w:rsidRPr="002D0565">
                <w:rPr>
                  <w:rStyle w:val="Hypertextovodkaz"/>
                </w:rPr>
                <w:t>doc. Ing. František Buňka, Ph.D.</w:t>
              </w:r>
            </w:hyperlink>
            <w:r w:rsidR="00A13860">
              <w:t xml:space="preserve"> (30% p)</w:t>
            </w:r>
          </w:p>
        </w:tc>
        <w:tc>
          <w:tcPr>
            <w:tcW w:w="573" w:type="dxa"/>
          </w:tcPr>
          <w:p w14:paraId="0C497ED8" w14:textId="77777777" w:rsidR="00A13860" w:rsidRDefault="00A13860" w:rsidP="00675542">
            <w:pPr>
              <w:jc w:val="both"/>
            </w:pPr>
            <w:r>
              <w:t>1/ZS</w:t>
            </w:r>
          </w:p>
        </w:tc>
        <w:tc>
          <w:tcPr>
            <w:tcW w:w="711" w:type="dxa"/>
          </w:tcPr>
          <w:p w14:paraId="7A93DEC2" w14:textId="525F5AC5" w:rsidR="00A13860" w:rsidRPr="00192FC5" w:rsidRDefault="00A13860" w:rsidP="00192FC5">
            <w:pPr>
              <w:jc w:val="center"/>
              <w:rPr>
                <w:b/>
              </w:rPr>
            </w:pPr>
            <w:r w:rsidRPr="00192FC5">
              <w:rPr>
                <w:b/>
              </w:rPr>
              <w:t>PZ</w:t>
            </w:r>
          </w:p>
        </w:tc>
      </w:tr>
      <w:tr w:rsidR="00A13860" w14:paraId="72DED608" w14:textId="77777777" w:rsidTr="00192FC5">
        <w:tc>
          <w:tcPr>
            <w:tcW w:w="2122" w:type="dxa"/>
          </w:tcPr>
          <w:p w14:paraId="1A5BA534" w14:textId="0456B593" w:rsidR="00A13860" w:rsidRPr="005A5765" w:rsidRDefault="00B2219E" w:rsidP="008C363F">
            <w:hyperlink w:anchor="Obor_sem" w:history="1">
              <w:r w:rsidR="00A13860" w:rsidRPr="003F2040">
                <w:rPr>
                  <w:rStyle w:val="Hypertextovodkaz"/>
                </w:rPr>
                <w:t>Branch Seminar</w:t>
              </w:r>
            </w:hyperlink>
          </w:p>
        </w:tc>
        <w:tc>
          <w:tcPr>
            <w:tcW w:w="1280" w:type="dxa"/>
          </w:tcPr>
          <w:p w14:paraId="48DD695F" w14:textId="1697E8ED" w:rsidR="00A13860" w:rsidRDefault="00A13860" w:rsidP="008C363F">
            <w:pPr>
              <w:jc w:val="both"/>
            </w:pPr>
            <w:r>
              <w:t>0p+14s+0l</w:t>
            </w:r>
          </w:p>
        </w:tc>
        <w:tc>
          <w:tcPr>
            <w:tcW w:w="711" w:type="dxa"/>
            <w:gridSpan w:val="2"/>
          </w:tcPr>
          <w:p w14:paraId="7120452A" w14:textId="3F52280E" w:rsidR="00A13860" w:rsidRDefault="00A13860" w:rsidP="008C363F">
            <w:pPr>
              <w:jc w:val="both"/>
            </w:pPr>
            <w:r>
              <w:t>z</w:t>
            </w:r>
          </w:p>
        </w:tc>
        <w:tc>
          <w:tcPr>
            <w:tcW w:w="570" w:type="dxa"/>
          </w:tcPr>
          <w:p w14:paraId="7E0A4C6C" w14:textId="5BD64753" w:rsidR="00A13860" w:rsidRDefault="00A13860" w:rsidP="00192FC5">
            <w:pPr>
              <w:jc w:val="center"/>
            </w:pPr>
            <w:r>
              <w:t>1</w:t>
            </w:r>
          </w:p>
        </w:tc>
        <w:tc>
          <w:tcPr>
            <w:tcW w:w="3957" w:type="dxa"/>
          </w:tcPr>
          <w:p w14:paraId="6983D984" w14:textId="77777777" w:rsidR="00A13860" w:rsidRDefault="00B2219E" w:rsidP="00523142">
            <w:pPr>
              <w:jc w:val="both"/>
            </w:pPr>
            <w:hyperlink w:anchor="Jančová" w:history="1">
              <w:r w:rsidR="00A13860" w:rsidRPr="008006AC">
                <w:rPr>
                  <w:rStyle w:val="Hypertextovodkaz"/>
                </w:rPr>
                <w:t>Mgr. Petra Jančová, Ph.D.</w:t>
              </w:r>
            </w:hyperlink>
            <w:r w:rsidR="00A13860">
              <w:rPr>
                <w:b/>
              </w:rPr>
              <w:t xml:space="preserve"> </w:t>
            </w:r>
            <w:r w:rsidR="00A13860" w:rsidRPr="00CB0255">
              <w:t>(100% s)</w:t>
            </w:r>
          </w:p>
          <w:p w14:paraId="6C22C84A" w14:textId="7AB1B747" w:rsidR="00A13860" w:rsidRPr="00A6614D" w:rsidRDefault="00A13860" w:rsidP="00BD21F6">
            <w:pPr>
              <w:rPr>
                <w:b/>
              </w:rPr>
            </w:pPr>
          </w:p>
        </w:tc>
        <w:tc>
          <w:tcPr>
            <w:tcW w:w="573" w:type="dxa"/>
          </w:tcPr>
          <w:p w14:paraId="0D6A9EDF" w14:textId="64BD0951" w:rsidR="00A13860" w:rsidRDefault="00A13860" w:rsidP="008C363F">
            <w:pPr>
              <w:jc w:val="both"/>
            </w:pPr>
            <w:r>
              <w:t>1/ZS</w:t>
            </w:r>
          </w:p>
        </w:tc>
        <w:tc>
          <w:tcPr>
            <w:tcW w:w="711" w:type="dxa"/>
          </w:tcPr>
          <w:p w14:paraId="4E5D7859" w14:textId="0ED10FCA" w:rsidR="00A13860" w:rsidRPr="00192FC5" w:rsidRDefault="00A13860" w:rsidP="00192FC5">
            <w:pPr>
              <w:jc w:val="center"/>
              <w:rPr>
                <w:b/>
              </w:rPr>
            </w:pPr>
          </w:p>
        </w:tc>
      </w:tr>
      <w:tr w:rsidR="006415F8" w14:paraId="4A94E14B" w14:textId="77777777" w:rsidTr="00192FC5">
        <w:trPr>
          <w:ins w:id="18" w:author="Natálie Honková" w:date="2018-05-25T12:43:00Z"/>
        </w:trPr>
        <w:tc>
          <w:tcPr>
            <w:tcW w:w="2122" w:type="dxa"/>
          </w:tcPr>
          <w:p w14:paraId="01BADF15" w14:textId="13294435" w:rsidR="006415F8" w:rsidRDefault="006415F8" w:rsidP="008C363F">
            <w:pPr>
              <w:rPr>
                <w:ins w:id="19" w:author="Natálie Honková" w:date="2018-05-25T12:43:00Z"/>
              </w:rPr>
            </w:pPr>
            <w:ins w:id="20" w:author="Natálie Honková" w:date="2018-05-25T12:56:00Z">
              <w:r>
                <w:fldChar w:fldCharType="begin"/>
              </w:r>
              <w:r>
                <w:instrText xml:space="preserve"> HYPERLINK  \l "Bioinž" </w:instrText>
              </w:r>
              <w:r>
                <w:fldChar w:fldCharType="separate"/>
              </w:r>
              <w:r w:rsidRPr="006415F8">
                <w:rPr>
                  <w:rStyle w:val="Hypertextovodkaz"/>
                </w:rPr>
                <w:t>Bioengineering</w:t>
              </w:r>
              <w:r>
                <w:fldChar w:fldCharType="end"/>
              </w:r>
            </w:ins>
          </w:p>
        </w:tc>
        <w:tc>
          <w:tcPr>
            <w:tcW w:w="1280" w:type="dxa"/>
          </w:tcPr>
          <w:p w14:paraId="790CE5C4" w14:textId="0D376CD6" w:rsidR="006415F8" w:rsidRPr="006415F8" w:rsidRDefault="006415F8" w:rsidP="008C363F">
            <w:pPr>
              <w:jc w:val="both"/>
              <w:rPr>
                <w:ins w:id="21" w:author="Natálie Honková" w:date="2018-05-25T12:43:00Z"/>
              </w:rPr>
            </w:pPr>
            <w:ins w:id="22" w:author="Natálie Honková" w:date="2018-05-25T12:43:00Z">
              <w:r>
                <w:t>28p</w:t>
              </w:r>
              <w:r>
                <w:rPr>
                  <w:lang w:val="en-GB"/>
                </w:rPr>
                <w:t>+</w:t>
              </w:r>
            </w:ins>
            <w:ins w:id="23" w:author="Natálie Honková" w:date="2018-05-25T12:44:00Z">
              <w:r>
                <w:t>28s</w:t>
              </w:r>
              <w:r>
                <w:rPr>
                  <w:lang w:val="en-GB"/>
                </w:rPr>
                <w:t>+</w:t>
              </w:r>
              <w:r>
                <w:t>14l</w:t>
              </w:r>
            </w:ins>
          </w:p>
        </w:tc>
        <w:tc>
          <w:tcPr>
            <w:tcW w:w="711" w:type="dxa"/>
            <w:gridSpan w:val="2"/>
          </w:tcPr>
          <w:p w14:paraId="7ED798CC" w14:textId="5B223CCD" w:rsidR="006415F8" w:rsidRDefault="006415F8" w:rsidP="008C363F">
            <w:pPr>
              <w:jc w:val="both"/>
              <w:rPr>
                <w:ins w:id="24" w:author="Natálie Honková" w:date="2018-05-25T12:43:00Z"/>
              </w:rPr>
            </w:pPr>
            <w:ins w:id="25" w:author="Natálie Honková" w:date="2018-05-25T12:44:00Z">
              <w:r>
                <w:t>z, zk</w:t>
              </w:r>
            </w:ins>
          </w:p>
        </w:tc>
        <w:tc>
          <w:tcPr>
            <w:tcW w:w="570" w:type="dxa"/>
          </w:tcPr>
          <w:p w14:paraId="300DBFF9" w14:textId="4B837889" w:rsidR="006415F8" w:rsidDel="00756313" w:rsidRDefault="006415F8" w:rsidP="00192FC5">
            <w:pPr>
              <w:jc w:val="center"/>
              <w:rPr>
                <w:ins w:id="26" w:author="Natálie Honková" w:date="2018-05-25T12:43:00Z"/>
              </w:rPr>
            </w:pPr>
            <w:ins w:id="27" w:author="Natálie Honková" w:date="2018-05-25T12:44:00Z">
              <w:r>
                <w:t>5</w:t>
              </w:r>
            </w:ins>
          </w:p>
        </w:tc>
        <w:tc>
          <w:tcPr>
            <w:tcW w:w="3957" w:type="dxa"/>
          </w:tcPr>
          <w:p w14:paraId="2341078A" w14:textId="77777777" w:rsidR="006415F8" w:rsidRDefault="0016038A" w:rsidP="00523142">
            <w:pPr>
              <w:jc w:val="both"/>
            </w:pPr>
            <w:ins w:id="28" w:author="Natálie Honková" w:date="2018-05-25T13:01:00Z">
              <w:r>
                <w:rPr>
                  <w:b/>
                </w:rPr>
                <w:fldChar w:fldCharType="begin"/>
              </w:r>
              <w:r>
                <w:rPr>
                  <w:b/>
                </w:rPr>
                <w:instrText xml:space="preserve"> HYPERLINK  \l "Pecha" </w:instrText>
              </w:r>
              <w:r>
                <w:rPr>
                  <w:b/>
                </w:rPr>
                <w:fldChar w:fldCharType="separate"/>
              </w:r>
              <w:r w:rsidR="006415F8" w:rsidRPr="0016038A">
                <w:rPr>
                  <w:rStyle w:val="Hypertextovodkaz"/>
                  <w:b/>
                </w:rPr>
                <w:t>Ing. Jiří Pecha, Ph.D.</w:t>
              </w:r>
              <w:r>
                <w:rPr>
                  <w:b/>
                </w:rPr>
                <w:fldChar w:fldCharType="end"/>
              </w:r>
            </w:ins>
            <w:ins w:id="29" w:author="Natálie Honková" w:date="2018-05-25T12:44:00Z">
              <w:r w:rsidR="006415F8">
                <w:t xml:space="preserve"> (100% p)</w:t>
              </w:r>
            </w:ins>
          </w:p>
          <w:p w14:paraId="1A8A82A9" w14:textId="2434DC05" w:rsidR="00A758E6" w:rsidRDefault="00A758E6" w:rsidP="00523142">
            <w:pPr>
              <w:jc w:val="both"/>
              <w:rPr>
                <w:ins w:id="30" w:author="Natálie Honková" w:date="2018-05-25T12:43:00Z"/>
              </w:rPr>
            </w:pPr>
          </w:p>
        </w:tc>
        <w:tc>
          <w:tcPr>
            <w:tcW w:w="573" w:type="dxa"/>
          </w:tcPr>
          <w:p w14:paraId="4EC340A5" w14:textId="4E8F6F6B" w:rsidR="006415F8" w:rsidRDefault="006415F8" w:rsidP="008C363F">
            <w:pPr>
              <w:jc w:val="both"/>
              <w:rPr>
                <w:ins w:id="31" w:author="Natálie Honková" w:date="2018-05-25T12:43:00Z"/>
              </w:rPr>
            </w:pPr>
            <w:ins w:id="32" w:author="Natálie Honková" w:date="2018-05-25T12:44:00Z">
              <w:r>
                <w:t>1/ZS</w:t>
              </w:r>
            </w:ins>
          </w:p>
        </w:tc>
        <w:tc>
          <w:tcPr>
            <w:tcW w:w="711" w:type="dxa"/>
          </w:tcPr>
          <w:p w14:paraId="3393DD13" w14:textId="6FB23A21" w:rsidR="006415F8" w:rsidRPr="00192FC5" w:rsidRDefault="006415F8" w:rsidP="00192FC5">
            <w:pPr>
              <w:jc w:val="center"/>
              <w:rPr>
                <w:ins w:id="33" w:author="Natálie Honková" w:date="2018-05-25T12:43:00Z"/>
                <w:b/>
              </w:rPr>
            </w:pPr>
            <w:ins w:id="34" w:author="Natálie Honková" w:date="2018-05-25T12:44:00Z">
              <w:r>
                <w:rPr>
                  <w:b/>
                </w:rPr>
                <w:t>PZ</w:t>
              </w:r>
            </w:ins>
          </w:p>
        </w:tc>
      </w:tr>
      <w:tr w:rsidR="00A13860" w:rsidDel="006415F8" w14:paraId="2688A0F0" w14:textId="29EB593F" w:rsidTr="00192FC5">
        <w:trPr>
          <w:del w:id="35" w:author="Natálie Honková" w:date="2018-05-25T12:46:00Z"/>
        </w:trPr>
        <w:tc>
          <w:tcPr>
            <w:tcW w:w="2122" w:type="dxa"/>
          </w:tcPr>
          <w:p w14:paraId="1D7A5A52" w14:textId="08194F83" w:rsidR="00A13860" w:rsidRPr="005A5765" w:rsidDel="006415F8" w:rsidRDefault="000A63E3" w:rsidP="008C363F">
            <w:pPr>
              <w:rPr>
                <w:del w:id="36" w:author="Natálie Honková" w:date="2018-05-25T12:46:00Z"/>
              </w:rPr>
            </w:pPr>
            <w:del w:id="37" w:author="Natálie Honková" w:date="2018-05-25T12:46:00Z">
              <w:r w:rsidDel="006415F8">
                <w:fldChar w:fldCharType="begin"/>
              </w:r>
              <w:r w:rsidDel="006415F8">
                <w:delInstrText xml:space="preserve"> HYPERLINK \l "Env_Biologie" </w:delInstrText>
              </w:r>
              <w:r w:rsidDel="006415F8">
                <w:fldChar w:fldCharType="separate"/>
              </w:r>
              <w:r w:rsidR="00A13860" w:rsidRPr="003F2040" w:rsidDel="006415F8">
                <w:rPr>
                  <w:rStyle w:val="Hypertextovodkaz"/>
                </w:rPr>
                <w:delText>Environmental Biology</w:delText>
              </w:r>
              <w:r w:rsidDel="006415F8">
                <w:rPr>
                  <w:rStyle w:val="Hypertextovodkaz"/>
                </w:rPr>
                <w:fldChar w:fldCharType="end"/>
              </w:r>
            </w:del>
          </w:p>
        </w:tc>
        <w:tc>
          <w:tcPr>
            <w:tcW w:w="1280" w:type="dxa"/>
          </w:tcPr>
          <w:p w14:paraId="79E7C092" w14:textId="3C81DE29" w:rsidR="00A13860" w:rsidDel="006415F8" w:rsidRDefault="00A13860" w:rsidP="008C363F">
            <w:pPr>
              <w:jc w:val="both"/>
              <w:rPr>
                <w:del w:id="38" w:author="Natálie Honková" w:date="2018-05-25T12:46:00Z"/>
              </w:rPr>
            </w:pPr>
            <w:del w:id="39" w:author="Natálie Honková" w:date="2018-05-25T12:46:00Z">
              <w:r w:rsidDel="006415F8">
                <w:delText xml:space="preserve">28p+0s+0l </w:delText>
              </w:r>
            </w:del>
          </w:p>
        </w:tc>
        <w:tc>
          <w:tcPr>
            <w:tcW w:w="711" w:type="dxa"/>
            <w:gridSpan w:val="2"/>
          </w:tcPr>
          <w:p w14:paraId="4AD39780" w14:textId="48AEC5D0" w:rsidR="00A13860" w:rsidDel="006415F8" w:rsidRDefault="00A13860" w:rsidP="008C363F">
            <w:pPr>
              <w:jc w:val="both"/>
              <w:rPr>
                <w:del w:id="40" w:author="Natálie Honková" w:date="2018-05-25T12:46:00Z"/>
              </w:rPr>
            </w:pPr>
            <w:del w:id="41" w:author="Natálie Honková" w:date="2018-05-25T12:46:00Z">
              <w:r w:rsidDel="006415F8">
                <w:delText>zk</w:delText>
              </w:r>
            </w:del>
          </w:p>
        </w:tc>
        <w:tc>
          <w:tcPr>
            <w:tcW w:w="570" w:type="dxa"/>
          </w:tcPr>
          <w:p w14:paraId="3267EA15" w14:textId="6B258504" w:rsidR="00A13860" w:rsidDel="006415F8" w:rsidRDefault="00A13860" w:rsidP="00192FC5">
            <w:pPr>
              <w:jc w:val="center"/>
              <w:rPr>
                <w:del w:id="42" w:author="Natálie Honková" w:date="2018-05-25T12:46:00Z"/>
              </w:rPr>
            </w:pPr>
            <w:del w:id="43" w:author="Natálie Honková" w:date="2018-05-25T12:46:00Z">
              <w:r w:rsidDel="006415F8">
                <w:delText>3</w:delText>
              </w:r>
            </w:del>
            <w:ins w:id="44" w:author="Buňková Leona" w:date="2018-05-25T08:24:00Z">
              <w:del w:id="45" w:author="Natálie Honková" w:date="2018-05-25T12:46:00Z">
                <w:r w:rsidR="00756313" w:rsidDel="006415F8">
                  <w:delText>2</w:delText>
                </w:r>
              </w:del>
            </w:ins>
          </w:p>
        </w:tc>
        <w:tc>
          <w:tcPr>
            <w:tcW w:w="3957" w:type="dxa"/>
          </w:tcPr>
          <w:p w14:paraId="772B746E" w14:textId="49754262" w:rsidR="00A13860" w:rsidRPr="005F5166" w:rsidDel="006415F8" w:rsidRDefault="000A63E3" w:rsidP="00523142">
            <w:pPr>
              <w:jc w:val="both"/>
              <w:rPr>
                <w:del w:id="46" w:author="Natálie Honková" w:date="2018-05-25T12:46:00Z"/>
                <w:b/>
              </w:rPr>
            </w:pPr>
            <w:del w:id="47" w:author="Natálie Honková" w:date="2018-05-25T12:46:00Z">
              <w:r w:rsidDel="006415F8">
                <w:fldChar w:fldCharType="begin"/>
              </w:r>
              <w:r w:rsidDel="006415F8">
                <w:delInstrText xml:space="preserve"> HYPERLINK \l "Růžička" </w:delInstrText>
              </w:r>
              <w:r w:rsidDel="006415F8">
                <w:fldChar w:fldCharType="separate"/>
              </w:r>
              <w:r w:rsidR="00A13860" w:rsidRPr="002D0565" w:rsidDel="006415F8">
                <w:rPr>
                  <w:rStyle w:val="Hypertextovodkaz"/>
                  <w:b/>
                </w:rPr>
                <w:delText>doc. RNDr. Jan Růžička, Ph.D.</w:delText>
              </w:r>
              <w:r w:rsidDel="006415F8">
                <w:rPr>
                  <w:rStyle w:val="Hypertextovodkaz"/>
                  <w:b/>
                </w:rPr>
                <w:fldChar w:fldCharType="end"/>
              </w:r>
              <w:r w:rsidR="00A13860" w:rsidDel="006415F8">
                <w:rPr>
                  <w:b/>
                </w:rPr>
                <w:delText xml:space="preserve"> </w:delText>
              </w:r>
              <w:r w:rsidR="00A13860" w:rsidRPr="00CB0255" w:rsidDel="006415F8">
                <w:delText>(40% p)</w:delText>
              </w:r>
            </w:del>
          </w:p>
          <w:p w14:paraId="591EA99A" w14:textId="4B42CEB1" w:rsidR="00A13860" w:rsidDel="006415F8" w:rsidRDefault="000A63E3" w:rsidP="00523142">
            <w:pPr>
              <w:jc w:val="both"/>
              <w:rPr>
                <w:del w:id="48" w:author="Natálie Honková" w:date="2018-05-25T12:46:00Z"/>
              </w:rPr>
            </w:pPr>
            <w:del w:id="49" w:author="Natálie Honková" w:date="2018-05-25T12:46:00Z">
              <w:r w:rsidDel="006415F8">
                <w:fldChar w:fldCharType="begin"/>
              </w:r>
              <w:r w:rsidDel="006415F8">
                <w:delInstrText xml:space="preserve"> HYPERLINK \l "Buňková" </w:delInstrText>
              </w:r>
              <w:r w:rsidDel="006415F8">
                <w:fldChar w:fldCharType="separate"/>
              </w:r>
              <w:r w:rsidR="00A13860" w:rsidRPr="002D0565" w:rsidDel="006415F8">
                <w:rPr>
                  <w:rStyle w:val="Hypertextovodkaz"/>
                </w:rPr>
                <w:delText>doc. RNDr. Leona Buňková, Ph.D.</w:delText>
              </w:r>
              <w:r w:rsidDel="006415F8">
                <w:rPr>
                  <w:rStyle w:val="Hypertextovodkaz"/>
                </w:rPr>
                <w:fldChar w:fldCharType="end"/>
              </w:r>
              <w:r w:rsidR="00A13860" w:rsidDel="006415F8">
                <w:delText xml:space="preserve"> (30% p)</w:delText>
              </w:r>
            </w:del>
          </w:p>
          <w:p w14:paraId="578C06A3" w14:textId="70B9FCD2" w:rsidR="00A13860" w:rsidRPr="008B165A" w:rsidDel="006415F8" w:rsidRDefault="000A63E3" w:rsidP="00BD21F6">
            <w:pPr>
              <w:rPr>
                <w:del w:id="50" w:author="Natálie Honková" w:date="2018-05-25T12:46:00Z"/>
                <w:b/>
              </w:rPr>
            </w:pPr>
            <w:del w:id="51" w:author="Natálie Honková" w:date="2018-05-25T12:46:00Z">
              <w:r w:rsidDel="006415F8">
                <w:fldChar w:fldCharType="begin"/>
              </w:r>
              <w:r w:rsidDel="006415F8">
                <w:delInstrText xml:space="preserve"> HYPERLINK \l "Janalíková" </w:delInstrText>
              </w:r>
              <w:r w:rsidDel="006415F8">
                <w:fldChar w:fldCharType="separate"/>
              </w:r>
              <w:r w:rsidR="00A13860" w:rsidRPr="002D0565" w:rsidDel="006415F8">
                <w:rPr>
                  <w:rStyle w:val="Hypertextovodkaz"/>
                </w:rPr>
                <w:delText>Mgr. Magda Janalíková, Ph.D.</w:delText>
              </w:r>
              <w:r w:rsidDel="006415F8">
                <w:rPr>
                  <w:rStyle w:val="Hypertextovodkaz"/>
                </w:rPr>
                <w:fldChar w:fldCharType="end"/>
              </w:r>
              <w:r w:rsidR="00A13860" w:rsidDel="006415F8">
                <w:delText xml:space="preserve"> (30% p)</w:delText>
              </w:r>
            </w:del>
          </w:p>
        </w:tc>
        <w:tc>
          <w:tcPr>
            <w:tcW w:w="573" w:type="dxa"/>
          </w:tcPr>
          <w:p w14:paraId="31E78158" w14:textId="6935A700" w:rsidR="00A13860" w:rsidDel="006415F8" w:rsidRDefault="00A13860" w:rsidP="008C363F">
            <w:pPr>
              <w:jc w:val="both"/>
              <w:rPr>
                <w:del w:id="52" w:author="Natálie Honková" w:date="2018-05-25T12:46:00Z"/>
              </w:rPr>
            </w:pPr>
            <w:del w:id="53" w:author="Natálie Honková" w:date="2018-05-25T12:46:00Z">
              <w:r w:rsidDel="006415F8">
                <w:delText>1/ZS</w:delText>
              </w:r>
            </w:del>
          </w:p>
        </w:tc>
        <w:tc>
          <w:tcPr>
            <w:tcW w:w="711" w:type="dxa"/>
          </w:tcPr>
          <w:p w14:paraId="1959D68D" w14:textId="2BBA6CC4" w:rsidR="00A13860" w:rsidRPr="00192FC5" w:rsidDel="006415F8" w:rsidRDefault="00A13860" w:rsidP="00192FC5">
            <w:pPr>
              <w:jc w:val="center"/>
              <w:rPr>
                <w:del w:id="54" w:author="Natálie Honková" w:date="2018-05-25T12:46:00Z"/>
                <w:b/>
              </w:rPr>
            </w:pPr>
            <w:del w:id="55" w:author="Natálie Honková" w:date="2018-05-25T12:46:00Z">
              <w:r w:rsidRPr="00192FC5" w:rsidDel="006415F8">
                <w:rPr>
                  <w:b/>
                </w:rPr>
                <w:delText>PZ</w:delText>
              </w:r>
            </w:del>
          </w:p>
        </w:tc>
      </w:tr>
      <w:tr w:rsidR="00A13860" w14:paraId="268E9900" w14:textId="77777777" w:rsidTr="00192FC5">
        <w:tc>
          <w:tcPr>
            <w:tcW w:w="2122" w:type="dxa"/>
          </w:tcPr>
          <w:p w14:paraId="69C5D9BB" w14:textId="61175765" w:rsidR="00A13860" w:rsidRPr="00460940" w:rsidRDefault="00B2219E" w:rsidP="008C363F">
            <w:hyperlink w:anchor="Potr_biotech_II" w:history="1">
              <w:r w:rsidR="00A13860" w:rsidRPr="003F2040">
                <w:rPr>
                  <w:rStyle w:val="Hypertextovodkaz"/>
                </w:rPr>
                <w:t>Food Biotechnology II</w:t>
              </w:r>
            </w:hyperlink>
          </w:p>
        </w:tc>
        <w:tc>
          <w:tcPr>
            <w:tcW w:w="1280" w:type="dxa"/>
          </w:tcPr>
          <w:p w14:paraId="663EB944" w14:textId="3E6661B1" w:rsidR="00A13860" w:rsidRDefault="00A13860" w:rsidP="00BD21F6">
            <w:pPr>
              <w:jc w:val="both"/>
            </w:pPr>
            <w:r>
              <w:t>14p+14s+28l</w:t>
            </w:r>
          </w:p>
        </w:tc>
        <w:tc>
          <w:tcPr>
            <w:tcW w:w="711" w:type="dxa"/>
            <w:gridSpan w:val="2"/>
          </w:tcPr>
          <w:p w14:paraId="0F5659D8" w14:textId="71620FA9" w:rsidR="00A13860" w:rsidRDefault="00A13860" w:rsidP="008C363F">
            <w:pPr>
              <w:jc w:val="both"/>
            </w:pPr>
            <w:r>
              <w:t>z, zk</w:t>
            </w:r>
          </w:p>
        </w:tc>
        <w:tc>
          <w:tcPr>
            <w:tcW w:w="570" w:type="dxa"/>
          </w:tcPr>
          <w:p w14:paraId="7EC17BC5" w14:textId="59646EF9" w:rsidR="00A13860" w:rsidRDefault="00A758E6" w:rsidP="00192FC5">
            <w:pPr>
              <w:jc w:val="center"/>
            </w:pPr>
            <w:r>
              <w:t>5</w:t>
            </w:r>
          </w:p>
        </w:tc>
        <w:tc>
          <w:tcPr>
            <w:tcW w:w="3957" w:type="dxa"/>
          </w:tcPr>
          <w:p w14:paraId="40A09008" w14:textId="77777777" w:rsidR="00A13860" w:rsidRPr="00CB0255" w:rsidRDefault="00B2219E" w:rsidP="00523142">
            <w:pPr>
              <w:jc w:val="both"/>
            </w:pPr>
            <w:hyperlink w:anchor="Burešová" w:history="1">
              <w:r w:rsidR="00A13860" w:rsidRPr="002D0565">
                <w:rPr>
                  <w:rStyle w:val="Hypertextovodkaz"/>
                  <w:b/>
                </w:rPr>
                <w:t>doc. RNDr. Iva Burešová, Ph.D.</w:t>
              </w:r>
            </w:hyperlink>
            <w:r w:rsidR="00A13860">
              <w:t xml:space="preserve"> </w:t>
            </w:r>
            <w:r w:rsidR="00A13860" w:rsidRPr="00CB0255">
              <w:t>(60% p)</w:t>
            </w:r>
          </w:p>
          <w:p w14:paraId="5FB63FA2" w14:textId="3603C5A8" w:rsidR="00A13860" w:rsidRDefault="00B2219E" w:rsidP="008B165A">
            <w:hyperlink w:anchor="Lorencová" w:history="1">
              <w:r w:rsidR="00A13860" w:rsidRPr="002D0565">
                <w:rPr>
                  <w:rStyle w:val="Hypertextovodkaz"/>
                </w:rPr>
                <w:t>Ing. Eva Lorencová, Ph.D.</w:t>
              </w:r>
            </w:hyperlink>
            <w:r w:rsidR="00A13860">
              <w:t xml:space="preserve"> (40% p)</w:t>
            </w:r>
          </w:p>
        </w:tc>
        <w:tc>
          <w:tcPr>
            <w:tcW w:w="573" w:type="dxa"/>
          </w:tcPr>
          <w:p w14:paraId="6DB4087C" w14:textId="163C5504" w:rsidR="00A13860" w:rsidRDefault="00A13860" w:rsidP="008C363F">
            <w:pPr>
              <w:jc w:val="both"/>
            </w:pPr>
            <w:r>
              <w:t>1/LS</w:t>
            </w:r>
          </w:p>
        </w:tc>
        <w:tc>
          <w:tcPr>
            <w:tcW w:w="711" w:type="dxa"/>
          </w:tcPr>
          <w:p w14:paraId="2EB666B2" w14:textId="3791EAFD" w:rsidR="00A13860" w:rsidRPr="00192FC5" w:rsidRDefault="00A13860" w:rsidP="00192FC5">
            <w:pPr>
              <w:jc w:val="center"/>
              <w:rPr>
                <w:b/>
              </w:rPr>
            </w:pPr>
            <w:r w:rsidRPr="00192FC5">
              <w:rPr>
                <w:b/>
              </w:rPr>
              <w:t>ZT</w:t>
            </w:r>
          </w:p>
        </w:tc>
      </w:tr>
      <w:tr w:rsidR="00A13860" w14:paraId="0197667D" w14:textId="77777777" w:rsidTr="00192FC5">
        <w:tc>
          <w:tcPr>
            <w:tcW w:w="2122" w:type="dxa"/>
          </w:tcPr>
          <w:p w14:paraId="14A5D5CA" w14:textId="38686F44" w:rsidR="00A13860" w:rsidRPr="003F2040" w:rsidRDefault="00A13860" w:rsidP="00624155">
            <w:pPr>
              <w:rPr>
                <w:rStyle w:val="Hypertextovodkaz"/>
              </w:rPr>
            </w:pPr>
            <w:r>
              <w:fldChar w:fldCharType="begin"/>
            </w:r>
            <w:r>
              <w:instrText xml:space="preserve"> HYPERLINK  \l "Biotech_pro_ochr_prostř" </w:instrText>
            </w:r>
            <w:r>
              <w:fldChar w:fldCharType="separate"/>
            </w:r>
            <w:r w:rsidRPr="003F2040">
              <w:rPr>
                <w:rStyle w:val="Hypertextovodkaz"/>
              </w:rPr>
              <w:t>Biotechnology for </w:t>
            </w:r>
          </w:p>
          <w:p w14:paraId="390767F2" w14:textId="77777777" w:rsidR="00A13860" w:rsidRPr="003F2040" w:rsidRDefault="00A13860" w:rsidP="00624155">
            <w:pPr>
              <w:rPr>
                <w:rStyle w:val="Hypertextovodkaz"/>
              </w:rPr>
            </w:pPr>
            <w:r w:rsidRPr="003F2040">
              <w:rPr>
                <w:rStyle w:val="Hypertextovodkaz"/>
              </w:rPr>
              <w:t>Environmental</w:t>
            </w:r>
          </w:p>
          <w:p w14:paraId="092A349A" w14:textId="6C8BB115" w:rsidR="00A13860" w:rsidRPr="00460940" w:rsidRDefault="00A13860" w:rsidP="00624155">
            <w:r w:rsidRPr="003F2040">
              <w:rPr>
                <w:rStyle w:val="Hypertextovodkaz"/>
              </w:rPr>
              <w:t>Protection</w:t>
            </w:r>
            <w:r>
              <w:fldChar w:fldCharType="end"/>
            </w:r>
          </w:p>
        </w:tc>
        <w:tc>
          <w:tcPr>
            <w:tcW w:w="1280" w:type="dxa"/>
          </w:tcPr>
          <w:p w14:paraId="3330B649" w14:textId="140AD3B2" w:rsidR="00A13860" w:rsidRDefault="00A13860" w:rsidP="00BD21F6">
            <w:pPr>
              <w:jc w:val="both"/>
            </w:pPr>
            <w:r>
              <w:t>28p+0s+28l</w:t>
            </w:r>
          </w:p>
        </w:tc>
        <w:tc>
          <w:tcPr>
            <w:tcW w:w="711" w:type="dxa"/>
            <w:gridSpan w:val="2"/>
          </w:tcPr>
          <w:p w14:paraId="6ECDED27" w14:textId="1732B8E4" w:rsidR="00A13860" w:rsidRDefault="00A13860">
            <w:pPr>
              <w:jc w:val="both"/>
            </w:pPr>
            <w:r>
              <w:t>z, zk</w:t>
            </w:r>
          </w:p>
        </w:tc>
        <w:tc>
          <w:tcPr>
            <w:tcW w:w="570" w:type="dxa"/>
          </w:tcPr>
          <w:p w14:paraId="6D0FDAD0" w14:textId="57A33E00" w:rsidR="00A13860" w:rsidRDefault="00A758E6" w:rsidP="00192FC5">
            <w:pPr>
              <w:jc w:val="center"/>
            </w:pPr>
            <w:r>
              <w:t>4</w:t>
            </w:r>
          </w:p>
        </w:tc>
        <w:tc>
          <w:tcPr>
            <w:tcW w:w="3957" w:type="dxa"/>
          </w:tcPr>
          <w:p w14:paraId="144A6243" w14:textId="5774DEE1" w:rsidR="00A13860" w:rsidRPr="008B165A" w:rsidRDefault="00B2219E" w:rsidP="00BD21F6">
            <w:pPr>
              <w:rPr>
                <w:b/>
              </w:rPr>
            </w:pPr>
            <w:hyperlink w:anchor="Růžička" w:history="1">
              <w:r w:rsidR="00A13860" w:rsidRPr="002D0565">
                <w:rPr>
                  <w:rStyle w:val="Hypertextovodkaz"/>
                  <w:b/>
                </w:rPr>
                <w:t>doc. RNDr. Jan Růžička, Ph.D.</w:t>
              </w:r>
            </w:hyperlink>
            <w:r w:rsidR="00A13860">
              <w:rPr>
                <w:b/>
              </w:rPr>
              <w:t xml:space="preserve"> </w:t>
            </w:r>
            <w:r w:rsidR="00A13860" w:rsidRPr="00CB0255">
              <w:t>(100% p)</w:t>
            </w:r>
          </w:p>
        </w:tc>
        <w:tc>
          <w:tcPr>
            <w:tcW w:w="573" w:type="dxa"/>
          </w:tcPr>
          <w:p w14:paraId="04A87232" w14:textId="77777777" w:rsidR="00A13860" w:rsidRDefault="00A13860">
            <w:pPr>
              <w:jc w:val="both"/>
            </w:pPr>
            <w:r>
              <w:t>1/LS</w:t>
            </w:r>
          </w:p>
        </w:tc>
        <w:tc>
          <w:tcPr>
            <w:tcW w:w="711" w:type="dxa"/>
          </w:tcPr>
          <w:p w14:paraId="4D319113" w14:textId="43FA1F0E" w:rsidR="00A13860" w:rsidRPr="00192FC5" w:rsidRDefault="00A13860" w:rsidP="00192FC5">
            <w:pPr>
              <w:jc w:val="center"/>
              <w:rPr>
                <w:b/>
              </w:rPr>
            </w:pPr>
            <w:r w:rsidRPr="00192FC5">
              <w:rPr>
                <w:b/>
              </w:rPr>
              <w:t>ZT</w:t>
            </w:r>
          </w:p>
        </w:tc>
      </w:tr>
      <w:tr w:rsidR="00A13860" w14:paraId="538EDD7E" w14:textId="77777777" w:rsidTr="00192FC5">
        <w:trPr>
          <w:trHeight w:val="332"/>
        </w:trPr>
        <w:tc>
          <w:tcPr>
            <w:tcW w:w="2122" w:type="dxa"/>
          </w:tcPr>
          <w:p w14:paraId="40E13937" w14:textId="0FAE5D4F" w:rsidR="00A13860" w:rsidRPr="00460940" w:rsidRDefault="00B2219E" w:rsidP="000D4597">
            <w:hyperlink w:anchor="Met_molek_biol" w:history="1">
              <w:r w:rsidR="00A13860" w:rsidRPr="003F2040">
                <w:rPr>
                  <w:rStyle w:val="Hypertextovodkaz"/>
                </w:rPr>
                <w:t>Methods in Molecular Biology</w:t>
              </w:r>
            </w:hyperlink>
          </w:p>
        </w:tc>
        <w:tc>
          <w:tcPr>
            <w:tcW w:w="1280" w:type="dxa"/>
          </w:tcPr>
          <w:p w14:paraId="1B5CC810" w14:textId="05385DB2" w:rsidR="00A13860" w:rsidRDefault="00A13860" w:rsidP="00BD21F6">
            <w:pPr>
              <w:jc w:val="both"/>
            </w:pPr>
            <w:r>
              <w:t>28p+14s+28l</w:t>
            </w:r>
          </w:p>
        </w:tc>
        <w:tc>
          <w:tcPr>
            <w:tcW w:w="711" w:type="dxa"/>
            <w:gridSpan w:val="2"/>
          </w:tcPr>
          <w:p w14:paraId="5173DE23" w14:textId="2D8C3FE0" w:rsidR="00A13860" w:rsidRDefault="00A13860" w:rsidP="000D4597">
            <w:pPr>
              <w:jc w:val="both"/>
            </w:pPr>
            <w:r>
              <w:t>z, zk</w:t>
            </w:r>
          </w:p>
        </w:tc>
        <w:tc>
          <w:tcPr>
            <w:tcW w:w="570" w:type="dxa"/>
          </w:tcPr>
          <w:p w14:paraId="651DB3C3" w14:textId="2168281E" w:rsidR="00A13860" w:rsidRDefault="00A13860" w:rsidP="00192FC5">
            <w:pPr>
              <w:jc w:val="center"/>
            </w:pPr>
            <w:r>
              <w:t>5</w:t>
            </w:r>
          </w:p>
        </w:tc>
        <w:tc>
          <w:tcPr>
            <w:tcW w:w="3957" w:type="dxa"/>
          </w:tcPr>
          <w:p w14:paraId="325D157F" w14:textId="77777777" w:rsidR="00A13860" w:rsidRPr="001C35A9" w:rsidRDefault="00B2219E" w:rsidP="00523142">
            <w:pPr>
              <w:jc w:val="both"/>
              <w:rPr>
                <w:b/>
              </w:rPr>
            </w:pPr>
            <w:hyperlink w:anchor="Buňková" w:history="1">
              <w:r w:rsidR="00A13860" w:rsidRPr="002D0565">
                <w:rPr>
                  <w:rStyle w:val="Hypertextovodkaz"/>
                  <w:b/>
                </w:rPr>
                <w:t>doc. RNDr. Leona Buňková, Ph.D.</w:t>
              </w:r>
            </w:hyperlink>
            <w:r w:rsidR="00A13860" w:rsidRPr="001C35A9">
              <w:rPr>
                <w:b/>
              </w:rPr>
              <w:t xml:space="preserve"> </w:t>
            </w:r>
            <w:r w:rsidR="00A13860" w:rsidRPr="00CB0255">
              <w:t>(60% p)</w:t>
            </w:r>
          </w:p>
          <w:p w14:paraId="3F8631E2" w14:textId="5982C504" w:rsidR="00A13860" w:rsidRDefault="00B2219E" w:rsidP="005723A5">
            <w:hyperlink w:anchor="Janalíková" w:history="1">
              <w:r w:rsidR="00A13860" w:rsidRPr="002D0565">
                <w:rPr>
                  <w:rStyle w:val="Hypertextovodkaz"/>
                </w:rPr>
                <w:t>Mgr. Magda Janalíková, Ph.D.</w:t>
              </w:r>
            </w:hyperlink>
            <w:r w:rsidR="00A13860">
              <w:t xml:space="preserve"> (40% p) </w:t>
            </w:r>
          </w:p>
        </w:tc>
        <w:tc>
          <w:tcPr>
            <w:tcW w:w="573" w:type="dxa"/>
          </w:tcPr>
          <w:p w14:paraId="1A34701D" w14:textId="77777777" w:rsidR="00A13860" w:rsidRDefault="00A13860" w:rsidP="000D4597">
            <w:pPr>
              <w:jc w:val="both"/>
            </w:pPr>
            <w:r>
              <w:t>1/LS</w:t>
            </w:r>
          </w:p>
        </w:tc>
        <w:tc>
          <w:tcPr>
            <w:tcW w:w="711" w:type="dxa"/>
          </w:tcPr>
          <w:p w14:paraId="68BDC72C" w14:textId="5027678D" w:rsidR="00A13860" w:rsidRPr="00192FC5" w:rsidRDefault="00A13860" w:rsidP="00192FC5">
            <w:pPr>
              <w:jc w:val="center"/>
              <w:rPr>
                <w:b/>
              </w:rPr>
            </w:pPr>
            <w:r w:rsidRPr="00192FC5">
              <w:rPr>
                <w:b/>
              </w:rPr>
              <w:t>ZT</w:t>
            </w:r>
          </w:p>
        </w:tc>
      </w:tr>
      <w:tr w:rsidR="00A13860" w14:paraId="1AB3ECFB" w14:textId="77777777" w:rsidTr="00192FC5">
        <w:tc>
          <w:tcPr>
            <w:tcW w:w="2122" w:type="dxa"/>
          </w:tcPr>
          <w:p w14:paraId="2AD403F1" w14:textId="4AB557D0" w:rsidR="00A13860" w:rsidRPr="00460940" w:rsidRDefault="00B2219E" w:rsidP="000D4597">
            <w:hyperlink w:anchor="Rekomb_biotech" w:history="1">
              <w:r w:rsidR="00A13860" w:rsidRPr="003F2040">
                <w:rPr>
                  <w:rStyle w:val="Hypertextovodkaz"/>
                </w:rPr>
                <w:t>Recombinant Biotechnology</w:t>
              </w:r>
            </w:hyperlink>
          </w:p>
        </w:tc>
        <w:tc>
          <w:tcPr>
            <w:tcW w:w="1280" w:type="dxa"/>
          </w:tcPr>
          <w:p w14:paraId="22A7EDDF" w14:textId="713D1FD0" w:rsidR="00A13860" w:rsidRDefault="00A13860" w:rsidP="00BD21F6">
            <w:pPr>
              <w:jc w:val="both"/>
            </w:pPr>
            <w:r>
              <w:t>14p+14s+14l</w:t>
            </w:r>
          </w:p>
        </w:tc>
        <w:tc>
          <w:tcPr>
            <w:tcW w:w="711" w:type="dxa"/>
            <w:gridSpan w:val="2"/>
          </w:tcPr>
          <w:p w14:paraId="1F5D5C21" w14:textId="41D42F31" w:rsidR="00A13860" w:rsidRDefault="00A13860" w:rsidP="000D4597">
            <w:pPr>
              <w:jc w:val="both"/>
            </w:pPr>
            <w:r>
              <w:t>z, zk</w:t>
            </w:r>
          </w:p>
        </w:tc>
        <w:tc>
          <w:tcPr>
            <w:tcW w:w="570" w:type="dxa"/>
          </w:tcPr>
          <w:p w14:paraId="5BA428D7" w14:textId="7BD5EED6" w:rsidR="00A13860" w:rsidRDefault="00A13860" w:rsidP="00192FC5">
            <w:pPr>
              <w:jc w:val="center"/>
            </w:pPr>
            <w:r>
              <w:t>3</w:t>
            </w:r>
          </w:p>
        </w:tc>
        <w:tc>
          <w:tcPr>
            <w:tcW w:w="3957" w:type="dxa"/>
          </w:tcPr>
          <w:p w14:paraId="75653640" w14:textId="77777777" w:rsidR="00A13860" w:rsidRPr="001C35A9" w:rsidRDefault="00B2219E" w:rsidP="00523142">
            <w:pPr>
              <w:jc w:val="both"/>
              <w:rPr>
                <w:b/>
              </w:rPr>
            </w:pPr>
            <w:hyperlink w:anchor="Koutný" w:history="1">
              <w:r w:rsidR="00A13860" w:rsidRPr="002D0565">
                <w:rPr>
                  <w:rStyle w:val="Hypertextovodkaz"/>
                  <w:b/>
                </w:rPr>
                <w:t>prof. Mgr. Marek Koutný, Ph.D.</w:t>
              </w:r>
            </w:hyperlink>
            <w:r w:rsidR="00A13860">
              <w:rPr>
                <w:b/>
              </w:rPr>
              <w:t xml:space="preserve"> </w:t>
            </w:r>
            <w:r w:rsidR="00A13860" w:rsidRPr="00CB0255">
              <w:t>(40% p)</w:t>
            </w:r>
          </w:p>
          <w:p w14:paraId="46DF26EB" w14:textId="77777777" w:rsidR="00A13860" w:rsidRDefault="00B2219E" w:rsidP="00523142">
            <w:pPr>
              <w:jc w:val="both"/>
            </w:pPr>
            <w:hyperlink w:anchor="Ingr" w:history="1">
              <w:r w:rsidR="00A13860" w:rsidRPr="002D0565">
                <w:rPr>
                  <w:rStyle w:val="Hypertextovodkaz"/>
                </w:rPr>
                <w:t>RNDr. Marek Ingr, Ph.D.</w:t>
              </w:r>
            </w:hyperlink>
            <w:r w:rsidR="00A13860">
              <w:t xml:space="preserve"> (30% p)</w:t>
            </w:r>
          </w:p>
          <w:p w14:paraId="43BFAB8E" w14:textId="669237A9" w:rsidR="00A13860" w:rsidRDefault="00B2219E" w:rsidP="00BD21F6">
            <w:hyperlink w:anchor="Janalíková" w:history="1">
              <w:r w:rsidR="00A13860" w:rsidRPr="002D0565">
                <w:rPr>
                  <w:rStyle w:val="Hypertextovodkaz"/>
                </w:rPr>
                <w:t>Mgr. Magda Janalíková, Ph.D.</w:t>
              </w:r>
            </w:hyperlink>
            <w:r w:rsidR="00A13860">
              <w:t xml:space="preserve"> (30% p)</w:t>
            </w:r>
          </w:p>
        </w:tc>
        <w:tc>
          <w:tcPr>
            <w:tcW w:w="573" w:type="dxa"/>
          </w:tcPr>
          <w:p w14:paraId="2B252C32" w14:textId="77777777" w:rsidR="00A13860" w:rsidRDefault="00A13860" w:rsidP="000D4597">
            <w:pPr>
              <w:jc w:val="both"/>
            </w:pPr>
            <w:r>
              <w:t>1/LS</w:t>
            </w:r>
          </w:p>
        </w:tc>
        <w:tc>
          <w:tcPr>
            <w:tcW w:w="711" w:type="dxa"/>
          </w:tcPr>
          <w:p w14:paraId="4C1D4A30" w14:textId="663D5DD5" w:rsidR="00A13860" w:rsidRPr="00192FC5" w:rsidRDefault="00A13860" w:rsidP="00192FC5">
            <w:pPr>
              <w:jc w:val="center"/>
              <w:rPr>
                <w:b/>
              </w:rPr>
            </w:pPr>
            <w:r w:rsidRPr="00192FC5">
              <w:rPr>
                <w:b/>
              </w:rPr>
              <w:t>PZ</w:t>
            </w:r>
          </w:p>
        </w:tc>
      </w:tr>
      <w:tr w:rsidR="00A13860" w14:paraId="3EA24EE3" w14:textId="77777777" w:rsidTr="00192FC5">
        <w:tc>
          <w:tcPr>
            <w:tcW w:w="2122" w:type="dxa"/>
          </w:tcPr>
          <w:p w14:paraId="03970EFC" w14:textId="7F397DC0" w:rsidR="00A13860" w:rsidRPr="00460940" w:rsidRDefault="00B2219E" w:rsidP="00624155">
            <w:hyperlink w:anchor="Biomed_apl_a_farm_biotech" w:history="1">
              <w:r w:rsidR="00A13860" w:rsidRPr="003F2040">
                <w:rPr>
                  <w:rStyle w:val="Hypertextovodkaz"/>
                </w:rPr>
                <w:t>Biomedical Applications and Pharmacological Biotechnology</w:t>
              </w:r>
            </w:hyperlink>
          </w:p>
        </w:tc>
        <w:tc>
          <w:tcPr>
            <w:tcW w:w="1280" w:type="dxa"/>
          </w:tcPr>
          <w:p w14:paraId="55269D0E" w14:textId="1762B861" w:rsidR="00A13860" w:rsidRDefault="00A13860" w:rsidP="00BD21F6">
            <w:pPr>
              <w:jc w:val="both"/>
            </w:pPr>
            <w:r>
              <w:t>28p+14s+0l</w:t>
            </w:r>
          </w:p>
        </w:tc>
        <w:tc>
          <w:tcPr>
            <w:tcW w:w="711" w:type="dxa"/>
            <w:gridSpan w:val="2"/>
          </w:tcPr>
          <w:p w14:paraId="4564152D" w14:textId="126E33C7" w:rsidR="00A13860" w:rsidRDefault="00A13860" w:rsidP="000D4597">
            <w:pPr>
              <w:jc w:val="both"/>
            </w:pPr>
            <w:r>
              <w:t>z, zk</w:t>
            </w:r>
          </w:p>
        </w:tc>
        <w:tc>
          <w:tcPr>
            <w:tcW w:w="570" w:type="dxa"/>
          </w:tcPr>
          <w:p w14:paraId="2B8D3930" w14:textId="0CB507A6" w:rsidR="00A13860" w:rsidRDefault="00A13860" w:rsidP="00192FC5">
            <w:pPr>
              <w:jc w:val="center"/>
            </w:pPr>
            <w:r>
              <w:t>4</w:t>
            </w:r>
          </w:p>
        </w:tc>
        <w:tc>
          <w:tcPr>
            <w:tcW w:w="3957" w:type="dxa"/>
          </w:tcPr>
          <w:p w14:paraId="63D7B81C" w14:textId="752F8424" w:rsidR="00A13860" w:rsidRPr="001C35A9" w:rsidRDefault="00B2219E" w:rsidP="00BD21F6">
            <w:pPr>
              <w:rPr>
                <w:b/>
              </w:rPr>
            </w:pPr>
            <w:hyperlink w:anchor="Jančová" w:history="1">
              <w:r w:rsidR="00A13860" w:rsidRPr="002D0565">
                <w:rPr>
                  <w:rStyle w:val="Hypertextovodkaz"/>
                  <w:b/>
                </w:rPr>
                <w:t>Mgr. Petra Jančová, Ph.D.</w:t>
              </w:r>
            </w:hyperlink>
            <w:r w:rsidR="00A13860" w:rsidRPr="001C35A9">
              <w:rPr>
                <w:b/>
              </w:rPr>
              <w:t xml:space="preserve"> </w:t>
            </w:r>
            <w:r w:rsidR="00A13860" w:rsidRPr="00CB0255">
              <w:t>(100% p)</w:t>
            </w:r>
          </w:p>
        </w:tc>
        <w:tc>
          <w:tcPr>
            <w:tcW w:w="573" w:type="dxa"/>
          </w:tcPr>
          <w:p w14:paraId="65BEE38F" w14:textId="77777777" w:rsidR="00A13860" w:rsidRDefault="00A13860" w:rsidP="000D4597">
            <w:pPr>
              <w:jc w:val="both"/>
            </w:pPr>
            <w:r>
              <w:t>1/LS</w:t>
            </w:r>
          </w:p>
        </w:tc>
        <w:tc>
          <w:tcPr>
            <w:tcW w:w="711" w:type="dxa"/>
          </w:tcPr>
          <w:p w14:paraId="672CD989" w14:textId="77777777" w:rsidR="00A13860" w:rsidRPr="00192FC5" w:rsidRDefault="00A13860" w:rsidP="00192FC5">
            <w:pPr>
              <w:jc w:val="center"/>
              <w:rPr>
                <w:b/>
              </w:rPr>
            </w:pPr>
            <w:r w:rsidRPr="00192FC5">
              <w:rPr>
                <w:b/>
              </w:rPr>
              <w:t>PZ</w:t>
            </w:r>
          </w:p>
        </w:tc>
      </w:tr>
      <w:tr w:rsidR="00A13860" w14:paraId="2E57D5F0" w14:textId="77777777" w:rsidTr="00192FC5">
        <w:tc>
          <w:tcPr>
            <w:tcW w:w="2122" w:type="dxa"/>
          </w:tcPr>
          <w:p w14:paraId="73B92670" w14:textId="2D94B06B" w:rsidR="00A13860" w:rsidRPr="00460940" w:rsidRDefault="00B2219E" w:rsidP="00624155">
            <w:hyperlink w:anchor="Anal_sur_a_prod_biotech" w:history="1">
              <w:r w:rsidR="00A13860">
                <w:rPr>
                  <w:rStyle w:val="Hypertextovodkaz"/>
                </w:rPr>
                <w:t xml:space="preserve">Analysis of </w:t>
              </w:r>
              <w:r w:rsidR="00A13860" w:rsidRPr="003F2040">
                <w:rPr>
                  <w:rStyle w:val="Hypertextovodkaz"/>
                </w:rPr>
                <w:t>Raw Materials and Biotechnology Products</w:t>
              </w:r>
            </w:hyperlink>
          </w:p>
        </w:tc>
        <w:tc>
          <w:tcPr>
            <w:tcW w:w="1280" w:type="dxa"/>
          </w:tcPr>
          <w:p w14:paraId="21049DEF" w14:textId="6FAB2B31" w:rsidR="00A13860" w:rsidRDefault="00A13860" w:rsidP="00BD21F6">
            <w:pPr>
              <w:jc w:val="both"/>
            </w:pPr>
            <w:r>
              <w:t>28p+14s+28l</w:t>
            </w:r>
          </w:p>
        </w:tc>
        <w:tc>
          <w:tcPr>
            <w:tcW w:w="711" w:type="dxa"/>
            <w:gridSpan w:val="2"/>
          </w:tcPr>
          <w:p w14:paraId="492BAE6B" w14:textId="5CF4D233" w:rsidR="00A13860" w:rsidRDefault="00A13860" w:rsidP="000D4597">
            <w:pPr>
              <w:jc w:val="both"/>
            </w:pPr>
            <w:r>
              <w:t>z, zk</w:t>
            </w:r>
          </w:p>
        </w:tc>
        <w:tc>
          <w:tcPr>
            <w:tcW w:w="570" w:type="dxa"/>
          </w:tcPr>
          <w:p w14:paraId="2BCF1B7C" w14:textId="62BC9CC6" w:rsidR="00A13860" w:rsidRDefault="00A13860" w:rsidP="00192FC5">
            <w:pPr>
              <w:jc w:val="center"/>
            </w:pPr>
            <w:r>
              <w:t>5</w:t>
            </w:r>
          </w:p>
        </w:tc>
        <w:tc>
          <w:tcPr>
            <w:tcW w:w="3957" w:type="dxa"/>
          </w:tcPr>
          <w:p w14:paraId="30440B11" w14:textId="77777777" w:rsidR="00A13860" w:rsidRDefault="00B2219E" w:rsidP="00523142">
            <w:pPr>
              <w:jc w:val="both"/>
            </w:pPr>
            <w:hyperlink w:anchor="Koutný" w:history="1">
              <w:r w:rsidR="00A13860" w:rsidRPr="00CB0255">
                <w:rPr>
                  <w:rStyle w:val="Hypertextovodkaz"/>
                  <w:b/>
                </w:rPr>
                <w:t>prof. Mgr. Marek Koutný, Ph.D</w:t>
              </w:r>
              <w:r w:rsidR="00A13860" w:rsidRPr="002D0565">
                <w:rPr>
                  <w:rStyle w:val="Hypertextovodkaz"/>
                  <w:b/>
                </w:rPr>
                <w:t>.</w:t>
              </w:r>
            </w:hyperlink>
            <w:r w:rsidR="00A13860" w:rsidRPr="001C35A9">
              <w:rPr>
                <w:b/>
              </w:rPr>
              <w:t xml:space="preserve"> </w:t>
            </w:r>
            <w:r w:rsidR="00A13860" w:rsidRPr="00CB0255">
              <w:t>(50% p)</w:t>
            </w:r>
          </w:p>
          <w:p w14:paraId="435E2B01" w14:textId="5BD29A98" w:rsidR="00A13860" w:rsidRDefault="00B2219E" w:rsidP="00BD21F6">
            <w:hyperlink w:anchor="Šenkárová" w:history="1">
              <w:r w:rsidR="00A13860" w:rsidRPr="002D0565">
                <w:rPr>
                  <w:rStyle w:val="Hypertextovodkaz"/>
                </w:rPr>
                <w:t>Ing. Lenka Šenkárová, Ph.D.</w:t>
              </w:r>
            </w:hyperlink>
            <w:r w:rsidR="00A13860">
              <w:t xml:space="preserve"> (50% p)</w:t>
            </w:r>
          </w:p>
        </w:tc>
        <w:tc>
          <w:tcPr>
            <w:tcW w:w="573" w:type="dxa"/>
          </w:tcPr>
          <w:p w14:paraId="0EA49FBB" w14:textId="77777777" w:rsidR="00A13860" w:rsidRDefault="00A13860" w:rsidP="000D4597">
            <w:pPr>
              <w:jc w:val="both"/>
            </w:pPr>
            <w:r>
              <w:t>1/LS</w:t>
            </w:r>
          </w:p>
        </w:tc>
        <w:tc>
          <w:tcPr>
            <w:tcW w:w="711" w:type="dxa"/>
          </w:tcPr>
          <w:p w14:paraId="5C907EA8" w14:textId="79A799B9" w:rsidR="00A13860" w:rsidRPr="00192FC5" w:rsidRDefault="00A13860" w:rsidP="00192FC5">
            <w:pPr>
              <w:jc w:val="center"/>
              <w:rPr>
                <w:b/>
              </w:rPr>
            </w:pPr>
            <w:r w:rsidRPr="00192FC5">
              <w:rPr>
                <w:b/>
              </w:rPr>
              <w:t>ZT</w:t>
            </w:r>
          </w:p>
        </w:tc>
      </w:tr>
      <w:tr w:rsidR="00A13860" w14:paraId="775AE804" w14:textId="77777777" w:rsidTr="00192FC5">
        <w:tc>
          <w:tcPr>
            <w:tcW w:w="2122" w:type="dxa"/>
          </w:tcPr>
          <w:p w14:paraId="7AB72908" w14:textId="3BAE5125" w:rsidR="00A13860" w:rsidRPr="00460940" w:rsidRDefault="00B2219E" w:rsidP="00A0148A">
            <w:hyperlink w:anchor="Biotech_proj_I" w:history="1">
              <w:r w:rsidR="00A0148A">
                <w:rPr>
                  <w:rStyle w:val="Hypertextovodkaz"/>
                </w:rPr>
                <w:t>Biotechnological Project</w:t>
              </w:r>
              <w:r w:rsidR="00A0148A" w:rsidRPr="003F2040">
                <w:rPr>
                  <w:rStyle w:val="Hypertextovodkaz"/>
                </w:rPr>
                <w:t xml:space="preserve"> I</w:t>
              </w:r>
            </w:hyperlink>
          </w:p>
        </w:tc>
        <w:tc>
          <w:tcPr>
            <w:tcW w:w="1280" w:type="dxa"/>
          </w:tcPr>
          <w:p w14:paraId="5FAE17BB" w14:textId="0DF8A3F5" w:rsidR="00A13860" w:rsidRDefault="00A13860" w:rsidP="00BD21F6">
            <w:pPr>
              <w:jc w:val="both"/>
            </w:pPr>
            <w:r>
              <w:t>0p+14s+14l</w:t>
            </w:r>
          </w:p>
        </w:tc>
        <w:tc>
          <w:tcPr>
            <w:tcW w:w="711" w:type="dxa"/>
            <w:gridSpan w:val="2"/>
          </w:tcPr>
          <w:p w14:paraId="34D15CA4" w14:textId="77777777" w:rsidR="00A13860" w:rsidRDefault="00A13860" w:rsidP="000D4597">
            <w:pPr>
              <w:jc w:val="both"/>
            </w:pPr>
            <w:r>
              <w:t>z</w:t>
            </w:r>
          </w:p>
        </w:tc>
        <w:tc>
          <w:tcPr>
            <w:tcW w:w="570" w:type="dxa"/>
          </w:tcPr>
          <w:p w14:paraId="5EDBD525" w14:textId="30E88878" w:rsidR="00A13860" w:rsidRDefault="00A13860" w:rsidP="00192FC5">
            <w:pPr>
              <w:jc w:val="center"/>
            </w:pPr>
            <w:r>
              <w:t>2</w:t>
            </w:r>
          </w:p>
        </w:tc>
        <w:tc>
          <w:tcPr>
            <w:tcW w:w="3957" w:type="dxa"/>
          </w:tcPr>
          <w:p w14:paraId="3BCB5C22" w14:textId="77777777" w:rsidR="00A13860" w:rsidRPr="008B2AD9" w:rsidRDefault="00B2219E" w:rsidP="00523142">
            <w:pPr>
              <w:jc w:val="both"/>
              <w:rPr>
                <w:b/>
              </w:rPr>
            </w:pPr>
            <w:hyperlink w:anchor="Janalíková" w:history="1">
              <w:r w:rsidR="00A13860" w:rsidRPr="002D0565">
                <w:rPr>
                  <w:rStyle w:val="Hypertextovodkaz"/>
                  <w:b/>
                </w:rPr>
                <w:t>Mgr. Magda Janalíková, Ph.D.</w:t>
              </w:r>
            </w:hyperlink>
            <w:r w:rsidR="00A13860">
              <w:rPr>
                <w:b/>
              </w:rPr>
              <w:t xml:space="preserve"> </w:t>
            </w:r>
            <w:r w:rsidR="00A13860" w:rsidRPr="00CB0255">
              <w:t>(60% s)</w:t>
            </w:r>
          </w:p>
          <w:p w14:paraId="039A5C52" w14:textId="77777777" w:rsidR="00A13860" w:rsidRDefault="00B2219E" w:rsidP="00523142">
            <w:pPr>
              <w:jc w:val="both"/>
            </w:pPr>
            <w:hyperlink w:anchor="Buňková" w:history="1">
              <w:r w:rsidR="00A13860" w:rsidRPr="002D0565">
                <w:rPr>
                  <w:rStyle w:val="Hypertextovodkaz"/>
                </w:rPr>
                <w:t>doc. RNDr. Leona Buňková, Ph.D.</w:t>
              </w:r>
            </w:hyperlink>
            <w:r w:rsidR="00A13860">
              <w:t xml:space="preserve"> (20% s)</w:t>
            </w:r>
          </w:p>
          <w:p w14:paraId="328CD6EA" w14:textId="041C8DC0" w:rsidR="00A13860" w:rsidRDefault="00B2219E" w:rsidP="003B33F2">
            <w:hyperlink w:anchor="Filip" w:history="1">
              <w:r w:rsidR="00A13860" w:rsidRPr="002D0565">
                <w:rPr>
                  <w:rStyle w:val="Hypertextovodkaz"/>
                </w:rPr>
                <w:t>Ing. Jaroslav Filip, Ph.D.</w:t>
              </w:r>
            </w:hyperlink>
            <w:r w:rsidR="00A13860">
              <w:t xml:space="preserve"> (20% s)</w:t>
            </w:r>
          </w:p>
        </w:tc>
        <w:tc>
          <w:tcPr>
            <w:tcW w:w="573" w:type="dxa"/>
          </w:tcPr>
          <w:p w14:paraId="601DAD1E" w14:textId="77777777" w:rsidR="00A13860" w:rsidRDefault="00A13860" w:rsidP="000D4597">
            <w:pPr>
              <w:jc w:val="both"/>
            </w:pPr>
            <w:r>
              <w:t>1/LS</w:t>
            </w:r>
          </w:p>
        </w:tc>
        <w:tc>
          <w:tcPr>
            <w:tcW w:w="711" w:type="dxa"/>
          </w:tcPr>
          <w:p w14:paraId="6D873721" w14:textId="77777777" w:rsidR="00A13860" w:rsidRPr="00192FC5" w:rsidRDefault="00A13860" w:rsidP="00192FC5">
            <w:pPr>
              <w:jc w:val="center"/>
              <w:rPr>
                <w:b/>
              </w:rPr>
            </w:pPr>
            <w:r w:rsidRPr="00192FC5">
              <w:rPr>
                <w:b/>
              </w:rPr>
              <w:t>PZ</w:t>
            </w:r>
          </w:p>
        </w:tc>
      </w:tr>
      <w:tr w:rsidR="00A13860" w14:paraId="6A8D5580" w14:textId="77777777" w:rsidTr="00192FC5">
        <w:tc>
          <w:tcPr>
            <w:tcW w:w="2122" w:type="dxa"/>
          </w:tcPr>
          <w:p w14:paraId="7583EB8B" w14:textId="4F8DE46B" w:rsidR="00A13860" w:rsidRPr="005A5765" w:rsidRDefault="00B2219E" w:rsidP="002846AB">
            <w:hyperlink w:anchor="Ang_v_biotech" w:history="1">
              <w:r w:rsidR="00A13860" w:rsidRPr="003F2040">
                <w:rPr>
                  <w:rStyle w:val="Hypertextovodkaz"/>
                </w:rPr>
                <w:t xml:space="preserve">English in </w:t>
              </w:r>
              <w:r w:rsidR="00A13860" w:rsidRPr="003F2040">
                <w:rPr>
                  <w:rStyle w:val="Hypertextovodkaz"/>
                </w:rPr>
                <w:lastRenderedPageBreak/>
                <w:t>Biotechnology</w:t>
              </w:r>
            </w:hyperlink>
          </w:p>
        </w:tc>
        <w:tc>
          <w:tcPr>
            <w:tcW w:w="1280" w:type="dxa"/>
          </w:tcPr>
          <w:p w14:paraId="60F02AB5" w14:textId="0CE406C6" w:rsidR="00A13860" w:rsidRDefault="00A13860" w:rsidP="00C51973">
            <w:pPr>
              <w:jc w:val="both"/>
            </w:pPr>
            <w:r>
              <w:lastRenderedPageBreak/>
              <w:t>0p+28s+0l</w:t>
            </w:r>
          </w:p>
        </w:tc>
        <w:tc>
          <w:tcPr>
            <w:tcW w:w="711" w:type="dxa"/>
            <w:gridSpan w:val="2"/>
          </w:tcPr>
          <w:p w14:paraId="78A33B4A" w14:textId="6F79089A" w:rsidR="00A13860" w:rsidRDefault="00A13860" w:rsidP="00C51973">
            <w:pPr>
              <w:jc w:val="both"/>
            </w:pPr>
            <w:r>
              <w:t>zk</w:t>
            </w:r>
          </w:p>
        </w:tc>
        <w:tc>
          <w:tcPr>
            <w:tcW w:w="570" w:type="dxa"/>
          </w:tcPr>
          <w:p w14:paraId="29268869" w14:textId="2A827613" w:rsidR="00A13860" w:rsidRDefault="00A13860" w:rsidP="00192FC5">
            <w:pPr>
              <w:jc w:val="center"/>
            </w:pPr>
            <w:r>
              <w:t>2</w:t>
            </w:r>
          </w:p>
        </w:tc>
        <w:tc>
          <w:tcPr>
            <w:tcW w:w="3957" w:type="dxa"/>
          </w:tcPr>
          <w:p w14:paraId="464BE7CE" w14:textId="4700114D" w:rsidR="00A13860" w:rsidRDefault="00A13860" w:rsidP="00192FC5">
            <w:pPr>
              <w:jc w:val="both"/>
            </w:pPr>
            <w:r w:rsidRPr="00D8376A">
              <w:rPr>
                <w:i/>
              </w:rPr>
              <w:t>Předmět má pro zamě</w:t>
            </w:r>
            <w:r>
              <w:rPr>
                <w:i/>
              </w:rPr>
              <w:t>ř</w:t>
            </w:r>
            <w:r w:rsidRPr="00D8376A">
              <w:rPr>
                <w:i/>
              </w:rPr>
              <w:t xml:space="preserve">ení SP doplňující </w:t>
            </w:r>
            <w:r w:rsidRPr="00D8376A">
              <w:rPr>
                <w:i/>
              </w:rPr>
              <w:lastRenderedPageBreak/>
              <w:t>charakter.</w:t>
            </w:r>
          </w:p>
        </w:tc>
        <w:tc>
          <w:tcPr>
            <w:tcW w:w="573" w:type="dxa"/>
          </w:tcPr>
          <w:p w14:paraId="6908A47F" w14:textId="4954F7F5" w:rsidR="00A13860" w:rsidRDefault="00A13860" w:rsidP="00C51973">
            <w:pPr>
              <w:jc w:val="both"/>
            </w:pPr>
            <w:r>
              <w:lastRenderedPageBreak/>
              <w:t>1/LS</w:t>
            </w:r>
          </w:p>
        </w:tc>
        <w:tc>
          <w:tcPr>
            <w:tcW w:w="711" w:type="dxa"/>
          </w:tcPr>
          <w:p w14:paraId="0B9B941A" w14:textId="5676B512" w:rsidR="00A13860" w:rsidRPr="00192FC5" w:rsidRDefault="00A13860" w:rsidP="00192FC5">
            <w:pPr>
              <w:jc w:val="center"/>
              <w:rPr>
                <w:b/>
              </w:rPr>
            </w:pPr>
          </w:p>
        </w:tc>
      </w:tr>
      <w:tr w:rsidR="00A13860" w14:paraId="2D7876DD" w14:textId="77777777" w:rsidTr="00192FC5">
        <w:tc>
          <w:tcPr>
            <w:tcW w:w="2122" w:type="dxa"/>
          </w:tcPr>
          <w:p w14:paraId="4B160836" w14:textId="1684C7AB" w:rsidR="00A13860" w:rsidRPr="00460940" w:rsidRDefault="00B2219E" w:rsidP="00B254CD">
            <w:hyperlink w:anchor="Výr_náp" w:history="1">
              <w:r w:rsidR="00A13860" w:rsidRPr="003F2040">
                <w:rPr>
                  <w:rStyle w:val="Hypertextovodkaz"/>
                </w:rPr>
                <w:t>Production of Alcoholic and Non-Alcoholic Beverages</w:t>
              </w:r>
            </w:hyperlink>
          </w:p>
        </w:tc>
        <w:tc>
          <w:tcPr>
            <w:tcW w:w="1280" w:type="dxa"/>
          </w:tcPr>
          <w:p w14:paraId="2745CAFF" w14:textId="117B40BB" w:rsidR="00A13860" w:rsidRDefault="00A13860" w:rsidP="003B33F2">
            <w:pPr>
              <w:jc w:val="both"/>
            </w:pPr>
            <w:r>
              <w:t>28p+0s+28l</w:t>
            </w:r>
          </w:p>
        </w:tc>
        <w:tc>
          <w:tcPr>
            <w:tcW w:w="711" w:type="dxa"/>
            <w:gridSpan w:val="2"/>
          </w:tcPr>
          <w:p w14:paraId="3B896823" w14:textId="773FEFFC" w:rsidR="00A13860" w:rsidRDefault="00A13860" w:rsidP="00B254CD">
            <w:pPr>
              <w:jc w:val="both"/>
            </w:pPr>
            <w:r>
              <w:t>z, zk</w:t>
            </w:r>
          </w:p>
        </w:tc>
        <w:tc>
          <w:tcPr>
            <w:tcW w:w="570" w:type="dxa"/>
          </w:tcPr>
          <w:p w14:paraId="216CD5D7" w14:textId="7D34D95F" w:rsidR="00A13860" w:rsidRDefault="00A13860" w:rsidP="00192FC5">
            <w:pPr>
              <w:jc w:val="center"/>
            </w:pPr>
            <w:r>
              <w:t>4</w:t>
            </w:r>
          </w:p>
        </w:tc>
        <w:tc>
          <w:tcPr>
            <w:tcW w:w="3957" w:type="dxa"/>
          </w:tcPr>
          <w:p w14:paraId="6BA63E4B" w14:textId="77777777" w:rsidR="00A13860" w:rsidRPr="00CB0255" w:rsidRDefault="00B2219E" w:rsidP="00523142">
            <w:pPr>
              <w:jc w:val="both"/>
            </w:pPr>
            <w:hyperlink w:anchor="Lorencová" w:history="1">
              <w:r w:rsidR="00A13860" w:rsidRPr="002D0565">
                <w:rPr>
                  <w:rStyle w:val="Hypertextovodkaz"/>
                  <w:b/>
                </w:rPr>
                <w:t>Ing. Eva Lorencová, Ph.D.</w:t>
              </w:r>
            </w:hyperlink>
            <w:r w:rsidR="00A13860">
              <w:t xml:space="preserve"> </w:t>
            </w:r>
            <w:r w:rsidR="00A13860" w:rsidRPr="00CB0255">
              <w:t>(50% p)</w:t>
            </w:r>
          </w:p>
          <w:p w14:paraId="67546BC0" w14:textId="3949663D" w:rsidR="00A13860" w:rsidRDefault="00B2219E" w:rsidP="003B33F2">
            <w:hyperlink w:anchor="Salek" w:history="1">
              <w:r w:rsidR="00A13860" w:rsidRPr="002D0565">
                <w:rPr>
                  <w:rStyle w:val="Hypertextovodkaz"/>
                </w:rPr>
                <w:t>Ing. Richardos Nikolaos Salek, Ph.D.</w:t>
              </w:r>
            </w:hyperlink>
            <w:r w:rsidR="00A13860">
              <w:t xml:space="preserve"> (50% p)</w:t>
            </w:r>
          </w:p>
        </w:tc>
        <w:tc>
          <w:tcPr>
            <w:tcW w:w="573" w:type="dxa"/>
          </w:tcPr>
          <w:p w14:paraId="2CB68C01" w14:textId="15B571B2" w:rsidR="00A13860" w:rsidRDefault="00A13860" w:rsidP="00B254CD">
            <w:pPr>
              <w:jc w:val="both"/>
            </w:pPr>
            <w:r>
              <w:t>2/ZS</w:t>
            </w:r>
          </w:p>
        </w:tc>
        <w:tc>
          <w:tcPr>
            <w:tcW w:w="711" w:type="dxa"/>
          </w:tcPr>
          <w:p w14:paraId="7225C160" w14:textId="22F2682E" w:rsidR="00A13860" w:rsidRPr="00192FC5" w:rsidRDefault="00A13860" w:rsidP="00192FC5">
            <w:pPr>
              <w:jc w:val="center"/>
              <w:rPr>
                <w:b/>
              </w:rPr>
            </w:pPr>
            <w:r w:rsidRPr="00192FC5">
              <w:rPr>
                <w:b/>
              </w:rPr>
              <w:t>PZ</w:t>
            </w:r>
          </w:p>
        </w:tc>
      </w:tr>
      <w:tr w:rsidR="00A13860" w14:paraId="512501D8" w14:textId="77777777" w:rsidTr="00192FC5">
        <w:tc>
          <w:tcPr>
            <w:tcW w:w="2122" w:type="dxa"/>
          </w:tcPr>
          <w:p w14:paraId="0174C0D9" w14:textId="4D59619D" w:rsidR="00A13860" w:rsidRPr="00460940" w:rsidRDefault="00B2219E" w:rsidP="00624155">
            <w:hyperlink w:anchor="Bionanotech" w:history="1">
              <w:r w:rsidR="00A13860" w:rsidRPr="003F2040">
                <w:rPr>
                  <w:rStyle w:val="Hypertextovodkaz"/>
                </w:rPr>
                <w:t>Bionanotechnology</w:t>
              </w:r>
            </w:hyperlink>
          </w:p>
        </w:tc>
        <w:tc>
          <w:tcPr>
            <w:tcW w:w="1280" w:type="dxa"/>
          </w:tcPr>
          <w:p w14:paraId="77170006" w14:textId="0C949970" w:rsidR="00A13860" w:rsidRDefault="00A13860" w:rsidP="003B33F2">
            <w:pPr>
              <w:jc w:val="both"/>
            </w:pPr>
            <w:r>
              <w:t>28p+14s+0l</w:t>
            </w:r>
          </w:p>
        </w:tc>
        <w:tc>
          <w:tcPr>
            <w:tcW w:w="711" w:type="dxa"/>
            <w:gridSpan w:val="2"/>
          </w:tcPr>
          <w:p w14:paraId="4868D30D" w14:textId="271160C1" w:rsidR="00A13860" w:rsidRDefault="00A13860" w:rsidP="00B254CD">
            <w:pPr>
              <w:jc w:val="both"/>
            </w:pPr>
            <w:r>
              <w:t>z, zk</w:t>
            </w:r>
          </w:p>
        </w:tc>
        <w:tc>
          <w:tcPr>
            <w:tcW w:w="570" w:type="dxa"/>
          </w:tcPr>
          <w:p w14:paraId="78757C40" w14:textId="7CC4B8A2" w:rsidR="00A13860" w:rsidRDefault="00A13860" w:rsidP="00192FC5">
            <w:pPr>
              <w:jc w:val="center"/>
            </w:pPr>
            <w:r>
              <w:t>4</w:t>
            </w:r>
          </w:p>
        </w:tc>
        <w:tc>
          <w:tcPr>
            <w:tcW w:w="3957" w:type="dxa"/>
          </w:tcPr>
          <w:p w14:paraId="17DF7582" w14:textId="77777777" w:rsidR="00A13860" w:rsidRDefault="00B2219E" w:rsidP="00523142">
            <w:pPr>
              <w:jc w:val="both"/>
            </w:pPr>
            <w:hyperlink w:anchor="Filip" w:history="1">
              <w:r w:rsidR="00A13860" w:rsidRPr="002D0565">
                <w:rPr>
                  <w:rStyle w:val="Hypertextovodkaz"/>
                  <w:b/>
                </w:rPr>
                <w:t>Ing. Jaroslav Filip, Ph.D.</w:t>
              </w:r>
            </w:hyperlink>
            <w:r w:rsidR="00A13860" w:rsidRPr="008B2AD9">
              <w:rPr>
                <w:b/>
              </w:rPr>
              <w:t xml:space="preserve"> </w:t>
            </w:r>
            <w:r w:rsidR="00A13860" w:rsidRPr="00CB0255">
              <w:t>(100% p)</w:t>
            </w:r>
          </w:p>
          <w:p w14:paraId="4E2C9DFB" w14:textId="78C7CCB5" w:rsidR="00A13860" w:rsidRPr="008B2AD9" w:rsidRDefault="00A13860" w:rsidP="003B33F2">
            <w:pPr>
              <w:rPr>
                <w:b/>
              </w:rPr>
            </w:pPr>
          </w:p>
        </w:tc>
        <w:tc>
          <w:tcPr>
            <w:tcW w:w="573" w:type="dxa"/>
          </w:tcPr>
          <w:p w14:paraId="20B59468" w14:textId="77777777" w:rsidR="00A13860" w:rsidRDefault="00A13860" w:rsidP="00B254CD">
            <w:pPr>
              <w:jc w:val="both"/>
            </w:pPr>
            <w:r>
              <w:t>2/ZS</w:t>
            </w:r>
          </w:p>
        </w:tc>
        <w:tc>
          <w:tcPr>
            <w:tcW w:w="711" w:type="dxa"/>
          </w:tcPr>
          <w:p w14:paraId="710B14AC" w14:textId="77777777" w:rsidR="00A13860" w:rsidRPr="00192FC5" w:rsidRDefault="00A13860" w:rsidP="00192FC5">
            <w:pPr>
              <w:jc w:val="center"/>
              <w:rPr>
                <w:b/>
              </w:rPr>
            </w:pPr>
            <w:r w:rsidRPr="00192FC5">
              <w:rPr>
                <w:b/>
              </w:rPr>
              <w:t>PZ</w:t>
            </w:r>
          </w:p>
        </w:tc>
      </w:tr>
      <w:tr w:rsidR="00A13860" w14:paraId="55699542" w14:textId="77777777" w:rsidTr="00192FC5">
        <w:tc>
          <w:tcPr>
            <w:tcW w:w="2122" w:type="dxa"/>
          </w:tcPr>
          <w:p w14:paraId="13C4A2F3" w14:textId="4E05ED7B" w:rsidR="00A13860" w:rsidRPr="00460940" w:rsidRDefault="00B2219E" w:rsidP="006C0862">
            <w:hyperlink w:anchor="Biotech_v_čist_proc" w:history="1">
              <w:r w:rsidR="00A13860" w:rsidRPr="003F2040">
                <w:rPr>
                  <w:rStyle w:val="Hypertextovodkaz"/>
                </w:rPr>
                <w:t>Biotechnology in Wastewater Treatment Processes</w:t>
              </w:r>
            </w:hyperlink>
          </w:p>
        </w:tc>
        <w:tc>
          <w:tcPr>
            <w:tcW w:w="1280" w:type="dxa"/>
          </w:tcPr>
          <w:p w14:paraId="79ABF1D5" w14:textId="5DC33B00" w:rsidR="00A13860" w:rsidRDefault="00A13860" w:rsidP="00B254CD">
            <w:pPr>
              <w:jc w:val="both"/>
            </w:pPr>
            <w:r>
              <w:t>28p+0s+0l</w:t>
            </w:r>
          </w:p>
        </w:tc>
        <w:tc>
          <w:tcPr>
            <w:tcW w:w="711" w:type="dxa"/>
            <w:gridSpan w:val="2"/>
          </w:tcPr>
          <w:p w14:paraId="54696300" w14:textId="4EA78382" w:rsidR="00A13860" w:rsidRDefault="00A13860" w:rsidP="00B254CD">
            <w:pPr>
              <w:jc w:val="both"/>
            </w:pPr>
            <w:r>
              <w:t>zk</w:t>
            </w:r>
          </w:p>
        </w:tc>
        <w:tc>
          <w:tcPr>
            <w:tcW w:w="570" w:type="dxa"/>
          </w:tcPr>
          <w:p w14:paraId="6A07E31F" w14:textId="46630A66" w:rsidR="00A13860" w:rsidRDefault="00A13860" w:rsidP="00192FC5">
            <w:pPr>
              <w:jc w:val="center"/>
            </w:pPr>
            <w:r>
              <w:t>2</w:t>
            </w:r>
          </w:p>
        </w:tc>
        <w:tc>
          <w:tcPr>
            <w:tcW w:w="3957" w:type="dxa"/>
          </w:tcPr>
          <w:p w14:paraId="4BA0FA39" w14:textId="3B7F612A" w:rsidR="00A13860" w:rsidRPr="008B2AD9" w:rsidRDefault="00B2219E" w:rsidP="003B33F2">
            <w:pPr>
              <w:rPr>
                <w:b/>
              </w:rPr>
            </w:pPr>
            <w:hyperlink w:anchor="Julinová" w:history="1">
              <w:r w:rsidR="00A13860" w:rsidRPr="002D0565">
                <w:rPr>
                  <w:rStyle w:val="Hypertextovodkaz"/>
                  <w:b/>
                </w:rPr>
                <w:t>Ing. Markéta Julinová, Ph.D.</w:t>
              </w:r>
            </w:hyperlink>
            <w:r w:rsidR="00A13860" w:rsidRPr="008B2AD9">
              <w:rPr>
                <w:b/>
              </w:rPr>
              <w:t xml:space="preserve"> </w:t>
            </w:r>
            <w:r w:rsidR="00A13860" w:rsidRPr="00CB0255">
              <w:t>(100% p)</w:t>
            </w:r>
          </w:p>
        </w:tc>
        <w:tc>
          <w:tcPr>
            <w:tcW w:w="573" w:type="dxa"/>
          </w:tcPr>
          <w:p w14:paraId="79AC2E00" w14:textId="77777777" w:rsidR="00A13860" w:rsidRDefault="00A13860" w:rsidP="00B254CD">
            <w:pPr>
              <w:jc w:val="both"/>
            </w:pPr>
            <w:r>
              <w:t>2/ZS</w:t>
            </w:r>
          </w:p>
        </w:tc>
        <w:tc>
          <w:tcPr>
            <w:tcW w:w="711" w:type="dxa"/>
          </w:tcPr>
          <w:p w14:paraId="5D6DB946" w14:textId="466180D0" w:rsidR="00A13860" w:rsidRPr="00192FC5" w:rsidRDefault="00A13860" w:rsidP="00192FC5">
            <w:pPr>
              <w:jc w:val="center"/>
              <w:rPr>
                <w:b/>
              </w:rPr>
            </w:pPr>
            <w:r w:rsidRPr="00192FC5">
              <w:rPr>
                <w:b/>
              </w:rPr>
              <w:t>PZ</w:t>
            </w:r>
          </w:p>
        </w:tc>
      </w:tr>
      <w:tr w:rsidR="00A13860" w14:paraId="3E4EEB8F" w14:textId="77777777" w:rsidTr="00192FC5">
        <w:tc>
          <w:tcPr>
            <w:tcW w:w="2122" w:type="dxa"/>
          </w:tcPr>
          <w:p w14:paraId="4E8FF538" w14:textId="782A8708" w:rsidR="00A13860" w:rsidRPr="00460940" w:rsidRDefault="00B2219E" w:rsidP="006C0862">
            <w:hyperlink w:anchor="Prev_zneuž_biotech_apl" w:history="1">
              <w:r w:rsidR="00A13860" w:rsidRPr="003F2040">
                <w:rPr>
                  <w:rStyle w:val="Hypertextovodkaz"/>
                </w:rPr>
                <w:t>Prevention of Misuse of Biotechnology Applications</w:t>
              </w:r>
            </w:hyperlink>
          </w:p>
        </w:tc>
        <w:tc>
          <w:tcPr>
            <w:tcW w:w="1280" w:type="dxa"/>
          </w:tcPr>
          <w:p w14:paraId="03BF42EF" w14:textId="52F76CAE" w:rsidR="00A13860" w:rsidRDefault="00A13860" w:rsidP="003B33F2">
            <w:pPr>
              <w:jc w:val="both"/>
            </w:pPr>
            <w:r>
              <w:t>28p+14s+0l</w:t>
            </w:r>
          </w:p>
        </w:tc>
        <w:tc>
          <w:tcPr>
            <w:tcW w:w="711" w:type="dxa"/>
            <w:gridSpan w:val="2"/>
          </w:tcPr>
          <w:p w14:paraId="5B777947" w14:textId="6B5BECE9" w:rsidR="00A13860" w:rsidRDefault="00A13860" w:rsidP="00B254CD">
            <w:pPr>
              <w:jc w:val="both"/>
            </w:pPr>
            <w:r>
              <w:t>z, zk</w:t>
            </w:r>
          </w:p>
        </w:tc>
        <w:tc>
          <w:tcPr>
            <w:tcW w:w="570" w:type="dxa"/>
          </w:tcPr>
          <w:p w14:paraId="11748A50" w14:textId="77777777" w:rsidR="00A13860" w:rsidRDefault="00A13860" w:rsidP="00192FC5">
            <w:pPr>
              <w:jc w:val="center"/>
            </w:pPr>
            <w:r>
              <w:t>4</w:t>
            </w:r>
          </w:p>
        </w:tc>
        <w:tc>
          <w:tcPr>
            <w:tcW w:w="3957" w:type="dxa"/>
          </w:tcPr>
          <w:p w14:paraId="5929CBA2" w14:textId="77777777" w:rsidR="00A13860" w:rsidRPr="008B2AD9" w:rsidRDefault="00B2219E" w:rsidP="00523142">
            <w:pPr>
              <w:jc w:val="both"/>
              <w:rPr>
                <w:b/>
              </w:rPr>
            </w:pPr>
            <w:hyperlink w:anchor="Buňková" w:history="1">
              <w:r w:rsidR="00A13860" w:rsidRPr="002D0565">
                <w:rPr>
                  <w:rStyle w:val="Hypertextovodkaz"/>
                  <w:b/>
                </w:rPr>
                <w:t>doc. RNDr. Leona Buňková, Ph.D.</w:t>
              </w:r>
            </w:hyperlink>
            <w:r w:rsidR="00A13860" w:rsidRPr="008B2AD9">
              <w:rPr>
                <w:b/>
              </w:rPr>
              <w:t xml:space="preserve"> </w:t>
            </w:r>
            <w:r w:rsidR="00A13860" w:rsidRPr="00CB0255">
              <w:t>(100% p)</w:t>
            </w:r>
          </w:p>
          <w:p w14:paraId="3EEAD9A8" w14:textId="24500F20" w:rsidR="00A13860" w:rsidRDefault="00A13860" w:rsidP="00B254CD"/>
        </w:tc>
        <w:tc>
          <w:tcPr>
            <w:tcW w:w="573" w:type="dxa"/>
          </w:tcPr>
          <w:p w14:paraId="52ACDD85" w14:textId="77777777" w:rsidR="00A13860" w:rsidRDefault="00A13860" w:rsidP="00B254CD">
            <w:pPr>
              <w:jc w:val="both"/>
            </w:pPr>
            <w:r>
              <w:t>2/ZS</w:t>
            </w:r>
          </w:p>
        </w:tc>
        <w:tc>
          <w:tcPr>
            <w:tcW w:w="711" w:type="dxa"/>
          </w:tcPr>
          <w:p w14:paraId="4CBB08D7" w14:textId="77777777" w:rsidR="00A13860" w:rsidRPr="00192FC5" w:rsidRDefault="00A13860" w:rsidP="00192FC5">
            <w:pPr>
              <w:jc w:val="center"/>
              <w:rPr>
                <w:b/>
              </w:rPr>
            </w:pPr>
            <w:r w:rsidRPr="00192FC5">
              <w:rPr>
                <w:b/>
              </w:rPr>
              <w:t>PZ</w:t>
            </w:r>
          </w:p>
        </w:tc>
      </w:tr>
      <w:tr w:rsidR="00A13860" w14:paraId="76762658" w14:textId="77777777" w:rsidTr="00192FC5">
        <w:tc>
          <w:tcPr>
            <w:tcW w:w="2122" w:type="dxa"/>
          </w:tcPr>
          <w:p w14:paraId="74AFA36A" w14:textId="5C5EEC94" w:rsidR="00A13860" w:rsidRPr="00460940" w:rsidRDefault="00B2219E" w:rsidP="00B254CD">
            <w:hyperlink w:anchor="Leg_v_biotech_apl" w:history="1">
              <w:r w:rsidR="00A13860" w:rsidRPr="003F2040">
                <w:rPr>
                  <w:rStyle w:val="Hypertextovodkaz"/>
                </w:rPr>
                <w:t>Legislation in Biotechnology Applications</w:t>
              </w:r>
            </w:hyperlink>
          </w:p>
        </w:tc>
        <w:tc>
          <w:tcPr>
            <w:tcW w:w="1280" w:type="dxa"/>
          </w:tcPr>
          <w:p w14:paraId="111D0AE1" w14:textId="753C0989" w:rsidR="00A13860" w:rsidRDefault="00A13860" w:rsidP="003B33F2">
            <w:pPr>
              <w:jc w:val="both"/>
            </w:pPr>
            <w:r>
              <w:t>14p+28s+0l</w:t>
            </w:r>
          </w:p>
        </w:tc>
        <w:tc>
          <w:tcPr>
            <w:tcW w:w="711" w:type="dxa"/>
            <w:gridSpan w:val="2"/>
          </w:tcPr>
          <w:p w14:paraId="22370679" w14:textId="2A3C8751" w:rsidR="00A13860" w:rsidRDefault="00A13860" w:rsidP="00B254CD">
            <w:pPr>
              <w:jc w:val="both"/>
            </w:pPr>
            <w:r>
              <w:t>klz</w:t>
            </w:r>
          </w:p>
        </w:tc>
        <w:tc>
          <w:tcPr>
            <w:tcW w:w="570" w:type="dxa"/>
          </w:tcPr>
          <w:p w14:paraId="3400144B" w14:textId="70C56152" w:rsidR="00A13860" w:rsidRDefault="00A758E6" w:rsidP="00192FC5">
            <w:pPr>
              <w:jc w:val="center"/>
            </w:pPr>
            <w:r>
              <w:t>4</w:t>
            </w:r>
          </w:p>
        </w:tc>
        <w:tc>
          <w:tcPr>
            <w:tcW w:w="3957" w:type="dxa"/>
          </w:tcPr>
          <w:p w14:paraId="50FF4B79" w14:textId="77777777" w:rsidR="00A13860" w:rsidRPr="002F1417" w:rsidRDefault="00B2219E" w:rsidP="00523142">
            <w:pPr>
              <w:jc w:val="both"/>
              <w:rPr>
                <w:b/>
                <w:highlight w:val="cyan"/>
              </w:rPr>
            </w:pPr>
            <w:hyperlink w:anchor="Koutný" w:history="1">
              <w:r w:rsidR="00A13860" w:rsidRPr="002D0565">
                <w:rPr>
                  <w:rStyle w:val="Hypertextovodkaz"/>
                  <w:b/>
                </w:rPr>
                <w:t>prof. Mgr. Marek Koutný, Ph.D.</w:t>
              </w:r>
            </w:hyperlink>
            <w:r w:rsidR="00A13860" w:rsidRPr="003A1AFC">
              <w:rPr>
                <w:b/>
              </w:rPr>
              <w:t xml:space="preserve"> </w:t>
            </w:r>
            <w:r w:rsidR="00A13860" w:rsidRPr="00CB0255">
              <w:t>(50% p)</w:t>
            </w:r>
          </w:p>
          <w:p w14:paraId="6CFF4090" w14:textId="77777777" w:rsidR="00A13860" w:rsidRDefault="00B2219E" w:rsidP="00523142">
            <w:pPr>
              <w:jc w:val="both"/>
            </w:pPr>
            <w:hyperlink w:anchor="Černíková" w:history="1">
              <w:r w:rsidR="00A13860" w:rsidRPr="002D0565">
                <w:rPr>
                  <w:rStyle w:val="Hypertextovodkaz"/>
                </w:rPr>
                <w:t>MVDr. Michaela Černíková, Ph.D.</w:t>
              </w:r>
            </w:hyperlink>
            <w:r w:rsidR="00A13860">
              <w:t xml:space="preserve"> (50% p)</w:t>
            </w:r>
          </w:p>
          <w:p w14:paraId="02174DE7" w14:textId="20903769" w:rsidR="00A13860" w:rsidRDefault="00A13860" w:rsidP="00B254CD"/>
        </w:tc>
        <w:tc>
          <w:tcPr>
            <w:tcW w:w="573" w:type="dxa"/>
          </w:tcPr>
          <w:p w14:paraId="5314436D" w14:textId="77777777" w:rsidR="00A13860" w:rsidRDefault="00A13860" w:rsidP="00B254CD">
            <w:pPr>
              <w:jc w:val="both"/>
            </w:pPr>
            <w:r>
              <w:t>2/ZS</w:t>
            </w:r>
          </w:p>
        </w:tc>
        <w:tc>
          <w:tcPr>
            <w:tcW w:w="711" w:type="dxa"/>
          </w:tcPr>
          <w:p w14:paraId="4B6B8264" w14:textId="77777777" w:rsidR="00A13860" w:rsidRPr="00192FC5" w:rsidRDefault="00A13860" w:rsidP="00192FC5">
            <w:pPr>
              <w:jc w:val="center"/>
              <w:rPr>
                <w:b/>
              </w:rPr>
            </w:pPr>
            <w:r w:rsidRPr="00192FC5">
              <w:rPr>
                <w:b/>
              </w:rPr>
              <w:t>PZ</w:t>
            </w:r>
          </w:p>
        </w:tc>
      </w:tr>
      <w:tr w:rsidR="00A13860" w14:paraId="46F8F3F2" w14:textId="77777777" w:rsidTr="00192FC5">
        <w:tc>
          <w:tcPr>
            <w:tcW w:w="2122" w:type="dxa"/>
          </w:tcPr>
          <w:p w14:paraId="0308F44B" w14:textId="53139A51" w:rsidR="00A13860" w:rsidRPr="00460940" w:rsidRDefault="00B2219E" w:rsidP="00814C28">
            <w:hyperlink w:anchor="Říz_bezp_v_biotec" w:history="1">
              <w:r w:rsidR="00A13860" w:rsidRPr="003F2040">
                <w:rPr>
                  <w:rStyle w:val="Hypertextovodkaz"/>
                </w:rPr>
                <w:t>Biotechnology Safety Management</w:t>
              </w:r>
            </w:hyperlink>
          </w:p>
        </w:tc>
        <w:tc>
          <w:tcPr>
            <w:tcW w:w="1280" w:type="dxa"/>
          </w:tcPr>
          <w:p w14:paraId="0990A2D0" w14:textId="1CEAA404" w:rsidR="00A13860" w:rsidRDefault="00A13860" w:rsidP="006723A9">
            <w:pPr>
              <w:jc w:val="both"/>
            </w:pPr>
            <w:r>
              <w:t>14p+28s+0l</w:t>
            </w:r>
          </w:p>
        </w:tc>
        <w:tc>
          <w:tcPr>
            <w:tcW w:w="711" w:type="dxa"/>
            <w:gridSpan w:val="2"/>
          </w:tcPr>
          <w:p w14:paraId="0CC2B692" w14:textId="257FED3B" w:rsidR="00A13860" w:rsidRDefault="00A13860" w:rsidP="00814C28">
            <w:pPr>
              <w:jc w:val="both"/>
            </w:pPr>
            <w:r>
              <w:t>klz</w:t>
            </w:r>
          </w:p>
        </w:tc>
        <w:tc>
          <w:tcPr>
            <w:tcW w:w="570" w:type="dxa"/>
          </w:tcPr>
          <w:p w14:paraId="24E2C191" w14:textId="56335701" w:rsidR="00A13860" w:rsidRDefault="00A758E6" w:rsidP="00192FC5">
            <w:pPr>
              <w:jc w:val="center"/>
            </w:pPr>
            <w:r>
              <w:t>4</w:t>
            </w:r>
          </w:p>
        </w:tc>
        <w:tc>
          <w:tcPr>
            <w:tcW w:w="3957" w:type="dxa"/>
          </w:tcPr>
          <w:p w14:paraId="3578EB80" w14:textId="77777777" w:rsidR="00A13860" w:rsidRPr="00C24879" w:rsidRDefault="00B2219E" w:rsidP="00523142">
            <w:pPr>
              <w:jc w:val="both"/>
              <w:rPr>
                <w:b/>
              </w:rPr>
            </w:pPr>
            <w:hyperlink w:anchor="Buňka" w:history="1">
              <w:r w:rsidR="00A13860" w:rsidRPr="002D0565">
                <w:rPr>
                  <w:rStyle w:val="Hypertextovodkaz"/>
                  <w:b/>
                </w:rPr>
                <w:t>doc. Ing. František Buňka, Ph.D.</w:t>
              </w:r>
            </w:hyperlink>
            <w:r w:rsidR="00A13860">
              <w:t xml:space="preserve"> </w:t>
            </w:r>
            <w:r w:rsidR="00A13860" w:rsidRPr="008006AC">
              <w:t>(50% p)</w:t>
            </w:r>
          </w:p>
          <w:p w14:paraId="2A28ADA6" w14:textId="7C097336" w:rsidR="00A13860" w:rsidRDefault="00B2219E" w:rsidP="005F5166">
            <w:hyperlink w:anchor="Černíková" w:history="1">
              <w:r w:rsidR="00A13860" w:rsidRPr="002D0565">
                <w:rPr>
                  <w:rStyle w:val="Hypertextovodkaz"/>
                </w:rPr>
                <w:t>MVDr. Michaela Černíková, Ph.D.</w:t>
              </w:r>
            </w:hyperlink>
            <w:r w:rsidR="00A13860">
              <w:t xml:space="preserve"> (50% p)</w:t>
            </w:r>
          </w:p>
        </w:tc>
        <w:tc>
          <w:tcPr>
            <w:tcW w:w="573" w:type="dxa"/>
          </w:tcPr>
          <w:p w14:paraId="759A814F" w14:textId="049D0FE1" w:rsidR="00A13860" w:rsidRDefault="00A13860" w:rsidP="00814C28">
            <w:pPr>
              <w:jc w:val="both"/>
            </w:pPr>
            <w:r>
              <w:t>2/ZS</w:t>
            </w:r>
          </w:p>
        </w:tc>
        <w:tc>
          <w:tcPr>
            <w:tcW w:w="711" w:type="dxa"/>
          </w:tcPr>
          <w:p w14:paraId="435FA2E5" w14:textId="1876D766" w:rsidR="00A13860" w:rsidRPr="00192FC5" w:rsidRDefault="00A13860" w:rsidP="00192FC5">
            <w:pPr>
              <w:jc w:val="center"/>
              <w:rPr>
                <w:b/>
              </w:rPr>
            </w:pPr>
            <w:r w:rsidRPr="00192FC5">
              <w:rPr>
                <w:b/>
              </w:rPr>
              <w:t>PZ</w:t>
            </w:r>
          </w:p>
        </w:tc>
      </w:tr>
      <w:tr w:rsidR="00A13860" w14:paraId="106EE6E3" w14:textId="77777777" w:rsidTr="00192FC5">
        <w:tc>
          <w:tcPr>
            <w:tcW w:w="2122" w:type="dxa"/>
          </w:tcPr>
          <w:p w14:paraId="2DA9ED04" w14:textId="296BB942" w:rsidR="00A13860" w:rsidRPr="00460940" w:rsidRDefault="00B2219E" w:rsidP="00A0148A">
            <w:hyperlink w:anchor="Biotech_proj_II" w:history="1">
              <w:hyperlink w:anchor="Biotech_proj_I" w:history="1">
                <w:r w:rsidR="00A0148A">
                  <w:rPr>
                    <w:rStyle w:val="Hypertextovodkaz"/>
                  </w:rPr>
                  <w:t>Biotechnological Project</w:t>
                </w:r>
                <w:r w:rsidR="00A0148A" w:rsidRPr="003F2040">
                  <w:rPr>
                    <w:rStyle w:val="Hypertextovodkaz"/>
                  </w:rPr>
                  <w:t xml:space="preserve"> </w:t>
                </w:r>
              </w:hyperlink>
              <w:r w:rsidR="00A13860" w:rsidRPr="003F2040">
                <w:rPr>
                  <w:rStyle w:val="Hypertextovodkaz"/>
                </w:rPr>
                <w:t>II</w:t>
              </w:r>
            </w:hyperlink>
          </w:p>
        </w:tc>
        <w:tc>
          <w:tcPr>
            <w:tcW w:w="1280" w:type="dxa"/>
          </w:tcPr>
          <w:p w14:paraId="6AF66D6B" w14:textId="28C4F19D" w:rsidR="00A13860" w:rsidRDefault="00A13860" w:rsidP="006723A9">
            <w:pPr>
              <w:jc w:val="both"/>
            </w:pPr>
            <w:r>
              <w:t>0p+14s+56l</w:t>
            </w:r>
          </w:p>
        </w:tc>
        <w:tc>
          <w:tcPr>
            <w:tcW w:w="711" w:type="dxa"/>
            <w:gridSpan w:val="2"/>
          </w:tcPr>
          <w:p w14:paraId="0AD0A034" w14:textId="1195CA38" w:rsidR="00A13860" w:rsidRDefault="00A13860" w:rsidP="00814C28">
            <w:pPr>
              <w:jc w:val="both"/>
            </w:pPr>
            <w:r>
              <w:t>klz</w:t>
            </w:r>
          </w:p>
        </w:tc>
        <w:tc>
          <w:tcPr>
            <w:tcW w:w="570" w:type="dxa"/>
          </w:tcPr>
          <w:p w14:paraId="009EA7F6" w14:textId="5B2CCD80" w:rsidR="00A13860" w:rsidRDefault="00A758E6" w:rsidP="00192FC5">
            <w:pPr>
              <w:jc w:val="center"/>
            </w:pPr>
            <w:r>
              <w:t>4</w:t>
            </w:r>
          </w:p>
        </w:tc>
        <w:tc>
          <w:tcPr>
            <w:tcW w:w="3957" w:type="dxa"/>
          </w:tcPr>
          <w:p w14:paraId="1F580E24" w14:textId="77777777" w:rsidR="00A13860" w:rsidRPr="008B2AD9" w:rsidRDefault="00B2219E" w:rsidP="00523142">
            <w:pPr>
              <w:jc w:val="both"/>
              <w:rPr>
                <w:b/>
              </w:rPr>
            </w:pPr>
            <w:hyperlink w:anchor="Janalíková" w:history="1">
              <w:r w:rsidR="00A13860" w:rsidRPr="002D0565">
                <w:rPr>
                  <w:rStyle w:val="Hypertextovodkaz"/>
                  <w:b/>
                </w:rPr>
                <w:t>Mgr. Magda Janalíková, Ph.D.</w:t>
              </w:r>
            </w:hyperlink>
            <w:r w:rsidR="00A13860">
              <w:rPr>
                <w:b/>
              </w:rPr>
              <w:t xml:space="preserve"> </w:t>
            </w:r>
            <w:r w:rsidR="00A13860" w:rsidRPr="008006AC">
              <w:t>(70% s)</w:t>
            </w:r>
          </w:p>
          <w:p w14:paraId="619E3D44" w14:textId="48966AC8" w:rsidR="00A13860" w:rsidRDefault="00B2219E" w:rsidP="006723A9">
            <w:hyperlink w:anchor="Filip" w:history="1">
              <w:r w:rsidR="00A13860" w:rsidRPr="002D0565">
                <w:rPr>
                  <w:rStyle w:val="Hypertextovodkaz"/>
                </w:rPr>
                <w:t>Ing. Jaroslav Filip, Ph.D.</w:t>
              </w:r>
            </w:hyperlink>
            <w:r w:rsidR="00A13860">
              <w:t xml:space="preserve"> (30% s)</w:t>
            </w:r>
          </w:p>
        </w:tc>
        <w:tc>
          <w:tcPr>
            <w:tcW w:w="573" w:type="dxa"/>
          </w:tcPr>
          <w:p w14:paraId="0EA13CB0" w14:textId="77777777" w:rsidR="00A13860" w:rsidRDefault="00A13860" w:rsidP="00814C28">
            <w:pPr>
              <w:jc w:val="both"/>
            </w:pPr>
            <w:r>
              <w:t>2/ZS</w:t>
            </w:r>
          </w:p>
        </w:tc>
        <w:tc>
          <w:tcPr>
            <w:tcW w:w="711" w:type="dxa"/>
          </w:tcPr>
          <w:p w14:paraId="5AA1E8DA" w14:textId="77777777" w:rsidR="00A13860" w:rsidRPr="00192FC5" w:rsidRDefault="00A13860" w:rsidP="00192FC5">
            <w:pPr>
              <w:jc w:val="center"/>
              <w:rPr>
                <w:b/>
              </w:rPr>
            </w:pPr>
            <w:r w:rsidRPr="00192FC5">
              <w:rPr>
                <w:b/>
              </w:rPr>
              <w:t>PZ</w:t>
            </w:r>
          </w:p>
        </w:tc>
      </w:tr>
      <w:tr w:rsidR="00A13860" w14:paraId="76E23FE6" w14:textId="77777777" w:rsidTr="00192FC5">
        <w:tc>
          <w:tcPr>
            <w:tcW w:w="2122" w:type="dxa"/>
          </w:tcPr>
          <w:p w14:paraId="684F5A16" w14:textId="15B231A0" w:rsidR="00A13860" w:rsidRPr="005A5765" w:rsidRDefault="00B2219E" w:rsidP="00814C28">
            <w:hyperlink w:anchor="Sem_k_DP" w:history="1">
              <w:r w:rsidR="00A13860" w:rsidRPr="003F2040">
                <w:rPr>
                  <w:rStyle w:val="Hypertextovodkaz"/>
                </w:rPr>
                <w:t>Master Thesis Seminar</w:t>
              </w:r>
            </w:hyperlink>
          </w:p>
        </w:tc>
        <w:tc>
          <w:tcPr>
            <w:tcW w:w="1280" w:type="dxa"/>
          </w:tcPr>
          <w:p w14:paraId="473FF8A6" w14:textId="29477BA0" w:rsidR="00A13860" w:rsidRDefault="00A13860" w:rsidP="00814C28">
            <w:pPr>
              <w:jc w:val="both"/>
            </w:pPr>
            <w:r>
              <w:t>0p+14s+0l</w:t>
            </w:r>
          </w:p>
        </w:tc>
        <w:tc>
          <w:tcPr>
            <w:tcW w:w="711" w:type="dxa"/>
            <w:gridSpan w:val="2"/>
          </w:tcPr>
          <w:p w14:paraId="7C32DF67" w14:textId="77777777" w:rsidR="00A13860" w:rsidRDefault="00A13860" w:rsidP="00814C28">
            <w:pPr>
              <w:jc w:val="both"/>
            </w:pPr>
            <w:r>
              <w:t>z</w:t>
            </w:r>
          </w:p>
        </w:tc>
        <w:tc>
          <w:tcPr>
            <w:tcW w:w="570" w:type="dxa"/>
          </w:tcPr>
          <w:p w14:paraId="46B17039" w14:textId="77777777" w:rsidR="00A13860" w:rsidRDefault="00A13860" w:rsidP="00192FC5">
            <w:pPr>
              <w:jc w:val="center"/>
            </w:pPr>
            <w:r>
              <w:t>1</w:t>
            </w:r>
          </w:p>
        </w:tc>
        <w:tc>
          <w:tcPr>
            <w:tcW w:w="3957" w:type="dxa"/>
          </w:tcPr>
          <w:p w14:paraId="7E592EAD" w14:textId="77777777" w:rsidR="00A13860" w:rsidRDefault="00B2219E" w:rsidP="006723A9">
            <w:hyperlink w:anchor="Buňková" w:history="1">
              <w:r w:rsidR="00A13860" w:rsidRPr="008006AC">
                <w:rPr>
                  <w:rStyle w:val="Hypertextovodkaz"/>
                </w:rPr>
                <w:t>doc. RNDr. Leona Buňková, Ph.D.</w:t>
              </w:r>
            </w:hyperlink>
            <w:r w:rsidR="00A13860" w:rsidRPr="005F5166">
              <w:rPr>
                <w:b/>
              </w:rPr>
              <w:t xml:space="preserve"> </w:t>
            </w:r>
            <w:r w:rsidR="00A13860" w:rsidRPr="008006AC">
              <w:t>(100% s)</w:t>
            </w:r>
          </w:p>
          <w:p w14:paraId="202B13A6" w14:textId="1FAA2723" w:rsidR="00A13860" w:rsidRPr="005F5166" w:rsidRDefault="00A13860" w:rsidP="006723A9">
            <w:pPr>
              <w:rPr>
                <w:b/>
              </w:rPr>
            </w:pPr>
          </w:p>
        </w:tc>
        <w:tc>
          <w:tcPr>
            <w:tcW w:w="573" w:type="dxa"/>
          </w:tcPr>
          <w:p w14:paraId="2F9D9216" w14:textId="77777777" w:rsidR="00A13860" w:rsidRDefault="00A13860" w:rsidP="00814C28">
            <w:pPr>
              <w:jc w:val="both"/>
            </w:pPr>
            <w:r>
              <w:t>2/ZS</w:t>
            </w:r>
          </w:p>
        </w:tc>
        <w:tc>
          <w:tcPr>
            <w:tcW w:w="711" w:type="dxa"/>
          </w:tcPr>
          <w:p w14:paraId="4AFA141B" w14:textId="5DAC1ADE" w:rsidR="00A13860" w:rsidRPr="00192FC5" w:rsidRDefault="00A13860" w:rsidP="00192FC5">
            <w:pPr>
              <w:jc w:val="center"/>
              <w:rPr>
                <w:b/>
              </w:rPr>
            </w:pPr>
          </w:p>
        </w:tc>
      </w:tr>
      <w:tr w:rsidR="00A13860" w14:paraId="16DBAD0E" w14:textId="77777777" w:rsidTr="00192FC5">
        <w:tc>
          <w:tcPr>
            <w:tcW w:w="2122" w:type="dxa"/>
          </w:tcPr>
          <w:p w14:paraId="533F8ABE" w14:textId="7CCAAE43" w:rsidR="00A13860" w:rsidRPr="005A5765" w:rsidRDefault="00B2219E" w:rsidP="00814C28">
            <w:hyperlink w:anchor="Exkurze" w:history="1">
              <w:r w:rsidR="00A13860" w:rsidRPr="003F2040">
                <w:rPr>
                  <w:rStyle w:val="Hypertextovodkaz"/>
                </w:rPr>
                <w:t>Educational Excursion</w:t>
              </w:r>
            </w:hyperlink>
          </w:p>
        </w:tc>
        <w:tc>
          <w:tcPr>
            <w:tcW w:w="1280" w:type="dxa"/>
          </w:tcPr>
          <w:p w14:paraId="47BA6ABF" w14:textId="3470BB08" w:rsidR="00A13860" w:rsidRDefault="00A13860" w:rsidP="006723A9">
            <w:pPr>
              <w:jc w:val="both"/>
            </w:pPr>
            <w:r>
              <w:t>0p+0s+28l</w:t>
            </w:r>
          </w:p>
        </w:tc>
        <w:tc>
          <w:tcPr>
            <w:tcW w:w="711" w:type="dxa"/>
            <w:gridSpan w:val="2"/>
          </w:tcPr>
          <w:p w14:paraId="559E056A" w14:textId="77777777" w:rsidR="00A13860" w:rsidRDefault="00A13860" w:rsidP="00814C28">
            <w:pPr>
              <w:jc w:val="both"/>
            </w:pPr>
            <w:r>
              <w:t>z</w:t>
            </w:r>
          </w:p>
        </w:tc>
        <w:tc>
          <w:tcPr>
            <w:tcW w:w="570" w:type="dxa"/>
          </w:tcPr>
          <w:p w14:paraId="2A42A028" w14:textId="77777777" w:rsidR="00A13860" w:rsidRDefault="00A13860" w:rsidP="00192FC5">
            <w:pPr>
              <w:jc w:val="center"/>
            </w:pPr>
            <w:r>
              <w:t>1</w:t>
            </w:r>
          </w:p>
        </w:tc>
        <w:tc>
          <w:tcPr>
            <w:tcW w:w="3957" w:type="dxa"/>
          </w:tcPr>
          <w:p w14:paraId="719B713B" w14:textId="77777777" w:rsidR="00A13860" w:rsidRDefault="00B2219E" w:rsidP="00523142">
            <w:pPr>
              <w:jc w:val="both"/>
            </w:pPr>
            <w:hyperlink w:anchor="Julinová" w:history="1">
              <w:r w:rsidR="00A13860" w:rsidRPr="008006AC">
                <w:rPr>
                  <w:rStyle w:val="Hypertextovodkaz"/>
                </w:rPr>
                <w:t>Ing. Markéta Julinová, Ph.D.</w:t>
              </w:r>
            </w:hyperlink>
            <w:r w:rsidR="00A13860" w:rsidRPr="005F5166">
              <w:rPr>
                <w:b/>
              </w:rPr>
              <w:t xml:space="preserve"> </w:t>
            </w:r>
            <w:r w:rsidR="00A13860" w:rsidRPr="008006AC">
              <w:t>(100% l)</w:t>
            </w:r>
          </w:p>
          <w:p w14:paraId="5906E08B" w14:textId="784B6D3D" w:rsidR="00A13860" w:rsidRPr="005F5166" w:rsidRDefault="00A13860" w:rsidP="006723A9">
            <w:pPr>
              <w:rPr>
                <w:b/>
              </w:rPr>
            </w:pPr>
          </w:p>
        </w:tc>
        <w:tc>
          <w:tcPr>
            <w:tcW w:w="573" w:type="dxa"/>
          </w:tcPr>
          <w:p w14:paraId="77E10F4E" w14:textId="77777777" w:rsidR="00A13860" w:rsidRDefault="00A13860" w:rsidP="00814C28">
            <w:pPr>
              <w:jc w:val="both"/>
            </w:pPr>
            <w:r>
              <w:t>2/LS</w:t>
            </w:r>
          </w:p>
        </w:tc>
        <w:tc>
          <w:tcPr>
            <w:tcW w:w="711" w:type="dxa"/>
          </w:tcPr>
          <w:p w14:paraId="1015293C" w14:textId="00AAC0F7" w:rsidR="00A13860" w:rsidRPr="00192FC5" w:rsidRDefault="00A13860" w:rsidP="00192FC5">
            <w:pPr>
              <w:jc w:val="center"/>
              <w:rPr>
                <w:b/>
              </w:rPr>
            </w:pPr>
          </w:p>
        </w:tc>
      </w:tr>
      <w:tr w:rsidR="00A13860" w14:paraId="18230CC6" w14:textId="77777777" w:rsidTr="00192FC5">
        <w:tc>
          <w:tcPr>
            <w:tcW w:w="2122" w:type="dxa"/>
          </w:tcPr>
          <w:p w14:paraId="048AA5CA" w14:textId="2E2642A8" w:rsidR="00A13860" w:rsidRPr="005A5765" w:rsidRDefault="00B2219E" w:rsidP="00814C28">
            <w:hyperlink w:anchor="DP" w:history="1">
              <w:r w:rsidR="00A13860" w:rsidRPr="003F2040">
                <w:rPr>
                  <w:rStyle w:val="Hypertextovodkaz"/>
                </w:rPr>
                <w:t>Master Thesis</w:t>
              </w:r>
            </w:hyperlink>
          </w:p>
        </w:tc>
        <w:tc>
          <w:tcPr>
            <w:tcW w:w="1280" w:type="dxa"/>
          </w:tcPr>
          <w:p w14:paraId="5606F698" w14:textId="28CBA7CC" w:rsidR="00A13860" w:rsidRDefault="00A13860" w:rsidP="006723A9">
            <w:pPr>
              <w:jc w:val="both"/>
            </w:pPr>
            <w:r>
              <w:t>0p+28s+364l</w:t>
            </w:r>
          </w:p>
        </w:tc>
        <w:tc>
          <w:tcPr>
            <w:tcW w:w="711" w:type="dxa"/>
            <w:gridSpan w:val="2"/>
          </w:tcPr>
          <w:p w14:paraId="642F189B" w14:textId="77777777" w:rsidR="00A13860" w:rsidRDefault="00A13860" w:rsidP="00814C28">
            <w:pPr>
              <w:jc w:val="both"/>
            </w:pPr>
            <w:r>
              <w:t>z</w:t>
            </w:r>
          </w:p>
        </w:tc>
        <w:tc>
          <w:tcPr>
            <w:tcW w:w="570" w:type="dxa"/>
          </w:tcPr>
          <w:p w14:paraId="7DCFE804" w14:textId="77777777" w:rsidR="00A13860" w:rsidRDefault="00A13860" w:rsidP="00192FC5">
            <w:pPr>
              <w:jc w:val="center"/>
            </w:pPr>
            <w:r>
              <w:t>29</w:t>
            </w:r>
          </w:p>
        </w:tc>
        <w:tc>
          <w:tcPr>
            <w:tcW w:w="3957" w:type="dxa"/>
          </w:tcPr>
          <w:p w14:paraId="46D69263" w14:textId="77777777" w:rsidR="00A13860" w:rsidRPr="005F5166" w:rsidRDefault="00B2219E" w:rsidP="00523142">
            <w:pPr>
              <w:jc w:val="both"/>
              <w:rPr>
                <w:b/>
              </w:rPr>
            </w:pPr>
            <w:hyperlink w:anchor="Buňková" w:history="1">
              <w:r w:rsidR="00A13860" w:rsidRPr="002D0565">
                <w:rPr>
                  <w:rStyle w:val="Hypertextovodkaz"/>
                  <w:b/>
                </w:rPr>
                <w:t>doc. RNDr. Leona Buňková, Ph.D.</w:t>
              </w:r>
            </w:hyperlink>
            <w:r w:rsidR="00A13860" w:rsidRPr="005F5166">
              <w:rPr>
                <w:b/>
              </w:rPr>
              <w:t xml:space="preserve"> </w:t>
            </w:r>
            <w:r w:rsidR="00A13860" w:rsidRPr="008006AC">
              <w:t>(100% s)</w:t>
            </w:r>
          </w:p>
          <w:p w14:paraId="2C04EF5E" w14:textId="7C3483B1" w:rsidR="00A13860" w:rsidRDefault="00A13860" w:rsidP="00814C28">
            <w:r>
              <w:t>vedoucí diplomových prací (100% l)</w:t>
            </w:r>
          </w:p>
        </w:tc>
        <w:tc>
          <w:tcPr>
            <w:tcW w:w="573" w:type="dxa"/>
          </w:tcPr>
          <w:p w14:paraId="545FC42F" w14:textId="71BD02B1" w:rsidR="00A13860" w:rsidRDefault="00A13860" w:rsidP="002A38DE">
            <w:pPr>
              <w:jc w:val="both"/>
            </w:pPr>
            <w:r>
              <w:t>2/LS</w:t>
            </w:r>
          </w:p>
        </w:tc>
        <w:tc>
          <w:tcPr>
            <w:tcW w:w="711" w:type="dxa"/>
          </w:tcPr>
          <w:p w14:paraId="78F63382" w14:textId="6DC9C72A" w:rsidR="00A13860" w:rsidRPr="00192FC5" w:rsidRDefault="00A13860" w:rsidP="00192FC5">
            <w:pPr>
              <w:jc w:val="center"/>
              <w:rPr>
                <w:b/>
              </w:rPr>
            </w:pPr>
            <w:r w:rsidRPr="00192FC5">
              <w:rPr>
                <w:b/>
              </w:rPr>
              <w:t>PZ</w:t>
            </w:r>
          </w:p>
        </w:tc>
      </w:tr>
      <w:tr w:rsidR="00A13860" w14:paraId="0A26A007" w14:textId="77777777" w:rsidTr="00222D66">
        <w:tc>
          <w:tcPr>
            <w:tcW w:w="9924" w:type="dxa"/>
            <w:gridSpan w:val="8"/>
            <w:shd w:val="clear" w:color="auto" w:fill="F7CAAC"/>
          </w:tcPr>
          <w:p w14:paraId="13ADB5DD" w14:textId="44252C56" w:rsidR="00A13860" w:rsidRDefault="00A13860" w:rsidP="00192FC5">
            <w:pPr>
              <w:jc w:val="center"/>
              <w:rPr>
                <w:b/>
                <w:sz w:val="22"/>
              </w:rPr>
            </w:pPr>
            <w:r>
              <w:rPr>
                <w:b/>
                <w:sz w:val="22"/>
              </w:rPr>
              <w:t>Povinně volitelné předměty - skupina 1</w:t>
            </w:r>
          </w:p>
        </w:tc>
      </w:tr>
      <w:tr w:rsidR="00A13860" w14:paraId="2ADB6377" w14:textId="77777777" w:rsidTr="00192FC5">
        <w:trPr>
          <w:trHeight w:val="56"/>
        </w:trPr>
        <w:tc>
          <w:tcPr>
            <w:tcW w:w="2122" w:type="dxa"/>
          </w:tcPr>
          <w:p w14:paraId="20B1260A" w14:textId="1F992DC5" w:rsidR="00A13860" w:rsidRPr="005A5765" w:rsidRDefault="00B2219E" w:rsidP="00814C28">
            <w:hyperlink w:anchor="Obec_ekol" w:history="1">
              <w:r w:rsidR="00A13860" w:rsidRPr="003F2040">
                <w:rPr>
                  <w:rStyle w:val="Hypertextovodkaz"/>
                </w:rPr>
                <w:t>General Ecology</w:t>
              </w:r>
            </w:hyperlink>
          </w:p>
        </w:tc>
        <w:tc>
          <w:tcPr>
            <w:tcW w:w="1280" w:type="dxa"/>
          </w:tcPr>
          <w:p w14:paraId="470D1FE7" w14:textId="2F8F0310" w:rsidR="00A13860" w:rsidRDefault="00A13860" w:rsidP="006723A9">
            <w:pPr>
              <w:jc w:val="both"/>
            </w:pPr>
            <w:r>
              <w:t>28p+14s+0l</w:t>
            </w:r>
          </w:p>
        </w:tc>
        <w:tc>
          <w:tcPr>
            <w:tcW w:w="711" w:type="dxa"/>
            <w:gridSpan w:val="2"/>
          </w:tcPr>
          <w:p w14:paraId="5D8DCBB0" w14:textId="6D2343BE" w:rsidR="00A13860" w:rsidRDefault="00A13860" w:rsidP="00814C28">
            <w:pPr>
              <w:jc w:val="both"/>
            </w:pPr>
            <w:r>
              <w:t>z, zk</w:t>
            </w:r>
          </w:p>
        </w:tc>
        <w:tc>
          <w:tcPr>
            <w:tcW w:w="570" w:type="dxa"/>
          </w:tcPr>
          <w:p w14:paraId="23CC18EC" w14:textId="504A81DA" w:rsidR="00A13860" w:rsidRDefault="00A13860" w:rsidP="00192FC5">
            <w:pPr>
              <w:jc w:val="center"/>
            </w:pPr>
            <w:r>
              <w:t>3</w:t>
            </w:r>
          </w:p>
        </w:tc>
        <w:tc>
          <w:tcPr>
            <w:tcW w:w="3957" w:type="dxa"/>
          </w:tcPr>
          <w:p w14:paraId="33D7A107" w14:textId="77777777" w:rsidR="00A13860" w:rsidRDefault="00B2219E" w:rsidP="00523142">
            <w:pPr>
              <w:jc w:val="both"/>
            </w:pPr>
            <w:hyperlink w:anchor="Růžička" w:history="1">
              <w:r w:rsidR="00A13860" w:rsidRPr="008006AC">
                <w:rPr>
                  <w:rStyle w:val="Hypertextovodkaz"/>
                </w:rPr>
                <w:t>doc. RNDr. Jan Růžička, Ph.D.</w:t>
              </w:r>
            </w:hyperlink>
            <w:r w:rsidR="00A13860" w:rsidRPr="005F5166">
              <w:rPr>
                <w:b/>
              </w:rPr>
              <w:t xml:space="preserve"> </w:t>
            </w:r>
            <w:r w:rsidR="00A13860" w:rsidRPr="008006AC">
              <w:t>(100% p)</w:t>
            </w:r>
          </w:p>
          <w:p w14:paraId="67E4E47B" w14:textId="2E38B4CF" w:rsidR="00A13860" w:rsidRPr="005F5166" w:rsidRDefault="00A13860" w:rsidP="006723A9">
            <w:pPr>
              <w:rPr>
                <w:b/>
              </w:rPr>
            </w:pPr>
          </w:p>
        </w:tc>
        <w:tc>
          <w:tcPr>
            <w:tcW w:w="573" w:type="dxa"/>
          </w:tcPr>
          <w:p w14:paraId="531E3F37" w14:textId="19DB4F99" w:rsidR="00A13860" w:rsidRDefault="00A13860" w:rsidP="00814C28">
            <w:pPr>
              <w:jc w:val="both"/>
            </w:pPr>
            <w:r>
              <w:t>1/ZS</w:t>
            </w:r>
          </w:p>
        </w:tc>
        <w:tc>
          <w:tcPr>
            <w:tcW w:w="711" w:type="dxa"/>
          </w:tcPr>
          <w:p w14:paraId="4A6BF679" w14:textId="507D35C6" w:rsidR="00A13860" w:rsidRDefault="00A13860" w:rsidP="00814C28">
            <w:pPr>
              <w:jc w:val="both"/>
            </w:pPr>
          </w:p>
        </w:tc>
      </w:tr>
      <w:tr w:rsidR="00A13860" w14:paraId="396904C7" w14:textId="77777777" w:rsidTr="00192FC5">
        <w:tc>
          <w:tcPr>
            <w:tcW w:w="2122" w:type="dxa"/>
          </w:tcPr>
          <w:p w14:paraId="2193B82A" w14:textId="5864F5AC" w:rsidR="00A13860" w:rsidRPr="005A5765" w:rsidRDefault="00B2219E" w:rsidP="005C09CF">
            <w:hyperlink w:anchor="Vzork_pro_biotech_anal" w:history="1">
              <w:r w:rsidR="00A13860" w:rsidRPr="003F2040">
                <w:rPr>
                  <w:rStyle w:val="Hypertextovodkaz"/>
                </w:rPr>
                <w:t>Biotechnology Analysis Sampling</w:t>
              </w:r>
            </w:hyperlink>
            <w:r w:rsidR="00A13860">
              <w:t xml:space="preserve"> </w:t>
            </w:r>
          </w:p>
        </w:tc>
        <w:tc>
          <w:tcPr>
            <w:tcW w:w="1280" w:type="dxa"/>
          </w:tcPr>
          <w:p w14:paraId="3B0CD8C2" w14:textId="53A79E20" w:rsidR="00A13860" w:rsidRDefault="00A13860" w:rsidP="0006393B">
            <w:pPr>
              <w:jc w:val="both"/>
            </w:pPr>
            <w:r>
              <w:t>14p+28s+0l</w:t>
            </w:r>
          </w:p>
        </w:tc>
        <w:tc>
          <w:tcPr>
            <w:tcW w:w="711" w:type="dxa"/>
            <w:gridSpan w:val="2"/>
          </w:tcPr>
          <w:p w14:paraId="76E45879" w14:textId="6E84DF31" w:rsidR="00A13860" w:rsidRDefault="00A13860" w:rsidP="005C09CF">
            <w:pPr>
              <w:jc w:val="both"/>
            </w:pPr>
            <w:r>
              <w:t>klz</w:t>
            </w:r>
          </w:p>
        </w:tc>
        <w:tc>
          <w:tcPr>
            <w:tcW w:w="570" w:type="dxa"/>
          </w:tcPr>
          <w:p w14:paraId="31231D88" w14:textId="021C97D1" w:rsidR="00A13860" w:rsidRDefault="00A13860" w:rsidP="00192FC5">
            <w:pPr>
              <w:jc w:val="center"/>
            </w:pPr>
            <w:r>
              <w:t>3</w:t>
            </w:r>
          </w:p>
        </w:tc>
        <w:tc>
          <w:tcPr>
            <w:tcW w:w="3957" w:type="dxa"/>
          </w:tcPr>
          <w:p w14:paraId="2B30C2C0" w14:textId="586243C8" w:rsidR="00A13860" w:rsidRPr="00A60C2D" w:rsidRDefault="00B2219E" w:rsidP="0006393B">
            <w:hyperlink w:anchor="Šenkárová" w:history="1">
              <w:r w:rsidR="00A13860" w:rsidRPr="008006AC">
                <w:rPr>
                  <w:rStyle w:val="Hypertextovodkaz"/>
                </w:rPr>
                <w:t>Ing. Lenka Šenkárová, Ph.D.</w:t>
              </w:r>
            </w:hyperlink>
            <w:r w:rsidR="00A13860">
              <w:t xml:space="preserve"> (100% p)</w:t>
            </w:r>
          </w:p>
        </w:tc>
        <w:tc>
          <w:tcPr>
            <w:tcW w:w="573" w:type="dxa"/>
          </w:tcPr>
          <w:p w14:paraId="08ABF926" w14:textId="72B14355" w:rsidR="00A13860" w:rsidRDefault="00A13860" w:rsidP="00B45EB2">
            <w:pPr>
              <w:jc w:val="both"/>
            </w:pPr>
            <w:r>
              <w:t>1/ZS</w:t>
            </w:r>
          </w:p>
        </w:tc>
        <w:tc>
          <w:tcPr>
            <w:tcW w:w="711" w:type="dxa"/>
          </w:tcPr>
          <w:p w14:paraId="4881DF86" w14:textId="4CCF26CC" w:rsidR="00A13860" w:rsidRDefault="00A13860" w:rsidP="005C09CF">
            <w:pPr>
              <w:jc w:val="both"/>
            </w:pPr>
          </w:p>
        </w:tc>
      </w:tr>
      <w:tr w:rsidR="006415F8" w14:paraId="1B59F612" w14:textId="77777777" w:rsidTr="00192FC5">
        <w:trPr>
          <w:ins w:id="56" w:author="Natálie Honková" w:date="2018-05-25T12:45:00Z"/>
        </w:trPr>
        <w:tc>
          <w:tcPr>
            <w:tcW w:w="2122" w:type="dxa"/>
          </w:tcPr>
          <w:p w14:paraId="535534D7" w14:textId="55A9F4CA" w:rsidR="006415F8" w:rsidRDefault="006415F8" w:rsidP="005C09CF">
            <w:pPr>
              <w:rPr>
                <w:ins w:id="57" w:author="Natálie Honková" w:date="2018-05-25T12:45:00Z"/>
              </w:rPr>
            </w:pPr>
            <w:ins w:id="58" w:author="Natálie Honková" w:date="2018-05-25T12:45:00Z">
              <w:r>
                <w:fldChar w:fldCharType="begin"/>
              </w:r>
            </w:ins>
            <w:ins w:id="59" w:author="Natálie Honková" w:date="2018-05-25T12:52:00Z">
              <w:r>
                <w:instrText>HYPERLINK  \l "Envir_Biol"</w:instrText>
              </w:r>
            </w:ins>
            <w:ins w:id="60" w:author="Natálie Honková" w:date="2018-05-25T12:45:00Z">
              <w:r>
                <w:fldChar w:fldCharType="separate"/>
              </w:r>
              <w:r w:rsidRPr="003F2040">
                <w:rPr>
                  <w:rStyle w:val="Hypertextovodkaz"/>
                </w:rPr>
                <w:t>Environmental Biology</w:t>
              </w:r>
              <w:r>
                <w:rPr>
                  <w:rStyle w:val="Hypertextovodkaz"/>
                </w:rPr>
                <w:fldChar w:fldCharType="end"/>
              </w:r>
            </w:ins>
          </w:p>
        </w:tc>
        <w:tc>
          <w:tcPr>
            <w:tcW w:w="1280" w:type="dxa"/>
          </w:tcPr>
          <w:p w14:paraId="06D8FA5E" w14:textId="4652657C" w:rsidR="006415F8" w:rsidRDefault="006415F8" w:rsidP="0006393B">
            <w:pPr>
              <w:jc w:val="both"/>
              <w:rPr>
                <w:ins w:id="61" w:author="Natálie Honková" w:date="2018-05-25T12:45:00Z"/>
              </w:rPr>
            </w:pPr>
            <w:ins w:id="62" w:author="Natálie Honková" w:date="2018-05-25T12:45:00Z">
              <w:r>
                <w:t xml:space="preserve">28p+0s+0l </w:t>
              </w:r>
            </w:ins>
          </w:p>
        </w:tc>
        <w:tc>
          <w:tcPr>
            <w:tcW w:w="711" w:type="dxa"/>
            <w:gridSpan w:val="2"/>
          </w:tcPr>
          <w:p w14:paraId="4D09AEF5" w14:textId="620C29B3" w:rsidR="006415F8" w:rsidRDefault="006415F8" w:rsidP="005C09CF">
            <w:pPr>
              <w:jc w:val="both"/>
              <w:rPr>
                <w:ins w:id="63" w:author="Natálie Honková" w:date="2018-05-25T12:45:00Z"/>
              </w:rPr>
            </w:pPr>
            <w:ins w:id="64" w:author="Natálie Honková" w:date="2018-05-25T12:45:00Z">
              <w:r>
                <w:t>zk</w:t>
              </w:r>
            </w:ins>
          </w:p>
        </w:tc>
        <w:tc>
          <w:tcPr>
            <w:tcW w:w="570" w:type="dxa"/>
          </w:tcPr>
          <w:p w14:paraId="0789B96F" w14:textId="07A8A833" w:rsidR="006415F8" w:rsidRDefault="006415F8" w:rsidP="00192FC5">
            <w:pPr>
              <w:jc w:val="center"/>
              <w:rPr>
                <w:ins w:id="65" w:author="Natálie Honková" w:date="2018-05-25T12:45:00Z"/>
              </w:rPr>
            </w:pPr>
            <w:ins w:id="66" w:author="Natálie Honková" w:date="2018-05-25T12:45:00Z">
              <w:r>
                <w:t>2</w:t>
              </w:r>
            </w:ins>
          </w:p>
        </w:tc>
        <w:tc>
          <w:tcPr>
            <w:tcW w:w="3957" w:type="dxa"/>
          </w:tcPr>
          <w:p w14:paraId="6C495CC7" w14:textId="77777777" w:rsidR="006415F8" w:rsidRPr="006415F8" w:rsidRDefault="006415F8" w:rsidP="00A758E6">
            <w:pPr>
              <w:jc w:val="both"/>
              <w:rPr>
                <w:ins w:id="67" w:author="Natálie Honková" w:date="2018-05-25T12:45:00Z"/>
              </w:rPr>
            </w:pPr>
            <w:r w:rsidRPr="006415F8">
              <w:fldChar w:fldCharType="begin"/>
            </w:r>
            <w:r w:rsidRPr="006415F8">
              <w:instrText xml:space="preserve"> HYPERLINK \l "Růžička" </w:instrText>
            </w:r>
            <w:r w:rsidRPr="006415F8">
              <w:fldChar w:fldCharType="separate"/>
            </w:r>
            <w:r w:rsidRPr="006415F8">
              <w:rPr>
                <w:rStyle w:val="Hypertextovodkaz"/>
              </w:rPr>
              <w:t>doc. RNDr. Jan Růžička, Ph.D.</w:t>
            </w:r>
            <w:r w:rsidRPr="006415F8">
              <w:rPr>
                <w:rStyle w:val="Hypertextovodkaz"/>
              </w:rPr>
              <w:fldChar w:fldCharType="end"/>
            </w:r>
            <w:ins w:id="68" w:author="Natálie Honková" w:date="2018-05-25T12:45:00Z">
              <w:r w:rsidRPr="006415F8">
                <w:t xml:space="preserve"> (40% p)</w:t>
              </w:r>
            </w:ins>
          </w:p>
          <w:p w14:paraId="55793D98" w14:textId="77777777" w:rsidR="006415F8" w:rsidRDefault="006415F8" w:rsidP="00A758E6">
            <w:pPr>
              <w:jc w:val="both"/>
              <w:rPr>
                <w:ins w:id="69" w:author="Natálie Honková" w:date="2018-05-25T12:45:00Z"/>
              </w:rPr>
            </w:pPr>
            <w:ins w:id="70" w:author="Natálie Honková" w:date="2018-05-25T12:45:00Z">
              <w:r>
                <w:fldChar w:fldCharType="begin"/>
              </w:r>
              <w:r>
                <w:instrText xml:space="preserve"> HYPERLINK \l "Buňková" </w:instrText>
              </w:r>
              <w:r>
                <w:fldChar w:fldCharType="separate"/>
              </w:r>
              <w:r w:rsidRPr="002D0565">
                <w:rPr>
                  <w:rStyle w:val="Hypertextovodkaz"/>
                </w:rPr>
                <w:t>doc. RNDr. Leona Buňková, Ph.D.</w:t>
              </w:r>
              <w:r>
                <w:rPr>
                  <w:rStyle w:val="Hypertextovodkaz"/>
                </w:rPr>
                <w:fldChar w:fldCharType="end"/>
              </w:r>
              <w:r>
                <w:t xml:space="preserve"> (30% p)</w:t>
              </w:r>
            </w:ins>
          </w:p>
          <w:p w14:paraId="499B954A" w14:textId="273CE170" w:rsidR="006415F8" w:rsidRDefault="006415F8" w:rsidP="0006393B">
            <w:pPr>
              <w:rPr>
                <w:ins w:id="71" w:author="Natálie Honková" w:date="2018-05-25T12:45:00Z"/>
              </w:rPr>
            </w:pPr>
            <w:ins w:id="72" w:author="Natálie Honková" w:date="2018-05-25T12:45:00Z">
              <w:r>
                <w:fldChar w:fldCharType="begin"/>
              </w:r>
              <w:r>
                <w:instrText xml:space="preserve"> HYPERLINK \l "Janalíková" </w:instrText>
              </w:r>
              <w:r>
                <w:fldChar w:fldCharType="separate"/>
              </w:r>
              <w:r w:rsidRPr="002D0565">
                <w:rPr>
                  <w:rStyle w:val="Hypertextovodkaz"/>
                </w:rPr>
                <w:t>Mgr. Magda Janalíková, Ph.D.</w:t>
              </w:r>
              <w:r>
                <w:rPr>
                  <w:rStyle w:val="Hypertextovodkaz"/>
                </w:rPr>
                <w:fldChar w:fldCharType="end"/>
              </w:r>
              <w:r>
                <w:t xml:space="preserve"> (30% p)</w:t>
              </w:r>
            </w:ins>
          </w:p>
        </w:tc>
        <w:tc>
          <w:tcPr>
            <w:tcW w:w="573" w:type="dxa"/>
          </w:tcPr>
          <w:p w14:paraId="70BB1A09" w14:textId="36D993B4" w:rsidR="006415F8" w:rsidRDefault="006415F8" w:rsidP="006415F8">
            <w:pPr>
              <w:jc w:val="both"/>
              <w:rPr>
                <w:ins w:id="73" w:author="Natálie Honková" w:date="2018-05-25T12:45:00Z"/>
              </w:rPr>
            </w:pPr>
            <w:ins w:id="74" w:author="Natálie Honková" w:date="2018-05-25T12:45:00Z">
              <w:r>
                <w:t>1/LS</w:t>
              </w:r>
            </w:ins>
          </w:p>
        </w:tc>
        <w:tc>
          <w:tcPr>
            <w:tcW w:w="711" w:type="dxa"/>
          </w:tcPr>
          <w:p w14:paraId="54E2C986" w14:textId="5B97A528" w:rsidR="006415F8" w:rsidRDefault="006415F8" w:rsidP="005C09CF">
            <w:pPr>
              <w:jc w:val="both"/>
              <w:rPr>
                <w:ins w:id="75" w:author="Natálie Honková" w:date="2018-05-25T12:45:00Z"/>
              </w:rPr>
            </w:pPr>
          </w:p>
        </w:tc>
      </w:tr>
      <w:tr w:rsidR="006415F8" w14:paraId="69AEC817" w14:textId="77777777" w:rsidTr="00192FC5">
        <w:tc>
          <w:tcPr>
            <w:tcW w:w="2122" w:type="dxa"/>
          </w:tcPr>
          <w:p w14:paraId="41BD038F" w14:textId="2C0D4061" w:rsidR="006415F8" w:rsidRPr="005A5765" w:rsidRDefault="00B2219E" w:rsidP="005C09CF">
            <w:hyperlink w:anchor="Zprac_exper_II" w:history="1">
              <w:r w:rsidR="006415F8" w:rsidRPr="003F2040">
                <w:rPr>
                  <w:rStyle w:val="Hypertextovodkaz"/>
                </w:rPr>
                <w:t>Experiment Evaluation II</w:t>
              </w:r>
            </w:hyperlink>
          </w:p>
        </w:tc>
        <w:tc>
          <w:tcPr>
            <w:tcW w:w="1280" w:type="dxa"/>
          </w:tcPr>
          <w:p w14:paraId="0B3E6D67" w14:textId="3291474D" w:rsidR="006415F8" w:rsidRDefault="006415F8" w:rsidP="0006393B">
            <w:pPr>
              <w:jc w:val="both"/>
            </w:pPr>
            <w:r>
              <w:t>14p+14s+0l</w:t>
            </w:r>
          </w:p>
        </w:tc>
        <w:tc>
          <w:tcPr>
            <w:tcW w:w="711" w:type="dxa"/>
            <w:gridSpan w:val="2"/>
          </w:tcPr>
          <w:p w14:paraId="74F7C3D5" w14:textId="42104377" w:rsidR="006415F8" w:rsidRDefault="006415F8" w:rsidP="005C09CF">
            <w:pPr>
              <w:jc w:val="both"/>
            </w:pPr>
            <w:r>
              <w:t>klz</w:t>
            </w:r>
          </w:p>
        </w:tc>
        <w:tc>
          <w:tcPr>
            <w:tcW w:w="570" w:type="dxa"/>
          </w:tcPr>
          <w:p w14:paraId="6020C427" w14:textId="77777777" w:rsidR="006415F8" w:rsidRDefault="006415F8" w:rsidP="00192FC5">
            <w:pPr>
              <w:jc w:val="center"/>
            </w:pPr>
            <w:r>
              <w:t>2</w:t>
            </w:r>
          </w:p>
        </w:tc>
        <w:tc>
          <w:tcPr>
            <w:tcW w:w="3957" w:type="dxa"/>
          </w:tcPr>
          <w:p w14:paraId="6411FD15" w14:textId="53B53E92" w:rsidR="006415F8" w:rsidRPr="00192FC5" w:rsidRDefault="00B2219E" w:rsidP="00312F1D">
            <w:hyperlink w:anchor="Ponížil" w:history="1">
              <w:r w:rsidR="006415F8" w:rsidRPr="008006AC">
                <w:rPr>
                  <w:rStyle w:val="Hypertextovodkaz"/>
                </w:rPr>
                <w:t>doc. RNDr. Petr Ponížil, Ph.D.</w:t>
              </w:r>
            </w:hyperlink>
            <w:r w:rsidR="006415F8" w:rsidRPr="005F5166">
              <w:rPr>
                <w:b/>
              </w:rPr>
              <w:t xml:space="preserve"> </w:t>
            </w:r>
            <w:r w:rsidR="006415F8" w:rsidRPr="008006AC">
              <w:t>(100% p)</w:t>
            </w:r>
          </w:p>
        </w:tc>
        <w:tc>
          <w:tcPr>
            <w:tcW w:w="573" w:type="dxa"/>
          </w:tcPr>
          <w:p w14:paraId="21270491" w14:textId="77777777" w:rsidR="006415F8" w:rsidRDefault="006415F8" w:rsidP="005C09CF">
            <w:pPr>
              <w:jc w:val="both"/>
            </w:pPr>
            <w:r>
              <w:t>1/LS</w:t>
            </w:r>
          </w:p>
        </w:tc>
        <w:tc>
          <w:tcPr>
            <w:tcW w:w="711" w:type="dxa"/>
          </w:tcPr>
          <w:p w14:paraId="70E704C4" w14:textId="6B2E58B4" w:rsidR="006415F8" w:rsidRDefault="006415F8" w:rsidP="005C09CF">
            <w:pPr>
              <w:jc w:val="both"/>
            </w:pPr>
          </w:p>
        </w:tc>
      </w:tr>
      <w:tr w:rsidR="006415F8" w14:paraId="193BDC0B" w14:textId="77777777" w:rsidTr="00804B66">
        <w:trPr>
          <w:trHeight w:val="308"/>
        </w:trPr>
        <w:tc>
          <w:tcPr>
            <w:tcW w:w="9924" w:type="dxa"/>
            <w:gridSpan w:val="8"/>
          </w:tcPr>
          <w:p w14:paraId="713F01FB" w14:textId="77777777" w:rsidR="006415F8" w:rsidRPr="00FF3703" w:rsidRDefault="006415F8" w:rsidP="00192FC5">
            <w:pPr>
              <w:spacing w:before="60" w:after="60" w:line="264" w:lineRule="auto"/>
            </w:pPr>
            <w:r>
              <w:rPr>
                <w:b/>
              </w:rPr>
              <w:t xml:space="preserve">Podmínka pro splnění této skupiny předmětů: </w:t>
            </w:r>
            <w:r>
              <w:t>naplnění 60 kreditů za první ročník studia.</w:t>
            </w:r>
          </w:p>
        </w:tc>
      </w:tr>
      <w:tr w:rsidR="006415F8" w14:paraId="374475A1" w14:textId="77777777" w:rsidTr="00222D66">
        <w:tc>
          <w:tcPr>
            <w:tcW w:w="9924" w:type="dxa"/>
            <w:gridSpan w:val="8"/>
            <w:shd w:val="clear" w:color="auto" w:fill="F7CAAC"/>
          </w:tcPr>
          <w:p w14:paraId="28754E2A" w14:textId="77777777" w:rsidR="006415F8" w:rsidRDefault="006415F8" w:rsidP="00192FC5">
            <w:pPr>
              <w:jc w:val="center"/>
            </w:pPr>
            <w:r>
              <w:rPr>
                <w:b/>
                <w:sz w:val="22"/>
              </w:rPr>
              <w:t>Povinně volitelné předměty - skupina 2</w:t>
            </w:r>
          </w:p>
        </w:tc>
      </w:tr>
      <w:tr w:rsidR="006415F8" w14:paraId="582CBFFB" w14:textId="77777777" w:rsidTr="00192FC5">
        <w:tc>
          <w:tcPr>
            <w:tcW w:w="2122" w:type="dxa"/>
          </w:tcPr>
          <w:p w14:paraId="58616932" w14:textId="6FC24AFD" w:rsidR="006415F8" w:rsidRPr="005A5765" w:rsidRDefault="00B2219E" w:rsidP="005C09CF">
            <w:hyperlink w:anchor="Akad_dov_v_ang" w:history="1">
              <w:r w:rsidR="006415F8" w:rsidRPr="003F2040">
                <w:rPr>
                  <w:rStyle w:val="Hypertextovodkaz"/>
                </w:rPr>
                <w:t>Academic Skills in English</w:t>
              </w:r>
            </w:hyperlink>
          </w:p>
        </w:tc>
        <w:tc>
          <w:tcPr>
            <w:tcW w:w="1280" w:type="dxa"/>
          </w:tcPr>
          <w:p w14:paraId="2C0D767C" w14:textId="234035D4" w:rsidR="006415F8" w:rsidRDefault="006415F8" w:rsidP="005C09CF">
            <w:pPr>
              <w:jc w:val="both"/>
            </w:pPr>
            <w:r>
              <w:t>0p+28s+0l</w:t>
            </w:r>
          </w:p>
        </w:tc>
        <w:tc>
          <w:tcPr>
            <w:tcW w:w="711" w:type="dxa"/>
            <w:gridSpan w:val="2"/>
          </w:tcPr>
          <w:p w14:paraId="1B874C4A" w14:textId="6FD069AA" w:rsidR="006415F8" w:rsidRDefault="006415F8" w:rsidP="005C09CF">
            <w:pPr>
              <w:jc w:val="both"/>
            </w:pPr>
            <w:r>
              <w:t>klz</w:t>
            </w:r>
          </w:p>
        </w:tc>
        <w:tc>
          <w:tcPr>
            <w:tcW w:w="570" w:type="dxa"/>
          </w:tcPr>
          <w:p w14:paraId="3086732C" w14:textId="299D1F55" w:rsidR="006415F8" w:rsidRDefault="006415F8" w:rsidP="00192FC5">
            <w:pPr>
              <w:jc w:val="center"/>
            </w:pPr>
            <w:r>
              <w:t>2</w:t>
            </w:r>
          </w:p>
        </w:tc>
        <w:tc>
          <w:tcPr>
            <w:tcW w:w="3957" w:type="dxa"/>
          </w:tcPr>
          <w:p w14:paraId="30FD32FB" w14:textId="7D513C06" w:rsidR="006415F8" w:rsidRDefault="006415F8" w:rsidP="00192FC5">
            <w:pPr>
              <w:jc w:val="both"/>
            </w:pPr>
            <w:r w:rsidRPr="00D8376A">
              <w:rPr>
                <w:i/>
              </w:rPr>
              <w:t>Předmět má pro zamě</w:t>
            </w:r>
            <w:r>
              <w:rPr>
                <w:i/>
              </w:rPr>
              <w:t>ř</w:t>
            </w:r>
            <w:r w:rsidRPr="00D8376A">
              <w:rPr>
                <w:i/>
              </w:rPr>
              <w:t>ení SP doplňující charakter.</w:t>
            </w:r>
          </w:p>
        </w:tc>
        <w:tc>
          <w:tcPr>
            <w:tcW w:w="573" w:type="dxa"/>
          </w:tcPr>
          <w:p w14:paraId="7C999269" w14:textId="6FCA5057" w:rsidR="006415F8" w:rsidRDefault="006415F8" w:rsidP="005C09CF">
            <w:pPr>
              <w:jc w:val="both"/>
            </w:pPr>
            <w:r>
              <w:t>2/ZS</w:t>
            </w:r>
          </w:p>
        </w:tc>
        <w:tc>
          <w:tcPr>
            <w:tcW w:w="711" w:type="dxa"/>
          </w:tcPr>
          <w:p w14:paraId="2A92AE12" w14:textId="6C0DE048" w:rsidR="006415F8" w:rsidRDefault="006415F8" w:rsidP="005C09CF">
            <w:pPr>
              <w:jc w:val="both"/>
            </w:pPr>
          </w:p>
        </w:tc>
      </w:tr>
      <w:tr w:rsidR="006415F8" w14:paraId="6D4F21E5" w14:textId="77777777" w:rsidTr="00192FC5">
        <w:tc>
          <w:tcPr>
            <w:tcW w:w="2122" w:type="dxa"/>
          </w:tcPr>
          <w:p w14:paraId="47CDD90C" w14:textId="6C1E9F1E" w:rsidR="006415F8" w:rsidRPr="005A5765" w:rsidRDefault="00B2219E" w:rsidP="005C09CF">
            <w:hyperlink w:anchor="Výž_a_strav_člov" w:history="1">
              <w:r w:rsidR="006415F8" w:rsidRPr="003F2040">
                <w:rPr>
                  <w:rStyle w:val="Hypertextovodkaz"/>
                </w:rPr>
                <w:t>Human Nutrition and Boarding</w:t>
              </w:r>
            </w:hyperlink>
          </w:p>
        </w:tc>
        <w:tc>
          <w:tcPr>
            <w:tcW w:w="1280" w:type="dxa"/>
          </w:tcPr>
          <w:p w14:paraId="3F0C8B88" w14:textId="49687DCF" w:rsidR="006415F8" w:rsidRDefault="006415F8" w:rsidP="0006393B">
            <w:pPr>
              <w:jc w:val="both"/>
            </w:pPr>
            <w:r>
              <w:t>28p+28s+0l</w:t>
            </w:r>
          </w:p>
        </w:tc>
        <w:tc>
          <w:tcPr>
            <w:tcW w:w="711" w:type="dxa"/>
            <w:gridSpan w:val="2"/>
          </w:tcPr>
          <w:p w14:paraId="5F51C901" w14:textId="11B9DF1B" w:rsidR="006415F8" w:rsidRDefault="006415F8" w:rsidP="005C09CF">
            <w:pPr>
              <w:jc w:val="both"/>
            </w:pPr>
            <w:r>
              <w:t>z, zk</w:t>
            </w:r>
          </w:p>
        </w:tc>
        <w:tc>
          <w:tcPr>
            <w:tcW w:w="570" w:type="dxa"/>
          </w:tcPr>
          <w:p w14:paraId="5F991B14" w14:textId="05FB164C" w:rsidR="006415F8" w:rsidRDefault="006415F8" w:rsidP="00192FC5">
            <w:pPr>
              <w:jc w:val="center"/>
            </w:pPr>
            <w:r>
              <w:t>4</w:t>
            </w:r>
          </w:p>
        </w:tc>
        <w:tc>
          <w:tcPr>
            <w:tcW w:w="3957" w:type="dxa"/>
          </w:tcPr>
          <w:p w14:paraId="4311BFF1" w14:textId="77777777" w:rsidR="006415F8" w:rsidRPr="00C24879" w:rsidRDefault="00B2219E" w:rsidP="00523142">
            <w:pPr>
              <w:jc w:val="both"/>
              <w:rPr>
                <w:b/>
              </w:rPr>
            </w:pPr>
            <w:hyperlink w:anchor="Bučková" w:history="1">
              <w:r w:rsidR="006415F8" w:rsidRPr="008006AC">
                <w:rPr>
                  <w:rStyle w:val="Hypertextovodkaz"/>
                </w:rPr>
                <w:t>Mgr. Martina Bučková, Ph.D.</w:t>
              </w:r>
            </w:hyperlink>
            <w:r w:rsidR="006415F8">
              <w:rPr>
                <w:b/>
              </w:rPr>
              <w:t xml:space="preserve"> </w:t>
            </w:r>
            <w:r w:rsidR="006415F8" w:rsidRPr="008006AC">
              <w:t>(100% p)</w:t>
            </w:r>
          </w:p>
          <w:p w14:paraId="0FB0C7CD" w14:textId="62C7C1F5" w:rsidR="006415F8" w:rsidRDefault="006415F8" w:rsidP="005C09CF"/>
        </w:tc>
        <w:tc>
          <w:tcPr>
            <w:tcW w:w="573" w:type="dxa"/>
          </w:tcPr>
          <w:p w14:paraId="0BEDCEC7" w14:textId="77777777" w:rsidR="006415F8" w:rsidRDefault="006415F8" w:rsidP="005C09CF">
            <w:pPr>
              <w:jc w:val="both"/>
            </w:pPr>
            <w:r>
              <w:t>2/ZS</w:t>
            </w:r>
          </w:p>
        </w:tc>
        <w:tc>
          <w:tcPr>
            <w:tcW w:w="711" w:type="dxa"/>
          </w:tcPr>
          <w:p w14:paraId="3D2270D3" w14:textId="3C84F7EA" w:rsidR="006415F8" w:rsidRDefault="006415F8" w:rsidP="005C09CF">
            <w:pPr>
              <w:jc w:val="both"/>
            </w:pPr>
          </w:p>
        </w:tc>
      </w:tr>
      <w:tr w:rsidR="006415F8" w14:paraId="5498C7DC" w14:textId="77777777" w:rsidTr="00192FC5">
        <w:tc>
          <w:tcPr>
            <w:tcW w:w="2122" w:type="dxa"/>
          </w:tcPr>
          <w:p w14:paraId="0FD446D4" w14:textId="592923D9" w:rsidR="006415F8" w:rsidRPr="005A5765" w:rsidRDefault="00B2219E" w:rsidP="005C09CF">
            <w:hyperlink w:anchor="Stab_a_emul_v_potr" w:history="1">
              <w:r w:rsidR="006415F8" w:rsidRPr="003F2040">
                <w:rPr>
                  <w:rStyle w:val="Hypertextovodkaz"/>
                </w:rPr>
                <w:t>Food Stabilisers and Emulsifiers</w:t>
              </w:r>
            </w:hyperlink>
          </w:p>
        </w:tc>
        <w:tc>
          <w:tcPr>
            <w:tcW w:w="1280" w:type="dxa"/>
          </w:tcPr>
          <w:p w14:paraId="5DADF793" w14:textId="594A3058" w:rsidR="006415F8" w:rsidRDefault="006415F8" w:rsidP="005C09CF">
            <w:pPr>
              <w:jc w:val="both"/>
            </w:pPr>
            <w:r>
              <w:t>28p+14s+0l</w:t>
            </w:r>
          </w:p>
        </w:tc>
        <w:tc>
          <w:tcPr>
            <w:tcW w:w="711" w:type="dxa"/>
            <w:gridSpan w:val="2"/>
          </w:tcPr>
          <w:p w14:paraId="75FFA3F5" w14:textId="74E5C02A" w:rsidR="006415F8" w:rsidRDefault="006415F8" w:rsidP="005C09CF">
            <w:pPr>
              <w:jc w:val="both"/>
            </w:pPr>
            <w:r>
              <w:t>z, zk</w:t>
            </w:r>
          </w:p>
        </w:tc>
        <w:tc>
          <w:tcPr>
            <w:tcW w:w="570" w:type="dxa"/>
          </w:tcPr>
          <w:p w14:paraId="6B41DADF" w14:textId="71398A5B" w:rsidR="006415F8" w:rsidRDefault="006415F8" w:rsidP="00192FC5">
            <w:pPr>
              <w:jc w:val="center"/>
            </w:pPr>
            <w:r>
              <w:t>3</w:t>
            </w:r>
          </w:p>
        </w:tc>
        <w:tc>
          <w:tcPr>
            <w:tcW w:w="3957" w:type="dxa"/>
          </w:tcPr>
          <w:p w14:paraId="3B9B7534" w14:textId="77777777" w:rsidR="006415F8" w:rsidRPr="008006AC" w:rsidRDefault="00B2219E" w:rsidP="00523142">
            <w:pPr>
              <w:jc w:val="both"/>
            </w:pPr>
            <w:hyperlink w:anchor="Burešová" w:history="1">
              <w:r w:rsidR="006415F8" w:rsidRPr="008006AC">
                <w:rPr>
                  <w:rStyle w:val="Hypertextovodkaz"/>
                </w:rPr>
                <w:t>doc. RNDr. Iva Burešová, Ph.D.</w:t>
              </w:r>
            </w:hyperlink>
            <w:r w:rsidR="006415F8">
              <w:rPr>
                <w:b/>
              </w:rPr>
              <w:t xml:space="preserve"> </w:t>
            </w:r>
            <w:r w:rsidR="006415F8" w:rsidRPr="008006AC">
              <w:t>(80% p)</w:t>
            </w:r>
          </w:p>
          <w:p w14:paraId="58769A5E" w14:textId="3A718C5C" w:rsidR="006415F8" w:rsidRDefault="00B2219E" w:rsidP="0006393B">
            <w:hyperlink w:anchor="Salek" w:history="1">
              <w:r w:rsidR="006415F8" w:rsidRPr="002D0565">
                <w:rPr>
                  <w:rStyle w:val="Hypertextovodkaz"/>
                </w:rPr>
                <w:t>Ing. Richardos Nikolaos Salek, Ph.D.</w:t>
              </w:r>
            </w:hyperlink>
            <w:r w:rsidR="006415F8">
              <w:t xml:space="preserve"> (20% p)</w:t>
            </w:r>
          </w:p>
        </w:tc>
        <w:tc>
          <w:tcPr>
            <w:tcW w:w="573" w:type="dxa"/>
          </w:tcPr>
          <w:p w14:paraId="590CDDA4" w14:textId="0FC37392" w:rsidR="006415F8" w:rsidRDefault="006415F8" w:rsidP="005C09CF">
            <w:pPr>
              <w:jc w:val="both"/>
            </w:pPr>
            <w:r>
              <w:t>2/ZS</w:t>
            </w:r>
          </w:p>
        </w:tc>
        <w:tc>
          <w:tcPr>
            <w:tcW w:w="711" w:type="dxa"/>
          </w:tcPr>
          <w:p w14:paraId="5D9FC015" w14:textId="3122821C" w:rsidR="006415F8" w:rsidRDefault="006415F8" w:rsidP="005C09CF">
            <w:pPr>
              <w:jc w:val="both"/>
            </w:pPr>
          </w:p>
        </w:tc>
      </w:tr>
      <w:tr w:rsidR="006415F8" w14:paraId="2191CC2F" w14:textId="77777777" w:rsidTr="00192FC5">
        <w:tc>
          <w:tcPr>
            <w:tcW w:w="2122" w:type="dxa"/>
          </w:tcPr>
          <w:p w14:paraId="043821C9" w14:textId="3DF1A9DC" w:rsidR="006415F8" w:rsidRPr="005A5765" w:rsidRDefault="00B2219E" w:rsidP="005C09CF">
            <w:hyperlink w:anchor="Prům_a_ŽP" w:history="1">
              <w:r w:rsidR="006415F8" w:rsidRPr="003F2040">
                <w:rPr>
                  <w:rStyle w:val="Hypertextovodkaz"/>
                </w:rPr>
                <w:t>Industry and Environment</w:t>
              </w:r>
            </w:hyperlink>
          </w:p>
        </w:tc>
        <w:tc>
          <w:tcPr>
            <w:tcW w:w="1280" w:type="dxa"/>
          </w:tcPr>
          <w:p w14:paraId="7874CDD8" w14:textId="170C158E" w:rsidR="006415F8" w:rsidRDefault="006415F8" w:rsidP="00222D66">
            <w:pPr>
              <w:jc w:val="both"/>
            </w:pPr>
            <w:r>
              <w:t>28p+14s+0l</w:t>
            </w:r>
          </w:p>
        </w:tc>
        <w:tc>
          <w:tcPr>
            <w:tcW w:w="711" w:type="dxa"/>
            <w:gridSpan w:val="2"/>
          </w:tcPr>
          <w:p w14:paraId="3409CFA8" w14:textId="28C3D8A1" w:rsidR="006415F8" w:rsidRDefault="006415F8" w:rsidP="005C09CF">
            <w:pPr>
              <w:jc w:val="both"/>
            </w:pPr>
            <w:r>
              <w:t>z, zk</w:t>
            </w:r>
          </w:p>
        </w:tc>
        <w:tc>
          <w:tcPr>
            <w:tcW w:w="570" w:type="dxa"/>
          </w:tcPr>
          <w:p w14:paraId="777020FE" w14:textId="77777777" w:rsidR="006415F8" w:rsidRDefault="006415F8" w:rsidP="00192FC5">
            <w:pPr>
              <w:jc w:val="center"/>
            </w:pPr>
            <w:r>
              <w:t>3</w:t>
            </w:r>
          </w:p>
        </w:tc>
        <w:tc>
          <w:tcPr>
            <w:tcW w:w="3957" w:type="dxa"/>
          </w:tcPr>
          <w:p w14:paraId="23AE9C9F" w14:textId="1AB2316C" w:rsidR="006415F8" w:rsidRPr="00A60C2D" w:rsidRDefault="00B2219E" w:rsidP="008A0829">
            <w:hyperlink w:anchor="Koutný" w:history="1">
              <w:r w:rsidR="006415F8" w:rsidRPr="00C90F67">
                <w:rPr>
                  <w:rStyle w:val="Hypertextovodkaz"/>
                </w:rPr>
                <w:t>prof. Mgr. Marek Koutný, Ph.D.</w:t>
              </w:r>
            </w:hyperlink>
            <w:r w:rsidR="006415F8">
              <w:t xml:space="preserve"> (100% p)</w:t>
            </w:r>
          </w:p>
        </w:tc>
        <w:tc>
          <w:tcPr>
            <w:tcW w:w="573" w:type="dxa"/>
          </w:tcPr>
          <w:p w14:paraId="7CBB4C69" w14:textId="77777777" w:rsidR="006415F8" w:rsidRDefault="006415F8" w:rsidP="005C09CF">
            <w:pPr>
              <w:jc w:val="both"/>
            </w:pPr>
            <w:r>
              <w:t>2/ZS</w:t>
            </w:r>
          </w:p>
        </w:tc>
        <w:tc>
          <w:tcPr>
            <w:tcW w:w="711" w:type="dxa"/>
          </w:tcPr>
          <w:p w14:paraId="386F5161" w14:textId="49EDE408" w:rsidR="006415F8" w:rsidRDefault="006415F8" w:rsidP="005C09CF">
            <w:pPr>
              <w:jc w:val="both"/>
            </w:pPr>
          </w:p>
        </w:tc>
      </w:tr>
      <w:tr w:rsidR="006415F8" w14:paraId="782A9075" w14:textId="77777777" w:rsidTr="00192FC5">
        <w:tc>
          <w:tcPr>
            <w:tcW w:w="2122" w:type="dxa"/>
          </w:tcPr>
          <w:p w14:paraId="30A938CF" w14:textId="6F43826C" w:rsidR="006415F8" w:rsidRPr="005A5765" w:rsidRDefault="00B2219E" w:rsidP="005C09CF">
            <w:hyperlink w:anchor="Biotech_in_Waste_Manag" w:history="1">
              <w:r w:rsidR="006415F8" w:rsidRPr="003F2040">
                <w:rPr>
                  <w:rStyle w:val="Hypertextovodkaz"/>
                </w:rPr>
                <w:t>Biotechnology in Waste Management</w:t>
              </w:r>
            </w:hyperlink>
          </w:p>
        </w:tc>
        <w:tc>
          <w:tcPr>
            <w:tcW w:w="1280" w:type="dxa"/>
          </w:tcPr>
          <w:p w14:paraId="66F53B28" w14:textId="396C14A0" w:rsidR="006415F8" w:rsidRDefault="006415F8" w:rsidP="00222D66">
            <w:pPr>
              <w:jc w:val="both"/>
            </w:pPr>
            <w:r>
              <w:t>14p+14s+0l</w:t>
            </w:r>
          </w:p>
        </w:tc>
        <w:tc>
          <w:tcPr>
            <w:tcW w:w="711" w:type="dxa"/>
            <w:gridSpan w:val="2"/>
          </w:tcPr>
          <w:p w14:paraId="68EB6531" w14:textId="1A8EBE49" w:rsidR="006415F8" w:rsidRDefault="006415F8" w:rsidP="005C09CF">
            <w:pPr>
              <w:jc w:val="both"/>
            </w:pPr>
            <w:r>
              <w:t>klz</w:t>
            </w:r>
          </w:p>
        </w:tc>
        <w:tc>
          <w:tcPr>
            <w:tcW w:w="570" w:type="dxa"/>
          </w:tcPr>
          <w:p w14:paraId="2995E5B7" w14:textId="77777777" w:rsidR="006415F8" w:rsidRDefault="006415F8" w:rsidP="00192FC5">
            <w:pPr>
              <w:jc w:val="center"/>
            </w:pPr>
            <w:r>
              <w:t>2</w:t>
            </w:r>
          </w:p>
        </w:tc>
        <w:tc>
          <w:tcPr>
            <w:tcW w:w="3957" w:type="dxa"/>
          </w:tcPr>
          <w:p w14:paraId="769A59F2" w14:textId="0C551BCC" w:rsidR="006415F8" w:rsidRPr="00192FC5" w:rsidRDefault="00B2219E" w:rsidP="00A60C2D">
            <w:hyperlink w:anchor="Koutný" w:history="1">
              <w:r w:rsidR="006415F8" w:rsidRPr="008006AC">
                <w:rPr>
                  <w:rStyle w:val="Hypertextovodkaz"/>
                </w:rPr>
                <w:t>prof. Mgr. Marek Koutný, Ph.D.</w:t>
              </w:r>
            </w:hyperlink>
            <w:r w:rsidR="006415F8" w:rsidRPr="005F5166">
              <w:rPr>
                <w:b/>
              </w:rPr>
              <w:t xml:space="preserve"> </w:t>
            </w:r>
            <w:r w:rsidR="006415F8" w:rsidRPr="008006AC">
              <w:t>(100% p)</w:t>
            </w:r>
          </w:p>
        </w:tc>
        <w:tc>
          <w:tcPr>
            <w:tcW w:w="573" w:type="dxa"/>
          </w:tcPr>
          <w:p w14:paraId="1A798929" w14:textId="2FBAD113" w:rsidR="006415F8" w:rsidRDefault="006415F8" w:rsidP="005C09CF">
            <w:pPr>
              <w:jc w:val="both"/>
            </w:pPr>
            <w:r>
              <w:t>2/ZS</w:t>
            </w:r>
          </w:p>
        </w:tc>
        <w:tc>
          <w:tcPr>
            <w:tcW w:w="711" w:type="dxa"/>
          </w:tcPr>
          <w:p w14:paraId="438FA144" w14:textId="38180D3E" w:rsidR="006415F8" w:rsidRDefault="006415F8" w:rsidP="005C09CF">
            <w:pPr>
              <w:jc w:val="both"/>
            </w:pPr>
          </w:p>
        </w:tc>
      </w:tr>
      <w:tr w:rsidR="006415F8" w14:paraId="72960631" w14:textId="77777777" w:rsidTr="00192FC5">
        <w:tc>
          <w:tcPr>
            <w:tcW w:w="2122" w:type="dxa"/>
          </w:tcPr>
          <w:p w14:paraId="4C2AE5BF" w14:textId="1AC2F73B" w:rsidR="006415F8" w:rsidRPr="005A5765" w:rsidRDefault="00B2219E" w:rsidP="005C09CF">
            <w:hyperlink w:anchor="Podn_akt_II" w:history="1">
              <w:r w:rsidR="006415F8" w:rsidRPr="003F2040">
                <w:rPr>
                  <w:rStyle w:val="Hypertextovodkaz"/>
                </w:rPr>
                <w:t>Business Activities II</w:t>
              </w:r>
            </w:hyperlink>
          </w:p>
        </w:tc>
        <w:tc>
          <w:tcPr>
            <w:tcW w:w="1280" w:type="dxa"/>
          </w:tcPr>
          <w:p w14:paraId="24BCA189" w14:textId="41DCCD72" w:rsidR="006415F8" w:rsidRDefault="006415F8" w:rsidP="00804B66">
            <w:pPr>
              <w:jc w:val="both"/>
            </w:pPr>
            <w:r>
              <w:t>14p+14s+0l</w:t>
            </w:r>
          </w:p>
        </w:tc>
        <w:tc>
          <w:tcPr>
            <w:tcW w:w="711" w:type="dxa"/>
            <w:gridSpan w:val="2"/>
          </w:tcPr>
          <w:p w14:paraId="738DD3BE" w14:textId="0EAA752B" w:rsidR="006415F8" w:rsidRDefault="006415F8" w:rsidP="001C6C4C">
            <w:pPr>
              <w:jc w:val="both"/>
            </w:pPr>
            <w:r>
              <w:t>klz</w:t>
            </w:r>
          </w:p>
        </w:tc>
        <w:tc>
          <w:tcPr>
            <w:tcW w:w="570" w:type="dxa"/>
          </w:tcPr>
          <w:p w14:paraId="23010B19" w14:textId="3B362CC1" w:rsidR="006415F8" w:rsidRDefault="006415F8" w:rsidP="00192FC5">
            <w:pPr>
              <w:jc w:val="center"/>
            </w:pPr>
            <w:r>
              <w:t>2</w:t>
            </w:r>
          </w:p>
        </w:tc>
        <w:tc>
          <w:tcPr>
            <w:tcW w:w="3957" w:type="dxa"/>
          </w:tcPr>
          <w:p w14:paraId="7A138749" w14:textId="10EDD1DC" w:rsidR="006415F8" w:rsidRDefault="006415F8" w:rsidP="00192FC5">
            <w:pPr>
              <w:jc w:val="both"/>
            </w:pPr>
            <w:r w:rsidRPr="00D8376A">
              <w:rPr>
                <w:i/>
              </w:rPr>
              <w:t>Předmět má pro zamě</w:t>
            </w:r>
            <w:r>
              <w:rPr>
                <w:i/>
              </w:rPr>
              <w:t>ř</w:t>
            </w:r>
            <w:r w:rsidRPr="00D8376A">
              <w:rPr>
                <w:i/>
              </w:rPr>
              <w:t>ení SP doplňující charakter.</w:t>
            </w:r>
          </w:p>
        </w:tc>
        <w:tc>
          <w:tcPr>
            <w:tcW w:w="573" w:type="dxa"/>
          </w:tcPr>
          <w:p w14:paraId="5A39E71E" w14:textId="7CE6EFD7" w:rsidR="006415F8" w:rsidRDefault="006415F8" w:rsidP="005C09CF">
            <w:pPr>
              <w:jc w:val="both"/>
            </w:pPr>
            <w:r>
              <w:t>2/ZS</w:t>
            </w:r>
          </w:p>
        </w:tc>
        <w:tc>
          <w:tcPr>
            <w:tcW w:w="711" w:type="dxa"/>
          </w:tcPr>
          <w:p w14:paraId="7A643D71" w14:textId="0DC0DCD7" w:rsidR="006415F8" w:rsidRDefault="006415F8" w:rsidP="005C09CF">
            <w:pPr>
              <w:jc w:val="both"/>
            </w:pPr>
          </w:p>
        </w:tc>
      </w:tr>
      <w:tr w:rsidR="006415F8" w14:paraId="2AD0A514" w14:textId="77777777" w:rsidTr="00804B66">
        <w:trPr>
          <w:trHeight w:val="340"/>
        </w:trPr>
        <w:tc>
          <w:tcPr>
            <w:tcW w:w="9924" w:type="dxa"/>
            <w:gridSpan w:val="8"/>
          </w:tcPr>
          <w:p w14:paraId="0078869B" w14:textId="3AE4EB5D" w:rsidR="006415F8" w:rsidRPr="00FF3703" w:rsidRDefault="006415F8" w:rsidP="00192FC5">
            <w:pPr>
              <w:spacing w:before="60" w:after="60" w:line="264" w:lineRule="auto"/>
            </w:pPr>
            <w:r>
              <w:rPr>
                <w:b/>
              </w:rPr>
              <w:t xml:space="preserve">Podmínka pro splnění této skupiny předmětů: </w:t>
            </w:r>
            <w:r>
              <w:t>naplnění 60 kreditů za druhý ročník studia.</w:t>
            </w:r>
          </w:p>
        </w:tc>
      </w:tr>
      <w:tr w:rsidR="006415F8" w14:paraId="135063D2" w14:textId="77777777" w:rsidTr="00192FC5">
        <w:tc>
          <w:tcPr>
            <w:tcW w:w="3939" w:type="dxa"/>
            <w:gridSpan w:val="3"/>
            <w:shd w:val="clear" w:color="auto" w:fill="F7CAAC"/>
          </w:tcPr>
          <w:p w14:paraId="2159AFA9" w14:textId="77777777" w:rsidR="006415F8" w:rsidRDefault="006415F8" w:rsidP="005C09CF">
            <w:pPr>
              <w:jc w:val="both"/>
              <w:rPr>
                <w:b/>
              </w:rPr>
            </w:pPr>
            <w:r>
              <w:rPr>
                <w:b/>
              </w:rPr>
              <w:t xml:space="preserve"> Součásti SZZ a jejich obsah</w:t>
            </w:r>
          </w:p>
        </w:tc>
        <w:tc>
          <w:tcPr>
            <w:tcW w:w="5985" w:type="dxa"/>
            <w:gridSpan w:val="5"/>
            <w:tcBorders>
              <w:bottom w:val="nil"/>
            </w:tcBorders>
          </w:tcPr>
          <w:p w14:paraId="08B498A3" w14:textId="77777777" w:rsidR="006415F8" w:rsidRDefault="006415F8" w:rsidP="005C09CF">
            <w:pPr>
              <w:jc w:val="both"/>
            </w:pPr>
          </w:p>
        </w:tc>
      </w:tr>
      <w:tr w:rsidR="006415F8" w14:paraId="5A10DC87" w14:textId="77777777" w:rsidTr="00192FC5">
        <w:trPr>
          <w:trHeight w:val="708"/>
        </w:trPr>
        <w:tc>
          <w:tcPr>
            <w:tcW w:w="9924" w:type="dxa"/>
            <w:gridSpan w:val="8"/>
            <w:tcBorders>
              <w:top w:val="nil"/>
            </w:tcBorders>
          </w:tcPr>
          <w:p w14:paraId="4A077D3B" w14:textId="77777777" w:rsidR="006415F8" w:rsidRPr="005E5C0B" w:rsidRDefault="006415F8" w:rsidP="00192FC5">
            <w:pPr>
              <w:spacing w:before="60" w:after="60" w:line="264" w:lineRule="auto"/>
              <w:jc w:val="both"/>
              <w:rPr>
                <w:u w:val="single"/>
              </w:rPr>
            </w:pPr>
            <w:r w:rsidRPr="005E5C0B">
              <w:rPr>
                <w:u w:val="single"/>
              </w:rPr>
              <w:t>Povinné předměty</w:t>
            </w:r>
          </w:p>
          <w:p w14:paraId="2FC9B349" w14:textId="661CA5FF" w:rsidR="006415F8" w:rsidRDefault="006415F8" w:rsidP="00192FC5">
            <w:pPr>
              <w:spacing w:before="60" w:after="60" w:line="264" w:lineRule="auto"/>
              <w:jc w:val="both"/>
              <w:rPr>
                <w:b/>
              </w:rPr>
            </w:pPr>
            <w:r w:rsidRPr="00B81AAA">
              <w:rPr>
                <w:b/>
              </w:rPr>
              <w:t>Obhajoba diplomové práce</w:t>
            </w:r>
          </w:p>
          <w:p w14:paraId="1C5C18C7" w14:textId="60EBCD35" w:rsidR="006415F8" w:rsidRPr="007F3766" w:rsidRDefault="006415F8" w:rsidP="00192FC5">
            <w:pPr>
              <w:spacing w:before="60" w:after="60" w:line="264" w:lineRule="auto"/>
              <w:jc w:val="both"/>
            </w:pPr>
            <w:r w:rsidRPr="00796C95">
              <w:rPr>
                <w:b/>
              </w:rPr>
              <w:t>Potravinářské biotechnologie</w:t>
            </w:r>
            <w:r>
              <w:rPr>
                <w:b/>
              </w:rPr>
              <w:t xml:space="preserve"> </w:t>
            </w:r>
            <w:r>
              <w:t>(výroba fermentovaných potravin rostlinného původu, potravin živočišného původu, octa, piva, vína a dalších alkoholických nápojů, produkce etanolu</w:t>
            </w:r>
            <w:del w:id="76" w:author="Buňková Leona" w:date="2018-05-24T13:24:00Z">
              <w:r w:rsidDel="00453863">
                <w:delText xml:space="preserve"> a organických</w:delText>
              </w:r>
            </w:del>
            <w:r>
              <w:t xml:space="preserve"> kyselin pro potravinářské účely, aminokyselin, doplňků stravy, výroba mikrobní biomasy) </w:t>
            </w:r>
          </w:p>
          <w:p w14:paraId="142F43B1" w14:textId="7C019452" w:rsidR="006415F8" w:rsidRDefault="006415F8" w:rsidP="00192FC5">
            <w:pPr>
              <w:spacing w:before="60" w:after="60" w:line="264" w:lineRule="auto"/>
              <w:jc w:val="both"/>
            </w:pPr>
            <w:r w:rsidRPr="00796C95">
              <w:rPr>
                <w:b/>
              </w:rPr>
              <w:lastRenderedPageBreak/>
              <w:t>Průmyslové biotechnologie</w:t>
            </w:r>
            <w:r>
              <w:rPr>
                <w:b/>
              </w:rPr>
              <w:t xml:space="preserve"> </w:t>
            </w:r>
            <w:r>
              <w:t>(výroba a produkce organických kyselin</w:t>
            </w:r>
            <w:del w:id="77" w:author="Buňková Leona" w:date="2018-05-24T13:25:00Z">
              <w:r w:rsidDel="00453863">
                <w:delText xml:space="preserve"> a aminokyselin, vitaminů</w:delText>
              </w:r>
            </w:del>
            <w:r>
              <w:t>,</w:t>
            </w:r>
            <w:ins w:id="78" w:author="Buňková Leona" w:date="2018-05-24T13:25:00Z">
              <w:r>
                <w:t xml:space="preserve"> alkoholů</w:t>
              </w:r>
            </w:ins>
            <w:r>
              <w:t xml:space="preserve"> polysacharidů a jiných biopolymerů, sekundárních metabolitů, farmakologických preparátů, </w:t>
            </w:r>
            <w:del w:id="79" w:author="Buňková Leona" w:date="2018-05-24T13:25:00Z">
              <w:r w:rsidDel="00453863">
                <w:delText xml:space="preserve">glycerolu a dalších alkoholů využívaných pro průmyslové účely, rozpouštědel, </w:delText>
              </w:r>
            </w:del>
            <w:r>
              <w:t>biologické transformace, enzymové a proteinové inženýrství, environmentální</w:t>
            </w:r>
            <w:ins w:id="80" w:author="Buňková Leona" w:date="2018-05-24T13:25:00Z">
              <w:r>
                <w:t xml:space="preserve"> a zemědělské</w:t>
              </w:r>
            </w:ins>
            <w:r>
              <w:t xml:space="preserve"> biotechnologie</w:t>
            </w:r>
            <w:del w:id="81" w:author="Buňková Leona" w:date="2018-05-24T13:25:00Z">
              <w:r w:rsidDel="00453863">
                <w:delText>, biotechnologie v zemědělství</w:delText>
              </w:r>
            </w:del>
            <w:r>
              <w:t>)</w:t>
            </w:r>
          </w:p>
          <w:p w14:paraId="71592DF4" w14:textId="77777777" w:rsidR="006415F8" w:rsidRDefault="006415F8" w:rsidP="00192FC5">
            <w:pPr>
              <w:spacing w:before="60" w:after="60" w:line="264" w:lineRule="auto"/>
              <w:jc w:val="both"/>
            </w:pPr>
          </w:p>
          <w:p w14:paraId="74449605" w14:textId="77777777" w:rsidR="006415F8" w:rsidRPr="005E5C0B" w:rsidRDefault="006415F8" w:rsidP="00192FC5">
            <w:pPr>
              <w:spacing w:before="60" w:after="60" w:line="264" w:lineRule="auto"/>
              <w:jc w:val="both"/>
              <w:rPr>
                <w:u w:val="single"/>
              </w:rPr>
            </w:pPr>
            <w:r>
              <w:rPr>
                <w:u w:val="single"/>
              </w:rPr>
              <w:t>V</w:t>
            </w:r>
            <w:r w:rsidRPr="005E5C0B">
              <w:rPr>
                <w:u w:val="single"/>
              </w:rPr>
              <w:t>olitelné předměty</w:t>
            </w:r>
          </w:p>
          <w:p w14:paraId="063C2AEA" w14:textId="77777777" w:rsidR="006415F8" w:rsidRPr="00796C95" w:rsidRDefault="006415F8" w:rsidP="00192FC5">
            <w:pPr>
              <w:spacing w:before="60" w:after="60" w:line="264" w:lineRule="auto"/>
              <w:jc w:val="both"/>
              <w:rPr>
                <w:b/>
              </w:rPr>
            </w:pPr>
            <w:r w:rsidRPr="00796C95">
              <w:rPr>
                <w:b/>
              </w:rPr>
              <w:t>Analýza surovin a produktů biotechnologií</w:t>
            </w:r>
            <w:r>
              <w:rPr>
                <w:b/>
              </w:rPr>
              <w:t xml:space="preserve"> </w:t>
            </w:r>
            <w:r>
              <w:t>(chemická, mikrobiologická, senzorická a fyzikální analýza surovin, meziproduktů a finálních produktů biotechnologií)</w:t>
            </w:r>
          </w:p>
          <w:p w14:paraId="4D471877" w14:textId="3DA3980D" w:rsidR="006415F8" w:rsidRPr="00796C95" w:rsidRDefault="006415F8" w:rsidP="00192FC5">
            <w:pPr>
              <w:spacing w:before="60" w:after="60" w:line="264" w:lineRule="auto"/>
              <w:jc w:val="both"/>
            </w:pPr>
            <w:r w:rsidRPr="00796C95">
              <w:rPr>
                <w:b/>
              </w:rPr>
              <w:t>Mikrobiologie v biotechnologiích</w:t>
            </w:r>
            <w:r>
              <w:rPr>
                <w:b/>
              </w:rPr>
              <w:t xml:space="preserve"> </w:t>
            </w:r>
            <w:r>
              <w:t>(mikroorganizmy využívané v biotechnologiích, kultivace mikroorganizmů a f</w:t>
            </w:r>
            <w:r w:rsidRPr="009D3B7C">
              <w:t>aktory ovliv</w:t>
            </w:r>
            <w:r>
              <w:t>ňující kultivaci mikroorganizmů, f</w:t>
            </w:r>
            <w:r w:rsidRPr="0060533B">
              <w:t xml:space="preserve">ermentační zařízení, </w:t>
            </w:r>
            <w:del w:id="82" w:author="Buňková Leona" w:date="2018-05-24T13:26:00Z">
              <w:r w:rsidRPr="0060533B" w:rsidDel="00453863">
                <w:delText>bioreaktory</w:delText>
              </w:r>
              <w:r w:rsidDel="00453863">
                <w:delText>,</w:delText>
              </w:r>
              <w:r w:rsidRPr="0060533B" w:rsidDel="00453863">
                <w:delText xml:space="preserve"> </w:delText>
              </w:r>
              <w:r w:rsidDel="00453863">
                <w:delText>k</w:delText>
              </w:r>
              <w:r w:rsidRPr="0060533B" w:rsidDel="00453863">
                <w:delText>ultivační a produkční média</w:delText>
              </w:r>
              <w:r w:rsidDel="00453863">
                <w:delText xml:space="preserve">, </w:delText>
              </w:r>
            </w:del>
            <w:r>
              <w:t>primární a sekundární mikrobiální metabolity a možnosti jejich využití v biotechnologiích, mikrobiální jakost fermentovaných potravin)</w:t>
            </w:r>
          </w:p>
          <w:p w14:paraId="3B8275AE" w14:textId="77777777" w:rsidR="006415F8" w:rsidRPr="00807138" w:rsidRDefault="006415F8" w:rsidP="00192FC5">
            <w:pPr>
              <w:spacing w:before="60" w:after="60" w:line="264" w:lineRule="auto"/>
              <w:jc w:val="both"/>
            </w:pPr>
            <w:r w:rsidRPr="00796C95">
              <w:rPr>
                <w:b/>
              </w:rPr>
              <w:t>Moderní přístupy v biotechnologiích</w:t>
            </w:r>
            <w:r>
              <w:rPr>
                <w:b/>
              </w:rPr>
              <w:t xml:space="preserve"> </w:t>
            </w:r>
            <w:r>
              <w:t xml:space="preserve">(klonování a genové inženýrství, produkce </w:t>
            </w:r>
            <w:r>
              <w:rPr>
                <w:noProof/>
              </w:rPr>
              <w:t>geneticky modifikovaných organizmů a jejich využití v potravinářství a dalších odvětvích, detekce geneticky modifikovaných organizmů, genomika, transgenní rostliny, genetika hospodářských zvířat, biotechnologie v ochraně lidského zdraví)</w:t>
            </w:r>
          </w:p>
          <w:p w14:paraId="39CDA288" w14:textId="77777777" w:rsidR="006415F8" w:rsidRDefault="006415F8" w:rsidP="00192FC5">
            <w:pPr>
              <w:spacing w:before="60" w:after="120" w:line="264" w:lineRule="auto"/>
              <w:jc w:val="both"/>
            </w:pPr>
            <w:r w:rsidRPr="00796C95">
              <w:rPr>
                <w:b/>
              </w:rPr>
              <w:t>Rizikové aspekty biotechnologií</w:t>
            </w:r>
            <w:r>
              <w:rPr>
                <w:b/>
              </w:rPr>
              <w:t xml:space="preserve"> </w:t>
            </w:r>
            <w:r>
              <w:t>(řízení bezpečnosti v biotechnologických aplikacích, možnosti zneužití biologických látek a organizmů, bioterorismus, etické problémy spojené s využitím biotechnologií při ochraně lidského zdraví a ochrany životního prostředí)</w:t>
            </w:r>
          </w:p>
          <w:p w14:paraId="3E519012" w14:textId="480CF354" w:rsidR="006415F8" w:rsidRDefault="006415F8" w:rsidP="00453863">
            <w:pPr>
              <w:spacing w:before="60" w:after="120" w:line="264" w:lineRule="auto"/>
              <w:jc w:val="both"/>
            </w:pPr>
            <w:r>
              <w:t xml:space="preserve">Student si ze skupiny </w:t>
            </w:r>
            <w:del w:id="83" w:author="Buňková Leona" w:date="2018-05-24T13:26:00Z">
              <w:r w:rsidDel="00453863">
                <w:delText>povinně-</w:delText>
              </w:r>
            </w:del>
            <w:r>
              <w:t>volitelných předmětů vybere minimálně jeden předmět.</w:t>
            </w:r>
          </w:p>
        </w:tc>
      </w:tr>
      <w:tr w:rsidR="006415F8" w14:paraId="7B38F1E6" w14:textId="77777777" w:rsidTr="00192FC5">
        <w:tc>
          <w:tcPr>
            <w:tcW w:w="3939" w:type="dxa"/>
            <w:gridSpan w:val="3"/>
            <w:shd w:val="clear" w:color="auto" w:fill="F7CAAC"/>
          </w:tcPr>
          <w:p w14:paraId="53E906A7" w14:textId="77777777" w:rsidR="006415F8" w:rsidRDefault="006415F8" w:rsidP="005C09CF">
            <w:pPr>
              <w:jc w:val="both"/>
              <w:rPr>
                <w:b/>
              </w:rPr>
            </w:pPr>
            <w:r>
              <w:rPr>
                <w:b/>
              </w:rPr>
              <w:lastRenderedPageBreak/>
              <w:t>Další studijní povinnosti</w:t>
            </w:r>
          </w:p>
        </w:tc>
        <w:tc>
          <w:tcPr>
            <w:tcW w:w="5985" w:type="dxa"/>
            <w:gridSpan w:val="5"/>
            <w:tcBorders>
              <w:bottom w:val="nil"/>
            </w:tcBorders>
          </w:tcPr>
          <w:p w14:paraId="2DB105D1" w14:textId="77777777" w:rsidR="006415F8" w:rsidRDefault="006415F8" w:rsidP="005C09CF">
            <w:pPr>
              <w:jc w:val="both"/>
            </w:pPr>
          </w:p>
        </w:tc>
      </w:tr>
      <w:tr w:rsidR="006415F8" w14:paraId="5BFEC20A" w14:textId="77777777" w:rsidTr="00804B66">
        <w:trPr>
          <w:trHeight w:val="269"/>
        </w:trPr>
        <w:tc>
          <w:tcPr>
            <w:tcW w:w="9924" w:type="dxa"/>
            <w:gridSpan w:val="8"/>
            <w:tcBorders>
              <w:top w:val="nil"/>
            </w:tcBorders>
          </w:tcPr>
          <w:p w14:paraId="44D35CD5" w14:textId="0A420E31" w:rsidR="006415F8" w:rsidRDefault="006415F8" w:rsidP="005C09CF">
            <w:pPr>
              <w:jc w:val="both"/>
            </w:pPr>
            <w:r>
              <w:t>Nejsou definovány.</w:t>
            </w:r>
          </w:p>
          <w:p w14:paraId="53E9CB49" w14:textId="4B289CEA" w:rsidR="006415F8" w:rsidRDefault="006415F8" w:rsidP="005C09CF">
            <w:pPr>
              <w:jc w:val="both"/>
            </w:pPr>
          </w:p>
          <w:p w14:paraId="44A3D3BD" w14:textId="79EEA4BC" w:rsidR="006415F8" w:rsidRDefault="006415F8" w:rsidP="005C09CF">
            <w:pPr>
              <w:jc w:val="both"/>
            </w:pPr>
          </w:p>
        </w:tc>
      </w:tr>
      <w:tr w:rsidR="006415F8" w14:paraId="096E5DDC" w14:textId="77777777" w:rsidTr="00192FC5">
        <w:tc>
          <w:tcPr>
            <w:tcW w:w="3939" w:type="dxa"/>
            <w:gridSpan w:val="3"/>
            <w:shd w:val="clear" w:color="auto" w:fill="F7CAAC"/>
          </w:tcPr>
          <w:p w14:paraId="5766E54E" w14:textId="77777777" w:rsidR="006415F8" w:rsidRDefault="006415F8" w:rsidP="005C09CF">
            <w:pPr>
              <w:rPr>
                <w:b/>
              </w:rPr>
            </w:pPr>
            <w:r>
              <w:rPr>
                <w:b/>
              </w:rPr>
              <w:t>Návrh témat kvalifikačních prací a témata obhájených prací</w:t>
            </w:r>
          </w:p>
        </w:tc>
        <w:tc>
          <w:tcPr>
            <w:tcW w:w="5985" w:type="dxa"/>
            <w:gridSpan w:val="5"/>
            <w:tcBorders>
              <w:bottom w:val="nil"/>
            </w:tcBorders>
          </w:tcPr>
          <w:p w14:paraId="2177BBDA" w14:textId="77777777" w:rsidR="006415F8" w:rsidRDefault="006415F8" w:rsidP="005C09CF">
            <w:pPr>
              <w:jc w:val="both"/>
            </w:pPr>
          </w:p>
        </w:tc>
      </w:tr>
      <w:tr w:rsidR="006415F8" w14:paraId="0784DD4F" w14:textId="77777777" w:rsidTr="00222D66">
        <w:trPr>
          <w:trHeight w:val="842"/>
        </w:trPr>
        <w:tc>
          <w:tcPr>
            <w:tcW w:w="9924" w:type="dxa"/>
            <w:gridSpan w:val="8"/>
            <w:tcBorders>
              <w:top w:val="nil"/>
            </w:tcBorders>
          </w:tcPr>
          <w:p w14:paraId="7F593331" w14:textId="6F60C6E2" w:rsidR="006415F8" w:rsidRDefault="006415F8" w:rsidP="00192FC5">
            <w:pPr>
              <w:spacing w:before="60" w:after="120" w:line="264" w:lineRule="auto"/>
              <w:jc w:val="both"/>
            </w:pPr>
            <w:r>
              <w:t>Vzhledem k tomu, že program „Biotechnologie“ dosud nebyl na FT UTB realizován (jako samostatný program/obor) jedná se o navrhovaná témata:</w:t>
            </w:r>
          </w:p>
          <w:p w14:paraId="589CFF90" w14:textId="77777777" w:rsidR="006415F8" w:rsidRDefault="006415F8" w:rsidP="00192FC5">
            <w:pPr>
              <w:spacing w:before="60" w:after="60" w:line="264" w:lineRule="auto"/>
              <w:jc w:val="both"/>
            </w:pPr>
            <w:r>
              <w:t>Studium biodegradace látek nežádoucích v prostředí s využitím pokročilých biologických metod</w:t>
            </w:r>
          </w:p>
          <w:p w14:paraId="26F7310A" w14:textId="6B66D478" w:rsidR="006415F8" w:rsidRDefault="006415F8" w:rsidP="00192FC5">
            <w:pPr>
              <w:spacing w:before="60" w:after="60" w:line="264" w:lineRule="auto"/>
              <w:jc w:val="both"/>
            </w:pPr>
            <w:r>
              <w:t>Dekarboxylázová aktivita mikroorganizmů a možnosti dalšího využití v biotechnologiích</w:t>
            </w:r>
          </w:p>
          <w:p w14:paraId="4C469266" w14:textId="3BF59CF9" w:rsidR="006415F8" w:rsidRDefault="006415F8" w:rsidP="00192FC5">
            <w:pPr>
              <w:spacing w:before="60" w:after="60" w:line="264" w:lineRule="auto"/>
              <w:jc w:val="both"/>
            </w:pPr>
            <w:r>
              <w:t xml:space="preserve">Monitoring výskytu nežádoucích mikrobiálních metabolitů v sýrech s nízkodohřívanou sýřeninou </w:t>
            </w:r>
          </w:p>
          <w:p w14:paraId="69FEA7AE" w14:textId="77777777" w:rsidR="006415F8" w:rsidRDefault="006415F8" w:rsidP="00192FC5">
            <w:pPr>
              <w:spacing w:before="60" w:after="60" w:line="264" w:lineRule="auto"/>
              <w:jc w:val="both"/>
            </w:pPr>
            <w:r>
              <w:t>Nežádoucí působení inhibičních látek na dekarboxyláza pozitivní mikroorganizmy</w:t>
            </w:r>
          </w:p>
          <w:p w14:paraId="71248D6D" w14:textId="77777777" w:rsidR="006415F8" w:rsidRDefault="006415F8" w:rsidP="00192FC5">
            <w:pPr>
              <w:spacing w:before="60" w:after="60" w:line="264" w:lineRule="auto"/>
              <w:jc w:val="both"/>
            </w:pPr>
            <w:r>
              <w:t>Využití bakteriocinů při výrobě přírodních sýrů</w:t>
            </w:r>
          </w:p>
          <w:p w14:paraId="225290FA" w14:textId="77777777" w:rsidR="006415F8" w:rsidRDefault="006415F8" w:rsidP="00192FC5">
            <w:pPr>
              <w:spacing w:before="60" w:after="60" w:line="264" w:lineRule="auto"/>
              <w:jc w:val="both"/>
            </w:pPr>
            <w:r>
              <w:t>Možnosti fermentace odpadů potravinářského průmyslu</w:t>
            </w:r>
          </w:p>
          <w:p w14:paraId="0F76138D" w14:textId="7AE53D16" w:rsidR="006415F8" w:rsidRDefault="006415F8" w:rsidP="00192FC5">
            <w:pPr>
              <w:spacing w:before="60" w:after="60" w:line="264" w:lineRule="auto"/>
              <w:jc w:val="both"/>
            </w:pPr>
            <w:r>
              <w:t>Biosenzory pro využití v detekci nežádoucích metabolitů v potravinářství</w:t>
            </w:r>
          </w:p>
          <w:p w14:paraId="77CDC1DD" w14:textId="334631F4" w:rsidR="006415F8" w:rsidRDefault="006415F8" w:rsidP="00192FC5">
            <w:pPr>
              <w:spacing w:before="60" w:after="60" w:line="264" w:lineRule="auto"/>
              <w:jc w:val="both"/>
            </w:pPr>
            <w:r w:rsidRPr="00DC4CF1">
              <w:t>Vliv složení potravinářských odpadů na tvorbu bioplynu</w:t>
            </w:r>
          </w:p>
          <w:p w14:paraId="6A137538" w14:textId="00730500" w:rsidR="006415F8" w:rsidRDefault="006415F8" w:rsidP="00192FC5">
            <w:pPr>
              <w:spacing w:before="60" w:after="60" w:line="264" w:lineRule="auto"/>
              <w:jc w:val="both"/>
            </w:pPr>
            <w:r>
              <w:t>Studium mikroorganizmů a jejich metabolitů při sledování odpadů z průmyslu</w:t>
            </w:r>
          </w:p>
        </w:tc>
      </w:tr>
      <w:tr w:rsidR="006415F8" w14:paraId="26B4A108" w14:textId="77777777" w:rsidTr="00192FC5">
        <w:tc>
          <w:tcPr>
            <w:tcW w:w="3939" w:type="dxa"/>
            <w:gridSpan w:val="3"/>
            <w:shd w:val="clear" w:color="auto" w:fill="F7CAAC"/>
          </w:tcPr>
          <w:p w14:paraId="0F2ACBC3" w14:textId="77777777" w:rsidR="006415F8" w:rsidRDefault="006415F8" w:rsidP="005C09CF">
            <w:r>
              <w:rPr>
                <w:b/>
              </w:rPr>
              <w:t>Návrh témat rigorózních prací a témata obhájených prací</w:t>
            </w:r>
          </w:p>
        </w:tc>
        <w:tc>
          <w:tcPr>
            <w:tcW w:w="5985" w:type="dxa"/>
            <w:gridSpan w:val="5"/>
            <w:tcBorders>
              <w:bottom w:val="nil"/>
            </w:tcBorders>
            <w:shd w:val="clear" w:color="auto" w:fill="FFFFFF"/>
          </w:tcPr>
          <w:p w14:paraId="77D7A3D2" w14:textId="77777777" w:rsidR="006415F8" w:rsidRDefault="006415F8" w:rsidP="005C09CF">
            <w:pPr>
              <w:jc w:val="center"/>
            </w:pPr>
          </w:p>
        </w:tc>
      </w:tr>
      <w:tr w:rsidR="006415F8" w14:paraId="613447A5" w14:textId="77777777" w:rsidTr="00222D66">
        <w:trPr>
          <w:trHeight w:val="680"/>
        </w:trPr>
        <w:tc>
          <w:tcPr>
            <w:tcW w:w="9924" w:type="dxa"/>
            <w:gridSpan w:val="8"/>
            <w:tcBorders>
              <w:top w:val="nil"/>
            </w:tcBorders>
          </w:tcPr>
          <w:p w14:paraId="1EF0BABD" w14:textId="77777777" w:rsidR="006415F8" w:rsidRDefault="006415F8" w:rsidP="00222D66">
            <w:pPr>
              <w:jc w:val="both"/>
            </w:pPr>
            <w:r>
              <w:t>---</w:t>
            </w:r>
          </w:p>
          <w:p w14:paraId="1C3BF5BA" w14:textId="77777777" w:rsidR="006415F8" w:rsidRDefault="006415F8" w:rsidP="005C09CF">
            <w:pPr>
              <w:jc w:val="both"/>
            </w:pPr>
          </w:p>
          <w:p w14:paraId="7A927F8D" w14:textId="0A0C8FAE" w:rsidR="006415F8" w:rsidRDefault="006415F8" w:rsidP="005C09CF">
            <w:pPr>
              <w:jc w:val="both"/>
            </w:pPr>
          </w:p>
        </w:tc>
      </w:tr>
      <w:tr w:rsidR="006415F8" w14:paraId="7DDD063A" w14:textId="77777777" w:rsidTr="00192FC5">
        <w:tc>
          <w:tcPr>
            <w:tcW w:w="3939" w:type="dxa"/>
            <w:gridSpan w:val="3"/>
            <w:shd w:val="clear" w:color="auto" w:fill="F7CAAC"/>
          </w:tcPr>
          <w:p w14:paraId="2DAD75DC" w14:textId="77777777" w:rsidR="006415F8" w:rsidRDefault="006415F8" w:rsidP="005C09CF">
            <w:r>
              <w:rPr>
                <w:b/>
              </w:rPr>
              <w:t xml:space="preserve"> Součásti SRZ a jejich obsah</w:t>
            </w:r>
          </w:p>
        </w:tc>
        <w:tc>
          <w:tcPr>
            <w:tcW w:w="5985" w:type="dxa"/>
            <w:gridSpan w:val="5"/>
            <w:tcBorders>
              <w:bottom w:val="nil"/>
            </w:tcBorders>
            <w:shd w:val="clear" w:color="auto" w:fill="FFFFFF"/>
          </w:tcPr>
          <w:p w14:paraId="728F487E" w14:textId="77777777" w:rsidR="006415F8" w:rsidRDefault="006415F8" w:rsidP="005C09CF">
            <w:pPr>
              <w:jc w:val="center"/>
            </w:pPr>
          </w:p>
        </w:tc>
      </w:tr>
      <w:tr w:rsidR="006415F8" w14:paraId="22872594" w14:textId="77777777" w:rsidTr="00222D66">
        <w:trPr>
          <w:trHeight w:val="594"/>
        </w:trPr>
        <w:tc>
          <w:tcPr>
            <w:tcW w:w="9924" w:type="dxa"/>
            <w:gridSpan w:val="8"/>
            <w:tcBorders>
              <w:top w:val="nil"/>
            </w:tcBorders>
          </w:tcPr>
          <w:p w14:paraId="5C171287" w14:textId="77777777" w:rsidR="006415F8" w:rsidRDefault="006415F8" w:rsidP="00222D66">
            <w:pPr>
              <w:jc w:val="both"/>
            </w:pPr>
            <w:r>
              <w:t>---</w:t>
            </w:r>
          </w:p>
          <w:p w14:paraId="0AED9E62" w14:textId="77777777" w:rsidR="006415F8" w:rsidRDefault="006415F8" w:rsidP="005C09CF">
            <w:pPr>
              <w:jc w:val="both"/>
            </w:pPr>
          </w:p>
          <w:p w14:paraId="578618F4" w14:textId="77777777" w:rsidR="006415F8" w:rsidRDefault="006415F8" w:rsidP="005C09CF">
            <w:pPr>
              <w:jc w:val="both"/>
            </w:pPr>
          </w:p>
          <w:p w14:paraId="10CBEB31" w14:textId="77777777" w:rsidR="006415F8" w:rsidRDefault="006415F8" w:rsidP="005C09CF">
            <w:pPr>
              <w:jc w:val="both"/>
            </w:pPr>
          </w:p>
          <w:p w14:paraId="43D441A8" w14:textId="77777777" w:rsidR="006415F8" w:rsidRDefault="006415F8" w:rsidP="005C09CF">
            <w:pPr>
              <w:jc w:val="both"/>
            </w:pPr>
          </w:p>
          <w:p w14:paraId="1005386A" w14:textId="77777777" w:rsidR="006415F8" w:rsidRDefault="006415F8" w:rsidP="005C09CF">
            <w:pPr>
              <w:jc w:val="both"/>
            </w:pPr>
          </w:p>
          <w:p w14:paraId="7C81D88F" w14:textId="77777777" w:rsidR="006415F8" w:rsidRDefault="006415F8" w:rsidP="005C09CF">
            <w:pPr>
              <w:jc w:val="both"/>
            </w:pPr>
          </w:p>
          <w:p w14:paraId="1C5DE22F" w14:textId="77777777" w:rsidR="006415F8" w:rsidRDefault="006415F8" w:rsidP="005C09CF">
            <w:pPr>
              <w:jc w:val="both"/>
            </w:pPr>
          </w:p>
          <w:p w14:paraId="58BADED8" w14:textId="77777777" w:rsidR="006415F8" w:rsidRDefault="006415F8" w:rsidP="005C09CF">
            <w:pPr>
              <w:jc w:val="both"/>
            </w:pPr>
          </w:p>
          <w:p w14:paraId="1403E009" w14:textId="77777777" w:rsidR="006415F8" w:rsidRDefault="006415F8" w:rsidP="005C09CF">
            <w:pPr>
              <w:jc w:val="both"/>
            </w:pPr>
          </w:p>
          <w:p w14:paraId="73B66B65" w14:textId="77777777" w:rsidR="006415F8" w:rsidRDefault="006415F8" w:rsidP="005C09CF">
            <w:pPr>
              <w:jc w:val="both"/>
            </w:pPr>
          </w:p>
          <w:p w14:paraId="3842EF63" w14:textId="77777777" w:rsidR="006415F8" w:rsidRDefault="006415F8" w:rsidP="005C09CF">
            <w:pPr>
              <w:jc w:val="both"/>
            </w:pPr>
          </w:p>
          <w:p w14:paraId="7AE67FCE" w14:textId="77777777" w:rsidR="006415F8" w:rsidRDefault="006415F8" w:rsidP="005C09CF">
            <w:pPr>
              <w:jc w:val="both"/>
            </w:pPr>
          </w:p>
          <w:p w14:paraId="77C1EFAE" w14:textId="77777777" w:rsidR="006415F8" w:rsidRDefault="006415F8" w:rsidP="005C09CF">
            <w:pPr>
              <w:jc w:val="both"/>
            </w:pPr>
          </w:p>
          <w:p w14:paraId="6614CB23" w14:textId="77777777" w:rsidR="006415F8" w:rsidRDefault="006415F8" w:rsidP="005C09CF">
            <w:pPr>
              <w:jc w:val="both"/>
            </w:pPr>
          </w:p>
          <w:p w14:paraId="46C1F154" w14:textId="77777777" w:rsidR="006415F8" w:rsidRDefault="006415F8" w:rsidP="005C09CF">
            <w:pPr>
              <w:jc w:val="both"/>
            </w:pPr>
          </w:p>
          <w:p w14:paraId="195407C6" w14:textId="77777777" w:rsidR="006415F8" w:rsidRDefault="006415F8" w:rsidP="005C09CF">
            <w:pPr>
              <w:jc w:val="both"/>
            </w:pPr>
          </w:p>
          <w:p w14:paraId="47BAEBC1" w14:textId="77777777" w:rsidR="006415F8" w:rsidRDefault="006415F8" w:rsidP="005C09CF">
            <w:pPr>
              <w:jc w:val="both"/>
            </w:pPr>
          </w:p>
          <w:p w14:paraId="68F32720" w14:textId="77777777" w:rsidR="006415F8" w:rsidRDefault="006415F8" w:rsidP="005C09CF">
            <w:pPr>
              <w:jc w:val="both"/>
            </w:pPr>
          </w:p>
          <w:p w14:paraId="5330D290" w14:textId="77777777" w:rsidR="006415F8" w:rsidRDefault="006415F8" w:rsidP="005C09CF">
            <w:pPr>
              <w:jc w:val="both"/>
            </w:pPr>
          </w:p>
          <w:p w14:paraId="130AB349" w14:textId="77777777" w:rsidR="006415F8" w:rsidRDefault="006415F8" w:rsidP="005C09CF">
            <w:pPr>
              <w:jc w:val="both"/>
            </w:pPr>
          </w:p>
          <w:p w14:paraId="1C8CAA40" w14:textId="7D3EBE00" w:rsidR="006415F8" w:rsidRDefault="006415F8" w:rsidP="005C09CF">
            <w:pPr>
              <w:jc w:val="both"/>
            </w:pPr>
          </w:p>
          <w:p w14:paraId="33E4471D" w14:textId="77777777" w:rsidR="006415F8" w:rsidRDefault="006415F8" w:rsidP="005C09CF">
            <w:pPr>
              <w:jc w:val="both"/>
            </w:pPr>
          </w:p>
          <w:p w14:paraId="62908BE3" w14:textId="77777777" w:rsidR="006415F8" w:rsidRDefault="006415F8" w:rsidP="005C09CF">
            <w:pPr>
              <w:jc w:val="both"/>
            </w:pPr>
          </w:p>
          <w:p w14:paraId="662E9C89" w14:textId="77777777" w:rsidR="006415F8" w:rsidRDefault="006415F8" w:rsidP="005C09CF">
            <w:pPr>
              <w:jc w:val="both"/>
            </w:pPr>
          </w:p>
          <w:p w14:paraId="2344D409" w14:textId="1438A4CD" w:rsidR="006415F8" w:rsidRDefault="006415F8" w:rsidP="005C09CF">
            <w:pPr>
              <w:jc w:val="both"/>
            </w:pPr>
          </w:p>
        </w:tc>
      </w:tr>
    </w:tbl>
    <w:p w14:paraId="1A3731AB" w14:textId="320BCC3D" w:rsidR="0053707C" w:rsidRDefault="0053707C"/>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02"/>
        <w:gridCol w:w="570"/>
        <w:gridCol w:w="1142"/>
        <w:gridCol w:w="894"/>
        <w:gridCol w:w="820"/>
        <w:gridCol w:w="1429"/>
        <w:gridCol w:w="140"/>
        <w:gridCol w:w="598"/>
        <w:gridCol w:w="541"/>
        <w:gridCol w:w="688"/>
      </w:tblGrid>
      <w:tr w:rsidR="0053707C" w14:paraId="0B578598" w14:textId="77777777" w:rsidTr="00A758E6">
        <w:tc>
          <w:tcPr>
            <w:tcW w:w="9924" w:type="dxa"/>
            <w:gridSpan w:val="10"/>
            <w:tcBorders>
              <w:bottom w:val="double" w:sz="4" w:space="0" w:color="auto"/>
            </w:tcBorders>
            <w:shd w:val="clear" w:color="auto" w:fill="BDD6EE"/>
          </w:tcPr>
          <w:p w14:paraId="52791CED" w14:textId="77777777" w:rsidR="0053707C" w:rsidRDefault="0053707C" w:rsidP="0053707C">
            <w:pPr>
              <w:jc w:val="both"/>
              <w:rPr>
                <w:b/>
                <w:sz w:val="28"/>
              </w:rPr>
            </w:pPr>
            <w:r>
              <w:br w:type="page"/>
            </w:r>
            <w:r>
              <w:rPr>
                <w:b/>
                <w:sz w:val="28"/>
              </w:rPr>
              <w:t>B-III – Charakteristika studijního předmětu</w:t>
            </w:r>
          </w:p>
        </w:tc>
      </w:tr>
      <w:tr w:rsidR="0053707C" w14:paraId="242C4187" w14:textId="77777777" w:rsidTr="00A758E6">
        <w:tc>
          <w:tcPr>
            <w:tcW w:w="3102" w:type="dxa"/>
            <w:tcBorders>
              <w:top w:val="double" w:sz="4" w:space="0" w:color="auto"/>
            </w:tcBorders>
            <w:shd w:val="clear" w:color="auto" w:fill="F7CAAC"/>
          </w:tcPr>
          <w:p w14:paraId="37ACD55C" w14:textId="77777777" w:rsidR="0053707C" w:rsidRPr="00D30179" w:rsidRDefault="0053707C" w:rsidP="0053707C">
            <w:pPr>
              <w:jc w:val="both"/>
              <w:rPr>
                <w:b/>
              </w:rPr>
            </w:pPr>
            <w:r w:rsidRPr="00D30179">
              <w:rPr>
                <w:b/>
              </w:rPr>
              <w:t>Název studijního předmětu</w:t>
            </w:r>
          </w:p>
        </w:tc>
        <w:tc>
          <w:tcPr>
            <w:tcW w:w="6822" w:type="dxa"/>
            <w:gridSpan w:val="9"/>
            <w:tcBorders>
              <w:top w:val="double" w:sz="4" w:space="0" w:color="auto"/>
            </w:tcBorders>
          </w:tcPr>
          <w:p w14:paraId="7C820CA6" w14:textId="743F432A" w:rsidR="0053707C" w:rsidRPr="00D30179" w:rsidRDefault="001A57AE" w:rsidP="0053707C">
            <w:pPr>
              <w:jc w:val="both"/>
              <w:rPr>
                <w:b/>
              </w:rPr>
            </w:pPr>
            <w:bookmarkStart w:id="84" w:name="Potr_biotech_I"/>
            <w:bookmarkEnd w:id="84"/>
            <w:r w:rsidRPr="00D30179">
              <w:rPr>
                <w:b/>
              </w:rPr>
              <w:t xml:space="preserve">Food Biotechnology </w:t>
            </w:r>
            <w:r w:rsidR="0053707C" w:rsidRPr="00D30179">
              <w:rPr>
                <w:b/>
              </w:rPr>
              <w:t>I</w:t>
            </w:r>
          </w:p>
        </w:tc>
      </w:tr>
      <w:tr w:rsidR="0053707C" w14:paraId="792382B1" w14:textId="77777777" w:rsidTr="00A758E6">
        <w:tc>
          <w:tcPr>
            <w:tcW w:w="3102" w:type="dxa"/>
            <w:shd w:val="clear" w:color="auto" w:fill="F7CAAC"/>
          </w:tcPr>
          <w:p w14:paraId="50DAB062" w14:textId="77777777" w:rsidR="0053707C" w:rsidRPr="00D30179" w:rsidRDefault="0053707C" w:rsidP="0053707C">
            <w:pPr>
              <w:jc w:val="both"/>
              <w:rPr>
                <w:b/>
              </w:rPr>
            </w:pPr>
            <w:r w:rsidRPr="00D30179">
              <w:rPr>
                <w:b/>
              </w:rPr>
              <w:t>Typ předmětu</w:t>
            </w:r>
          </w:p>
        </w:tc>
        <w:tc>
          <w:tcPr>
            <w:tcW w:w="3426" w:type="dxa"/>
            <w:gridSpan w:val="4"/>
          </w:tcPr>
          <w:p w14:paraId="70AD7F5B" w14:textId="77777777" w:rsidR="0053707C" w:rsidRPr="00D30179" w:rsidRDefault="0053707C" w:rsidP="0053707C">
            <w:pPr>
              <w:jc w:val="both"/>
            </w:pPr>
            <w:r w:rsidRPr="00D30179">
              <w:t>povinný, ZT</w:t>
            </w:r>
          </w:p>
        </w:tc>
        <w:tc>
          <w:tcPr>
            <w:tcW w:w="2708" w:type="dxa"/>
            <w:gridSpan w:val="4"/>
            <w:shd w:val="clear" w:color="auto" w:fill="F7CAAC"/>
          </w:tcPr>
          <w:p w14:paraId="4AFBCB81" w14:textId="77777777" w:rsidR="0053707C" w:rsidRPr="00D30179" w:rsidRDefault="0053707C" w:rsidP="0053707C">
            <w:pPr>
              <w:jc w:val="both"/>
            </w:pPr>
            <w:r w:rsidRPr="00D30179">
              <w:rPr>
                <w:b/>
              </w:rPr>
              <w:t>doporučený ročník / semestr</w:t>
            </w:r>
          </w:p>
        </w:tc>
        <w:tc>
          <w:tcPr>
            <w:tcW w:w="688" w:type="dxa"/>
          </w:tcPr>
          <w:p w14:paraId="38BB0109" w14:textId="77777777" w:rsidR="0053707C" w:rsidRPr="00D30179" w:rsidRDefault="0053707C" w:rsidP="0053707C">
            <w:pPr>
              <w:jc w:val="both"/>
            </w:pPr>
            <w:r w:rsidRPr="00D30179">
              <w:t>1/ZS</w:t>
            </w:r>
          </w:p>
        </w:tc>
      </w:tr>
      <w:tr w:rsidR="0053707C" w14:paraId="19C3FD60" w14:textId="77777777" w:rsidTr="00A758E6">
        <w:tc>
          <w:tcPr>
            <w:tcW w:w="3102" w:type="dxa"/>
            <w:shd w:val="clear" w:color="auto" w:fill="F7CAAC"/>
          </w:tcPr>
          <w:p w14:paraId="6259CAFE" w14:textId="77777777" w:rsidR="0053707C" w:rsidRPr="00D30179" w:rsidRDefault="0053707C" w:rsidP="0053707C">
            <w:pPr>
              <w:jc w:val="both"/>
              <w:rPr>
                <w:b/>
              </w:rPr>
            </w:pPr>
            <w:r w:rsidRPr="00D30179">
              <w:rPr>
                <w:b/>
              </w:rPr>
              <w:t>Rozsah studijního předmětu</w:t>
            </w:r>
          </w:p>
        </w:tc>
        <w:tc>
          <w:tcPr>
            <w:tcW w:w="1712" w:type="dxa"/>
            <w:gridSpan w:val="2"/>
          </w:tcPr>
          <w:p w14:paraId="29CD5482" w14:textId="3115EEAC" w:rsidR="0053707C" w:rsidRPr="00D30179" w:rsidRDefault="00413C95" w:rsidP="0053707C">
            <w:pPr>
              <w:jc w:val="both"/>
            </w:pPr>
            <w:r w:rsidRPr="00D30179">
              <w:t>28p+14s+28l</w:t>
            </w:r>
          </w:p>
        </w:tc>
        <w:tc>
          <w:tcPr>
            <w:tcW w:w="894" w:type="dxa"/>
            <w:shd w:val="clear" w:color="auto" w:fill="F7CAAC"/>
          </w:tcPr>
          <w:p w14:paraId="452FB7B9" w14:textId="77777777" w:rsidR="0053707C" w:rsidRPr="00D30179" w:rsidRDefault="0053707C" w:rsidP="0053707C">
            <w:pPr>
              <w:jc w:val="both"/>
              <w:rPr>
                <w:b/>
              </w:rPr>
            </w:pPr>
            <w:r w:rsidRPr="00D30179">
              <w:rPr>
                <w:b/>
              </w:rPr>
              <w:t xml:space="preserve">hod. </w:t>
            </w:r>
          </w:p>
        </w:tc>
        <w:tc>
          <w:tcPr>
            <w:tcW w:w="820" w:type="dxa"/>
          </w:tcPr>
          <w:p w14:paraId="52A80C66" w14:textId="7CAD6F6A" w:rsidR="0053707C" w:rsidRPr="00D30179" w:rsidRDefault="00413C95" w:rsidP="0053707C">
            <w:pPr>
              <w:jc w:val="both"/>
            </w:pPr>
            <w:r w:rsidRPr="00D30179">
              <w:t>70</w:t>
            </w:r>
          </w:p>
        </w:tc>
        <w:tc>
          <w:tcPr>
            <w:tcW w:w="2167" w:type="dxa"/>
            <w:gridSpan w:val="3"/>
            <w:shd w:val="clear" w:color="auto" w:fill="F7CAAC"/>
          </w:tcPr>
          <w:p w14:paraId="13F076E1" w14:textId="77777777" w:rsidR="0053707C" w:rsidRPr="00D30179" w:rsidRDefault="0053707C" w:rsidP="0053707C">
            <w:pPr>
              <w:jc w:val="both"/>
              <w:rPr>
                <w:b/>
              </w:rPr>
            </w:pPr>
            <w:r w:rsidRPr="00D30179">
              <w:rPr>
                <w:b/>
              </w:rPr>
              <w:t>kreditů</w:t>
            </w:r>
          </w:p>
        </w:tc>
        <w:tc>
          <w:tcPr>
            <w:tcW w:w="1229" w:type="dxa"/>
            <w:gridSpan w:val="2"/>
          </w:tcPr>
          <w:p w14:paraId="0B0D56B4" w14:textId="60D49857" w:rsidR="0053707C" w:rsidRPr="00D30179" w:rsidRDefault="00413C95" w:rsidP="0053707C">
            <w:pPr>
              <w:jc w:val="both"/>
            </w:pPr>
            <w:r w:rsidRPr="00D30179">
              <w:t>6</w:t>
            </w:r>
          </w:p>
        </w:tc>
      </w:tr>
      <w:tr w:rsidR="0053707C" w14:paraId="1219A406" w14:textId="77777777" w:rsidTr="00A758E6">
        <w:tc>
          <w:tcPr>
            <w:tcW w:w="3102" w:type="dxa"/>
            <w:shd w:val="clear" w:color="auto" w:fill="F7CAAC"/>
          </w:tcPr>
          <w:p w14:paraId="0EDC1861" w14:textId="77777777" w:rsidR="0053707C" w:rsidRPr="00D30179" w:rsidRDefault="0053707C" w:rsidP="0053707C">
            <w:pPr>
              <w:jc w:val="both"/>
              <w:rPr>
                <w:b/>
              </w:rPr>
            </w:pPr>
            <w:r w:rsidRPr="00D30179">
              <w:rPr>
                <w:b/>
              </w:rPr>
              <w:t>Prerekvizity, korekvizity, ekvivalence</w:t>
            </w:r>
          </w:p>
        </w:tc>
        <w:tc>
          <w:tcPr>
            <w:tcW w:w="6822" w:type="dxa"/>
            <w:gridSpan w:val="9"/>
          </w:tcPr>
          <w:p w14:paraId="2CA0062C" w14:textId="77777777" w:rsidR="0053707C" w:rsidRPr="00D30179" w:rsidRDefault="0053707C" w:rsidP="0053707C">
            <w:pPr>
              <w:jc w:val="both"/>
            </w:pPr>
          </w:p>
        </w:tc>
      </w:tr>
      <w:tr w:rsidR="0053707C" w14:paraId="6985CBDD" w14:textId="77777777" w:rsidTr="00A758E6">
        <w:tc>
          <w:tcPr>
            <w:tcW w:w="3102" w:type="dxa"/>
            <w:shd w:val="clear" w:color="auto" w:fill="F7CAAC"/>
          </w:tcPr>
          <w:p w14:paraId="7CB62C14" w14:textId="77777777" w:rsidR="0053707C" w:rsidRPr="00D30179" w:rsidRDefault="0053707C" w:rsidP="0053707C">
            <w:pPr>
              <w:jc w:val="both"/>
              <w:rPr>
                <w:b/>
              </w:rPr>
            </w:pPr>
            <w:r w:rsidRPr="00D30179">
              <w:rPr>
                <w:b/>
              </w:rPr>
              <w:t>Způsob ověření studijních výsledků</w:t>
            </w:r>
          </w:p>
        </w:tc>
        <w:tc>
          <w:tcPr>
            <w:tcW w:w="3426" w:type="dxa"/>
            <w:gridSpan w:val="4"/>
          </w:tcPr>
          <w:p w14:paraId="73C5FA6B" w14:textId="77777777" w:rsidR="0053707C" w:rsidRPr="00D30179" w:rsidRDefault="0053707C" w:rsidP="0053707C">
            <w:pPr>
              <w:jc w:val="both"/>
            </w:pPr>
            <w:r w:rsidRPr="00D30179">
              <w:t>zápočet, zkouška</w:t>
            </w:r>
          </w:p>
        </w:tc>
        <w:tc>
          <w:tcPr>
            <w:tcW w:w="1429" w:type="dxa"/>
            <w:shd w:val="clear" w:color="auto" w:fill="F7CAAC"/>
          </w:tcPr>
          <w:p w14:paraId="0D24BE28" w14:textId="77777777" w:rsidR="0053707C" w:rsidRPr="00D30179" w:rsidRDefault="0053707C" w:rsidP="0053707C">
            <w:pPr>
              <w:jc w:val="both"/>
              <w:rPr>
                <w:b/>
              </w:rPr>
            </w:pPr>
            <w:r w:rsidRPr="00D30179">
              <w:rPr>
                <w:b/>
              </w:rPr>
              <w:t>Forma výuky</w:t>
            </w:r>
          </w:p>
        </w:tc>
        <w:tc>
          <w:tcPr>
            <w:tcW w:w="1967" w:type="dxa"/>
            <w:gridSpan w:val="4"/>
          </w:tcPr>
          <w:p w14:paraId="559FAB91" w14:textId="77777777" w:rsidR="0053707C" w:rsidRPr="00D30179" w:rsidRDefault="0053707C" w:rsidP="0053707C">
            <w:pPr>
              <w:jc w:val="both"/>
            </w:pPr>
            <w:r w:rsidRPr="00D30179">
              <w:t>přednášky, semináře, laboratorní cvičení</w:t>
            </w:r>
          </w:p>
        </w:tc>
      </w:tr>
      <w:tr w:rsidR="0053707C" w14:paraId="2F8306CD" w14:textId="77777777" w:rsidTr="00A758E6">
        <w:tc>
          <w:tcPr>
            <w:tcW w:w="3102" w:type="dxa"/>
            <w:shd w:val="clear" w:color="auto" w:fill="F7CAAC"/>
          </w:tcPr>
          <w:p w14:paraId="4CEAD698" w14:textId="77777777" w:rsidR="0053707C" w:rsidRPr="00D30179" w:rsidRDefault="0053707C" w:rsidP="0053707C">
            <w:pPr>
              <w:jc w:val="both"/>
              <w:rPr>
                <w:b/>
              </w:rPr>
            </w:pPr>
            <w:r w:rsidRPr="00D30179">
              <w:rPr>
                <w:b/>
              </w:rPr>
              <w:t>Forma způsobu ověření studijních výsledků a další požadavky na studenta</w:t>
            </w:r>
          </w:p>
        </w:tc>
        <w:tc>
          <w:tcPr>
            <w:tcW w:w="6822" w:type="dxa"/>
            <w:gridSpan w:val="9"/>
            <w:tcBorders>
              <w:bottom w:val="single" w:sz="4" w:space="0" w:color="auto"/>
            </w:tcBorders>
          </w:tcPr>
          <w:p w14:paraId="683761FA" w14:textId="77777777" w:rsidR="0053707C" w:rsidRPr="00D30179" w:rsidRDefault="0053707C" w:rsidP="0053707C">
            <w:pPr>
              <w:jc w:val="both"/>
            </w:pPr>
            <w:r w:rsidRPr="00D30179">
              <w:t>Dva písemné testy v průběhu semestru, písemná a ústní zkouška.</w:t>
            </w:r>
          </w:p>
          <w:p w14:paraId="2FB6AF14" w14:textId="77777777" w:rsidR="0053707C" w:rsidRPr="00D30179" w:rsidRDefault="0053707C" w:rsidP="0053707C">
            <w:pPr>
              <w:jc w:val="both"/>
            </w:pPr>
            <w:r w:rsidRPr="00D30179">
              <w:t>Zápočet: povinná účast v seminářích a laboratořích minimálně 80%. Podmínka pro udělení zápočtu je získání nejméně 65% plného počtu bodů v písemných testech.</w:t>
            </w:r>
          </w:p>
          <w:p w14:paraId="0E676464" w14:textId="77777777" w:rsidR="0053707C" w:rsidRPr="00D30179" w:rsidRDefault="0053707C" w:rsidP="0053707C">
            <w:pPr>
              <w:jc w:val="both"/>
            </w:pPr>
            <w:r w:rsidRPr="00D30179">
              <w:t>Zkouška: prokázání znalosti probíraných tematických okruhů, písemná a ústní zkouška, splnění písemné části je podmínkou pro přistoupení k ústní části.</w:t>
            </w:r>
          </w:p>
        </w:tc>
      </w:tr>
      <w:tr w:rsidR="0053707C" w14:paraId="6D6BC6BB" w14:textId="77777777" w:rsidTr="00A758E6">
        <w:trPr>
          <w:trHeight w:val="197"/>
        </w:trPr>
        <w:tc>
          <w:tcPr>
            <w:tcW w:w="3102" w:type="dxa"/>
            <w:tcBorders>
              <w:top w:val="nil"/>
            </w:tcBorders>
            <w:shd w:val="clear" w:color="auto" w:fill="F7CAAC"/>
          </w:tcPr>
          <w:p w14:paraId="50A8C256" w14:textId="77777777" w:rsidR="0053707C" w:rsidRPr="00D30179" w:rsidRDefault="0053707C" w:rsidP="0053707C">
            <w:pPr>
              <w:jc w:val="both"/>
              <w:rPr>
                <w:b/>
              </w:rPr>
            </w:pPr>
            <w:r w:rsidRPr="00D30179">
              <w:rPr>
                <w:b/>
              </w:rPr>
              <w:t>Garant předmětu</w:t>
            </w:r>
          </w:p>
        </w:tc>
        <w:tc>
          <w:tcPr>
            <w:tcW w:w="6822" w:type="dxa"/>
            <w:gridSpan w:val="9"/>
            <w:tcBorders>
              <w:top w:val="single" w:sz="4" w:space="0" w:color="auto"/>
            </w:tcBorders>
          </w:tcPr>
          <w:p w14:paraId="75342B3D" w14:textId="77777777" w:rsidR="0053707C" w:rsidRPr="00D30179" w:rsidRDefault="0053707C" w:rsidP="0053707C">
            <w:pPr>
              <w:jc w:val="both"/>
            </w:pPr>
            <w:r w:rsidRPr="00D30179">
              <w:t>doc. Ing. Vendula Pachlová, Ph.D.</w:t>
            </w:r>
          </w:p>
        </w:tc>
      </w:tr>
      <w:tr w:rsidR="0053707C" w14:paraId="3B957E1F" w14:textId="77777777" w:rsidTr="00A758E6">
        <w:trPr>
          <w:trHeight w:val="243"/>
        </w:trPr>
        <w:tc>
          <w:tcPr>
            <w:tcW w:w="3102" w:type="dxa"/>
            <w:tcBorders>
              <w:top w:val="nil"/>
            </w:tcBorders>
            <w:shd w:val="clear" w:color="auto" w:fill="F7CAAC"/>
          </w:tcPr>
          <w:p w14:paraId="5AB3F2A3" w14:textId="77777777" w:rsidR="0053707C" w:rsidRPr="00D30179" w:rsidRDefault="0053707C" w:rsidP="0053707C">
            <w:pPr>
              <w:jc w:val="both"/>
              <w:rPr>
                <w:b/>
              </w:rPr>
            </w:pPr>
            <w:r w:rsidRPr="00D30179">
              <w:rPr>
                <w:b/>
              </w:rPr>
              <w:t>Zapojení garanta do výuky předmětu</w:t>
            </w:r>
          </w:p>
        </w:tc>
        <w:tc>
          <w:tcPr>
            <w:tcW w:w="6822" w:type="dxa"/>
            <w:gridSpan w:val="9"/>
            <w:tcBorders>
              <w:top w:val="nil"/>
            </w:tcBorders>
          </w:tcPr>
          <w:p w14:paraId="1FFCAD6A" w14:textId="3B54285D" w:rsidR="0053707C" w:rsidRPr="00D30179" w:rsidRDefault="0053707C" w:rsidP="0053707C">
            <w:pPr>
              <w:jc w:val="both"/>
            </w:pPr>
            <w:r w:rsidRPr="00D30179">
              <w:t>60% p</w:t>
            </w:r>
          </w:p>
        </w:tc>
      </w:tr>
      <w:tr w:rsidR="0053707C" w14:paraId="22B88F8F" w14:textId="77777777" w:rsidTr="00A758E6">
        <w:tc>
          <w:tcPr>
            <w:tcW w:w="3102" w:type="dxa"/>
            <w:shd w:val="clear" w:color="auto" w:fill="F7CAAC"/>
          </w:tcPr>
          <w:p w14:paraId="71143118" w14:textId="77777777" w:rsidR="0053707C" w:rsidRPr="00D30179" w:rsidRDefault="0053707C" w:rsidP="0053707C">
            <w:pPr>
              <w:jc w:val="both"/>
              <w:rPr>
                <w:b/>
              </w:rPr>
            </w:pPr>
            <w:r w:rsidRPr="00D30179">
              <w:rPr>
                <w:b/>
              </w:rPr>
              <w:t>Vyučující</w:t>
            </w:r>
          </w:p>
        </w:tc>
        <w:tc>
          <w:tcPr>
            <w:tcW w:w="6822" w:type="dxa"/>
            <w:gridSpan w:val="9"/>
            <w:tcBorders>
              <w:bottom w:val="nil"/>
            </w:tcBorders>
          </w:tcPr>
          <w:p w14:paraId="2EAC4AA6" w14:textId="77777777" w:rsidR="0053707C" w:rsidRPr="00D30179" w:rsidRDefault="0053707C" w:rsidP="0053707C"/>
        </w:tc>
      </w:tr>
      <w:tr w:rsidR="0053707C" w14:paraId="022F8E43" w14:textId="77777777" w:rsidTr="00A758E6">
        <w:trPr>
          <w:trHeight w:val="192"/>
        </w:trPr>
        <w:tc>
          <w:tcPr>
            <w:tcW w:w="9924" w:type="dxa"/>
            <w:gridSpan w:val="10"/>
            <w:tcBorders>
              <w:top w:val="nil"/>
            </w:tcBorders>
          </w:tcPr>
          <w:p w14:paraId="1D681ED8" w14:textId="269D4B2F" w:rsidR="0053707C" w:rsidRPr="00D30179" w:rsidRDefault="0053707C" w:rsidP="00D30179">
            <w:pPr>
              <w:spacing w:before="60" w:after="60"/>
            </w:pPr>
            <w:r w:rsidRPr="00D30179">
              <w:rPr>
                <w:b/>
              </w:rPr>
              <w:t>doc. Ing. Vendula Pachlová, Ph.D.</w:t>
            </w:r>
            <w:r w:rsidRPr="00D30179">
              <w:t xml:space="preserve"> (60% p)</w:t>
            </w:r>
          </w:p>
          <w:p w14:paraId="3E73F94B" w14:textId="475530E7" w:rsidR="0053707C" w:rsidRPr="00D30179" w:rsidRDefault="0053707C" w:rsidP="00D30179">
            <w:pPr>
              <w:spacing w:before="60" w:after="60"/>
            </w:pPr>
            <w:r w:rsidRPr="00D30179">
              <w:t>Ing. Robert Gál, Ph.D. (40% p)</w:t>
            </w:r>
          </w:p>
        </w:tc>
      </w:tr>
      <w:tr w:rsidR="0053707C" w14:paraId="645354FC" w14:textId="77777777" w:rsidTr="00A758E6">
        <w:tc>
          <w:tcPr>
            <w:tcW w:w="3102" w:type="dxa"/>
            <w:shd w:val="clear" w:color="auto" w:fill="F7CAAC"/>
          </w:tcPr>
          <w:p w14:paraId="757155E9" w14:textId="77777777" w:rsidR="0053707C" w:rsidRPr="00D30179" w:rsidRDefault="0053707C" w:rsidP="0053707C">
            <w:pPr>
              <w:jc w:val="both"/>
              <w:rPr>
                <w:b/>
              </w:rPr>
            </w:pPr>
            <w:r w:rsidRPr="00D30179">
              <w:rPr>
                <w:b/>
              </w:rPr>
              <w:t>Stručná anotace předmětu</w:t>
            </w:r>
          </w:p>
        </w:tc>
        <w:tc>
          <w:tcPr>
            <w:tcW w:w="6822" w:type="dxa"/>
            <w:gridSpan w:val="9"/>
            <w:tcBorders>
              <w:bottom w:val="nil"/>
            </w:tcBorders>
          </w:tcPr>
          <w:p w14:paraId="17F9C6FB" w14:textId="77777777" w:rsidR="0053707C" w:rsidRPr="00D30179" w:rsidRDefault="0053707C" w:rsidP="0053707C">
            <w:pPr>
              <w:jc w:val="both"/>
            </w:pPr>
          </w:p>
        </w:tc>
      </w:tr>
      <w:tr w:rsidR="0053707C" w14:paraId="33F71161" w14:textId="77777777" w:rsidTr="00A758E6">
        <w:trPr>
          <w:trHeight w:val="3482"/>
        </w:trPr>
        <w:tc>
          <w:tcPr>
            <w:tcW w:w="9924" w:type="dxa"/>
            <w:gridSpan w:val="10"/>
            <w:tcBorders>
              <w:top w:val="nil"/>
              <w:bottom w:val="single" w:sz="12" w:space="0" w:color="auto"/>
            </w:tcBorders>
          </w:tcPr>
          <w:p w14:paraId="6BF04486" w14:textId="77777777" w:rsidR="0053707C" w:rsidRPr="00D30179" w:rsidRDefault="0053707C" w:rsidP="0053707C">
            <w:pPr>
              <w:jc w:val="both"/>
            </w:pPr>
            <w:r w:rsidRPr="00D30179">
              <w:t>Cílem předmětu je rozšířit vědomosti studenta v oblasti technologií mléka a mléčných výrobků a zpracování masa, drůbeže a ryb. Obsah předmětu tvoří tyto tematické celky:</w:t>
            </w:r>
          </w:p>
          <w:p w14:paraId="7B81C7FB" w14:textId="77777777" w:rsidR="0053707C" w:rsidRPr="00D30179" w:rsidRDefault="0053707C" w:rsidP="0053707C">
            <w:pPr>
              <w:pStyle w:val="Odstavecseseznamem"/>
              <w:numPr>
                <w:ilvl w:val="0"/>
                <w:numId w:val="5"/>
              </w:numPr>
              <w:ind w:left="284" w:hanging="57"/>
              <w:jc w:val="both"/>
            </w:pPr>
            <w:r w:rsidRPr="00D30179">
              <w:t>Chemické složení a vlastnosti mléka pro průmyslové zpracování.</w:t>
            </w:r>
          </w:p>
          <w:p w14:paraId="3CE1D967" w14:textId="77777777" w:rsidR="0053707C" w:rsidRPr="00D30179" w:rsidRDefault="0053707C" w:rsidP="0053707C">
            <w:pPr>
              <w:pStyle w:val="Odstavecseseznamem"/>
              <w:numPr>
                <w:ilvl w:val="0"/>
                <w:numId w:val="5"/>
              </w:numPr>
              <w:ind w:left="284" w:hanging="57"/>
              <w:jc w:val="both"/>
            </w:pPr>
            <w:r w:rsidRPr="00D30179">
              <w:t>Základní mlékárenská ošetření a technologie výroby konzumního mléka a smetany.</w:t>
            </w:r>
          </w:p>
          <w:p w14:paraId="3F5E0994" w14:textId="77777777" w:rsidR="0053707C" w:rsidRPr="00D30179" w:rsidRDefault="0053707C" w:rsidP="0053707C">
            <w:pPr>
              <w:pStyle w:val="Odstavecseseznamem"/>
              <w:numPr>
                <w:ilvl w:val="0"/>
                <w:numId w:val="5"/>
              </w:numPr>
              <w:ind w:left="284" w:hanging="57"/>
              <w:jc w:val="both"/>
            </w:pPr>
            <w:r w:rsidRPr="00D30179">
              <w:t>Kultury a jejich úloha v mlékárenské praxi.</w:t>
            </w:r>
          </w:p>
          <w:p w14:paraId="15A23F58" w14:textId="77777777" w:rsidR="0053707C" w:rsidRPr="00D30179" w:rsidRDefault="0053707C" w:rsidP="0053707C">
            <w:pPr>
              <w:pStyle w:val="Odstavecseseznamem"/>
              <w:numPr>
                <w:ilvl w:val="0"/>
                <w:numId w:val="5"/>
              </w:numPr>
              <w:ind w:left="284" w:hanging="57"/>
              <w:jc w:val="both"/>
            </w:pPr>
            <w:r w:rsidRPr="00D30179">
              <w:t>Technologie výroby kysaných mléčných výrobků.</w:t>
            </w:r>
          </w:p>
          <w:p w14:paraId="0C64DEE0" w14:textId="77777777" w:rsidR="0053707C" w:rsidRPr="00D30179" w:rsidRDefault="0053707C" w:rsidP="0053707C">
            <w:pPr>
              <w:pStyle w:val="Odstavecseseznamem"/>
              <w:numPr>
                <w:ilvl w:val="0"/>
                <w:numId w:val="5"/>
              </w:numPr>
              <w:ind w:left="284" w:hanging="57"/>
              <w:jc w:val="both"/>
            </w:pPr>
            <w:r w:rsidRPr="00D30179">
              <w:t>Technologie výroby sladkých sýrů.</w:t>
            </w:r>
          </w:p>
          <w:p w14:paraId="14C6EAEE" w14:textId="77777777" w:rsidR="0053707C" w:rsidRPr="00D30179" w:rsidRDefault="0053707C" w:rsidP="0053707C">
            <w:pPr>
              <w:pStyle w:val="Odstavecseseznamem"/>
              <w:numPr>
                <w:ilvl w:val="0"/>
                <w:numId w:val="5"/>
              </w:numPr>
              <w:ind w:left="284" w:hanging="57"/>
              <w:jc w:val="both"/>
            </w:pPr>
            <w:r w:rsidRPr="00D30179">
              <w:t>Zrání sýrů. Faktory ovlivňující vlastnosti sýrů.</w:t>
            </w:r>
          </w:p>
          <w:p w14:paraId="2E2F5EBD" w14:textId="77777777" w:rsidR="0053707C" w:rsidRPr="00D30179" w:rsidRDefault="0053707C" w:rsidP="0053707C">
            <w:pPr>
              <w:pStyle w:val="Odstavecseseznamem"/>
              <w:numPr>
                <w:ilvl w:val="0"/>
                <w:numId w:val="5"/>
              </w:numPr>
              <w:ind w:left="284" w:hanging="57"/>
              <w:jc w:val="both"/>
            </w:pPr>
            <w:r w:rsidRPr="00D30179">
              <w:t>Technologie výroby kyselých sýrů, tvarohů a tvarohových dezertů.</w:t>
            </w:r>
          </w:p>
          <w:p w14:paraId="6A524DED" w14:textId="77777777" w:rsidR="0053707C" w:rsidRPr="00D30179" w:rsidRDefault="0053707C" w:rsidP="0053707C">
            <w:pPr>
              <w:pStyle w:val="Odstavecseseznamem"/>
              <w:numPr>
                <w:ilvl w:val="0"/>
                <w:numId w:val="5"/>
              </w:numPr>
              <w:ind w:left="284" w:hanging="57"/>
              <w:jc w:val="both"/>
            </w:pPr>
            <w:r w:rsidRPr="00D30179">
              <w:t>Technologie výroby másla, zahuštěných a sušených mléčných výrobků.</w:t>
            </w:r>
          </w:p>
          <w:p w14:paraId="7284720F" w14:textId="77777777" w:rsidR="0053707C" w:rsidRPr="00D30179" w:rsidRDefault="0053707C" w:rsidP="0053707C">
            <w:pPr>
              <w:pStyle w:val="Odstavecseseznamem"/>
              <w:numPr>
                <w:ilvl w:val="0"/>
                <w:numId w:val="5"/>
              </w:numPr>
              <w:ind w:left="284" w:hanging="57"/>
              <w:jc w:val="both"/>
            </w:pPr>
            <w:r w:rsidRPr="00D30179">
              <w:t>Chemické složení a vlastnosti masa, biochemie postmortálních změn masa. Bourání masa, chlazení a zmrazování masa.</w:t>
            </w:r>
          </w:p>
          <w:p w14:paraId="5E18980B" w14:textId="77777777" w:rsidR="0053707C" w:rsidRPr="00D30179" w:rsidRDefault="0053707C" w:rsidP="0053707C">
            <w:pPr>
              <w:pStyle w:val="Odstavecseseznamem"/>
              <w:numPr>
                <w:ilvl w:val="0"/>
                <w:numId w:val="5"/>
              </w:numPr>
              <w:ind w:left="284" w:hanging="57"/>
              <w:jc w:val="both"/>
            </w:pPr>
            <w:r w:rsidRPr="00D30179">
              <w:t>Technologické operace v masné výrobě.</w:t>
            </w:r>
          </w:p>
          <w:p w14:paraId="708DBBBB" w14:textId="77777777" w:rsidR="0053707C" w:rsidRPr="00D30179" w:rsidRDefault="0053707C" w:rsidP="0053707C">
            <w:pPr>
              <w:pStyle w:val="Odstavecseseznamem"/>
              <w:numPr>
                <w:ilvl w:val="0"/>
                <w:numId w:val="5"/>
              </w:numPr>
              <w:ind w:left="284" w:hanging="57"/>
              <w:jc w:val="both"/>
            </w:pPr>
            <w:r w:rsidRPr="00D30179">
              <w:t>Masné výrobky a masné polotovary.</w:t>
            </w:r>
          </w:p>
          <w:p w14:paraId="0867D7B1" w14:textId="77777777" w:rsidR="0053707C" w:rsidRPr="00D30179" w:rsidRDefault="0053707C" w:rsidP="0053707C">
            <w:pPr>
              <w:pStyle w:val="Odstavecseseznamem"/>
              <w:numPr>
                <w:ilvl w:val="0"/>
                <w:numId w:val="5"/>
              </w:numPr>
              <w:ind w:left="284" w:hanging="57"/>
              <w:jc w:val="both"/>
            </w:pPr>
            <w:r w:rsidRPr="00D30179">
              <w:t>Fermentované masné výrobky a další trvanlivé produkty.</w:t>
            </w:r>
          </w:p>
          <w:p w14:paraId="12CA645D" w14:textId="77777777" w:rsidR="0053707C" w:rsidRPr="00D30179" w:rsidRDefault="0053707C" w:rsidP="0053707C">
            <w:pPr>
              <w:pStyle w:val="Odstavecseseznamem"/>
              <w:numPr>
                <w:ilvl w:val="0"/>
                <w:numId w:val="5"/>
              </w:numPr>
              <w:ind w:left="284" w:hanging="57"/>
              <w:jc w:val="both"/>
            </w:pPr>
            <w:r w:rsidRPr="00D30179">
              <w:t>Chemické složení a vlastnosti drůbežího masa. Jateční zpracování drůbeže. Výrobky z drůbežího masa.</w:t>
            </w:r>
          </w:p>
          <w:p w14:paraId="79790D10" w14:textId="77777777" w:rsidR="0053707C" w:rsidRPr="00D30179" w:rsidRDefault="0053707C" w:rsidP="0053707C">
            <w:pPr>
              <w:pStyle w:val="Odstavecseseznamem"/>
              <w:numPr>
                <w:ilvl w:val="0"/>
                <w:numId w:val="5"/>
              </w:numPr>
              <w:ind w:left="284" w:hanging="57"/>
              <w:jc w:val="both"/>
            </w:pPr>
            <w:r w:rsidRPr="00D30179">
              <w:t>Technologie zpracování ryb a rybích výrobků. Fermentované rybí produkty.</w:t>
            </w:r>
          </w:p>
        </w:tc>
      </w:tr>
      <w:tr w:rsidR="0053707C" w14:paraId="408D5BAA" w14:textId="77777777" w:rsidTr="00A758E6">
        <w:trPr>
          <w:trHeight w:val="265"/>
        </w:trPr>
        <w:tc>
          <w:tcPr>
            <w:tcW w:w="3672" w:type="dxa"/>
            <w:gridSpan w:val="2"/>
            <w:tcBorders>
              <w:top w:val="nil"/>
            </w:tcBorders>
            <w:shd w:val="clear" w:color="auto" w:fill="F7CAAC"/>
          </w:tcPr>
          <w:p w14:paraId="286285BD" w14:textId="77777777" w:rsidR="0053707C" w:rsidRPr="00D30179" w:rsidRDefault="0053707C" w:rsidP="0053707C">
            <w:pPr>
              <w:jc w:val="both"/>
            </w:pPr>
            <w:r w:rsidRPr="00D30179">
              <w:rPr>
                <w:b/>
              </w:rPr>
              <w:t>Studijní literatura a studijní pomůcky</w:t>
            </w:r>
          </w:p>
        </w:tc>
        <w:tc>
          <w:tcPr>
            <w:tcW w:w="6252" w:type="dxa"/>
            <w:gridSpan w:val="8"/>
            <w:tcBorders>
              <w:top w:val="nil"/>
              <w:bottom w:val="nil"/>
            </w:tcBorders>
          </w:tcPr>
          <w:p w14:paraId="66B172C8" w14:textId="77777777" w:rsidR="0053707C" w:rsidRPr="00D30179" w:rsidRDefault="0053707C" w:rsidP="0053707C">
            <w:pPr>
              <w:jc w:val="both"/>
            </w:pPr>
          </w:p>
        </w:tc>
      </w:tr>
      <w:tr w:rsidR="0053707C" w14:paraId="6C497A41" w14:textId="77777777" w:rsidTr="00A758E6">
        <w:trPr>
          <w:trHeight w:val="708"/>
        </w:trPr>
        <w:tc>
          <w:tcPr>
            <w:tcW w:w="9924" w:type="dxa"/>
            <w:gridSpan w:val="10"/>
            <w:tcBorders>
              <w:top w:val="nil"/>
            </w:tcBorders>
          </w:tcPr>
          <w:p w14:paraId="0A027003" w14:textId="77777777" w:rsidR="0053707C" w:rsidRPr="00D30179" w:rsidRDefault="0053707C" w:rsidP="0053707C">
            <w:pPr>
              <w:jc w:val="both"/>
              <w:rPr>
                <w:u w:val="single"/>
              </w:rPr>
            </w:pPr>
            <w:r w:rsidRPr="00D30179">
              <w:rPr>
                <w:u w:val="single"/>
              </w:rPr>
              <w:lastRenderedPageBreak/>
              <w:t>Povinná literatura:</w:t>
            </w:r>
          </w:p>
          <w:p w14:paraId="5C08F3A8" w14:textId="034201B1" w:rsidR="0053707C" w:rsidRPr="00D30179" w:rsidRDefault="00C2702E" w:rsidP="00C2702E">
            <w:pPr>
              <w:jc w:val="both"/>
            </w:pPr>
            <w:r w:rsidRPr="00D30179">
              <w:t xml:space="preserve">Výukové materiály v anglickém jazyce poskytnuté vyučujícím. </w:t>
            </w:r>
          </w:p>
          <w:p w14:paraId="5E7860E7" w14:textId="77777777" w:rsidR="0053707C" w:rsidRPr="00025BF9" w:rsidRDefault="0053707C" w:rsidP="0053707C">
            <w:pPr>
              <w:jc w:val="both"/>
            </w:pPr>
          </w:p>
          <w:p w14:paraId="4B2A54D6" w14:textId="77777777" w:rsidR="0053707C" w:rsidRPr="00D30179" w:rsidRDefault="0053707C" w:rsidP="0053707C">
            <w:pPr>
              <w:jc w:val="both"/>
              <w:rPr>
                <w:u w:val="single"/>
              </w:rPr>
            </w:pPr>
            <w:r w:rsidRPr="00D30179">
              <w:rPr>
                <w:u w:val="single"/>
              </w:rPr>
              <w:t>Doporučená literatura:</w:t>
            </w:r>
          </w:p>
          <w:p w14:paraId="4ED64A7B" w14:textId="77777777" w:rsidR="0053707C" w:rsidRPr="00D30179" w:rsidRDefault="0053707C" w:rsidP="0053707C">
            <w:pPr>
              <w:jc w:val="both"/>
            </w:pPr>
            <w:r w:rsidRPr="00D30179">
              <w:t xml:space="preserve">SMIT, G. (Ed.) </w:t>
            </w:r>
            <w:r w:rsidRPr="00D30179">
              <w:rPr>
                <w:iCs/>
              </w:rPr>
              <w:t>Dairy Processing: Improving Quality</w:t>
            </w:r>
            <w:r w:rsidRPr="00D30179">
              <w:t>. Cambridge: Woodhead, 2003. ISBN 0849317584.</w:t>
            </w:r>
          </w:p>
          <w:p w14:paraId="0DF432B1" w14:textId="03AA02CB" w:rsidR="00C2702E" w:rsidRPr="00D30179" w:rsidRDefault="0053707C" w:rsidP="0053707C">
            <w:pPr>
              <w:jc w:val="both"/>
            </w:pPr>
            <w:r w:rsidRPr="00D30179">
              <w:t xml:space="preserve">BYLUND, G. </w:t>
            </w:r>
            <w:r w:rsidRPr="00D30179">
              <w:rPr>
                <w:iCs/>
              </w:rPr>
              <w:t>Dairy Processing Handbook</w:t>
            </w:r>
            <w:r w:rsidRPr="00D30179">
              <w:t>. Lund: Tetra Pak Processing Systems AB, 1995. 436 s. ISBN 9163134276.</w:t>
            </w:r>
          </w:p>
        </w:tc>
      </w:tr>
      <w:tr w:rsidR="0053707C" w14:paraId="191AE679" w14:textId="77777777" w:rsidTr="00A758E6">
        <w:tc>
          <w:tcPr>
            <w:tcW w:w="9924" w:type="dxa"/>
            <w:gridSpan w:val="10"/>
            <w:tcBorders>
              <w:top w:val="single" w:sz="12" w:space="0" w:color="auto"/>
              <w:left w:val="single" w:sz="2" w:space="0" w:color="auto"/>
              <w:bottom w:val="single" w:sz="2" w:space="0" w:color="auto"/>
              <w:right w:val="single" w:sz="2" w:space="0" w:color="auto"/>
            </w:tcBorders>
            <w:shd w:val="clear" w:color="auto" w:fill="F7CAAC"/>
          </w:tcPr>
          <w:p w14:paraId="59E3F42A" w14:textId="77777777" w:rsidR="0053707C" w:rsidRPr="00D30179" w:rsidRDefault="0053707C" w:rsidP="0053707C">
            <w:pPr>
              <w:jc w:val="center"/>
              <w:rPr>
                <w:b/>
              </w:rPr>
            </w:pPr>
            <w:r w:rsidRPr="00D30179">
              <w:rPr>
                <w:b/>
              </w:rPr>
              <w:t>Informace ke kombinované nebo distanční formě</w:t>
            </w:r>
          </w:p>
        </w:tc>
      </w:tr>
      <w:tr w:rsidR="0053707C" w14:paraId="140553C2" w14:textId="77777777" w:rsidTr="00A758E6">
        <w:tc>
          <w:tcPr>
            <w:tcW w:w="4814" w:type="dxa"/>
            <w:gridSpan w:val="3"/>
            <w:tcBorders>
              <w:top w:val="single" w:sz="2" w:space="0" w:color="auto"/>
            </w:tcBorders>
            <w:shd w:val="clear" w:color="auto" w:fill="F7CAAC"/>
          </w:tcPr>
          <w:p w14:paraId="3808630F" w14:textId="77777777" w:rsidR="0053707C" w:rsidRPr="00D30179" w:rsidRDefault="0053707C" w:rsidP="0053707C">
            <w:pPr>
              <w:jc w:val="both"/>
            </w:pPr>
            <w:r w:rsidRPr="00D30179">
              <w:rPr>
                <w:b/>
              </w:rPr>
              <w:t>Rozsah konzultací (soustředění)</w:t>
            </w:r>
          </w:p>
        </w:tc>
        <w:tc>
          <w:tcPr>
            <w:tcW w:w="894" w:type="dxa"/>
            <w:tcBorders>
              <w:top w:val="single" w:sz="2" w:space="0" w:color="auto"/>
            </w:tcBorders>
          </w:tcPr>
          <w:p w14:paraId="34CD0BA5" w14:textId="3A00A6A8" w:rsidR="0053707C" w:rsidRPr="00D30179" w:rsidRDefault="0053707C" w:rsidP="0053707C">
            <w:pPr>
              <w:jc w:val="center"/>
            </w:pPr>
          </w:p>
        </w:tc>
        <w:tc>
          <w:tcPr>
            <w:tcW w:w="4216" w:type="dxa"/>
            <w:gridSpan w:val="6"/>
            <w:tcBorders>
              <w:top w:val="single" w:sz="2" w:space="0" w:color="auto"/>
            </w:tcBorders>
            <w:shd w:val="clear" w:color="auto" w:fill="F7CAAC"/>
          </w:tcPr>
          <w:p w14:paraId="39448093" w14:textId="77777777" w:rsidR="0053707C" w:rsidRPr="00D30179" w:rsidRDefault="0053707C" w:rsidP="0053707C">
            <w:pPr>
              <w:jc w:val="both"/>
              <w:rPr>
                <w:b/>
              </w:rPr>
            </w:pPr>
            <w:r w:rsidRPr="00D30179">
              <w:rPr>
                <w:b/>
              </w:rPr>
              <w:t xml:space="preserve">hodin </w:t>
            </w:r>
          </w:p>
        </w:tc>
      </w:tr>
      <w:tr w:rsidR="0053707C" w14:paraId="4098383C" w14:textId="77777777" w:rsidTr="00A758E6">
        <w:tc>
          <w:tcPr>
            <w:tcW w:w="9924" w:type="dxa"/>
            <w:gridSpan w:val="10"/>
            <w:shd w:val="clear" w:color="auto" w:fill="F7CAAC"/>
          </w:tcPr>
          <w:p w14:paraId="2B6AF07A" w14:textId="77777777" w:rsidR="0053707C" w:rsidRPr="00D30179" w:rsidRDefault="0053707C" w:rsidP="0053707C">
            <w:pPr>
              <w:jc w:val="both"/>
              <w:rPr>
                <w:b/>
              </w:rPr>
            </w:pPr>
            <w:r w:rsidRPr="00D30179">
              <w:rPr>
                <w:b/>
              </w:rPr>
              <w:t>Informace o způsobu kontaktu s vyučujícím</w:t>
            </w:r>
          </w:p>
        </w:tc>
      </w:tr>
      <w:tr w:rsidR="0053707C" w14:paraId="61FACB7F" w14:textId="77777777" w:rsidTr="00A758E6">
        <w:trPr>
          <w:trHeight w:val="269"/>
        </w:trPr>
        <w:tc>
          <w:tcPr>
            <w:tcW w:w="9924" w:type="dxa"/>
            <w:gridSpan w:val="10"/>
          </w:tcPr>
          <w:p w14:paraId="7BB94344" w14:textId="77777777" w:rsidR="0053707C" w:rsidRPr="00D30179" w:rsidRDefault="0053707C" w:rsidP="0053707C">
            <w:pPr>
              <w:jc w:val="both"/>
            </w:pPr>
          </w:p>
          <w:p w14:paraId="0D568D27" w14:textId="77777777" w:rsidR="001A57AE" w:rsidRPr="00D30179" w:rsidRDefault="001A57AE" w:rsidP="0053707C">
            <w:pPr>
              <w:jc w:val="both"/>
            </w:pPr>
          </w:p>
          <w:p w14:paraId="76482F8C" w14:textId="77777777" w:rsidR="00C2702E" w:rsidRPr="00D30179" w:rsidRDefault="00C2702E" w:rsidP="0053707C">
            <w:pPr>
              <w:jc w:val="both"/>
            </w:pPr>
          </w:p>
          <w:p w14:paraId="4A550BD0" w14:textId="77777777" w:rsidR="00C2702E" w:rsidRPr="00D30179" w:rsidRDefault="00C2702E" w:rsidP="0053707C">
            <w:pPr>
              <w:jc w:val="both"/>
            </w:pPr>
          </w:p>
          <w:p w14:paraId="3BB31171" w14:textId="77777777" w:rsidR="00C2702E" w:rsidRPr="00D30179" w:rsidRDefault="00C2702E" w:rsidP="0053707C">
            <w:pPr>
              <w:jc w:val="both"/>
            </w:pPr>
          </w:p>
          <w:p w14:paraId="3B987CE9" w14:textId="77777777" w:rsidR="00824BD0" w:rsidRPr="00D30179" w:rsidRDefault="00824BD0" w:rsidP="0053707C">
            <w:pPr>
              <w:jc w:val="both"/>
            </w:pPr>
          </w:p>
          <w:p w14:paraId="58EECF23" w14:textId="77777777" w:rsidR="001A57AE" w:rsidRPr="00D30179" w:rsidRDefault="001A57AE" w:rsidP="0053707C">
            <w:pPr>
              <w:jc w:val="both"/>
            </w:pPr>
          </w:p>
          <w:p w14:paraId="0FCB211E" w14:textId="77777777" w:rsidR="00824BD0" w:rsidRPr="00D30179" w:rsidRDefault="00824BD0" w:rsidP="0053707C">
            <w:pPr>
              <w:jc w:val="both"/>
            </w:pPr>
          </w:p>
          <w:p w14:paraId="5C8D49C1" w14:textId="1318F877" w:rsidR="001A57AE" w:rsidRPr="00D30179" w:rsidRDefault="001A57AE" w:rsidP="0053707C">
            <w:pPr>
              <w:jc w:val="both"/>
            </w:pPr>
          </w:p>
          <w:p w14:paraId="4000B41D" w14:textId="77777777" w:rsidR="00040FAD" w:rsidRPr="00D30179" w:rsidRDefault="00040FAD" w:rsidP="0053707C">
            <w:pPr>
              <w:jc w:val="both"/>
            </w:pPr>
          </w:p>
          <w:p w14:paraId="47FD783E" w14:textId="4606535F" w:rsidR="001A57AE" w:rsidRPr="00D30179" w:rsidRDefault="001A57AE" w:rsidP="0053707C">
            <w:pPr>
              <w:jc w:val="both"/>
            </w:pPr>
          </w:p>
        </w:tc>
      </w:tr>
      <w:tr w:rsidR="0053707C" w14:paraId="3EB5A8CF" w14:textId="77777777" w:rsidTr="00A758E6">
        <w:tc>
          <w:tcPr>
            <w:tcW w:w="9924" w:type="dxa"/>
            <w:gridSpan w:val="10"/>
            <w:tcBorders>
              <w:bottom w:val="double" w:sz="4" w:space="0" w:color="auto"/>
            </w:tcBorders>
            <w:shd w:val="clear" w:color="auto" w:fill="BDD6EE"/>
          </w:tcPr>
          <w:p w14:paraId="6D5DB355" w14:textId="77777777" w:rsidR="0053707C" w:rsidRDefault="0053707C" w:rsidP="0053707C">
            <w:pPr>
              <w:jc w:val="both"/>
              <w:rPr>
                <w:b/>
                <w:sz w:val="28"/>
              </w:rPr>
            </w:pPr>
            <w:r>
              <w:br w:type="page"/>
            </w:r>
            <w:r>
              <w:rPr>
                <w:b/>
                <w:sz w:val="28"/>
              </w:rPr>
              <w:t>B-III – Charakteristika studijního předmětu</w:t>
            </w:r>
          </w:p>
        </w:tc>
      </w:tr>
      <w:tr w:rsidR="0053707C" w14:paraId="67FDD818" w14:textId="77777777" w:rsidTr="00A758E6">
        <w:tc>
          <w:tcPr>
            <w:tcW w:w="3102" w:type="dxa"/>
            <w:tcBorders>
              <w:top w:val="double" w:sz="4" w:space="0" w:color="auto"/>
            </w:tcBorders>
            <w:shd w:val="clear" w:color="auto" w:fill="F7CAAC"/>
          </w:tcPr>
          <w:p w14:paraId="5A19DA73" w14:textId="77777777" w:rsidR="0053707C" w:rsidRPr="00D30179" w:rsidRDefault="0053707C" w:rsidP="0053707C">
            <w:pPr>
              <w:jc w:val="both"/>
              <w:rPr>
                <w:b/>
              </w:rPr>
            </w:pPr>
            <w:r w:rsidRPr="00D30179">
              <w:rPr>
                <w:b/>
              </w:rPr>
              <w:t>Název studijního předmětu</w:t>
            </w:r>
          </w:p>
        </w:tc>
        <w:tc>
          <w:tcPr>
            <w:tcW w:w="6822" w:type="dxa"/>
            <w:gridSpan w:val="9"/>
            <w:tcBorders>
              <w:top w:val="double" w:sz="4" w:space="0" w:color="auto"/>
            </w:tcBorders>
          </w:tcPr>
          <w:p w14:paraId="2CDE5208" w14:textId="72C0EEC5" w:rsidR="0053707C" w:rsidRPr="00D30179" w:rsidRDefault="001A57AE" w:rsidP="0053707C">
            <w:pPr>
              <w:jc w:val="both"/>
              <w:rPr>
                <w:b/>
              </w:rPr>
            </w:pPr>
            <w:bookmarkStart w:id="85" w:name="Mikrobiol_v_biotech"/>
            <w:bookmarkEnd w:id="85"/>
            <w:r w:rsidRPr="00D30179">
              <w:rPr>
                <w:b/>
              </w:rPr>
              <w:t>Microbiology in Biotechnology</w:t>
            </w:r>
          </w:p>
        </w:tc>
      </w:tr>
      <w:tr w:rsidR="0053707C" w14:paraId="1912BC26" w14:textId="77777777" w:rsidTr="00A758E6">
        <w:tc>
          <w:tcPr>
            <w:tcW w:w="3102" w:type="dxa"/>
            <w:shd w:val="clear" w:color="auto" w:fill="F7CAAC"/>
          </w:tcPr>
          <w:p w14:paraId="1057ECBC" w14:textId="77777777" w:rsidR="0053707C" w:rsidRPr="00D30179" w:rsidRDefault="0053707C" w:rsidP="0053707C">
            <w:pPr>
              <w:jc w:val="both"/>
              <w:rPr>
                <w:b/>
              </w:rPr>
            </w:pPr>
            <w:r w:rsidRPr="00D30179">
              <w:rPr>
                <w:b/>
              </w:rPr>
              <w:t>Typ předmětu</w:t>
            </w:r>
          </w:p>
        </w:tc>
        <w:tc>
          <w:tcPr>
            <w:tcW w:w="3426" w:type="dxa"/>
            <w:gridSpan w:val="4"/>
          </w:tcPr>
          <w:p w14:paraId="18219DE0" w14:textId="77777777" w:rsidR="0053707C" w:rsidRPr="00D30179" w:rsidRDefault="0053707C" w:rsidP="0053707C">
            <w:pPr>
              <w:jc w:val="both"/>
            </w:pPr>
            <w:r w:rsidRPr="00D30179">
              <w:t>povinný, ZT</w:t>
            </w:r>
          </w:p>
        </w:tc>
        <w:tc>
          <w:tcPr>
            <w:tcW w:w="2708" w:type="dxa"/>
            <w:gridSpan w:val="4"/>
            <w:shd w:val="clear" w:color="auto" w:fill="F7CAAC"/>
          </w:tcPr>
          <w:p w14:paraId="5CB248FB" w14:textId="77777777" w:rsidR="0053707C" w:rsidRPr="00D30179" w:rsidRDefault="0053707C" w:rsidP="0053707C">
            <w:pPr>
              <w:jc w:val="both"/>
            </w:pPr>
            <w:r w:rsidRPr="00D30179">
              <w:rPr>
                <w:b/>
              </w:rPr>
              <w:t>doporučený ročník / semestr</w:t>
            </w:r>
          </w:p>
        </w:tc>
        <w:tc>
          <w:tcPr>
            <w:tcW w:w="688" w:type="dxa"/>
          </w:tcPr>
          <w:p w14:paraId="3EA69E46" w14:textId="77777777" w:rsidR="0053707C" w:rsidRPr="00D30179" w:rsidRDefault="0053707C" w:rsidP="0053707C">
            <w:pPr>
              <w:jc w:val="both"/>
            </w:pPr>
            <w:r w:rsidRPr="00D30179">
              <w:t>1/ZS</w:t>
            </w:r>
          </w:p>
        </w:tc>
      </w:tr>
      <w:tr w:rsidR="0053707C" w14:paraId="0E772674" w14:textId="77777777" w:rsidTr="00A758E6">
        <w:tc>
          <w:tcPr>
            <w:tcW w:w="3102" w:type="dxa"/>
            <w:shd w:val="clear" w:color="auto" w:fill="F7CAAC"/>
          </w:tcPr>
          <w:p w14:paraId="7EC8B3AD" w14:textId="77777777" w:rsidR="0053707C" w:rsidRPr="00D30179" w:rsidRDefault="0053707C" w:rsidP="0053707C">
            <w:pPr>
              <w:jc w:val="both"/>
              <w:rPr>
                <w:b/>
              </w:rPr>
            </w:pPr>
            <w:r w:rsidRPr="00D30179">
              <w:rPr>
                <w:b/>
              </w:rPr>
              <w:t>Rozsah studijního předmětu</w:t>
            </w:r>
          </w:p>
        </w:tc>
        <w:tc>
          <w:tcPr>
            <w:tcW w:w="1712" w:type="dxa"/>
            <w:gridSpan w:val="2"/>
          </w:tcPr>
          <w:p w14:paraId="74A1E4B0" w14:textId="24982348" w:rsidR="0053707C" w:rsidRPr="00D30179" w:rsidRDefault="00413C95" w:rsidP="0053707C">
            <w:pPr>
              <w:jc w:val="both"/>
            </w:pPr>
            <w:r w:rsidRPr="00D30179">
              <w:t>28p+14s+42l</w:t>
            </w:r>
          </w:p>
        </w:tc>
        <w:tc>
          <w:tcPr>
            <w:tcW w:w="894" w:type="dxa"/>
            <w:shd w:val="clear" w:color="auto" w:fill="F7CAAC"/>
          </w:tcPr>
          <w:p w14:paraId="01CF230F" w14:textId="77777777" w:rsidR="0053707C" w:rsidRPr="00D30179" w:rsidRDefault="0053707C" w:rsidP="0053707C">
            <w:pPr>
              <w:jc w:val="both"/>
              <w:rPr>
                <w:b/>
              </w:rPr>
            </w:pPr>
            <w:r w:rsidRPr="00D30179">
              <w:rPr>
                <w:b/>
              </w:rPr>
              <w:t xml:space="preserve">hod. </w:t>
            </w:r>
          </w:p>
        </w:tc>
        <w:tc>
          <w:tcPr>
            <w:tcW w:w="820" w:type="dxa"/>
          </w:tcPr>
          <w:p w14:paraId="0280B851" w14:textId="4D2A564C" w:rsidR="0053707C" w:rsidRPr="00D30179" w:rsidRDefault="00407459" w:rsidP="0053707C">
            <w:pPr>
              <w:jc w:val="both"/>
            </w:pPr>
            <w:r w:rsidRPr="00D30179">
              <w:t>84</w:t>
            </w:r>
          </w:p>
        </w:tc>
        <w:tc>
          <w:tcPr>
            <w:tcW w:w="2167" w:type="dxa"/>
            <w:gridSpan w:val="3"/>
            <w:shd w:val="clear" w:color="auto" w:fill="F7CAAC"/>
          </w:tcPr>
          <w:p w14:paraId="1F2BA1F2" w14:textId="77777777" w:rsidR="0053707C" w:rsidRPr="00D30179" w:rsidRDefault="0053707C" w:rsidP="0053707C">
            <w:pPr>
              <w:jc w:val="both"/>
              <w:rPr>
                <w:b/>
              </w:rPr>
            </w:pPr>
            <w:r w:rsidRPr="00D30179">
              <w:rPr>
                <w:b/>
              </w:rPr>
              <w:t>kreditů</w:t>
            </w:r>
          </w:p>
        </w:tc>
        <w:tc>
          <w:tcPr>
            <w:tcW w:w="1229" w:type="dxa"/>
            <w:gridSpan w:val="2"/>
          </w:tcPr>
          <w:p w14:paraId="67F072F6" w14:textId="6C3D917A" w:rsidR="0053707C" w:rsidRPr="00D30179" w:rsidRDefault="00407459" w:rsidP="0053707C">
            <w:pPr>
              <w:jc w:val="both"/>
            </w:pPr>
            <w:r w:rsidRPr="00D30179">
              <w:t>7</w:t>
            </w:r>
          </w:p>
        </w:tc>
      </w:tr>
      <w:tr w:rsidR="0053707C" w14:paraId="71FF37D4" w14:textId="77777777" w:rsidTr="00A758E6">
        <w:tc>
          <w:tcPr>
            <w:tcW w:w="3102" w:type="dxa"/>
            <w:shd w:val="clear" w:color="auto" w:fill="F7CAAC"/>
          </w:tcPr>
          <w:p w14:paraId="0C0AF6E0" w14:textId="77777777" w:rsidR="0053707C" w:rsidRPr="00D30179" w:rsidRDefault="0053707C" w:rsidP="0053707C">
            <w:pPr>
              <w:jc w:val="both"/>
              <w:rPr>
                <w:b/>
              </w:rPr>
            </w:pPr>
            <w:r w:rsidRPr="00D30179">
              <w:rPr>
                <w:b/>
              </w:rPr>
              <w:t>Prerekvizity, korekvizity, ekvivalence</w:t>
            </w:r>
          </w:p>
        </w:tc>
        <w:tc>
          <w:tcPr>
            <w:tcW w:w="6822" w:type="dxa"/>
            <w:gridSpan w:val="9"/>
          </w:tcPr>
          <w:p w14:paraId="1BADB4D6" w14:textId="77777777" w:rsidR="0053707C" w:rsidRPr="00D30179" w:rsidRDefault="0053707C" w:rsidP="0053707C">
            <w:pPr>
              <w:jc w:val="both"/>
            </w:pPr>
          </w:p>
        </w:tc>
      </w:tr>
      <w:tr w:rsidR="0053707C" w14:paraId="2E1B84CF" w14:textId="77777777" w:rsidTr="00A758E6">
        <w:tc>
          <w:tcPr>
            <w:tcW w:w="3102" w:type="dxa"/>
            <w:shd w:val="clear" w:color="auto" w:fill="F7CAAC"/>
          </w:tcPr>
          <w:p w14:paraId="670DA1CC" w14:textId="77777777" w:rsidR="0053707C" w:rsidRPr="00D30179" w:rsidRDefault="0053707C" w:rsidP="0053707C">
            <w:pPr>
              <w:jc w:val="both"/>
              <w:rPr>
                <w:b/>
              </w:rPr>
            </w:pPr>
            <w:r w:rsidRPr="00D30179">
              <w:rPr>
                <w:b/>
              </w:rPr>
              <w:t>Způsob ověření studijních výsledků</w:t>
            </w:r>
          </w:p>
        </w:tc>
        <w:tc>
          <w:tcPr>
            <w:tcW w:w="3426" w:type="dxa"/>
            <w:gridSpan w:val="4"/>
          </w:tcPr>
          <w:p w14:paraId="1104EA9A" w14:textId="77777777" w:rsidR="0053707C" w:rsidRPr="00D30179" w:rsidRDefault="0053707C" w:rsidP="0053707C">
            <w:pPr>
              <w:pStyle w:val="Default"/>
              <w:jc w:val="both"/>
              <w:rPr>
                <w:sz w:val="20"/>
                <w:szCs w:val="20"/>
              </w:rPr>
            </w:pPr>
            <w:r w:rsidRPr="00D30179">
              <w:rPr>
                <w:sz w:val="20"/>
                <w:szCs w:val="20"/>
              </w:rPr>
              <w:t xml:space="preserve">zápočet, zkouška </w:t>
            </w:r>
          </w:p>
        </w:tc>
        <w:tc>
          <w:tcPr>
            <w:tcW w:w="1429" w:type="dxa"/>
            <w:shd w:val="clear" w:color="auto" w:fill="F7CAAC"/>
          </w:tcPr>
          <w:p w14:paraId="04A8C11C" w14:textId="77777777" w:rsidR="0053707C" w:rsidRPr="00D30179" w:rsidRDefault="0053707C" w:rsidP="0053707C">
            <w:pPr>
              <w:jc w:val="both"/>
              <w:rPr>
                <w:b/>
              </w:rPr>
            </w:pPr>
            <w:r w:rsidRPr="00D30179">
              <w:rPr>
                <w:b/>
              </w:rPr>
              <w:t>Forma výuky</w:t>
            </w:r>
          </w:p>
        </w:tc>
        <w:tc>
          <w:tcPr>
            <w:tcW w:w="1967" w:type="dxa"/>
            <w:gridSpan w:val="4"/>
          </w:tcPr>
          <w:p w14:paraId="5904F443" w14:textId="77777777" w:rsidR="0053707C" w:rsidRPr="00D30179" w:rsidRDefault="0053707C" w:rsidP="0053707C">
            <w:pPr>
              <w:pStyle w:val="Default"/>
              <w:jc w:val="both"/>
              <w:rPr>
                <w:sz w:val="20"/>
                <w:szCs w:val="20"/>
              </w:rPr>
            </w:pPr>
            <w:r w:rsidRPr="00D30179">
              <w:rPr>
                <w:sz w:val="20"/>
                <w:szCs w:val="20"/>
              </w:rPr>
              <w:t>přednášky, semináře, laboratorní cvičení</w:t>
            </w:r>
          </w:p>
        </w:tc>
      </w:tr>
      <w:tr w:rsidR="0053707C" w14:paraId="4827ECAC" w14:textId="77777777" w:rsidTr="00A758E6">
        <w:tc>
          <w:tcPr>
            <w:tcW w:w="3102" w:type="dxa"/>
            <w:shd w:val="clear" w:color="auto" w:fill="F7CAAC"/>
          </w:tcPr>
          <w:p w14:paraId="70C2C433" w14:textId="77777777" w:rsidR="0053707C" w:rsidRPr="00D30179" w:rsidRDefault="0053707C" w:rsidP="0053707C">
            <w:pPr>
              <w:jc w:val="both"/>
              <w:rPr>
                <w:b/>
              </w:rPr>
            </w:pPr>
            <w:r w:rsidRPr="00D30179">
              <w:rPr>
                <w:b/>
              </w:rPr>
              <w:t>Forma způsobu ověření studijních výsledků a další požadavky na studenta</w:t>
            </w:r>
          </w:p>
        </w:tc>
        <w:tc>
          <w:tcPr>
            <w:tcW w:w="6822" w:type="dxa"/>
            <w:gridSpan w:val="9"/>
            <w:tcBorders>
              <w:bottom w:val="single" w:sz="4" w:space="0" w:color="auto"/>
            </w:tcBorders>
          </w:tcPr>
          <w:p w14:paraId="7AEDD1E8" w14:textId="77777777" w:rsidR="0053707C" w:rsidRPr="00D30179" w:rsidRDefault="0053707C" w:rsidP="0053707C">
            <w:pPr>
              <w:jc w:val="both"/>
            </w:pPr>
            <w:r w:rsidRPr="00D30179">
              <w:t>Písemné testy v průběhu semestru a zkouška.</w:t>
            </w:r>
          </w:p>
          <w:p w14:paraId="109ABB61" w14:textId="77777777" w:rsidR="0053707C" w:rsidRPr="00D30179" w:rsidRDefault="0053707C" w:rsidP="0053707C">
            <w:pPr>
              <w:jc w:val="both"/>
            </w:pPr>
            <w:r w:rsidRPr="00D30179">
              <w:t>Povinná účast v seminářích a laboratorních cvičeních, podmínkou pro udělení zápočtu je zisk nejméně 70% plného počtu bodů z (n-1) písemných testů.</w:t>
            </w:r>
          </w:p>
          <w:p w14:paraId="1B1322BA" w14:textId="77777777" w:rsidR="0053707C" w:rsidRPr="00D30179" w:rsidRDefault="0053707C" w:rsidP="0053707C">
            <w:pPr>
              <w:jc w:val="both"/>
            </w:pPr>
            <w:r w:rsidRPr="00D30179">
              <w:t xml:space="preserve">Zkouška: nutná znalost probrané látky v rozsahu přednášek, seminářů a laboratoří. </w:t>
            </w:r>
            <w:r w:rsidRPr="00D30179">
              <w:rPr>
                <w:noProof/>
              </w:rPr>
              <w:t>Písemný test a ústní zkouška; úspěšné složení písemné části je podmínkou pro účast na ústní části zkoušky.</w:t>
            </w:r>
          </w:p>
        </w:tc>
      </w:tr>
      <w:tr w:rsidR="0053707C" w14:paraId="508CABD2" w14:textId="77777777" w:rsidTr="00A758E6">
        <w:trPr>
          <w:trHeight w:val="197"/>
        </w:trPr>
        <w:tc>
          <w:tcPr>
            <w:tcW w:w="3102" w:type="dxa"/>
            <w:tcBorders>
              <w:top w:val="nil"/>
            </w:tcBorders>
            <w:shd w:val="clear" w:color="auto" w:fill="F7CAAC"/>
          </w:tcPr>
          <w:p w14:paraId="3EAF57AE" w14:textId="77777777" w:rsidR="0053707C" w:rsidRPr="00D30179" w:rsidRDefault="0053707C" w:rsidP="0053707C">
            <w:pPr>
              <w:jc w:val="both"/>
              <w:rPr>
                <w:b/>
              </w:rPr>
            </w:pPr>
            <w:r w:rsidRPr="00D30179">
              <w:rPr>
                <w:b/>
              </w:rPr>
              <w:t>Garant předmětu</w:t>
            </w:r>
          </w:p>
        </w:tc>
        <w:tc>
          <w:tcPr>
            <w:tcW w:w="6822" w:type="dxa"/>
            <w:gridSpan w:val="9"/>
            <w:tcBorders>
              <w:top w:val="single" w:sz="4" w:space="0" w:color="auto"/>
            </w:tcBorders>
          </w:tcPr>
          <w:p w14:paraId="67C375D7" w14:textId="77777777" w:rsidR="0053707C" w:rsidRPr="00D30179" w:rsidRDefault="0053707C" w:rsidP="0053707C">
            <w:pPr>
              <w:jc w:val="both"/>
            </w:pPr>
            <w:r w:rsidRPr="00D30179">
              <w:t>doc. RNDr. Leona Buňková, Ph.D.</w:t>
            </w:r>
          </w:p>
        </w:tc>
      </w:tr>
      <w:tr w:rsidR="0053707C" w14:paraId="78272DA4" w14:textId="77777777" w:rsidTr="00A758E6">
        <w:trPr>
          <w:trHeight w:val="243"/>
        </w:trPr>
        <w:tc>
          <w:tcPr>
            <w:tcW w:w="3102" w:type="dxa"/>
            <w:tcBorders>
              <w:top w:val="nil"/>
            </w:tcBorders>
            <w:shd w:val="clear" w:color="auto" w:fill="F7CAAC"/>
          </w:tcPr>
          <w:p w14:paraId="3FA874A6" w14:textId="77777777" w:rsidR="0053707C" w:rsidRPr="00D30179" w:rsidRDefault="0053707C" w:rsidP="0053707C">
            <w:pPr>
              <w:jc w:val="both"/>
              <w:rPr>
                <w:b/>
              </w:rPr>
            </w:pPr>
            <w:r w:rsidRPr="00D30179">
              <w:rPr>
                <w:b/>
              </w:rPr>
              <w:t>Zapojení garanta do výuky předmětu</w:t>
            </w:r>
          </w:p>
        </w:tc>
        <w:tc>
          <w:tcPr>
            <w:tcW w:w="6822" w:type="dxa"/>
            <w:gridSpan w:val="9"/>
            <w:tcBorders>
              <w:top w:val="nil"/>
            </w:tcBorders>
          </w:tcPr>
          <w:p w14:paraId="3C8FEA95" w14:textId="693F9875" w:rsidR="0053707C" w:rsidRPr="00D30179" w:rsidRDefault="00407459" w:rsidP="0053707C">
            <w:pPr>
              <w:jc w:val="both"/>
            </w:pPr>
            <w:r w:rsidRPr="00D30179">
              <w:t>100% p</w:t>
            </w:r>
          </w:p>
        </w:tc>
      </w:tr>
      <w:tr w:rsidR="0053707C" w14:paraId="0F981508" w14:textId="77777777" w:rsidTr="00A758E6">
        <w:tc>
          <w:tcPr>
            <w:tcW w:w="3102" w:type="dxa"/>
            <w:shd w:val="clear" w:color="auto" w:fill="F7CAAC"/>
          </w:tcPr>
          <w:p w14:paraId="120EF2C7" w14:textId="77777777" w:rsidR="0053707C" w:rsidRPr="00D30179" w:rsidRDefault="0053707C" w:rsidP="0053707C">
            <w:pPr>
              <w:jc w:val="both"/>
              <w:rPr>
                <w:b/>
              </w:rPr>
            </w:pPr>
            <w:r w:rsidRPr="00D30179">
              <w:rPr>
                <w:b/>
              </w:rPr>
              <w:t>Vyučující</w:t>
            </w:r>
          </w:p>
        </w:tc>
        <w:tc>
          <w:tcPr>
            <w:tcW w:w="6822" w:type="dxa"/>
            <w:gridSpan w:val="9"/>
            <w:tcBorders>
              <w:bottom w:val="nil"/>
            </w:tcBorders>
          </w:tcPr>
          <w:p w14:paraId="62847C0E" w14:textId="77777777" w:rsidR="0053707C" w:rsidRPr="00D30179" w:rsidRDefault="0053707C" w:rsidP="0053707C">
            <w:pPr>
              <w:jc w:val="both"/>
            </w:pPr>
          </w:p>
        </w:tc>
      </w:tr>
      <w:tr w:rsidR="0053707C" w14:paraId="6995CA0B" w14:textId="77777777" w:rsidTr="00A758E6">
        <w:trPr>
          <w:trHeight w:val="360"/>
        </w:trPr>
        <w:tc>
          <w:tcPr>
            <w:tcW w:w="9924" w:type="dxa"/>
            <w:gridSpan w:val="10"/>
            <w:tcBorders>
              <w:top w:val="nil"/>
            </w:tcBorders>
          </w:tcPr>
          <w:p w14:paraId="3257B3B4" w14:textId="2C39C987" w:rsidR="0053707C" w:rsidRPr="00D30179" w:rsidRDefault="0053707C" w:rsidP="00D30179">
            <w:pPr>
              <w:spacing w:before="60" w:after="60"/>
              <w:jc w:val="both"/>
            </w:pPr>
            <w:r w:rsidRPr="00D30179">
              <w:rPr>
                <w:b/>
              </w:rPr>
              <w:t xml:space="preserve">doc. RNDr. Leona Buňková, Ph.D. </w:t>
            </w:r>
            <w:r w:rsidR="00407459" w:rsidRPr="00D30179">
              <w:t>(100% p)</w:t>
            </w:r>
          </w:p>
        </w:tc>
      </w:tr>
      <w:tr w:rsidR="0053707C" w14:paraId="52D5EAF4" w14:textId="77777777" w:rsidTr="00A758E6">
        <w:tc>
          <w:tcPr>
            <w:tcW w:w="3102" w:type="dxa"/>
            <w:shd w:val="clear" w:color="auto" w:fill="F7CAAC"/>
          </w:tcPr>
          <w:p w14:paraId="3274F70A" w14:textId="77777777" w:rsidR="0053707C" w:rsidRPr="00D30179" w:rsidRDefault="0053707C" w:rsidP="0053707C">
            <w:pPr>
              <w:jc w:val="both"/>
              <w:rPr>
                <w:b/>
              </w:rPr>
            </w:pPr>
            <w:r w:rsidRPr="00D30179">
              <w:rPr>
                <w:b/>
              </w:rPr>
              <w:t>Stručná anotace předmětu</w:t>
            </w:r>
          </w:p>
        </w:tc>
        <w:tc>
          <w:tcPr>
            <w:tcW w:w="6822" w:type="dxa"/>
            <w:gridSpan w:val="9"/>
            <w:tcBorders>
              <w:bottom w:val="nil"/>
            </w:tcBorders>
          </w:tcPr>
          <w:p w14:paraId="4C361BD0" w14:textId="77777777" w:rsidR="0053707C" w:rsidRPr="00D30179" w:rsidRDefault="0053707C" w:rsidP="0053707C">
            <w:pPr>
              <w:jc w:val="both"/>
            </w:pPr>
          </w:p>
        </w:tc>
      </w:tr>
      <w:tr w:rsidR="0053707C" w14:paraId="0A2721C6" w14:textId="77777777" w:rsidTr="00A758E6">
        <w:trPr>
          <w:trHeight w:val="3938"/>
        </w:trPr>
        <w:tc>
          <w:tcPr>
            <w:tcW w:w="9924" w:type="dxa"/>
            <w:gridSpan w:val="10"/>
            <w:tcBorders>
              <w:top w:val="nil"/>
              <w:bottom w:val="single" w:sz="12" w:space="0" w:color="auto"/>
            </w:tcBorders>
          </w:tcPr>
          <w:p w14:paraId="73A37E29" w14:textId="77777777" w:rsidR="0053707C" w:rsidRPr="00D30179" w:rsidRDefault="0053707C" w:rsidP="0053707C">
            <w:pPr>
              <w:pStyle w:val="Default"/>
              <w:jc w:val="both"/>
              <w:rPr>
                <w:sz w:val="20"/>
                <w:szCs w:val="20"/>
              </w:rPr>
            </w:pPr>
            <w:r w:rsidRPr="00D30179">
              <w:rPr>
                <w:sz w:val="20"/>
                <w:szCs w:val="20"/>
              </w:rPr>
              <w:t xml:space="preserve">Cílem předmětu je navázat na znalosti týkající se mikrobiologie a mikroorganizmů, které studenti nabyli v bakalářském stupni studia, a rozšířit jejich vědomosti o mikrobiologických aplikacích v biotechnologiích a faktorech, které mohou mít vliv na mikrobiální procesy v biotechnologiích a také na mikrobiologickou jakost výsledného produktu. Obsah předmětu tvoří tyto tematické celky: </w:t>
            </w:r>
          </w:p>
          <w:p w14:paraId="622BDDD5"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 xml:space="preserve">Aplikovaná mikrobiologie a její úlohy. Rozdíly mezi prokaryotickými a eukaryotickými mikroorganizmy. </w:t>
            </w:r>
          </w:p>
          <w:p w14:paraId="47EA26CB"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Prokaryotické mikroorganizmy využívané v biotechnologiích I.</w:t>
            </w:r>
          </w:p>
          <w:p w14:paraId="7CDF2198"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Prokaryotické mikroorganizmy využívané v biotechnologiích II.</w:t>
            </w:r>
          </w:p>
          <w:p w14:paraId="1718BAFC"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 xml:space="preserve">Kvasinky využívané v biotechnologiích. </w:t>
            </w:r>
          </w:p>
          <w:p w14:paraId="2ACA0547"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Mikroskopické vláknité houby využívané v biotechnologiích.</w:t>
            </w:r>
          </w:p>
          <w:p w14:paraId="23394352"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 xml:space="preserve">Fyziologie růstu mikroorganizmů, buněčné regulace. </w:t>
            </w:r>
          </w:p>
          <w:p w14:paraId="66D8620D"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Vnější a vnitřní faktory ovlivňující kultivaci mikroorganizmů využívaných v biotechnologiích.</w:t>
            </w:r>
          </w:p>
          <w:p w14:paraId="16366E95"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 xml:space="preserve">Přehled hlavních drah primárního a sekundárního metabolizmu mikroorganizmů a jejich význam v biotechnologiích. Regulace metabolických dějů.  </w:t>
            </w:r>
          </w:p>
          <w:p w14:paraId="413D0626"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 xml:space="preserve">Geneticky modifikované mikroorganizmy - význam a využití v biotechnologiích. </w:t>
            </w:r>
          </w:p>
          <w:p w14:paraId="5D21A63C"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 xml:space="preserve">Geneticky modifikované mikroorganizmy - legislativa a zdravotní rizika, detekce geneticky modifikovaných mikroorganizmů.  </w:t>
            </w:r>
          </w:p>
          <w:p w14:paraId="6EF3421B"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Úloha mikroorganizmů při výrobě fermentovaných potravin a nápojů.</w:t>
            </w:r>
          </w:p>
          <w:p w14:paraId="053BFEBF"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Úloha mikroorganizmů při produkci vitaminů, antibiotik a dalších farmakologických preparátů.</w:t>
            </w:r>
          </w:p>
          <w:p w14:paraId="69A89F74"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lastRenderedPageBreak/>
              <w:t>Úloha mikroorganizmů při produkci organických sloučenin a biopolymerů.</w:t>
            </w:r>
          </w:p>
          <w:p w14:paraId="04FA1C95" w14:textId="77777777" w:rsidR="0053707C" w:rsidRPr="00D30179" w:rsidRDefault="0053707C" w:rsidP="0053707C">
            <w:pPr>
              <w:pStyle w:val="Default"/>
              <w:numPr>
                <w:ilvl w:val="0"/>
                <w:numId w:val="6"/>
              </w:numPr>
              <w:ind w:left="284" w:hanging="57"/>
              <w:jc w:val="both"/>
              <w:rPr>
                <w:sz w:val="20"/>
                <w:szCs w:val="20"/>
              </w:rPr>
            </w:pPr>
            <w:r w:rsidRPr="00D30179">
              <w:rPr>
                <w:sz w:val="20"/>
                <w:szCs w:val="20"/>
              </w:rPr>
              <w:t>Úloha mikroorganizmů v ostatních biotechnologických aplikacích.</w:t>
            </w:r>
          </w:p>
        </w:tc>
      </w:tr>
      <w:tr w:rsidR="0053707C" w14:paraId="6510C55E" w14:textId="77777777" w:rsidTr="00A758E6">
        <w:trPr>
          <w:trHeight w:val="265"/>
        </w:trPr>
        <w:tc>
          <w:tcPr>
            <w:tcW w:w="3672" w:type="dxa"/>
            <w:gridSpan w:val="2"/>
            <w:tcBorders>
              <w:top w:val="nil"/>
            </w:tcBorders>
            <w:shd w:val="clear" w:color="auto" w:fill="F7CAAC"/>
          </w:tcPr>
          <w:p w14:paraId="1A4771C3" w14:textId="77777777" w:rsidR="0053707C" w:rsidRPr="00D30179" w:rsidRDefault="0053707C" w:rsidP="0053707C">
            <w:pPr>
              <w:jc w:val="both"/>
            </w:pPr>
            <w:r w:rsidRPr="00D30179">
              <w:rPr>
                <w:b/>
              </w:rPr>
              <w:lastRenderedPageBreak/>
              <w:t>Studijní literatura a studijní pomůcky</w:t>
            </w:r>
          </w:p>
        </w:tc>
        <w:tc>
          <w:tcPr>
            <w:tcW w:w="6252" w:type="dxa"/>
            <w:gridSpan w:val="8"/>
            <w:tcBorders>
              <w:top w:val="nil"/>
              <w:bottom w:val="nil"/>
            </w:tcBorders>
          </w:tcPr>
          <w:p w14:paraId="41E40E98" w14:textId="77777777" w:rsidR="0053707C" w:rsidRPr="00D30179" w:rsidRDefault="0053707C" w:rsidP="0053707C">
            <w:pPr>
              <w:jc w:val="both"/>
            </w:pPr>
          </w:p>
        </w:tc>
      </w:tr>
      <w:tr w:rsidR="0053707C" w14:paraId="5AEB7D75" w14:textId="77777777" w:rsidTr="00A758E6">
        <w:trPr>
          <w:trHeight w:val="1497"/>
        </w:trPr>
        <w:tc>
          <w:tcPr>
            <w:tcW w:w="9924" w:type="dxa"/>
            <w:gridSpan w:val="10"/>
            <w:tcBorders>
              <w:top w:val="nil"/>
            </w:tcBorders>
          </w:tcPr>
          <w:p w14:paraId="4F70936B" w14:textId="77777777" w:rsidR="0053707C" w:rsidRPr="00D30179" w:rsidRDefault="0053707C" w:rsidP="0053707C">
            <w:pPr>
              <w:jc w:val="both"/>
            </w:pPr>
            <w:r w:rsidRPr="00D30179">
              <w:rPr>
                <w:u w:val="single"/>
              </w:rPr>
              <w:t>Povinná literatura</w:t>
            </w:r>
            <w:r w:rsidRPr="00D30179">
              <w:t>:</w:t>
            </w:r>
          </w:p>
          <w:p w14:paraId="0F8AD284" w14:textId="77777777" w:rsidR="00C2702E" w:rsidRPr="00D30179" w:rsidRDefault="00C2702E" w:rsidP="0053707C">
            <w:pPr>
              <w:jc w:val="both"/>
            </w:pPr>
            <w:r w:rsidRPr="00D30179">
              <w:t>Výukové materiály v anglickém jazyce poskytnuté vyučujícím.</w:t>
            </w:r>
          </w:p>
          <w:p w14:paraId="20017A6D" w14:textId="5BBAD1B7" w:rsidR="0053707C" w:rsidRPr="00D30179" w:rsidRDefault="0053707C" w:rsidP="0053707C">
            <w:pPr>
              <w:jc w:val="both"/>
            </w:pPr>
            <w:proofErr w:type="gramStart"/>
            <w:r w:rsidRPr="00D30179">
              <w:t>LEE, Y.K.</w:t>
            </w:r>
            <w:proofErr w:type="gramEnd"/>
            <w:r w:rsidRPr="00D30179">
              <w:t xml:space="preserve"> Microbial Biotechnology: Principles and Applications. 3rd Ed. Singapore: World Scientific, 2013. ISBN 978-981-4366-82-3.</w:t>
            </w:r>
          </w:p>
          <w:p w14:paraId="73C25D05" w14:textId="77777777" w:rsidR="0053707C" w:rsidRPr="00D30179" w:rsidRDefault="0053707C" w:rsidP="0053707C">
            <w:pPr>
              <w:jc w:val="both"/>
              <w:rPr>
                <w:sz w:val="10"/>
                <w:szCs w:val="10"/>
              </w:rPr>
            </w:pPr>
          </w:p>
          <w:p w14:paraId="02777637" w14:textId="77777777" w:rsidR="0053707C" w:rsidRPr="00D30179" w:rsidRDefault="0053707C" w:rsidP="0053707C">
            <w:pPr>
              <w:jc w:val="both"/>
            </w:pPr>
            <w:r w:rsidRPr="00D30179">
              <w:rPr>
                <w:u w:val="single"/>
              </w:rPr>
              <w:t>Doporučená literatura</w:t>
            </w:r>
            <w:r w:rsidRPr="00D30179">
              <w:t>:</w:t>
            </w:r>
          </w:p>
          <w:p w14:paraId="3BFED6F3" w14:textId="77777777" w:rsidR="0053707C" w:rsidRPr="00D30179" w:rsidRDefault="0053707C" w:rsidP="0053707C">
            <w:pPr>
              <w:jc w:val="both"/>
            </w:pPr>
            <w:proofErr w:type="gramStart"/>
            <w:r w:rsidRPr="00D30179">
              <w:t>HARZEVILI, F.D., CHEN</w:t>
            </w:r>
            <w:proofErr w:type="gramEnd"/>
            <w:r w:rsidRPr="00D30179">
              <w:t>, H. Microbial Biotechnology: Progress and Trends. Boca Raton: CRC Press, 2015. ISBN 978-1-4822-4520-2.</w:t>
            </w:r>
          </w:p>
          <w:p w14:paraId="3A89003F" w14:textId="77777777" w:rsidR="0053707C" w:rsidRPr="00D30179" w:rsidRDefault="0053707C" w:rsidP="0053707C">
            <w:pPr>
              <w:jc w:val="both"/>
            </w:pPr>
            <w:r w:rsidRPr="00D30179">
              <w:t xml:space="preserve">HUTKINS, </w:t>
            </w:r>
            <w:proofErr w:type="gramStart"/>
            <w:r w:rsidRPr="00D30179">
              <w:t>R.W.</w:t>
            </w:r>
            <w:proofErr w:type="gramEnd"/>
            <w:r w:rsidRPr="00D30179">
              <w:t xml:space="preserve"> Microbiology and Technology of Fermented Foods. Chicago: IFT Press, 2006. ISBN 0-8138-0018-8.</w:t>
            </w:r>
          </w:p>
          <w:p w14:paraId="34DB44CF" w14:textId="77777777" w:rsidR="0053707C" w:rsidRPr="00D30179" w:rsidRDefault="0053707C" w:rsidP="0053707C">
            <w:pPr>
              <w:jc w:val="both"/>
            </w:pPr>
            <w:r w:rsidRPr="00D30179">
              <w:t xml:space="preserve">MOO-JONG, M. Comprehensive Biotechnology. 2nd Ed. Amsterdam: Elsevier, 2011. ISBN 9780080885049. Dostupné online: </w:t>
            </w:r>
            <w:hyperlink r:id="rId9" w:history="1">
              <w:r w:rsidRPr="00D30179">
                <w:rPr>
                  <w:rStyle w:val="Hypertextovodkaz"/>
                </w:rPr>
                <w:t>http://www.sciencedirect.com/science/referenceworks/9780080885049</w:t>
              </w:r>
            </w:hyperlink>
            <w:r w:rsidRPr="00D30179">
              <w:t>.</w:t>
            </w:r>
          </w:p>
        </w:tc>
      </w:tr>
      <w:tr w:rsidR="0053707C" w14:paraId="7B984136" w14:textId="77777777" w:rsidTr="00A758E6">
        <w:tc>
          <w:tcPr>
            <w:tcW w:w="9924" w:type="dxa"/>
            <w:gridSpan w:val="10"/>
            <w:tcBorders>
              <w:top w:val="single" w:sz="12" w:space="0" w:color="auto"/>
              <w:left w:val="single" w:sz="2" w:space="0" w:color="auto"/>
              <w:bottom w:val="single" w:sz="2" w:space="0" w:color="auto"/>
              <w:right w:val="single" w:sz="2" w:space="0" w:color="auto"/>
            </w:tcBorders>
            <w:shd w:val="clear" w:color="auto" w:fill="F7CAAC"/>
          </w:tcPr>
          <w:p w14:paraId="1738DD8E" w14:textId="77777777" w:rsidR="0053707C" w:rsidRPr="00D30179" w:rsidRDefault="0053707C" w:rsidP="0053707C">
            <w:pPr>
              <w:jc w:val="center"/>
              <w:rPr>
                <w:b/>
              </w:rPr>
            </w:pPr>
            <w:r w:rsidRPr="00D30179">
              <w:rPr>
                <w:b/>
              </w:rPr>
              <w:t>Informace ke kombinované nebo distanční formě</w:t>
            </w:r>
          </w:p>
        </w:tc>
      </w:tr>
      <w:tr w:rsidR="0053707C" w14:paraId="592657BD" w14:textId="77777777" w:rsidTr="00A758E6">
        <w:tc>
          <w:tcPr>
            <w:tcW w:w="4814" w:type="dxa"/>
            <w:gridSpan w:val="3"/>
            <w:tcBorders>
              <w:top w:val="single" w:sz="2" w:space="0" w:color="auto"/>
            </w:tcBorders>
            <w:shd w:val="clear" w:color="auto" w:fill="F7CAAC"/>
          </w:tcPr>
          <w:p w14:paraId="1B0AB067" w14:textId="77777777" w:rsidR="0053707C" w:rsidRPr="00D30179" w:rsidRDefault="0053707C" w:rsidP="0053707C">
            <w:pPr>
              <w:jc w:val="both"/>
            </w:pPr>
            <w:r w:rsidRPr="00D30179">
              <w:rPr>
                <w:b/>
              </w:rPr>
              <w:t>Rozsah konzultací (soustředění)</w:t>
            </w:r>
          </w:p>
        </w:tc>
        <w:tc>
          <w:tcPr>
            <w:tcW w:w="894" w:type="dxa"/>
            <w:tcBorders>
              <w:top w:val="single" w:sz="2" w:space="0" w:color="auto"/>
            </w:tcBorders>
          </w:tcPr>
          <w:p w14:paraId="041E1598" w14:textId="6E94E9B5" w:rsidR="0053707C" w:rsidRPr="00D30179" w:rsidRDefault="0053707C" w:rsidP="0053707C">
            <w:pPr>
              <w:jc w:val="center"/>
            </w:pPr>
          </w:p>
        </w:tc>
        <w:tc>
          <w:tcPr>
            <w:tcW w:w="4216" w:type="dxa"/>
            <w:gridSpan w:val="6"/>
            <w:tcBorders>
              <w:top w:val="single" w:sz="2" w:space="0" w:color="auto"/>
            </w:tcBorders>
            <w:shd w:val="clear" w:color="auto" w:fill="F7CAAC"/>
          </w:tcPr>
          <w:p w14:paraId="112F2836" w14:textId="77777777" w:rsidR="0053707C" w:rsidRPr="00D30179" w:rsidRDefault="0053707C" w:rsidP="0053707C">
            <w:pPr>
              <w:jc w:val="both"/>
              <w:rPr>
                <w:b/>
              </w:rPr>
            </w:pPr>
            <w:r w:rsidRPr="00D30179">
              <w:rPr>
                <w:b/>
              </w:rPr>
              <w:t xml:space="preserve">hodin </w:t>
            </w:r>
          </w:p>
        </w:tc>
      </w:tr>
      <w:tr w:rsidR="0053707C" w14:paraId="4C3A27F0" w14:textId="77777777" w:rsidTr="00A758E6">
        <w:tc>
          <w:tcPr>
            <w:tcW w:w="9924" w:type="dxa"/>
            <w:gridSpan w:val="10"/>
            <w:shd w:val="clear" w:color="auto" w:fill="F7CAAC"/>
          </w:tcPr>
          <w:p w14:paraId="2F00C960" w14:textId="77777777" w:rsidR="0053707C" w:rsidRPr="00D30179" w:rsidRDefault="0053707C" w:rsidP="0053707C">
            <w:pPr>
              <w:jc w:val="both"/>
              <w:rPr>
                <w:b/>
              </w:rPr>
            </w:pPr>
            <w:r w:rsidRPr="00D30179">
              <w:rPr>
                <w:b/>
              </w:rPr>
              <w:t>Informace o způsobu kontaktu s vyučujícím</w:t>
            </w:r>
          </w:p>
        </w:tc>
      </w:tr>
      <w:tr w:rsidR="0053707C" w14:paraId="1E960F0A" w14:textId="77777777" w:rsidTr="00A758E6">
        <w:trPr>
          <w:trHeight w:val="425"/>
        </w:trPr>
        <w:tc>
          <w:tcPr>
            <w:tcW w:w="9924" w:type="dxa"/>
            <w:gridSpan w:val="10"/>
          </w:tcPr>
          <w:p w14:paraId="290C496D" w14:textId="77777777" w:rsidR="0053707C" w:rsidRPr="00D30179" w:rsidRDefault="0053707C" w:rsidP="0053707C">
            <w:pPr>
              <w:jc w:val="both"/>
            </w:pPr>
          </w:p>
          <w:p w14:paraId="7992B77E" w14:textId="77777777" w:rsidR="00025BF9" w:rsidRPr="00D30179" w:rsidRDefault="00025BF9" w:rsidP="0053707C">
            <w:pPr>
              <w:jc w:val="both"/>
            </w:pPr>
          </w:p>
          <w:p w14:paraId="25F0B680" w14:textId="61D6C58E" w:rsidR="00C2702E" w:rsidRPr="00D30179" w:rsidRDefault="00C2702E" w:rsidP="0053707C">
            <w:pPr>
              <w:jc w:val="both"/>
            </w:pPr>
          </w:p>
        </w:tc>
      </w:tr>
      <w:tr w:rsidR="0053707C" w14:paraId="0A653E31" w14:textId="77777777" w:rsidTr="00A758E6">
        <w:tc>
          <w:tcPr>
            <w:tcW w:w="9924" w:type="dxa"/>
            <w:gridSpan w:val="10"/>
            <w:tcBorders>
              <w:bottom w:val="double" w:sz="4" w:space="0" w:color="auto"/>
            </w:tcBorders>
            <w:shd w:val="clear" w:color="auto" w:fill="BDD6EE"/>
          </w:tcPr>
          <w:p w14:paraId="7DCBB17F" w14:textId="77777777" w:rsidR="0053707C" w:rsidRDefault="0053707C" w:rsidP="0053707C">
            <w:pPr>
              <w:jc w:val="both"/>
              <w:rPr>
                <w:b/>
                <w:sz w:val="28"/>
              </w:rPr>
            </w:pPr>
            <w:r>
              <w:br w:type="page"/>
            </w:r>
            <w:r>
              <w:rPr>
                <w:b/>
                <w:sz w:val="28"/>
              </w:rPr>
              <w:t>B-III – Charakteristika studijního předmětu</w:t>
            </w:r>
          </w:p>
        </w:tc>
      </w:tr>
      <w:tr w:rsidR="0053707C" w14:paraId="00F8E36E" w14:textId="77777777" w:rsidTr="00A758E6">
        <w:tc>
          <w:tcPr>
            <w:tcW w:w="3102" w:type="dxa"/>
            <w:tcBorders>
              <w:top w:val="double" w:sz="4" w:space="0" w:color="auto"/>
            </w:tcBorders>
            <w:shd w:val="clear" w:color="auto" w:fill="F7CAAC"/>
          </w:tcPr>
          <w:p w14:paraId="690F8463" w14:textId="77777777" w:rsidR="0053707C" w:rsidRDefault="0053707C" w:rsidP="0053707C">
            <w:pPr>
              <w:jc w:val="both"/>
              <w:rPr>
                <w:b/>
              </w:rPr>
            </w:pPr>
            <w:r>
              <w:rPr>
                <w:b/>
              </w:rPr>
              <w:t>Název studijního předmětu</w:t>
            </w:r>
          </w:p>
        </w:tc>
        <w:tc>
          <w:tcPr>
            <w:tcW w:w="6822" w:type="dxa"/>
            <w:gridSpan w:val="9"/>
            <w:tcBorders>
              <w:top w:val="double" w:sz="4" w:space="0" w:color="auto"/>
            </w:tcBorders>
          </w:tcPr>
          <w:p w14:paraId="1356B8B6" w14:textId="6FDDAE6A" w:rsidR="0053707C" w:rsidRPr="00A71D37" w:rsidRDefault="001A57AE" w:rsidP="0053707C">
            <w:pPr>
              <w:jc w:val="both"/>
              <w:rPr>
                <w:b/>
              </w:rPr>
            </w:pPr>
            <w:bookmarkStart w:id="86" w:name="Prot_a_enzym_inž"/>
            <w:bookmarkEnd w:id="86"/>
            <w:r w:rsidRPr="001A57AE">
              <w:rPr>
                <w:b/>
              </w:rPr>
              <w:t>Protein and Enzyme Engineering</w:t>
            </w:r>
          </w:p>
        </w:tc>
      </w:tr>
      <w:tr w:rsidR="0053707C" w14:paraId="42191BBA" w14:textId="77777777" w:rsidTr="00A758E6">
        <w:tc>
          <w:tcPr>
            <w:tcW w:w="3102" w:type="dxa"/>
            <w:shd w:val="clear" w:color="auto" w:fill="F7CAAC"/>
          </w:tcPr>
          <w:p w14:paraId="6739A71C" w14:textId="77777777" w:rsidR="0053707C" w:rsidRDefault="0053707C" w:rsidP="0053707C">
            <w:pPr>
              <w:jc w:val="both"/>
              <w:rPr>
                <w:b/>
              </w:rPr>
            </w:pPr>
            <w:r>
              <w:rPr>
                <w:b/>
              </w:rPr>
              <w:t>Typ předmětu</w:t>
            </w:r>
          </w:p>
        </w:tc>
        <w:tc>
          <w:tcPr>
            <w:tcW w:w="3426" w:type="dxa"/>
            <w:gridSpan w:val="4"/>
          </w:tcPr>
          <w:p w14:paraId="29CCC733" w14:textId="77777777" w:rsidR="0053707C" w:rsidRPr="002E1B7D" w:rsidRDefault="0053707C" w:rsidP="0053707C">
            <w:pPr>
              <w:jc w:val="both"/>
            </w:pPr>
            <w:r w:rsidRPr="002E1B7D">
              <w:t>povinný, ZT</w:t>
            </w:r>
          </w:p>
        </w:tc>
        <w:tc>
          <w:tcPr>
            <w:tcW w:w="2708" w:type="dxa"/>
            <w:gridSpan w:val="4"/>
            <w:shd w:val="clear" w:color="auto" w:fill="F7CAAC"/>
          </w:tcPr>
          <w:p w14:paraId="3002AF4B" w14:textId="77777777" w:rsidR="0053707C" w:rsidRDefault="0053707C" w:rsidP="0053707C">
            <w:pPr>
              <w:jc w:val="both"/>
            </w:pPr>
            <w:r>
              <w:rPr>
                <w:b/>
              </w:rPr>
              <w:t>doporučený ročník / semestr</w:t>
            </w:r>
          </w:p>
        </w:tc>
        <w:tc>
          <w:tcPr>
            <w:tcW w:w="688" w:type="dxa"/>
          </w:tcPr>
          <w:p w14:paraId="720B99D3" w14:textId="77777777" w:rsidR="0053707C" w:rsidRDefault="0053707C" w:rsidP="0053707C">
            <w:pPr>
              <w:jc w:val="both"/>
            </w:pPr>
            <w:r>
              <w:t>1/ZS</w:t>
            </w:r>
          </w:p>
        </w:tc>
      </w:tr>
      <w:tr w:rsidR="0053707C" w14:paraId="1EDF424A" w14:textId="77777777" w:rsidTr="00A758E6">
        <w:tc>
          <w:tcPr>
            <w:tcW w:w="3102" w:type="dxa"/>
            <w:shd w:val="clear" w:color="auto" w:fill="F7CAAC"/>
          </w:tcPr>
          <w:p w14:paraId="584993F2" w14:textId="77777777" w:rsidR="0053707C" w:rsidRDefault="0053707C" w:rsidP="0053707C">
            <w:pPr>
              <w:jc w:val="both"/>
              <w:rPr>
                <w:b/>
              </w:rPr>
            </w:pPr>
            <w:r>
              <w:rPr>
                <w:b/>
              </w:rPr>
              <w:t>Rozsah studijního předmětu</w:t>
            </w:r>
          </w:p>
        </w:tc>
        <w:tc>
          <w:tcPr>
            <w:tcW w:w="1712" w:type="dxa"/>
            <w:gridSpan w:val="2"/>
          </w:tcPr>
          <w:p w14:paraId="19BDA1E7" w14:textId="17EC89E2" w:rsidR="0053707C" w:rsidRDefault="0053707C" w:rsidP="00407459">
            <w:pPr>
              <w:jc w:val="both"/>
            </w:pPr>
            <w:r>
              <w:t>14p+</w:t>
            </w:r>
            <w:r w:rsidR="00407459">
              <w:t>0s+</w:t>
            </w:r>
            <w:r>
              <w:t>14l</w:t>
            </w:r>
          </w:p>
        </w:tc>
        <w:tc>
          <w:tcPr>
            <w:tcW w:w="894" w:type="dxa"/>
            <w:shd w:val="clear" w:color="auto" w:fill="F7CAAC"/>
          </w:tcPr>
          <w:p w14:paraId="1AF8DF7B" w14:textId="77777777" w:rsidR="0053707C" w:rsidRDefault="0053707C" w:rsidP="0053707C">
            <w:pPr>
              <w:jc w:val="both"/>
              <w:rPr>
                <w:b/>
              </w:rPr>
            </w:pPr>
            <w:r>
              <w:rPr>
                <w:b/>
              </w:rPr>
              <w:t xml:space="preserve">hod. </w:t>
            </w:r>
          </w:p>
        </w:tc>
        <w:tc>
          <w:tcPr>
            <w:tcW w:w="820" w:type="dxa"/>
          </w:tcPr>
          <w:p w14:paraId="58A22CE0" w14:textId="77777777" w:rsidR="0053707C" w:rsidRDefault="0053707C" w:rsidP="0053707C">
            <w:pPr>
              <w:jc w:val="both"/>
            </w:pPr>
            <w:r>
              <w:t>28</w:t>
            </w:r>
          </w:p>
        </w:tc>
        <w:tc>
          <w:tcPr>
            <w:tcW w:w="2167" w:type="dxa"/>
            <w:gridSpan w:val="3"/>
            <w:shd w:val="clear" w:color="auto" w:fill="F7CAAC"/>
          </w:tcPr>
          <w:p w14:paraId="60A07A3E" w14:textId="77777777" w:rsidR="0053707C" w:rsidRDefault="0053707C" w:rsidP="0053707C">
            <w:pPr>
              <w:jc w:val="both"/>
              <w:rPr>
                <w:b/>
              </w:rPr>
            </w:pPr>
            <w:r>
              <w:rPr>
                <w:b/>
              </w:rPr>
              <w:t>kreditů</w:t>
            </w:r>
          </w:p>
        </w:tc>
        <w:tc>
          <w:tcPr>
            <w:tcW w:w="1229" w:type="dxa"/>
            <w:gridSpan w:val="2"/>
          </w:tcPr>
          <w:p w14:paraId="077E99CF" w14:textId="2B6B65AF" w:rsidR="0053707C" w:rsidRDefault="00407459" w:rsidP="0053707C">
            <w:pPr>
              <w:jc w:val="both"/>
            </w:pPr>
            <w:del w:id="87" w:author="Buňková Leona" w:date="2018-05-25T08:26:00Z">
              <w:r w:rsidDel="00756313">
                <w:delText>3</w:delText>
              </w:r>
            </w:del>
            <w:ins w:id="88" w:author="Buňková Leona" w:date="2018-05-25T08:26:00Z">
              <w:r w:rsidR="00756313">
                <w:t>2</w:t>
              </w:r>
            </w:ins>
          </w:p>
        </w:tc>
      </w:tr>
      <w:tr w:rsidR="0053707C" w14:paraId="1180493D" w14:textId="77777777" w:rsidTr="00A758E6">
        <w:tc>
          <w:tcPr>
            <w:tcW w:w="3102" w:type="dxa"/>
            <w:shd w:val="clear" w:color="auto" w:fill="F7CAAC"/>
          </w:tcPr>
          <w:p w14:paraId="75FECB2D" w14:textId="77777777" w:rsidR="0053707C" w:rsidRDefault="0053707C" w:rsidP="0053707C">
            <w:pPr>
              <w:jc w:val="both"/>
              <w:rPr>
                <w:b/>
                <w:sz w:val="22"/>
              </w:rPr>
            </w:pPr>
            <w:r>
              <w:rPr>
                <w:b/>
              </w:rPr>
              <w:t>Prerekvizity, korekvizity, ekvivalence</w:t>
            </w:r>
          </w:p>
        </w:tc>
        <w:tc>
          <w:tcPr>
            <w:tcW w:w="6822" w:type="dxa"/>
            <w:gridSpan w:val="9"/>
          </w:tcPr>
          <w:p w14:paraId="4AC56353" w14:textId="77777777" w:rsidR="0053707C" w:rsidRDefault="0053707C" w:rsidP="0053707C">
            <w:pPr>
              <w:tabs>
                <w:tab w:val="left" w:pos="2051"/>
              </w:tabs>
              <w:jc w:val="both"/>
            </w:pPr>
            <w:r>
              <w:tab/>
            </w:r>
          </w:p>
        </w:tc>
      </w:tr>
      <w:tr w:rsidR="0053707C" w14:paraId="0920A40D" w14:textId="77777777" w:rsidTr="00A758E6">
        <w:tc>
          <w:tcPr>
            <w:tcW w:w="3102" w:type="dxa"/>
            <w:shd w:val="clear" w:color="auto" w:fill="F7CAAC"/>
          </w:tcPr>
          <w:p w14:paraId="018653B9" w14:textId="77777777" w:rsidR="0053707C" w:rsidRDefault="0053707C" w:rsidP="0053707C">
            <w:pPr>
              <w:jc w:val="both"/>
              <w:rPr>
                <w:b/>
              </w:rPr>
            </w:pPr>
            <w:r>
              <w:rPr>
                <w:b/>
              </w:rPr>
              <w:t>Způsob ověření studijních výsledků</w:t>
            </w:r>
          </w:p>
        </w:tc>
        <w:tc>
          <w:tcPr>
            <w:tcW w:w="3426" w:type="dxa"/>
            <w:gridSpan w:val="4"/>
          </w:tcPr>
          <w:p w14:paraId="19469A47" w14:textId="77777777" w:rsidR="0053707C" w:rsidRDefault="0053707C" w:rsidP="0053707C">
            <w:pPr>
              <w:jc w:val="both"/>
            </w:pPr>
            <w:r>
              <w:t>zápočet, zkouška</w:t>
            </w:r>
          </w:p>
        </w:tc>
        <w:tc>
          <w:tcPr>
            <w:tcW w:w="1569" w:type="dxa"/>
            <w:gridSpan w:val="2"/>
            <w:shd w:val="clear" w:color="auto" w:fill="F7CAAC"/>
          </w:tcPr>
          <w:p w14:paraId="449966DE" w14:textId="77777777" w:rsidR="0053707C" w:rsidRDefault="0053707C" w:rsidP="0053707C">
            <w:pPr>
              <w:jc w:val="both"/>
              <w:rPr>
                <w:b/>
              </w:rPr>
            </w:pPr>
            <w:r>
              <w:rPr>
                <w:b/>
              </w:rPr>
              <w:t>Forma výuky</w:t>
            </w:r>
          </w:p>
        </w:tc>
        <w:tc>
          <w:tcPr>
            <w:tcW w:w="1827" w:type="dxa"/>
            <w:gridSpan w:val="3"/>
          </w:tcPr>
          <w:p w14:paraId="4C0C2628" w14:textId="77777777" w:rsidR="0053707C" w:rsidRDefault="0053707C" w:rsidP="0053707C">
            <w:pPr>
              <w:jc w:val="both"/>
            </w:pPr>
            <w:r>
              <w:t xml:space="preserve">přednášky, </w:t>
            </w:r>
            <w:r w:rsidRPr="00C21219">
              <w:rPr>
                <w:sz w:val="19"/>
                <w:szCs w:val="19"/>
              </w:rPr>
              <w:t>laborato</w:t>
            </w:r>
            <w:r>
              <w:rPr>
                <w:sz w:val="19"/>
                <w:szCs w:val="19"/>
              </w:rPr>
              <w:t>rní cvičení</w:t>
            </w:r>
          </w:p>
        </w:tc>
      </w:tr>
      <w:tr w:rsidR="0053707C" w14:paraId="4CD246D1" w14:textId="77777777" w:rsidTr="00A758E6">
        <w:tc>
          <w:tcPr>
            <w:tcW w:w="3102" w:type="dxa"/>
            <w:shd w:val="clear" w:color="auto" w:fill="F7CAAC"/>
          </w:tcPr>
          <w:p w14:paraId="44424031" w14:textId="77777777" w:rsidR="0053707C" w:rsidRDefault="0053707C" w:rsidP="0053707C">
            <w:pPr>
              <w:jc w:val="both"/>
              <w:rPr>
                <w:b/>
              </w:rPr>
            </w:pPr>
            <w:r>
              <w:rPr>
                <w:b/>
              </w:rPr>
              <w:t>Forma způsobu ověření studijních výsledků a další požadavky na studenta</w:t>
            </w:r>
          </w:p>
        </w:tc>
        <w:tc>
          <w:tcPr>
            <w:tcW w:w="6822" w:type="dxa"/>
            <w:gridSpan w:val="9"/>
            <w:tcBorders>
              <w:bottom w:val="single" w:sz="4" w:space="0" w:color="auto"/>
            </w:tcBorders>
          </w:tcPr>
          <w:p w14:paraId="3CA57DDB" w14:textId="77777777" w:rsidR="0053707C" w:rsidRDefault="0053707C" w:rsidP="0053707C">
            <w:pPr>
              <w:jc w:val="both"/>
            </w:pPr>
            <w:r>
              <w:t>Zápočet: vypracování laboratorních úloh, odevzdání protokolů v požadované kvalitě.</w:t>
            </w:r>
          </w:p>
          <w:p w14:paraId="33D9FD2C" w14:textId="77777777" w:rsidR="0053707C" w:rsidRDefault="0053707C" w:rsidP="0053707C">
            <w:pPr>
              <w:jc w:val="both"/>
            </w:pPr>
            <w:r>
              <w:t>Zkouška: prokázání znalosti probíraných tematických okruhů, ústní zkouška.</w:t>
            </w:r>
          </w:p>
        </w:tc>
      </w:tr>
      <w:tr w:rsidR="0053707C" w14:paraId="7C8F3394" w14:textId="77777777" w:rsidTr="00A758E6">
        <w:trPr>
          <w:trHeight w:val="197"/>
        </w:trPr>
        <w:tc>
          <w:tcPr>
            <w:tcW w:w="3102" w:type="dxa"/>
            <w:tcBorders>
              <w:top w:val="nil"/>
            </w:tcBorders>
            <w:shd w:val="clear" w:color="auto" w:fill="F7CAAC"/>
          </w:tcPr>
          <w:p w14:paraId="39F3A4DB" w14:textId="77777777" w:rsidR="0053707C" w:rsidRDefault="0053707C" w:rsidP="0053707C">
            <w:pPr>
              <w:jc w:val="both"/>
              <w:rPr>
                <w:b/>
              </w:rPr>
            </w:pPr>
            <w:r>
              <w:rPr>
                <w:b/>
              </w:rPr>
              <w:t>Garant předmětu</w:t>
            </w:r>
          </w:p>
        </w:tc>
        <w:tc>
          <w:tcPr>
            <w:tcW w:w="6822" w:type="dxa"/>
            <w:gridSpan w:val="9"/>
            <w:tcBorders>
              <w:top w:val="single" w:sz="4" w:space="0" w:color="auto"/>
            </w:tcBorders>
          </w:tcPr>
          <w:p w14:paraId="530832BC" w14:textId="77777777" w:rsidR="0053707C" w:rsidRDefault="0053707C" w:rsidP="0053707C">
            <w:pPr>
              <w:jc w:val="both"/>
            </w:pPr>
            <w:r>
              <w:t>prof. Mgr. Marek Koutný, Ph.D.</w:t>
            </w:r>
          </w:p>
        </w:tc>
      </w:tr>
      <w:tr w:rsidR="0053707C" w14:paraId="0B23ED9D" w14:textId="77777777" w:rsidTr="00A758E6">
        <w:trPr>
          <w:trHeight w:val="243"/>
        </w:trPr>
        <w:tc>
          <w:tcPr>
            <w:tcW w:w="3102" w:type="dxa"/>
            <w:tcBorders>
              <w:top w:val="nil"/>
            </w:tcBorders>
            <w:shd w:val="clear" w:color="auto" w:fill="F7CAAC"/>
          </w:tcPr>
          <w:p w14:paraId="1CBABA71" w14:textId="77777777" w:rsidR="0053707C" w:rsidRDefault="0053707C" w:rsidP="0053707C">
            <w:pPr>
              <w:jc w:val="both"/>
              <w:rPr>
                <w:b/>
              </w:rPr>
            </w:pPr>
            <w:r>
              <w:rPr>
                <w:b/>
              </w:rPr>
              <w:t>Zapojení garanta do výuky předmětu</w:t>
            </w:r>
          </w:p>
        </w:tc>
        <w:tc>
          <w:tcPr>
            <w:tcW w:w="6822" w:type="dxa"/>
            <w:gridSpan w:val="9"/>
            <w:tcBorders>
              <w:top w:val="nil"/>
            </w:tcBorders>
          </w:tcPr>
          <w:p w14:paraId="428F3653" w14:textId="07892492" w:rsidR="0053707C" w:rsidRDefault="00407459" w:rsidP="0053707C">
            <w:pPr>
              <w:jc w:val="both"/>
            </w:pPr>
            <w:r>
              <w:t>50% p</w:t>
            </w:r>
          </w:p>
        </w:tc>
      </w:tr>
      <w:tr w:rsidR="0053707C" w14:paraId="30D4B2C5" w14:textId="77777777" w:rsidTr="00A758E6">
        <w:tc>
          <w:tcPr>
            <w:tcW w:w="3102" w:type="dxa"/>
            <w:shd w:val="clear" w:color="auto" w:fill="F7CAAC"/>
          </w:tcPr>
          <w:p w14:paraId="7C5F633E" w14:textId="77777777" w:rsidR="0053707C" w:rsidRDefault="0053707C" w:rsidP="0053707C">
            <w:pPr>
              <w:jc w:val="both"/>
              <w:rPr>
                <w:b/>
              </w:rPr>
            </w:pPr>
            <w:r>
              <w:rPr>
                <w:b/>
              </w:rPr>
              <w:t>Vyučující</w:t>
            </w:r>
          </w:p>
        </w:tc>
        <w:tc>
          <w:tcPr>
            <w:tcW w:w="6822" w:type="dxa"/>
            <w:gridSpan w:val="9"/>
            <w:tcBorders>
              <w:bottom w:val="nil"/>
            </w:tcBorders>
          </w:tcPr>
          <w:p w14:paraId="726F3F1A" w14:textId="77777777" w:rsidR="0053707C" w:rsidRDefault="0053707C" w:rsidP="0053707C">
            <w:pPr>
              <w:jc w:val="both"/>
            </w:pPr>
          </w:p>
        </w:tc>
      </w:tr>
      <w:tr w:rsidR="0053707C" w14:paraId="5B23C5AC" w14:textId="77777777" w:rsidTr="00A758E6">
        <w:trPr>
          <w:trHeight w:val="70"/>
        </w:trPr>
        <w:tc>
          <w:tcPr>
            <w:tcW w:w="9924" w:type="dxa"/>
            <w:gridSpan w:val="10"/>
            <w:tcBorders>
              <w:top w:val="nil"/>
            </w:tcBorders>
          </w:tcPr>
          <w:p w14:paraId="71943E87" w14:textId="2AB661E2" w:rsidR="00407459" w:rsidRDefault="00407459" w:rsidP="00D30179">
            <w:pPr>
              <w:spacing w:before="60" w:after="60"/>
              <w:jc w:val="both"/>
            </w:pPr>
            <w:r w:rsidRPr="00407459">
              <w:rPr>
                <w:b/>
              </w:rPr>
              <w:t>prof. Mgr. Marek Koutný, Ph.D</w:t>
            </w:r>
            <w:r w:rsidRPr="00E86E08">
              <w:rPr>
                <w:b/>
              </w:rPr>
              <w:t>.</w:t>
            </w:r>
            <w:r>
              <w:t xml:space="preserve"> (50% p)</w:t>
            </w:r>
          </w:p>
          <w:p w14:paraId="6E94BD01" w14:textId="31D5D579" w:rsidR="0053707C" w:rsidRDefault="00407459" w:rsidP="00D30179">
            <w:pPr>
              <w:spacing w:before="60" w:after="60"/>
              <w:jc w:val="both"/>
            </w:pPr>
            <w:r>
              <w:t>RNDr. Marek Ingr, Ph.D. (50% p)</w:t>
            </w:r>
          </w:p>
        </w:tc>
      </w:tr>
      <w:tr w:rsidR="0053707C" w14:paraId="3379A08F" w14:textId="77777777" w:rsidTr="00A758E6">
        <w:tc>
          <w:tcPr>
            <w:tcW w:w="3102" w:type="dxa"/>
            <w:shd w:val="clear" w:color="auto" w:fill="F7CAAC"/>
          </w:tcPr>
          <w:p w14:paraId="0663507F" w14:textId="77777777" w:rsidR="0053707C" w:rsidRDefault="0053707C" w:rsidP="0053707C">
            <w:pPr>
              <w:jc w:val="both"/>
              <w:rPr>
                <w:b/>
              </w:rPr>
            </w:pPr>
            <w:r>
              <w:rPr>
                <w:b/>
              </w:rPr>
              <w:t>Stručná anotace předmětu</w:t>
            </w:r>
          </w:p>
        </w:tc>
        <w:tc>
          <w:tcPr>
            <w:tcW w:w="6822" w:type="dxa"/>
            <w:gridSpan w:val="9"/>
            <w:tcBorders>
              <w:bottom w:val="nil"/>
            </w:tcBorders>
          </w:tcPr>
          <w:p w14:paraId="2B13D907" w14:textId="77777777" w:rsidR="0053707C" w:rsidRDefault="0053707C" w:rsidP="0053707C">
            <w:pPr>
              <w:jc w:val="both"/>
            </w:pPr>
          </w:p>
        </w:tc>
      </w:tr>
      <w:tr w:rsidR="0053707C" w14:paraId="4B87D060" w14:textId="77777777" w:rsidTr="00A758E6">
        <w:trPr>
          <w:trHeight w:val="3938"/>
        </w:trPr>
        <w:tc>
          <w:tcPr>
            <w:tcW w:w="9924" w:type="dxa"/>
            <w:gridSpan w:val="10"/>
            <w:tcBorders>
              <w:top w:val="nil"/>
              <w:bottom w:val="single" w:sz="12" w:space="0" w:color="auto"/>
            </w:tcBorders>
          </w:tcPr>
          <w:p w14:paraId="5C115E92" w14:textId="77777777" w:rsidR="0053707C" w:rsidRPr="003F268D" w:rsidRDefault="0053707C" w:rsidP="0053707C">
            <w:pPr>
              <w:jc w:val="both"/>
            </w:pPr>
            <w:r w:rsidRPr="003F268D">
              <w:lastRenderedPageBreak/>
              <w:t xml:space="preserve">Cílem </w:t>
            </w:r>
            <w:r>
              <w:t xml:space="preserve">předmětu je </w:t>
            </w:r>
            <w:r w:rsidRPr="003F268D">
              <w:t>seznámit</w:t>
            </w:r>
            <w:r>
              <w:t xml:space="preserve"> studenty se strukturou a funkcí proteinů, některými metodami jejich výzkumu, chemickými a biochemickými modifikacemi proteinů a jejich využitím v analytických i průmyslových aplikacích. S vybranými technikami se studenti seznámí formou laboratorního cvičení. </w:t>
            </w:r>
            <w:r w:rsidRPr="006C447C">
              <w:t>Obsah před</w:t>
            </w:r>
            <w:r>
              <w:t>mětu tvoří tyto tematické celky:</w:t>
            </w:r>
          </w:p>
          <w:p w14:paraId="2165F1F7" w14:textId="77777777" w:rsidR="0053707C" w:rsidRDefault="0053707C" w:rsidP="0053707C">
            <w:pPr>
              <w:pStyle w:val="Odstavecseseznamem"/>
              <w:numPr>
                <w:ilvl w:val="0"/>
                <w:numId w:val="7"/>
              </w:numPr>
              <w:ind w:left="284" w:hanging="57"/>
              <w:jc w:val="both"/>
            </w:pPr>
            <w:r>
              <w:t>Struktura proteinů a jejich biologické funkce.</w:t>
            </w:r>
          </w:p>
          <w:p w14:paraId="5F004BEC" w14:textId="77777777" w:rsidR="0053707C" w:rsidRDefault="0053707C" w:rsidP="0053707C">
            <w:pPr>
              <w:pStyle w:val="Odstavecseseznamem"/>
              <w:numPr>
                <w:ilvl w:val="0"/>
                <w:numId w:val="7"/>
              </w:numPr>
              <w:ind w:left="284" w:hanging="57"/>
              <w:jc w:val="both"/>
            </w:pPr>
            <w:r>
              <w:t>Metody zkoumání proteinové struktury: aminokyselinová analýza, sekvenace, hmotnostní spektrometrie.</w:t>
            </w:r>
          </w:p>
          <w:p w14:paraId="296D899B" w14:textId="77777777" w:rsidR="0053707C" w:rsidRDefault="0053707C" w:rsidP="0053707C">
            <w:pPr>
              <w:pStyle w:val="Odstavecseseznamem"/>
              <w:numPr>
                <w:ilvl w:val="0"/>
                <w:numId w:val="7"/>
              </w:numPr>
              <w:ind w:left="284" w:hanging="57"/>
              <w:jc w:val="both"/>
            </w:pPr>
            <w:r>
              <w:t>Metody zkoumání proteinové struktury: krystalografie a difrakční analýza, NMR.</w:t>
            </w:r>
          </w:p>
          <w:p w14:paraId="6A44D639" w14:textId="77777777" w:rsidR="0053707C" w:rsidRDefault="0053707C" w:rsidP="0053707C">
            <w:pPr>
              <w:pStyle w:val="Odstavecseseznamem"/>
              <w:numPr>
                <w:ilvl w:val="0"/>
                <w:numId w:val="7"/>
              </w:numPr>
              <w:ind w:left="284" w:hanging="57"/>
              <w:jc w:val="both"/>
            </w:pPr>
            <w:r>
              <w:t>Simulace proteinové struktury a interakcí metodami výpočetní chemie.</w:t>
            </w:r>
          </w:p>
          <w:p w14:paraId="6DDB3D85" w14:textId="77777777" w:rsidR="0053707C" w:rsidRDefault="0053707C" w:rsidP="0053707C">
            <w:pPr>
              <w:pStyle w:val="Odstavecseseznamem"/>
              <w:numPr>
                <w:ilvl w:val="0"/>
                <w:numId w:val="7"/>
              </w:numPr>
              <w:ind w:left="284" w:hanging="57"/>
              <w:jc w:val="both"/>
            </w:pPr>
            <w:r>
              <w:t>Základy bioinformatiky, práce s genovými a proteinovými databázemi.</w:t>
            </w:r>
          </w:p>
          <w:p w14:paraId="0ED3F7FA" w14:textId="77777777" w:rsidR="0053707C" w:rsidRDefault="0053707C" w:rsidP="0053707C">
            <w:pPr>
              <w:pStyle w:val="Odstavecseseznamem"/>
              <w:numPr>
                <w:ilvl w:val="0"/>
                <w:numId w:val="7"/>
              </w:numPr>
              <w:ind w:left="284" w:hanging="57"/>
              <w:jc w:val="both"/>
            </w:pPr>
            <w:r>
              <w:t>Enzymová katalýza: třídy enzymů, základy enzymové kinetiky.</w:t>
            </w:r>
          </w:p>
          <w:p w14:paraId="74DCF195" w14:textId="77777777" w:rsidR="0053707C" w:rsidRDefault="0053707C" w:rsidP="0053707C">
            <w:pPr>
              <w:pStyle w:val="Odstavecseseznamem"/>
              <w:numPr>
                <w:ilvl w:val="0"/>
                <w:numId w:val="7"/>
              </w:numPr>
              <w:ind w:left="284" w:hanging="57"/>
              <w:jc w:val="both"/>
            </w:pPr>
            <w:r>
              <w:t>Enzymová katalýza: inhibice enzymů, alosterie.</w:t>
            </w:r>
          </w:p>
          <w:p w14:paraId="5B2CD112" w14:textId="77777777" w:rsidR="0053707C" w:rsidRDefault="0053707C" w:rsidP="0053707C">
            <w:pPr>
              <w:pStyle w:val="Odstavecseseznamem"/>
              <w:numPr>
                <w:ilvl w:val="0"/>
                <w:numId w:val="7"/>
              </w:numPr>
              <w:ind w:left="284" w:hanging="57"/>
              <w:jc w:val="both"/>
            </w:pPr>
            <w:r>
              <w:t>Průmyslové využití enzymů: aplikace v potravinářství, výrobě biopaliv, farmacii a dalších odvětvích.</w:t>
            </w:r>
          </w:p>
          <w:p w14:paraId="615D87C3" w14:textId="77777777" w:rsidR="0053707C" w:rsidRDefault="0053707C" w:rsidP="0053707C">
            <w:pPr>
              <w:pStyle w:val="Odstavecseseznamem"/>
              <w:numPr>
                <w:ilvl w:val="0"/>
                <w:numId w:val="7"/>
              </w:numPr>
              <w:ind w:left="284" w:hanging="57"/>
              <w:jc w:val="both"/>
            </w:pPr>
            <w:r>
              <w:t>Biokonjugace proteinů: chemické reakce vedoucí k modifikaci proteinových molekul.</w:t>
            </w:r>
          </w:p>
          <w:p w14:paraId="5C2E3714" w14:textId="77777777" w:rsidR="0053707C" w:rsidRDefault="0053707C" w:rsidP="0053707C">
            <w:pPr>
              <w:pStyle w:val="Odstavecseseznamem"/>
              <w:numPr>
                <w:ilvl w:val="0"/>
                <w:numId w:val="7"/>
              </w:numPr>
              <w:ind w:left="284" w:hanging="57"/>
              <w:jc w:val="both"/>
            </w:pPr>
            <w:r>
              <w:t>Imobilizace proteinů a enzymů, průmyslové biokatalyzátory.</w:t>
            </w:r>
          </w:p>
          <w:p w14:paraId="7403E20A" w14:textId="77777777" w:rsidR="0053707C" w:rsidRDefault="0053707C" w:rsidP="0053707C">
            <w:pPr>
              <w:pStyle w:val="Odstavecseseznamem"/>
              <w:numPr>
                <w:ilvl w:val="0"/>
                <w:numId w:val="7"/>
              </w:numPr>
              <w:ind w:left="284" w:hanging="57"/>
              <w:jc w:val="both"/>
            </w:pPr>
            <w:r>
              <w:t>Biomedicínské aplikace proteinových konjugátů.</w:t>
            </w:r>
          </w:p>
          <w:p w14:paraId="5403896D" w14:textId="77777777" w:rsidR="0053707C" w:rsidRDefault="0053707C" w:rsidP="0053707C">
            <w:pPr>
              <w:pStyle w:val="Odstavecseseznamem"/>
              <w:numPr>
                <w:ilvl w:val="0"/>
                <w:numId w:val="7"/>
              </w:numPr>
              <w:ind w:left="284" w:hanging="57"/>
              <w:jc w:val="both"/>
            </w:pPr>
            <w:r>
              <w:t xml:space="preserve">Racionální design proteinových molekul: úprava vlastností proteinů na základě strukturních a počítačových analýz. </w:t>
            </w:r>
          </w:p>
          <w:p w14:paraId="26BBF4BD" w14:textId="77777777" w:rsidR="0053707C" w:rsidRDefault="0053707C" w:rsidP="0053707C">
            <w:pPr>
              <w:pStyle w:val="Odstavecseseznamem"/>
              <w:numPr>
                <w:ilvl w:val="0"/>
                <w:numId w:val="7"/>
              </w:numPr>
              <w:ind w:left="284" w:hanging="57"/>
              <w:jc w:val="both"/>
            </w:pPr>
            <w:r>
              <w:t>Metody řízené evoluce proteinů.</w:t>
            </w:r>
          </w:p>
          <w:p w14:paraId="13A8BDD8" w14:textId="77777777" w:rsidR="0053707C" w:rsidRPr="009E2B4A" w:rsidRDefault="0053707C" w:rsidP="0053707C">
            <w:pPr>
              <w:pStyle w:val="Odstavecseseznamem"/>
              <w:numPr>
                <w:ilvl w:val="0"/>
                <w:numId w:val="7"/>
              </w:numPr>
              <w:ind w:left="284" w:hanging="57"/>
              <w:jc w:val="both"/>
            </w:pPr>
            <w:r>
              <w:t>Příklady zlepšování vlastností proteinů (rozpustnost, stabilita, enzymová aktivita) metodami proteinového inženýrství.</w:t>
            </w:r>
          </w:p>
        </w:tc>
      </w:tr>
      <w:tr w:rsidR="0053707C" w14:paraId="76988C51" w14:textId="77777777" w:rsidTr="00A758E6">
        <w:trPr>
          <w:trHeight w:val="265"/>
        </w:trPr>
        <w:tc>
          <w:tcPr>
            <w:tcW w:w="3672" w:type="dxa"/>
            <w:gridSpan w:val="2"/>
            <w:tcBorders>
              <w:top w:val="nil"/>
            </w:tcBorders>
            <w:shd w:val="clear" w:color="auto" w:fill="F7CAAC"/>
          </w:tcPr>
          <w:p w14:paraId="3451C29A" w14:textId="77777777" w:rsidR="0053707C" w:rsidRDefault="0053707C" w:rsidP="0053707C">
            <w:pPr>
              <w:jc w:val="both"/>
            </w:pPr>
            <w:r>
              <w:rPr>
                <w:b/>
              </w:rPr>
              <w:t>Studijní literatura a studijní pomůcky</w:t>
            </w:r>
          </w:p>
        </w:tc>
        <w:tc>
          <w:tcPr>
            <w:tcW w:w="6252" w:type="dxa"/>
            <w:gridSpan w:val="8"/>
            <w:tcBorders>
              <w:top w:val="nil"/>
              <w:bottom w:val="nil"/>
            </w:tcBorders>
          </w:tcPr>
          <w:p w14:paraId="3FA34B9D" w14:textId="77777777" w:rsidR="0053707C" w:rsidRDefault="0053707C" w:rsidP="0053707C">
            <w:pPr>
              <w:jc w:val="both"/>
            </w:pPr>
          </w:p>
        </w:tc>
      </w:tr>
      <w:tr w:rsidR="0053707C" w14:paraId="27A97E1A" w14:textId="77777777" w:rsidTr="00A758E6">
        <w:trPr>
          <w:trHeight w:val="1497"/>
        </w:trPr>
        <w:tc>
          <w:tcPr>
            <w:tcW w:w="9924" w:type="dxa"/>
            <w:gridSpan w:val="10"/>
            <w:tcBorders>
              <w:top w:val="nil"/>
            </w:tcBorders>
          </w:tcPr>
          <w:p w14:paraId="554BE7CD" w14:textId="77777777" w:rsidR="0053707C" w:rsidRPr="00676B76" w:rsidRDefault="0053707C" w:rsidP="0053707C">
            <w:pPr>
              <w:jc w:val="both"/>
              <w:rPr>
                <w:u w:val="single"/>
              </w:rPr>
            </w:pPr>
            <w:r w:rsidRPr="00676B76">
              <w:rPr>
                <w:u w:val="single"/>
              </w:rPr>
              <w:t xml:space="preserve">Povinná literatura: </w:t>
            </w:r>
          </w:p>
          <w:p w14:paraId="0203968C" w14:textId="77777777" w:rsidR="00C2702E" w:rsidRDefault="00C2702E" w:rsidP="00C2702E">
            <w:pPr>
              <w:jc w:val="both"/>
              <w:rPr>
                <w:sz w:val="19"/>
                <w:szCs w:val="19"/>
              </w:rPr>
            </w:pPr>
            <w:r w:rsidRPr="00C2702E">
              <w:rPr>
                <w:sz w:val="19"/>
                <w:szCs w:val="19"/>
              </w:rPr>
              <w:t>Výukové materiály v anglickém jazyce poskytnuté vyučujícím.</w:t>
            </w:r>
          </w:p>
          <w:p w14:paraId="4CE475EC" w14:textId="77777777" w:rsidR="0053707C" w:rsidRPr="00C21219" w:rsidRDefault="0053707C" w:rsidP="0053707C">
            <w:pPr>
              <w:jc w:val="both"/>
            </w:pPr>
            <w:r w:rsidRPr="003F2E2C">
              <w:rPr>
                <w:caps/>
              </w:rPr>
              <w:t>Kokate, C., J</w:t>
            </w:r>
            <w:r>
              <w:rPr>
                <w:caps/>
              </w:rPr>
              <w:t xml:space="preserve">alalpure, </w:t>
            </w:r>
            <w:proofErr w:type="gramStart"/>
            <w:r>
              <w:rPr>
                <w:caps/>
              </w:rPr>
              <w:t>S.S.</w:t>
            </w:r>
            <w:proofErr w:type="gramEnd"/>
            <w:r>
              <w:rPr>
                <w:caps/>
              </w:rPr>
              <w:t xml:space="preserve">, Hurakadle, P.J. </w:t>
            </w:r>
            <w:r w:rsidRPr="00C21219">
              <w:t xml:space="preserve">Textbook of </w:t>
            </w:r>
            <w:r>
              <w:t>P</w:t>
            </w:r>
            <w:r w:rsidRPr="00C21219">
              <w:t xml:space="preserve">harmaceutical </w:t>
            </w:r>
            <w:r>
              <w:t>B</w:t>
            </w:r>
            <w:r w:rsidRPr="00C21219">
              <w:t xml:space="preserve">iotechnology. </w:t>
            </w:r>
            <w:r>
              <w:t xml:space="preserve">New Delhi: </w:t>
            </w:r>
            <w:r w:rsidRPr="00C21219">
              <w:t>Elsevier, 2011</w:t>
            </w:r>
            <w:r>
              <w:t>. I</w:t>
            </w:r>
            <w:r w:rsidRPr="00C21219">
              <w:t>SBN</w:t>
            </w:r>
            <w:r>
              <w:t xml:space="preserve"> </w:t>
            </w:r>
            <w:r w:rsidRPr="00C21219">
              <w:t>978-81-312-2828-9.</w:t>
            </w:r>
          </w:p>
          <w:p w14:paraId="7B5A9100" w14:textId="77777777" w:rsidR="0053707C" w:rsidRPr="00355B66" w:rsidRDefault="0053707C" w:rsidP="0053707C">
            <w:pPr>
              <w:jc w:val="both"/>
              <w:rPr>
                <w:sz w:val="8"/>
                <w:szCs w:val="8"/>
              </w:rPr>
            </w:pPr>
          </w:p>
          <w:p w14:paraId="5C799453" w14:textId="77777777" w:rsidR="0053707C" w:rsidRPr="00676B76" w:rsidRDefault="0053707C" w:rsidP="0053707C">
            <w:pPr>
              <w:jc w:val="both"/>
              <w:rPr>
                <w:u w:val="single"/>
              </w:rPr>
            </w:pPr>
            <w:r w:rsidRPr="00676B76">
              <w:rPr>
                <w:u w:val="single"/>
              </w:rPr>
              <w:t>Doporučená literatura:</w:t>
            </w:r>
          </w:p>
          <w:p w14:paraId="00BA7AE0" w14:textId="77777777" w:rsidR="0053707C" w:rsidRPr="00C21219" w:rsidRDefault="0053707C" w:rsidP="0053707C">
            <w:pPr>
              <w:jc w:val="both"/>
            </w:pPr>
            <w:proofErr w:type="gramStart"/>
            <w:r w:rsidRPr="003F2E2C">
              <w:rPr>
                <w:caps/>
              </w:rPr>
              <w:t>Rosano, G.L.</w:t>
            </w:r>
            <w:proofErr w:type="gramEnd"/>
            <w:r w:rsidRPr="003F2E2C">
              <w:rPr>
                <w:caps/>
              </w:rPr>
              <w:t>, Ceccarelli, E.A</w:t>
            </w:r>
            <w:r>
              <w:t xml:space="preserve">. (Eds.) </w:t>
            </w:r>
            <w:r w:rsidRPr="00C21219">
              <w:t xml:space="preserve">Recombinant </w:t>
            </w:r>
            <w:r>
              <w:t>P</w:t>
            </w:r>
            <w:r w:rsidRPr="00C21219">
              <w:t xml:space="preserve">rotein </w:t>
            </w:r>
            <w:r>
              <w:t>E</w:t>
            </w:r>
            <w:r w:rsidRPr="00C21219">
              <w:t xml:space="preserve">xpression in </w:t>
            </w:r>
            <w:r>
              <w:t>M</w:t>
            </w:r>
            <w:r w:rsidRPr="00C21219">
              <w:t xml:space="preserve">icrobial </w:t>
            </w:r>
            <w:r>
              <w:t>S</w:t>
            </w:r>
            <w:r w:rsidRPr="00C21219">
              <w:t>ystems. Frontiers in Microbiology 5</w:t>
            </w:r>
            <w:r>
              <w:t xml:space="preserve">, 102, </w:t>
            </w:r>
            <w:r w:rsidRPr="00C21219">
              <w:t>2014</w:t>
            </w:r>
            <w:r>
              <w:t>.</w:t>
            </w:r>
            <w:r w:rsidRPr="00C21219">
              <w:t xml:space="preserve"> ISSN</w:t>
            </w:r>
            <w:r>
              <w:t xml:space="preserve"> 1664-8714. </w:t>
            </w:r>
            <w:r w:rsidRPr="00C21219">
              <w:t>ISBN</w:t>
            </w:r>
            <w:r>
              <w:t xml:space="preserve"> 978-2-88919-294-6. DOI </w:t>
            </w:r>
            <w:r w:rsidRPr="00C21219">
              <w:t>10.3389/978-2-88919-294-6.</w:t>
            </w:r>
          </w:p>
          <w:p w14:paraId="0D08A431" w14:textId="77777777" w:rsidR="0053707C" w:rsidRPr="00C21219" w:rsidRDefault="0053707C" w:rsidP="0053707C">
            <w:pPr>
              <w:jc w:val="both"/>
            </w:pPr>
            <w:r w:rsidRPr="003F2E2C">
              <w:rPr>
                <w:caps/>
              </w:rPr>
              <w:t>Gelliessen, G.</w:t>
            </w:r>
            <w:r>
              <w:t xml:space="preserve"> (Ed.) </w:t>
            </w:r>
            <w:r w:rsidRPr="00C21219">
              <w:t xml:space="preserve">Production of Recombinant </w:t>
            </w:r>
            <w:r>
              <w:t>Proteins. Wiley-Blackwell, 2014. ISBN</w:t>
            </w:r>
            <w:r w:rsidRPr="00C21219">
              <w:t xml:space="preserve"> 978-3-527-31036-4.</w:t>
            </w:r>
          </w:p>
          <w:p w14:paraId="1F8FA3DA" w14:textId="77777777" w:rsidR="0053707C" w:rsidRPr="00C21219" w:rsidRDefault="0053707C" w:rsidP="0053707C">
            <w:pPr>
              <w:jc w:val="both"/>
            </w:pPr>
            <w:r w:rsidRPr="00C21219">
              <w:t>Prezentace z přednášky.</w:t>
            </w:r>
          </w:p>
          <w:p w14:paraId="648D9C13" w14:textId="3FF4FC79" w:rsidR="00E62AB7" w:rsidRDefault="0053707C" w:rsidP="00025BF9">
            <w:pPr>
              <w:jc w:val="both"/>
            </w:pPr>
            <w:r w:rsidRPr="00C21219">
              <w:t>Aktuální odborné publikace.</w:t>
            </w:r>
          </w:p>
        </w:tc>
      </w:tr>
      <w:tr w:rsidR="0053707C" w14:paraId="309EE15D" w14:textId="77777777" w:rsidTr="00A758E6">
        <w:tc>
          <w:tcPr>
            <w:tcW w:w="9924" w:type="dxa"/>
            <w:gridSpan w:val="10"/>
            <w:tcBorders>
              <w:top w:val="single" w:sz="12" w:space="0" w:color="auto"/>
              <w:left w:val="single" w:sz="2" w:space="0" w:color="auto"/>
              <w:bottom w:val="single" w:sz="2" w:space="0" w:color="auto"/>
              <w:right w:val="single" w:sz="2" w:space="0" w:color="auto"/>
            </w:tcBorders>
            <w:shd w:val="clear" w:color="auto" w:fill="F7CAAC"/>
          </w:tcPr>
          <w:p w14:paraId="2C576A89" w14:textId="77777777" w:rsidR="0053707C" w:rsidRDefault="0053707C" w:rsidP="0053707C">
            <w:pPr>
              <w:jc w:val="center"/>
              <w:rPr>
                <w:b/>
              </w:rPr>
            </w:pPr>
            <w:r>
              <w:rPr>
                <w:b/>
              </w:rPr>
              <w:t>Informace ke kombinované nebo distanční formě</w:t>
            </w:r>
          </w:p>
        </w:tc>
      </w:tr>
      <w:tr w:rsidR="0053707C" w14:paraId="5A46A7FC" w14:textId="77777777" w:rsidTr="00A758E6">
        <w:tc>
          <w:tcPr>
            <w:tcW w:w="4814" w:type="dxa"/>
            <w:gridSpan w:val="3"/>
            <w:tcBorders>
              <w:top w:val="single" w:sz="2" w:space="0" w:color="auto"/>
            </w:tcBorders>
            <w:shd w:val="clear" w:color="auto" w:fill="F7CAAC"/>
          </w:tcPr>
          <w:p w14:paraId="5A386D39" w14:textId="77777777" w:rsidR="0053707C" w:rsidRDefault="0053707C" w:rsidP="0053707C">
            <w:pPr>
              <w:jc w:val="both"/>
            </w:pPr>
            <w:r>
              <w:rPr>
                <w:b/>
              </w:rPr>
              <w:t>Rozsah konzultací (soustředění)</w:t>
            </w:r>
          </w:p>
        </w:tc>
        <w:tc>
          <w:tcPr>
            <w:tcW w:w="894" w:type="dxa"/>
            <w:tcBorders>
              <w:top w:val="single" w:sz="2" w:space="0" w:color="auto"/>
            </w:tcBorders>
          </w:tcPr>
          <w:p w14:paraId="41C305A3" w14:textId="26790BF9" w:rsidR="0053707C" w:rsidRDefault="0053707C" w:rsidP="0053707C">
            <w:pPr>
              <w:jc w:val="center"/>
            </w:pPr>
          </w:p>
        </w:tc>
        <w:tc>
          <w:tcPr>
            <w:tcW w:w="4216" w:type="dxa"/>
            <w:gridSpan w:val="6"/>
            <w:tcBorders>
              <w:top w:val="single" w:sz="2" w:space="0" w:color="auto"/>
            </w:tcBorders>
            <w:shd w:val="clear" w:color="auto" w:fill="F7CAAC"/>
          </w:tcPr>
          <w:p w14:paraId="71BC2790" w14:textId="77777777" w:rsidR="0053707C" w:rsidRDefault="0053707C" w:rsidP="0053707C">
            <w:pPr>
              <w:jc w:val="both"/>
              <w:rPr>
                <w:b/>
              </w:rPr>
            </w:pPr>
            <w:r>
              <w:rPr>
                <w:b/>
              </w:rPr>
              <w:t xml:space="preserve">hodin </w:t>
            </w:r>
          </w:p>
        </w:tc>
      </w:tr>
      <w:tr w:rsidR="0053707C" w14:paraId="27E65DB8" w14:textId="77777777" w:rsidTr="00A758E6">
        <w:tc>
          <w:tcPr>
            <w:tcW w:w="9924" w:type="dxa"/>
            <w:gridSpan w:val="10"/>
            <w:shd w:val="clear" w:color="auto" w:fill="F7CAAC"/>
          </w:tcPr>
          <w:p w14:paraId="63A7654E" w14:textId="77777777" w:rsidR="0053707C" w:rsidRDefault="0053707C" w:rsidP="0053707C">
            <w:pPr>
              <w:jc w:val="both"/>
              <w:rPr>
                <w:b/>
              </w:rPr>
            </w:pPr>
            <w:r>
              <w:rPr>
                <w:b/>
              </w:rPr>
              <w:t>Informace o způsobu kontaktu s vyučujícím</w:t>
            </w:r>
          </w:p>
        </w:tc>
      </w:tr>
      <w:tr w:rsidR="0053707C" w14:paraId="78DD8E8A" w14:textId="77777777" w:rsidTr="00A758E6">
        <w:trPr>
          <w:trHeight w:val="132"/>
        </w:trPr>
        <w:tc>
          <w:tcPr>
            <w:tcW w:w="9924" w:type="dxa"/>
            <w:gridSpan w:val="10"/>
          </w:tcPr>
          <w:p w14:paraId="3531E03B" w14:textId="77777777" w:rsidR="0053707C" w:rsidRDefault="0053707C" w:rsidP="0053707C">
            <w:pPr>
              <w:jc w:val="both"/>
              <w:rPr>
                <w:b/>
                <w:color w:val="FF0000"/>
              </w:rPr>
            </w:pPr>
          </w:p>
          <w:p w14:paraId="55740E93" w14:textId="77777777" w:rsidR="001A57AE" w:rsidRDefault="001A57AE" w:rsidP="0053707C">
            <w:pPr>
              <w:jc w:val="both"/>
              <w:rPr>
                <w:b/>
                <w:color w:val="FF0000"/>
              </w:rPr>
            </w:pPr>
          </w:p>
          <w:p w14:paraId="21D9A097" w14:textId="77777777" w:rsidR="00E62AB7" w:rsidRDefault="00E62AB7" w:rsidP="0053707C">
            <w:pPr>
              <w:jc w:val="both"/>
              <w:rPr>
                <w:b/>
                <w:color w:val="FF0000"/>
              </w:rPr>
            </w:pPr>
          </w:p>
          <w:p w14:paraId="34F275D5" w14:textId="77777777" w:rsidR="00E62AB7" w:rsidRDefault="00E62AB7" w:rsidP="0053707C">
            <w:pPr>
              <w:jc w:val="both"/>
              <w:rPr>
                <w:b/>
                <w:color w:val="FF0000"/>
              </w:rPr>
            </w:pPr>
          </w:p>
          <w:p w14:paraId="549F2FF7" w14:textId="77777777" w:rsidR="00E62AB7" w:rsidRDefault="00E62AB7" w:rsidP="0053707C">
            <w:pPr>
              <w:jc w:val="both"/>
              <w:rPr>
                <w:b/>
                <w:color w:val="FF0000"/>
              </w:rPr>
            </w:pPr>
          </w:p>
          <w:p w14:paraId="606000C1" w14:textId="77777777" w:rsidR="001A57AE" w:rsidRDefault="001A57AE" w:rsidP="0053707C">
            <w:pPr>
              <w:jc w:val="both"/>
              <w:rPr>
                <w:b/>
                <w:color w:val="FF0000"/>
              </w:rPr>
            </w:pPr>
          </w:p>
          <w:p w14:paraId="5E317293" w14:textId="77777777" w:rsidR="00025BF9" w:rsidRDefault="00025BF9" w:rsidP="0053707C">
            <w:pPr>
              <w:jc w:val="both"/>
              <w:rPr>
                <w:b/>
                <w:color w:val="FF0000"/>
              </w:rPr>
            </w:pPr>
          </w:p>
          <w:p w14:paraId="4E6AF8F4" w14:textId="0CCD25DA" w:rsidR="001A57AE" w:rsidRPr="00AE40A8" w:rsidRDefault="001A57AE" w:rsidP="0053707C">
            <w:pPr>
              <w:jc w:val="both"/>
              <w:rPr>
                <w:b/>
                <w:color w:val="FF0000"/>
              </w:rPr>
            </w:pPr>
          </w:p>
        </w:tc>
      </w:tr>
      <w:tr w:rsidR="0053707C" w14:paraId="602266EB"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9924" w:type="dxa"/>
            <w:gridSpan w:val="10"/>
            <w:tcBorders>
              <w:top w:val="single" w:sz="4" w:space="0" w:color="00000A"/>
              <w:left w:val="single" w:sz="4" w:space="0" w:color="00000A"/>
              <w:bottom w:val="double" w:sz="4" w:space="0" w:color="00000A"/>
              <w:right w:val="single" w:sz="4" w:space="0" w:color="00000A"/>
            </w:tcBorders>
            <w:shd w:val="clear" w:color="auto" w:fill="BDD6EE"/>
          </w:tcPr>
          <w:p w14:paraId="66B24588" w14:textId="77777777" w:rsidR="0053707C" w:rsidRDefault="0053707C" w:rsidP="0053707C">
            <w:pPr>
              <w:jc w:val="both"/>
            </w:pPr>
            <w:r>
              <w:rPr>
                <w:b/>
                <w:sz w:val="28"/>
              </w:rPr>
              <w:t>B-III – Charakteristika studijního předmětu</w:t>
            </w:r>
          </w:p>
        </w:tc>
      </w:tr>
      <w:tr w:rsidR="0053707C" w14:paraId="64767903" w14:textId="77777777" w:rsidTr="00A758E6">
        <w:tblPrEx>
          <w:tblCellMar>
            <w:left w:w="75" w:type="dxa"/>
          </w:tblCellMar>
          <w:tblLook w:val="0000" w:firstRow="0" w:lastRow="0" w:firstColumn="0" w:lastColumn="0" w:noHBand="0" w:noVBand="0"/>
        </w:tblPrEx>
        <w:tc>
          <w:tcPr>
            <w:tcW w:w="3102" w:type="dxa"/>
            <w:tcBorders>
              <w:top w:val="double" w:sz="4" w:space="0" w:color="00000A"/>
              <w:left w:val="single" w:sz="4" w:space="0" w:color="00000A"/>
              <w:bottom w:val="single" w:sz="4" w:space="0" w:color="00000A"/>
              <w:right w:val="single" w:sz="4" w:space="0" w:color="00000A"/>
            </w:tcBorders>
            <w:shd w:val="clear" w:color="auto" w:fill="F7CAAC"/>
          </w:tcPr>
          <w:p w14:paraId="22D33085" w14:textId="77777777" w:rsidR="0053707C" w:rsidRDefault="0053707C" w:rsidP="0053707C">
            <w:pPr>
              <w:jc w:val="both"/>
            </w:pPr>
            <w:r>
              <w:rPr>
                <w:b/>
              </w:rPr>
              <w:t>Název studijního předmětu</w:t>
            </w:r>
          </w:p>
        </w:tc>
        <w:tc>
          <w:tcPr>
            <w:tcW w:w="6822" w:type="dxa"/>
            <w:gridSpan w:val="9"/>
            <w:tcBorders>
              <w:top w:val="double" w:sz="4" w:space="0" w:color="00000A"/>
              <w:left w:val="single" w:sz="4" w:space="0" w:color="00000A"/>
              <w:bottom w:val="single" w:sz="4" w:space="0" w:color="00000A"/>
              <w:right w:val="single" w:sz="4" w:space="0" w:color="00000A"/>
            </w:tcBorders>
            <w:shd w:val="clear" w:color="auto" w:fill="auto"/>
          </w:tcPr>
          <w:p w14:paraId="1AF92E6B" w14:textId="042B4991" w:rsidR="0053707C" w:rsidRPr="00A71D37" w:rsidRDefault="001A57AE" w:rsidP="0053707C">
            <w:pPr>
              <w:jc w:val="both"/>
              <w:rPr>
                <w:b/>
              </w:rPr>
            </w:pPr>
            <w:bookmarkStart w:id="89" w:name="Toxik"/>
            <w:bookmarkEnd w:id="89"/>
            <w:r>
              <w:rPr>
                <w:b/>
              </w:rPr>
              <w:t>Toxicology</w:t>
            </w:r>
          </w:p>
        </w:tc>
      </w:tr>
      <w:tr w:rsidR="0053707C" w14:paraId="58087012"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300D667F" w14:textId="77777777" w:rsidR="0053707C" w:rsidRDefault="0053707C" w:rsidP="0053707C">
            <w:pPr>
              <w:jc w:val="both"/>
            </w:pPr>
            <w:r>
              <w:rPr>
                <w:b/>
              </w:rPr>
              <w:t>Typ předmětu</w:t>
            </w:r>
          </w:p>
        </w:tc>
        <w:tc>
          <w:tcPr>
            <w:tcW w:w="3426" w:type="dxa"/>
            <w:gridSpan w:val="4"/>
            <w:tcBorders>
              <w:top w:val="single" w:sz="4" w:space="0" w:color="00000A"/>
              <w:left w:val="single" w:sz="4" w:space="0" w:color="00000A"/>
              <w:bottom w:val="single" w:sz="4" w:space="0" w:color="00000A"/>
              <w:right w:val="single" w:sz="4" w:space="0" w:color="00000A"/>
            </w:tcBorders>
            <w:shd w:val="clear" w:color="auto" w:fill="auto"/>
          </w:tcPr>
          <w:p w14:paraId="0D21DA06" w14:textId="77777777" w:rsidR="0053707C" w:rsidRDefault="0053707C" w:rsidP="0053707C">
            <w:pPr>
              <w:jc w:val="both"/>
            </w:pPr>
            <w:r>
              <w:t>povinný, PZ</w:t>
            </w:r>
          </w:p>
        </w:tc>
        <w:tc>
          <w:tcPr>
            <w:tcW w:w="2708" w:type="dxa"/>
            <w:gridSpan w:val="4"/>
            <w:tcBorders>
              <w:top w:val="single" w:sz="4" w:space="0" w:color="00000A"/>
              <w:left w:val="single" w:sz="4" w:space="0" w:color="00000A"/>
              <w:bottom w:val="single" w:sz="4" w:space="0" w:color="00000A"/>
              <w:right w:val="single" w:sz="4" w:space="0" w:color="00000A"/>
            </w:tcBorders>
            <w:shd w:val="clear" w:color="auto" w:fill="F7CAAC"/>
          </w:tcPr>
          <w:p w14:paraId="66B5E162" w14:textId="77777777" w:rsidR="0053707C" w:rsidRDefault="0053707C" w:rsidP="0053707C">
            <w:pPr>
              <w:jc w:val="both"/>
            </w:pPr>
            <w:r>
              <w:rPr>
                <w:b/>
              </w:rPr>
              <w:t>doporučený ročník / semestr</w:t>
            </w:r>
          </w:p>
        </w:tc>
        <w:tc>
          <w:tcPr>
            <w:tcW w:w="688" w:type="dxa"/>
            <w:tcBorders>
              <w:top w:val="single" w:sz="4" w:space="0" w:color="00000A"/>
              <w:left w:val="single" w:sz="4" w:space="0" w:color="00000A"/>
              <w:bottom w:val="single" w:sz="4" w:space="0" w:color="00000A"/>
              <w:right w:val="single" w:sz="4" w:space="0" w:color="00000A"/>
            </w:tcBorders>
            <w:shd w:val="clear" w:color="auto" w:fill="auto"/>
          </w:tcPr>
          <w:p w14:paraId="6A945832" w14:textId="77777777" w:rsidR="0053707C" w:rsidRPr="00E863C0" w:rsidRDefault="0053707C" w:rsidP="0053707C">
            <w:pPr>
              <w:jc w:val="both"/>
            </w:pPr>
            <w:r w:rsidRPr="00E863C0">
              <w:t>1/ZS</w:t>
            </w:r>
          </w:p>
        </w:tc>
      </w:tr>
      <w:tr w:rsidR="0053707C" w14:paraId="4B042793"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56C050AF" w14:textId="77777777" w:rsidR="0053707C" w:rsidRDefault="0053707C" w:rsidP="0053707C">
            <w:pPr>
              <w:jc w:val="both"/>
            </w:pPr>
            <w:r>
              <w:rPr>
                <w:b/>
              </w:rPr>
              <w:t>Rozsah studijního předmětu</w:t>
            </w:r>
          </w:p>
        </w:tc>
        <w:tc>
          <w:tcPr>
            <w:tcW w:w="1712" w:type="dxa"/>
            <w:gridSpan w:val="2"/>
            <w:tcBorders>
              <w:top w:val="single" w:sz="4" w:space="0" w:color="00000A"/>
              <w:left w:val="single" w:sz="4" w:space="0" w:color="00000A"/>
              <w:bottom w:val="single" w:sz="4" w:space="0" w:color="00000A"/>
              <w:right w:val="single" w:sz="4" w:space="0" w:color="00000A"/>
            </w:tcBorders>
            <w:shd w:val="clear" w:color="auto" w:fill="auto"/>
          </w:tcPr>
          <w:p w14:paraId="2AE423DD" w14:textId="770460F6" w:rsidR="0053707C" w:rsidRDefault="00407459" w:rsidP="004722AC">
            <w:pPr>
              <w:jc w:val="both"/>
            </w:pPr>
            <w:r>
              <w:t>28p+</w:t>
            </w:r>
            <w:r w:rsidR="004722AC">
              <w:t>14</w:t>
            </w:r>
            <w:r>
              <w:t>s+0l</w:t>
            </w:r>
          </w:p>
        </w:tc>
        <w:tc>
          <w:tcPr>
            <w:tcW w:w="894" w:type="dxa"/>
            <w:tcBorders>
              <w:top w:val="single" w:sz="4" w:space="0" w:color="00000A"/>
              <w:left w:val="single" w:sz="4" w:space="0" w:color="00000A"/>
              <w:bottom w:val="single" w:sz="4" w:space="0" w:color="00000A"/>
              <w:right w:val="single" w:sz="4" w:space="0" w:color="00000A"/>
            </w:tcBorders>
            <w:shd w:val="clear" w:color="auto" w:fill="F7CAAC"/>
          </w:tcPr>
          <w:p w14:paraId="0D40AA68" w14:textId="77777777" w:rsidR="0053707C" w:rsidRDefault="0053707C" w:rsidP="0053707C">
            <w:pPr>
              <w:jc w:val="both"/>
            </w:pPr>
            <w:r>
              <w:rPr>
                <w:b/>
              </w:rPr>
              <w:t xml:space="preserve">hod. </w:t>
            </w:r>
          </w:p>
        </w:tc>
        <w:tc>
          <w:tcPr>
            <w:tcW w:w="820" w:type="dxa"/>
            <w:tcBorders>
              <w:top w:val="single" w:sz="4" w:space="0" w:color="00000A"/>
              <w:left w:val="single" w:sz="4" w:space="0" w:color="00000A"/>
              <w:bottom w:val="single" w:sz="4" w:space="0" w:color="00000A"/>
              <w:right w:val="single" w:sz="4" w:space="0" w:color="00000A"/>
            </w:tcBorders>
            <w:shd w:val="clear" w:color="auto" w:fill="auto"/>
          </w:tcPr>
          <w:p w14:paraId="04D61873" w14:textId="16E35A90" w:rsidR="0053707C" w:rsidRDefault="00D8523B" w:rsidP="0053707C">
            <w:pPr>
              <w:jc w:val="both"/>
            </w:pPr>
            <w:r>
              <w:t>42</w:t>
            </w:r>
          </w:p>
        </w:tc>
        <w:tc>
          <w:tcPr>
            <w:tcW w:w="2167" w:type="dxa"/>
            <w:gridSpan w:val="3"/>
            <w:tcBorders>
              <w:top w:val="single" w:sz="4" w:space="0" w:color="00000A"/>
              <w:left w:val="single" w:sz="4" w:space="0" w:color="00000A"/>
              <w:bottom w:val="single" w:sz="4" w:space="0" w:color="00000A"/>
              <w:right w:val="single" w:sz="4" w:space="0" w:color="00000A"/>
            </w:tcBorders>
            <w:shd w:val="clear" w:color="auto" w:fill="F7CAAC"/>
          </w:tcPr>
          <w:p w14:paraId="24749DE4" w14:textId="77777777" w:rsidR="0053707C" w:rsidRDefault="0053707C" w:rsidP="0053707C">
            <w:pPr>
              <w:jc w:val="both"/>
            </w:pPr>
            <w:r>
              <w:rPr>
                <w:b/>
              </w:rPr>
              <w:t>kreditů</w:t>
            </w:r>
          </w:p>
        </w:tc>
        <w:tc>
          <w:tcPr>
            <w:tcW w:w="1229" w:type="dxa"/>
            <w:gridSpan w:val="2"/>
            <w:tcBorders>
              <w:top w:val="single" w:sz="4" w:space="0" w:color="00000A"/>
              <w:left w:val="single" w:sz="4" w:space="0" w:color="00000A"/>
              <w:bottom w:val="single" w:sz="4" w:space="0" w:color="00000A"/>
              <w:right w:val="single" w:sz="4" w:space="0" w:color="00000A"/>
            </w:tcBorders>
            <w:shd w:val="clear" w:color="auto" w:fill="auto"/>
          </w:tcPr>
          <w:p w14:paraId="28D9EA74" w14:textId="3185519E" w:rsidR="0053707C" w:rsidRDefault="00407459" w:rsidP="0053707C">
            <w:pPr>
              <w:jc w:val="both"/>
            </w:pPr>
            <w:del w:id="90" w:author="Buňková Leona" w:date="2018-05-25T08:26:00Z">
              <w:r w:rsidDel="00756313">
                <w:delText>5</w:delText>
              </w:r>
            </w:del>
            <w:ins w:id="91" w:author="Buňková Leona" w:date="2018-05-25T15:18:00Z">
              <w:r w:rsidR="00A758E6">
                <w:t>3</w:t>
              </w:r>
            </w:ins>
          </w:p>
        </w:tc>
      </w:tr>
      <w:tr w:rsidR="0053707C" w14:paraId="1D6DDD07"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796F1E85" w14:textId="77777777" w:rsidR="0053707C" w:rsidRDefault="0053707C" w:rsidP="0053707C">
            <w:pPr>
              <w:jc w:val="both"/>
            </w:pPr>
            <w:r>
              <w:rPr>
                <w:b/>
              </w:rPr>
              <w:t>Prerekvizity, korekvizity, ekvivalence</w:t>
            </w:r>
          </w:p>
        </w:tc>
        <w:tc>
          <w:tcPr>
            <w:tcW w:w="6822" w:type="dxa"/>
            <w:gridSpan w:val="9"/>
            <w:tcBorders>
              <w:top w:val="single" w:sz="4" w:space="0" w:color="00000A"/>
              <w:left w:val="single" w:sz="4" w:space="0" w:color="00000A"/>
              <w:bottom w:val="single" w:sz="4" w:space="0" w:color="00000A"/>
              <w:right w:val="single" w:sz="4" w:space="0" w:color="00000A"/>
            </w:tcBorders>
            <w:shd w:val="clear" w:color="auto" w:fill="auto"/>
          </w:tcPr>
          <w:p w14:paraId="36F2D8A4" w14:textId="77777777" w:rsidR="0053707C" w:rsidRDefault="0053707C" w:rsidP="0053707C">
            <w:pPr>
              <w:jc w:val="both"/>
            </w:pPr>
          </w:p>
        </w:tc>
      </w:tr>
      <w:tr w:rsidR="0053707C" w14:paraId="3D90A79E"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1AC51A08" w14:textId="77777777" w:rsidR="0053707C" w:rsidRDefault="0053707C" w:rsidP="0053707C">
            <w:pPr>
              <w:jc w:val="both"/>
            </w:pPr>
            <w:r>
              <w:rPr>
                <w:b/>
              </w:rPr>
              <w:t>Způsob ověření studijních výsledků</w:t>
            </w:r>
          </w:p>
        </w:tc>
        <w:tc>
          <w:tcPr>
            <w:tcW w:w="3426" w:type="dxa"/>
            <w:gridSpan w:val="4"/>
            <w:tcBorders>
              <w:top w:val="single" w:sz="4" w:space="0" w:color="00000A"/>
              <w:left w:val="single" w:sz="4" w:space="0" w:color="00000A"/>
              <w:bottom w:val="single" w:sz="4" w:space="0" w:color="00000A"/>
              <w:right w:val="single" w:sz="4" w:space="0" w:color="00000A"/>
            </w:tcBorders>
            <w:shd w:val="clear" w:color="auto" w:fill="auto"/>
          </w:tcPr>
          <w:p w14:paraId="16845922" w14:textId="77777777" w:rsidR="0053707C" w:rsidRDefault="0053707C" w:rsidP="0053707C">
            <w:pPr>
              <w:jc w:val="both"/>
            </w:pPr>
            <w:r>
              <w:t>zápočet, zkouška</w:t>
            </w:r>
          </w:p>
        </w:tc>
        <w:tc>
          <w:tcPr>
            <w:tcW w:w="1569" w:type="dxa"/>
            <w:gridSpan w:val="2"/>
            <w:tcBorders>
              <w:top w:val="single" w:sz="4" w:space="0" w:color="00000A"/>
              <w:left w:val="single" w:sz="4" w:space="0" w:color="00000A"/>
              <w:bottom w:val="single" w:sz="4" w:space="0" w:color="00000A"/>
              <w:right w:val="single" w:sz="4" w:space="0" w:color="00000A"/>
            </w:tcBorders>
            <w:shd w:val="clear" w:color="auto" w:fill="F7CAAC"/>
          </w:tcPr>
          <w:p w14:paraId="6E5C37FA" w14:textId="77777777" w:rsidR="0053707C" w:rsidRDefault="0053707C" w:rsidP="0053707C">
            <w:pPr>
              <w:jc w:val="both"/>
            </w:pPr>
            <w:r>
              <w:rPr>
                <w:b/>
              </w:rPr>
              <w:t>Forma výuky</w:t>
            </w:r>
          </w:p>
        </w:tc>
        <w:tc>
          <w:tcPr>
            <w:tcW w:w="1827" w:type="dxa"/>
            <w:gridSpan w:val="3"/>
            <w:tcBorders>
              <w:top w:val="single" w:sz="4" w:space="0" w:color="00000A"/>
              <w:left w:val="single" w:sz="4" w:space="0" w:color="00000A"/>
              <w:bottom w:val="single" w:sz="4" w:space="0" w:color="00000A"/>
              <w:right w:val="single" w:sz="4" w:space="0" w:color="00000A"/>
            </w:tcBorders>
            <w:shd w:val="clear" w:color="auto" w:fill="auto"/>
          </w:tcPr>
          <w:p w14:paraId="62DC6EB9" w14:textId="77777777" w:rsidR="0053707C" w:rsidRDefault="0053707C" w:rsidP="0053707C">
            <w:pPr>
              <w:jc w:val="both"/>
            </w:pPr>
            <w:r>
              <w:t>přednášky, semináře</w:t>
            </w:r>
          </w:p>
        </w:tc>
      </w:tr>
      <w:tr w:rsidR="0053707C" w14:paraId="0438B0D6"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717B2E43" w14:textId="77777777" w:rsidR="0053707C" w:rsidRDefault="0053707C" w:rsidP="0053707C">
            <w:pPr>
              <w:jc w:val="both"/>
            </w:pPr>
            <w:r>
              <w:rPr>
                <w:b/>
              </w:rPr>
              <w:t>Forma způsobu ověření studijních výsledků a další požadavky na studenta</w:t>
            </w:r>
          </w:p>
        </w:tc>
        <w:tc>
          <w:tcPr>
            <w:tcW w:w="6822" w:type="dxa"/>
            <w:gridSpan w:val="9"/>
            <w:tcBorders>
              <w:top w:val="single" w:sz="4" w:space="0" w:color="00000A"/>
              <w:left w:val="single" w:sz="4" w:space="0" w:color="00000A"/>
              <w:bottom w:val="single" w:sz="4" w:space="0" w:color="auto"/>
              <w:right w:val="single" w:sz="4" w:space="0" w:color="00000A"/>
            </w:tcBorders>
            <w:shd w:val="clear" w:color="auto" w:fill="auto"/>
          </w:tcPr>
          <w:p w14:paraId="1DAAC6B0" w14:textId="77777777" w:rsidR="0053707C" w:rsidRDefault="0053707C" w:rsidP="0053707C">
            <w:pPr>
              <w:jc w:val="both"/>
              <w:rPr>
                <w:color w:val="000000"/>
                <w:shd w:val="clear" w:color="auto" w:fill="FFFFFF"/>
              </w:rPr>
            </w:pPr>
            <w:r w:rsidRPr="00080A9B">
              <w:rPr>
                <w:color w:val="000000"/>
                <w:shd w:val="clear" w:color="auto" w:fill="FFFFFF"/>
              </w:rPr>
              <w:t>Docházka na seminářích</w:t>
            </w:r>
            <w:r>
              <w:rPr>
                <w:color w:val="000000"/>
                <w:shd w:val="clear" w:color="auto" w:fill="FFFFFF"/>
              </w:rPr>
              <w:t xml:space="preserve">: </w:t>
            </w:r>
            <w:r w:rsidRPr="00080A9B">
              <w:rPr>
                <w:color w:val="000000"/>
                <w:shd w:val="clear" w:color="auto" w:fill="FFFFFF"/>
              </w:rPr>
              <w:t>minimálně 80% účast na odučených hodinách seminářů</w:t>
            </w:r>
            <w:r>
              <w:rPr>
                <w:color w:val="000000"/>
                <w:shd w:val="clear" w:color="auto" w:fill="FFFFFF"/>
              </w:rPr>
              <w:t>.</w:t>
            </w:r>
          </w:p>
          <w:p w14:paraId="3B951BA4" w14:textId="77777777" w:rsidR="0053707C" w:rsidRDefault="0053707C" w:rsidP="0053707C">
            <w:pPr>
              <w:jc w:val="both"/>
              <w:rPr>
                <w:color w:val="000000"/>
                <w:shd w:val="clear" w:color="auto" w:fill="FFFFFF"/>
              </w:rPr>
            </w:pPr>
            <w:r>
              <w:rPr>
                <w:color w:val="000000"/>
                <w:shd w:val="clear" w:color="auto" w:fill="FFFFFF"/>
              </w:rPr>
              <w:t xml:space="preserve">Prezentace: </w:t>
            </w:r>
            <w:r w:rsidRPr="00080A9B">
              <w:rPr>
                <w:color w:val="000000"/>
                <w:shd w:val="clear" w:color="auto" w:fill="FFFFFF"/>
              </w:rPr>
              <w:t>zpracování zadaného toxikologického tématu v programu PowerPoint</w:t>
            </w:r>
            <w:r>
              <w:rPr>
                <w:color w:val="000000"/>
                <w:shd w:val="clear" w:color="auto" w:fill="FFFFFF"/>
              </w:rPr>
              <w:t xml:space="preserve"> a ústní přednes.</w:t>
            </w:r>
          </w:p>
          <w:p w14:paraId="625223EA" w14:textId="77777777" w:rsidR="0053707C" w:rsidRPr="00080A9B" w:rsidRDefault="0053707C" w:rsidP="0053707C">
            <w:pPr>
              <w:jc w:val="both"/>
            </w:pPr>
            <w:r>
              <w:rPr>
                <w:color w:val="000000"/>
                <w:shd w:val="clear" w:color="auto" w:fill="FFFFFF"/>
              </w:rPr>
              <w:t>Z</w:t>
            </w:r>
            <w:r w:rsidRPr="00080A9B">
              <w:rPr>
                <w:color w:val="000000"/>
                <w:shd w:val="clear" w:color="auto" w:fill="FFFFFF"/>
              </w:rPr>
              <w:t>ávěrečný písemný test</w:t>
            </w:r>
            <w:r>
              <w:rPr>
                <w:color w:val="000000"/>
                <w:shd w:val="clear" w:color="auto" w:fill="FFFFFF"/>
              </w:rPr>
              <w:t xml:space="preserve">: </w:t>
            </w:r>
            <w:r w:rsidRPr="00080A9B">
              <w:rPr>
                <w:color w:val="000000"/>
                <w:shd w:val="clear" w:color="auto" w:fill="FFFFFF"/>
              </w:rPr>
              <w:t>prokázání znalostí probíraných tematických okruhů</w:t>
            </w:r>
            <w:r>
              <w:rPr>
                <w:color w:val="000000"/>
                <w:shd w:val="clear" w:color="auto" w:fill="FFFFFF"/>
              </w:rPr>
              <w:t>.</w:t>
            </w:r>
          </w:p>
        </w:tc>
      </w:tr>
      <w:tr w:rsidR="0053707C" w14:paraId="4F339564" w14:textId="77777777" w:rsidTr="00A758E6">
        <w:tblPrEx>
          <w:tblCellMar>
            <w:left w:w="75" w:type="dxa"/>
          </w:tblCellMar>
          <w:tblLook w:val="0000" w:firstRow="0" w:lastRow="0" w:firstColumn="0" w:lastColumn="0" w:noHBand="0" w:noVBand="0"/>
        </w:tblPrEx>
        <w:trPr>
          <w:trHeight w:val="197"/>
        </w:trPr>
        <w:tc>
          <w:tcPr>
            <w:tcW w:w="3102" w:type="dxa"/>
            <w:tcBorders>
              <w:left w:val="single" w:sz="4" w:space="0" w:color="00000A"/>
              <w:bottom w:val="single" w:sz="4" w:space="0" w:color="00000A"/>
              <w:right w:val="single" w:sz="4" w:space="0" w:color="00000A"/>
            </w:tcBorders>
            <w:shd w:val="clear" w:color="auto" w:fill="F7CAAC"/>
          </w:tcPr>
          <w:p w14:paraId="0DE4B9A4" w14:textId="77777777" w:rsidR="0053707C" w:rsidRDefault="0053707C" w:rsidP="0053707C">
            <w:pPr>
              <w:jc w:val="both"/>
            </w:pPr>
            <w:r>
              <w:rPr>
                <w:b/>
              </w:rPr>
              <w:t>Garant předmětu</w:t>
            </w:r>
          </w:p>
        </w:tc>
        <w:tc>
          <w:tcPr>
            <w:tcW w:w="6822" w:type="dxa"/>
            <w:gridSpan w:val="9"/>
            <w:tcBorders>
              <w:top w:val="single" w:sz="4" w:space="0" w:color="auto"/>
              <w:left w:val="single" w:sz="4" w:space="0" w:color="00000A"/>
              <w:bottom w:val="single" w:sz="4" w:space="0" w:color="00000A"/>
              <w:right w:val="single" w:sz="4" w:space="0" w:color="00000A"/>
            </w:tcBorders>
            <w:shd w:val="clear" w:color="auto" w:fill="auto"/>
          </w:tcPr>
          <w:p w14:paraId="1AB28F63" w14:textId="77777777" w:rsidR="0053707C" w:rsidRDefault="0053707C" w:rsidP="0053707C">
            <w:pPr>
              <w:jc w:val="both"/>
            </w:pPr>
            <w:r>
              <w:t>Mgr. Petra Jančová, Ph.D.</w:t>
            </w:r>
          </w:p>
        </w:tc>
      </w:tr>
      <w:tr w:rsidR="0053707C" w14:paraId="42CE4554" w14:textId="77777777" w:rsidTr="00A758E6">
        <w:tblPrEx>
          <w:tblCellMar>
            <w:left w:w="75" w:type="dxa"/>
          </w:tblCellMar>
          <w:tblLook w:val="0000" w:firstRow="0" w:lastRow="0" w:firstColumn="0" w:lastColumn="0" w:noHBand="0" w:noVBand="0"/>
        </w:tblPrEx>
        <w:trPr>
          <w:trHeight w:val="243"/>
        </w:trPr>
        <w:tc>
          <w:tcPr>
            <w:tcW w:w="3102" w:type="dxa"/>
            <w:tcBorders>
              <w:left w:val="single" w:sz="4" w:space="0" w:color="00000A"/>
              <w:bottom w:val="single" w:sz="4" w:space="0" w:color="00000A"/>
              <w:right w:val="single" w:sz="4" w:space="0" w:color="00000A"/>
            </w:tcBorders>
            <w:shd w:val="clear" w:color="auto" w:fill="F7CAAC"/>
          </w:tcPr>
          <w:p w14:paraId="08F701A9" w14:textId="77777777" w:rsidR="0053707C" w:rsidRDefault="0053707C" w:rsidP="0053707C">
            <w:pPr>
              <w:jc w:val="both"/>
            </w:pPr>
            <w:r>
              <w:rPr>
                <w:b/>
              </w:rPr>
              <w:t>Zapojení garanta do výuky předmětu</w:t>
            </w:r>
          </w:p>
        </w:tc>
        <w:tc>
          <w:tcPr>
            <w:tcW w:w="6822" w:type="dxa"/>
            <w:gridSpan w:val="9"/>
            <w:tcBorders>
              <w:left w:val="single" w:sz="4" w:space="0" w:color="00000A"/>
              <w:bottom w:val="single" w:sz="4" w:space="0" w:color="00000A"/>
              <w:right w:val="single" w:sz="4" w:space="0" w:color="00000A"/>
            </w:tcBorders>
            <w:shd w:val="clear" w:color="auto" w:fill="auto"/>
          </w:tcPr>
          <w:p w14:paraId="07076C31" w14:textId="4042168D" w:rsidR="0053707C" w:rsidRDefault="00407459" w:rsidP="0053707C">
            <w:pPr>
              <w:jc w:val="both"/>
            </w:pPr>
            <w:r>
              <w:t>100% p</w:t>
            </w:r>
          </w:p>
        </w:tc>
      </w:tr>
      <w:tr w:rsidR="0053707C" w14:paraId="09A8F2CB"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7E4683D3" w14:textId="77777777" w:rsidR="0053707C" w:rsidRDefault="0053707C" w:rsidP="0053707C">
            <w:pPr>
              <w:jc w:val="both"/>
            </w:pPr>
            <w:r>
              <w:rPr>
                <w:b/>
              </w:rPr>
              <w:t>Vyučující</w:t>
            </w:r>
          </w:p>
        </w:tc>
        <w:tc>
          <w:tcPr>
            <w:tcW w:w="6822" w:type="dxa"/>
            <w:gridSpan w:val="9"/>
            <w:tcBorders>
              <w:top w:val="single" w:sz="4" w:space="0" w:color="00000A"/>
              <w:left w:val="single" w:sz="4" w:space="0" w:color="00000A"/>
              <w:right w:val="single" w:sz="4" w:space="0" w:color="00000A"/>
            </w:tcBorders>
            <w:shd w:val="clear" w:color="auto" w:fill="auto"/>
          </w:tcPr>
          <w:p w14:paraId="723C2D76" w14:textId="77777777" w:rsidR="0053707C" w:rsidRDefault="0053707C" w:rsidP="0053707C">
            <w:pPr>
              <w:jc w:val="both"/>
            </w:pPr>
          </w:p>
        </w:tc>
      </w:tr>
      <w:tr w:rsidR="0053707C" w14:paraId="3FD493EE"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114"/>
        </w:trPr>
        <w:tc>
          <w:tcPr>
            <w:tcW w:w="9924" w:type="dxa"/>
            <w:gridSpan w:val="10"/>
            <w:tcBorders>
              <w:left w:val="single" w:sz="4" w:space="0" w:color="00000A"/>
              <w:bottom w:val="single" w:sz="4" w:space="0" w:color="00000A"/>
              <w:right w:val="single" w:sz="4" w:space="0" w:color="00000A"/>
            </w:tcBorders>
            <w:shd w:val="clear" w:color="auto" w:fill="auto"/>
          </w:tcPr>
          <w:p w14:paraId="31771104" w14:textId="4267FF35" w:rsidR="0053707C" w:rsidRDefault="0053707C" w:rsidP="0053707C">
            <w:pPr>
              <w:spacing w:before="60" w:after="60"/>
              <w:jc w:val="both"/>
            </w:pPr>
            <w:r w:rsidRPr="00407459">
              <w:rPr>
                <w:b/>
              </w:rPr>
              <w:t>Mgr. Petra Jančová, Ph.D.</w:t>
            </w:r>
            <w:r w:rsidR="00407459">
              <w:t xml:space="preserve"> (100% p)</w:t>
            </w:r>
          </w:p>
        </w:tc>
      </w:tr>
      <w:tr w:rsidR="0053707C" w14:paraId="3430439C" w14:textId="77777777" w:rsidTr="00A758E6">
        <w:tblPrEx>
          <w:tblCellMar>
            <w:left w:w="75" w:type="dxa"/>
          </w:tblCellMar>
          <w:tblLook w:val="0000" w:firstRow="0" w:lastRow="0" w:firstColumn="0" w:lastColumn="0" w:noHBand="0" w:noVBand="0"/>
        </w:tblPrEx>
        <w:tc>
          <w:tcPr>
            <w:tcW w:w="3102" w:type="dxa"/>
            <w:tcBorders>
              <w:top w:val="single" w:sz="4" w:space="0" w:color="00000A"/>
              <w:left w:val="single" w:sz="4" w:space="0" w:color="00000A"/>
              <w:bottom w:val="single" w:sz="4" w:space="0" w:color="00000A"/>
              <w:right w:val="single" w:sz="4" w:space="0" w:color="00000A"/>
            </w:tcBorders>
            <w:shd w:val="clear" w:color="auto" w:fill="F7CAAC"/>
          </w:tcPr>
          <w:p w14:paraId="593BE441" w14:textId="77777777" w:rsidR="0053707C" w:rsidRDefault="0053707C" w:rsidP="0053707C">
            <w:pPr>
              <w:jc w:val="both"/>
            </w:pPr>
            <w:r>
              <w:rPr>
                <w:b/>
              </w:rPr>
              <w:t>Stručná anotace předmětu</w:t>
            </w:r>
          </w:p>
        </w:tc>
        <w:tc>
          <w:tcPr>
            <w:tcW w:w="6822" w:type="dxa"/>
            <w:gridSpan w:val="9"/>
            <w:tcBorders>
              <w:top w:val="single" w:sz="4" w:space="0" w:color="00000A"/>
              <w:left w:val="single" w:sz="4" w:space="0" w:color="00000A"/>
              <w:right w:val="single" w:sz="4" w:space="0" w:color="00000A"/>
            </w:tcBorders>
            <w:shd w:val="clear" w:color="auto" w:fill="auto"/>
          </w:tcPr>
          <w:p w14:paraId="69B086CD" w14:textId="77777777" w:rsidR="0053707C" w:rsidRDefault="0053707C" w:rsidP="0053707C">
            <w:pPr>
              <w:jc w:val="both"/>
            </w:pPr>
          </w:p>
        </w:tc>
      </w:tr>
      <w:tr w:rsidR="0053707C" w14:paraId="4FCEF83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3938"/>
        </w:trPr>
        <w:tc>
          <w:tcPr>
            <w:tcW w:w="9924" w:type="dxa"/>
            <w:gridSpan w:val="10"/>
            <w:tcBorders>
              <w:left w:val="single" w:sz="4" w:space="0" w:color="00000A"/>
              <w:bottom w:val="single" w:sz="12" w:space="0" w:color="00000A"/>
              <w:right w:val="single" w:sz="4" w:space="0" w:color="00000A"/>
            </w:tcBorders>
            <w:shd w:val="clear" w:color="auto" w:fill="auto"/>
          </w:tcPr>
          <w:p w14:paraId="3A9E890B" w14:textId="77777777" w:rsidR="0053707C" w:rsidRDefault="0053707C" w:rsidP="0053707C">
            <w:pPr>
              <w:jc w:val="both"/>
              <w:rPr>
                <w:color w:val="000000"/>
                <w:shd w:val="clear" w:color="auto" w:fill="FFFFFF"/>
              </w:rPr>
            </w:pPr>
            <w:r w:rsidRPr="00080A9B">
              <w:rPr>
                <w:color w:val="000000"/>
                <w:shd w:val="clear" w:color="auto" w:fill="FFFFFF"/>
              </w:rPr>
              <w:lastRenderedPageBreak/>
              <w:t xml:space="preserve">Cílem předmětu je seznámit studenty s vlivem chemických látek </w:t>
            </w:r>
            <w:r>
              <w:rPr>
                <w:color w:val="000000"/>
                <w:shd w:val="clear" w:color="auto" w:fill="FFFFFF"/>
              </w:rPr>
              <w:t xml:space="preserve">vyskytujících se v potravinách a složkách životního prostředí </w:t>
            </w:r>
            <w:r w:rsidRPr="00080A9B">
              <w:rPr>
                <w:color w:val="000000"/>
                <w:shd w:val="clear" w:color="auto" w:fill="FFFFFF"/>
              </w:rPr>
              <w:t>na živé organi</w:t>
            </w:r>
            <w:r>
              <w:rPr>
                <w:color w:val="000000"/>
                <w:shd w:val="clear" w:color="auto" w:fill="FFFFFF"/>
              </w:rPr>
              <w:t>z</w:t>
            </w:r>
            <w:r w:rsidRPr="00080A9B">
              <w:rPr>
                <w:color w:val="000000"/>
                <w:shd w:val="clear" w:color="auto" w:fill="FFFFFF"/>
              </w:rPr>
              <w:t>my. Studentům bude představena toxikologie obecná, speciální i aplikovaná. </w:t>
            </w:r>
            <w:r w:rsidRPr="006C447C">
              <w:t>Obsah před</w:t>
            </w:r>
            <w:r>
              <w:t>mětu tvoří tyto tematické celky:</w:t>
            </w:r>
          </w:p>
          <w:p w14:paraId="6EFC4EDF" w14:textId="77777777" w:rsidR="0053707C" w:rsidRPr="00EB6D6A" w:rsidRDefault="0053707C" w:rsidP="0053707C">
            <w:pPr>
              <w:pStyle w:val="Odstavecseseznamem"/>
              <w:numPr>
                <w:ilvl w:val="0"/>
                <w:numId w:val="8"/>
              </w:numPr>
              <w:ind w:left="284" w:hanging="57"/>
              <w:jc w:val="both"/>
            </w:pPr>
            <w:r w:rsidRPr="00EB6D6A">
              <w:t xml:space="preserve">Úvod do předmětu </w:t>
            </w:r>
            <w:r>
              <w:t>-</w:t>
            </w:r>
            <w:r w:rsidRPr="00EB6D6A">
              <w:t xml:space="preserve"> historie a specializace toxikologie</w:t>
            </w:r>
            <w:r>
              <w:t>. Z</w:t>
            </w:r>
            <w:r w:rsidRPr="00EB6D6A">
              <w:t>ákladní pojmy.</w:t>
            </w:r>
          </w:p>
          <w:p w14:paraId="606AC615" w14:textId="77777777" w:rsidR="0053707C" w:rsidRPr="00EB6D6A" w:rsidRDefault="0053707C" w:rsidP="0053707C">
            <w:pPr>
              <w:pStyle w:val="Odstavecseseznamem"/>
              <w:numPr>
                <w:ilvl w:val="0"/>
                <w:numId w:val="8"/>
              </w:numPr>
              <w:ind w:left="284" w:hanging="57"/>
              <w:jc w:val="both"/>
            </w:pPr>
            <w:r w:rsidRPr="00EB6D6A">
              <w:t>Toxikokinetika.</w:t>
            </w:r>
          </w:p>
          <w:p w14:paraId="7B3E043E" w14:textId="77777777" w:rsidR="0053707C" w:rsidRPr="00EB6D6A" w:rsidRDefault="0053707C" w:rsidP="0053707C">
            <w:pPr>
              <w:pStyle w:val="Odstavecseseznamem"/>
              <w:numPr>
                <w:ilvl w:val="0"/>
                <w:numId w:val="8"/>
              </w:numPr>
              <w:ind w:left="284" w:hanging="57"/>
              <w:jc w:val="both"/>
            </w:pPr>
            <w:r w:rsidRPr="00EB6D6A">
              <w:t>Toxikodynamika.</w:t>
            </w:r>
          </w:p>
          <w:p w14:paraId="1535BEF4" w14:textId="77777777" w:rsidR="0053707C" w:rsidRPr="00EB6D6A" w:rsidRDefault="0053707C" w:rsidP="0053707C">
            <w:pPr>
              <w:pStyle w:val="Odstavecseseznamem"/>
              <w:numPr>
                <w:ilvl w:val="0"/>
                <w:numId w:val="8"/>
              </w:numPr>
              <w:ind w:left="284" w:hanging="57"/>
              <w:jc w:val="both"/>
            </w:pPr>
            <w:r w:rsidRPr="00EB6D6A">
              <w:t>Klinická toxikologie</w:t>
            </w:r>
            <w:r>
              <w:t xml:space="preserve"> (eliminace xenobiotik z organiz</w:t>
            </w:r>
            <w:r w:rsidRPr="00EB6D6A">
              <w:t>mu</w:t>
            </w:r>
            <w:r>
              <w:t>,</w:t>
            </w:r>
            <w:r w:rsidRPr="00EB6D6A">
              <w:t xml:space="preserve"> antidota).</w:t>
            </w:r>
          </w:p>
          <w:p w14:paraId="49EB5701" w14:textId="77777777" w:rsidR="0053707C" w:rsidRPr="00EB6D6A" w:rsidRDefault="0053707C" w:rsidP="0053707C">
            <w:pPr>
              <w:pStyle w:val="Odstavecseseznamem"/>
              <w:numPr>
                <w:ilvl w:val="0"/>
                <w:numId w:val="8"/>
              </w:numPr>
              <w:ind w:left="284" w:hanging="57"/>
              <w:jc w:val="both"/>
            </w:pPr>
            <w:r w:rsidRPr="00EB6D6A">
              <w:t xml:space="preserve">Experimentální toxikologie (testy </w:t>
            </w:r>
            <w:r w:rsidRPr="008D36C9">
              <w:rPr>
                <w:i/>
              </w:rPr>
              <w:t>in vitro</w:t>
            </w:r>
            <w:r w:rsidRPr="00EB6D6A">
              <w:t xml:space="preserve">, testy na zvířatech </w:t>
            </w:r>
            <w:r w:rsidRPr="008D36C9">
              <w:rPr>
                <w:i/>
              </w:rPr>
              <w:t>in vivo</w:t>
            </w:r>
            <w:r w:rsidRPr="00EB6D6A">
              <w:t>, biologické expoziční testy).</w:t>
            </w:r>
          </w:p>
          <w:p w14:paraId="64759C53" w14:textId="77777777" w:rsidR="0053707C" w:rsidRPr="00EB6D6A" w:rsidRDefault="0053707C" w:rsidP="0053707C">
            <w:pPr>
              <w:pStyle w:val="Odstavecseseznamem"/>
              <w:numPr>
                <w:ilvl w:val="0"/>
                <w:numId w:val="8"/>
              </w:numPr>
              <w:ind w:left="284" w:hanging="57"/>
              <w:jc w:val="both"/>
            </w:pPr>
            <w:r w:rsidRPr="00EB6D6A">
              <w:t xml:space="preserve">Alternativní metody testování toxicity chemických látek </w:t>
            </w:r>
            <w:r w:rsidRPr="008D36C9">
              <w:rPr>
                <w:i/>
              </w:rPr>
              <w:t>in silico</w:t>
            </w:r>
            <w:r w:rsidRPr="00EB6D6A">
              <w:t>.</w:t>
            </w:r>
          </w:p>
          <w:p w14:paraId="0EFB09A0" w14:textId="77777777" w:rsidR="0053707C" w:rsidRPr="00EB6D6A" w:rsidRDefault="0053707C" w:rsidP="0053707C">
            <w:pPr>
              <w:pStyle w:val="Odstavecseseznamem"/>
              <w:numPr>
                <w:ilvl w:val="0"/>
                <w:numId w:val="8"/>
              </w:numPr>
              <w:ind w:left="284" w:hanging="57"/>
              <w:jc w:val="both"/>
            </w:pPr>
            <w:r w:rsidRPr="00EB6D6A">
              <w:t>Toxické prvky v životním prostředí a potravinách.</w:t>
            </w:r>
          </w:p>
          <w:p w14:paraId="4FAD0110" w14:textId="77777777" w:rsidR="0053707C" w:rsidRPr="00EB6D6A" w:rsidRDefault="0053707C" w:rsidP="0053707C">
            <w:pPr>
              <w:pStyle w:val="Odstavecseseznamem"/>
              <w:numPr>
                <w:ilvl w:val="0"/>
                <w:numId w:val="8"/>
              </w:numPr>
              <w:ind w:left="284" w:hanging="57"/>
              <w:jc w:val="both"/>
            </w:pPr>
            <w:r w:rsidRPr="00EB6D6A">
              <w:t>Toxikologicky významné anorganické sloučeniny v životním prostředí a potravinách.</w:t>
            </w:r>
          </w:p>
          <w:p w14:paraId="3B0E96A8" w14:textId="77777777" w:rsidR="0053707C" w:rsidRPr="00EB6D6A" w:rsidRDefault="0053707C" w:rsidP="0053707C">
            <w:pPr>
              <w:pStyle w:val="Odstavecseseznamem"/>
              <w:numPr>
                <w:ilvl w:val="0"/>
                <w:numId w:val="8"/>
              </w:numPr>
              <w:ind w:left="284" w:hanging="57"/>
              <w:jc w:val="both"/>
            </w:pPr>
            <w:r w:rsidRPr="00EB6D6A">
              <w:t>Toxikologicky významné organické sloučeniny v životním prostředí a potravinách.</w:t>
            </w:r>
          </w:p>
          <w:p w14:paraId="39B68EB0" w14:textId="77777777" w:rsidR="0053707C" w:rsidRPr="00EB6D6A" w:rsidRDefault="0053707C" w:rsidP="0053707C">
            <w:pPr>
              <w:pStyle w:val="Odstavecseseznamem"/>
              <w:numPr>
                <w:ilvl w:val="0"/>
                <w:numId w:val="8"/>
              </w:numPr>
              <w:ind w:left="284" w:hanging="57"/>
              <w:jc w:val="both"/>
            </w:pPr>
            <w:r w:rsidRPr="00EB6D6A">
              <w:t>Perzistentní organické polutanty.</w:t>
            </w:r>
          </w:p>
          <w:p w14:paraId="2B8CBFBE" w14:textId="77777777" w:rsidR="0053707C" w:rsidRPr="00EB6D6A" w:rsidRDefault="0053707C" w:rsidP="0053707C">
            <w:pPr>
              <w:pStyle w:val="Odstavecseseznamem"/>
              <w:numPr>
                <w:ilvl w:val="0"/>
                <w:numId w:val="8"/>
              </w:numPr>
              <w:ind w:left="284" w:hanging="57"/>
              <w:jc w:val="both"/>
            </w:pPr>
            <w:r w:rsidRPr="00EB6D6A">
              <w:t>Potravinářská toxikologie (mykotoxiny, fykotoxiny, toxiny bakterií)</w:t>
            </w:r>
            <w:r>
              <w:t>,</w:t>
            </w:r>
            <w:r w:rsidRPr="00EB6D6A">
              <w:t xml:space="preserve"> potravinové doplňky.</w:t>
            </w:r>
          </w:p>
          <w:p w14:paraId="51A4B2A4" w14:textId="77777777" w:rsidR="0053707C" w:rsidRPr="00EB6D6A" w:rsidRDefault="0053707C" w:rsidP="0053707C">
            <w:pPr>
              <w:pStyle w:val="Odstavecseseznamem"/>
              <w:numPr>
                <w:ilvl w:val="0"/>
                <w:numId w:val="8"/>
              </w:numPr>
              <w:ind w:left="284" w:hanging="57"/>
              <w:jc w:val="both"/>
            </w:pPr>
            <w:r w:rsidRPr="00EB6D6A">
              <w:t>Environmentální toxikologie (ekotoxikologický účinek</w:t>
            </w:r>
            <w:r>
              <w:t>,</w:t>
            </w:r>
            <w:r w:rsidRPr="00EB6D6A">
              <w:t xml:space="preserve"> vyšší úrovně toxických účinků</w:t>
            </w:r>
            <w:r>
              <w:t xml:space="preserve">, </w:t>
            </w:r>
            <w:r w:rsidRPr="00EB6D6A">
              <w:t xml:space="preserve">metodiky hodnocení účinků). </w:t>
            </w:r>
          </w:p>
          <w:p w14:paraId="36661685" w14:textId="77777777" w:rsidR="0053707C" w:rsidRPr="00EB6D6A" w:rsidRDefault="0053707C" w:rsidP="0053707C">
            <w:pPr>
              <w:pStyle w:val="Odstavecseseznamem"/>
              <w:numPr>
                <w:ilvl w:val="0"/>
                <w:numId w:val="8"/>
              </w:numPr>
              <w:ind w:left="284" w:hanging="57"/>
              <w:jc w:val="both"/>
            </w:pPr>
            <w:r w:rsidRPr="00EB6D6A">
              <w:t xml:space="preserve">Analytická toxikologie (identifikace nox a jejich metabolitů). </w:t>
            </w:r>
          </w:p>
          <w:p w14:paraId="057AB719" w14:textId="77777777" w:rsidR="0053707C" w:rsidRDefault="0053707C" w:rsidP="0053707C">
            <w:pPr>
              <w:pStyle w:val="Odstavecseseznamem"/>
              <w:numPr>
                <w:ilvl w:val="0"/>
                <w:numId w:val="8"/>
              </w:numPr>
              <w:ind w:left="284" w:hanging="57"/>
              <w:jc w:val="both"/>
            </w:pPr>
            <w:r w:rsidRPr="00EB6D6A">
              <w:t>Legislativa a práce s jedy a ostatními škodlivinami.</w:t>
            </w:r>
          </w:p>
        </w:tc>
      </w:tr>
      <w:tr w:rsidR="0053707C" w14:paraId="6401142F" w14:textId="77777777" w:rsidTr="00A758E6">
        <w:tblPrEx>
          <w:tblCellMar>
            <w:left w:w="75" w:type="dxa"/>
          </w:tblCellMar>
          <w:tblLook w:val="0000" w:firstRow="0" w:lastRow="0" w:firstColumn="0" w:lastColumn="0" w:noHBand="0" w:noVBand="0"/>
        </w:tblPrEx>
        <w:trPr>
          <w:trHeight w:val="265"/>
        </w:trPr>
        <w:tc>
          <w:tcPr>
            <w:tcW w:w="3672" w:type="dxa"/>
            <w:gridSpan w:val="2"/>
            <w:tcBorders>
              <w:left w:val="single" w:sz="4" w:space="0" w:color="00000A"/>
              <w:bottom w:val="single" w:sz="4" w:space="0" w:color="00000A"/>
              <w:right w:val="single" w:sz="4" w:space="0" w:color="00000A"/>
            </w:tcBorders>
            <w:shd w:val="clear" w:color="auto" w:fill="F7CAAC"/>
          </w:tcPr>
          <w:p w14:paraId="52148642" w14:textId="77777777" w:rsidR="0053707C" w:rsidRDefault="0053707C" w:rsidP="0053707C">
            <w:pPr>
              <w:jc w:val="both"/>
            </w:pPr>
            <w:r>
              <w:rPr>
                <w:b/>
              </w:rPr>
              <w:t>Studijní literatura a studijní pomůcky</w:t>
            </w:r>
          </w:p>
        </w:tc>
        <w:tc>
          <w:tcPr>
            <w:tcW w:w="6252" w:type="dxa"/>
            <w:gridSpan w:val="8"/>
            <w:tcBorders>
              <w:left w:val="single" w:sz="4" w:space="0" w:color="00000A"/>
              <w:right w:val="single" w:sz="4" w:space="0" w:color="00000A"/>
            </w:tcBorders>
            <w:shd w:val="clear" w:color="auto" w:fill="auto"/>
          </w:tcPr>
          <w:p w14:paraId="786F619F" w14:textId="77777777" w:rsidR="0053707C" w:rsidRDefault="0053707C" w:rsidP="0053707C">
            <w:pPr>
              <w:jc w:val="both"/>
            </w:pPr>
          </w:p>
        </w:tc>
      </w:tr>
      <w:tr w:rsidR="0053707C" w14:paraId="652D415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1497"/>
        </w:trPr>
        <w:tc>
          <w:tcPr>
            <w:tcW w:w="9924" w:type="dxa"/>
            <w:gridSpan w:val="10"/>
            <w:tcBorders>
              <w:left w:val="single" w:sz="4" w:space="0" w:color="00000A"/>
              <w:bottom w:val="single" w:sz="4" w:space="0" w:color="00000A"/>
              <w:right w:val="single" w:sz="4" w:space="0" w:color="00000A"/>
            </w:tcBorders>
            <w:shd w:val="clear" w:color="auto" w:fill="auto"/>
          </w:tcPr>
          <w:p w14:paraId="18703FFE" w14:textId="77777777" w:rsidR="0053707C" w:rsidRPr="003F2E2C" w:rsidRDefault="0053707C" w:rsidP="0053707C">
            <w:pPr>
              <w:jc w:val="both"/>
              <w:rPr>
                <w:bCs/>
                <w:shd w:val="clear" w:color="auto" w:fill="FFFFFF"/>
              </w:rPr>
            </w:pPr>
            <w:r w:rsidRPr="003F2E2C">
              <w:rPr>
                <w:bCs/>
                <w:u w:val="single"/>
                <w:shd w:val="clear" w:color="auto" w:fill="FFFFFF"/>
              </w:rPr>
              <w:t xml:space="preserve">Povinná </w:t>
            </w:r>
            <w:r w:rsidRPr="003F2E2C">
              <w:rPr>
                <w:u w:val="single"/>
              </w:rPr>
              <w:t>literatura:</w:t>
            </w:r>
          </w:p>
          <w:p w14:paraId="69D12D50" w14:textId="77777777" w:rsidR="00E62AB7" w:rsidRDefault="00E62AB7" w:rsidP="00E62AB7">
            <w:pPr>
              <w:jc w:val="both"/>
              <w:rPr>
                <w:sz w:val="19"/>
                <w:szCs w:val="19"/>
              </w:rPr>
            </w:pPr>
            <w:r w:rsidRPr="00C2702E">
              <w:rPr>
                <w:sz w:val="19"/>
                <w:szCs w:val="19"/>
              </w:rPr>
              <w:t>Výukové materiály v anglickém jazyce poskytnuté vyučujícím.</w:t>
            </w:r>
          </w:p>
          <w:p w14:paraId="190356A0" w14:textId="77777777" w:rsidR="0053707C" w:rsidRPr="003F2E2C" w:rsidRDefault="0053707C" w:rsidP="0053707C">
            <w:pPr>
              <w:jc w:val="both"/>
              <w:rPr>
                <w:color w:val="000000"/>
                <w:shd w:val="clear" w:color="auto" w:fill="FFFFFF"/>
              </w:rPr>
            </w:pPr>
            <w:r>
              <w:rPr>
                <w:color w:val="000000"/>
                <w:shd w:val="clear" w:color="auto" w:fill="FFFFFF"/>
              </w:rPr>
              <w:t>K</w:t>
            </w:r>
            <w:r w:rsidRPr="003F2E2C">
              <w:rPr>
                <w:color w:val="000000"/>
                <w:shd w:val="clear" w:color="auto" w:fill="FFFFFF"/>
              </w:rPr>
              <w:t xml:space="preserve">LAASSEN, </w:t>
            </w:r>
            <w:proofErr w:type="gramStart"/>
            <w:r w:rsidRPr="003F2E2C">
              <w:rPr>
                <w:color w:val="000000"/>
                <w:shd w:val="clear" w:color="auto" w:fill="FFFFFF"/>
              </w:rPr>
              <w:t>C.D. </w:t>
            </w:r>
            <w:r>
              <w:rPr>
                <w:color w:val="000000"/>
                <w:shd w:val="clear" w:color="auto" w:fill="FFFFFF"/>
              </w:rPr>
              <w:t>et</w:t>
            </w:r>
            <w:proofErr w:type="gramEnd"/>
            <w:r>
              <w:rPr>
                <w:color w:val="000000"/>
                <w:shd w:val="clear" w:color="auto" w:fill="FFFFFF"/>
              </w:rPr>
              <w:t xml:space="preserve"> al. </w:t>
            </w:r>
            <w:r w:rsidRPr="003F2E2C">
              <w:rPr>
                <w:iCs/>
                <w:color w:val="000000"/>
                <w:shd w:val="clear" w:color="auto" w:fill="FFFFFF"/>
              </w:rPr>
              <w:t>Casarett &amp; Doull´s Toxicology</w:t>
            </w:r>
            <w:r>
              <w:rPr>
                <w:iCs/>
                <w:color w:val="000000"/>
                <w:shd w:val="clear" w:color="auto" w:fill="FFFFFF"/>
              </w:rPr>
              <w:t xml:space="preserve">: The Basic Science of Poisons. </w:t>
            </w:r>
            <w:r w:rsidRPr="003F2E2C">
              <w:rPr>
                <w:iCs/>
                <w:color w:val="000000"/>
                <w:shd w:val="clear" w:color="auto" w:fill="FFFFFF"/>
              </w:rPr>
              <w:t>7th Ed</w:t>
            </w:r>
            <w:r>
              <w:rPr>
                <w:iCs/>
                <w:color w:val="000000"/>
                <w:shd w:val="clear" w:color="auto" w:fill="FFFFFF"/>
              </w:rPr>
              <w:t xml:space="preserve">. McGraw Hill, </w:t>
            </w:r>
            <w:r w:rsidRPr="003F2E2C">
              <w:rPr>
                <w:color w:val="000000"/>
                <w:shd w:val="clear" w:color="auto" w:fill="FFFFFF"/>
              </w:rPr>
              <w:t>2008. ISBN 0071593519.</w:t>
            </w:r>
          </w:p>
          <w:p w14:paraId="301EF964" w14:textId="77777777" w:rsidR="0053707C" w:rsidRPr="003F2E2C" w:rsidRDefault="0053707C" w:rsidP="0053707C">
            <w:pPr>
              <w:jc w:val="both"/>
              <w:rPr>
                <w:bCs/>
                <w:shd w:val="clear" w:color="auto" w:fill="FFFFFF"/>
              </w:rPr>
            </w:pPr>
          </w:p>
          <w:p w14:paraId="2F522CD3" w14:textId="77777777" w:rsidR="0053707C" w:rsidRPr="003F2E2C" w:rsidRDefault="0053707C" w:rsidP="0053707C">
            <w:pPr>
              <w:jc w:val="both"/>
              <w:rPr>
                <w:bCs/>
                <w:shd w:val="clear" w:color="auto" w:fill="FFFFFF"/>
              </w:rPr>
            </w:pPr>
            <w:r w:rsidRPr="003F2E2C">
              <w:rPr>
                <w:bCs/>
                <w:u w:val="single"/>
                <w:shd w:val="clear" w:color="auto" w:fill="FFFFFF"/>
              </w:rPr>
              <w:t xml:space="preserve">Doporučená </w:t>
            </w:r>
            <w:r w:rsidRPr="003F2E2C">
              <w:rPr>
                <w:u w:val="single"/>
              </w:rPr>
              <w:t>literatura:</w:t>
            </w:r>
          </w:p>
          <w:p w14:paraId="7E8E56AB" w14:textId="77777777" w:rsidR="0053707C" w:rsidRPr="003F2E2C" w:rsidRDefault="0053707C" w:rsidP="0053707C">
            <w:pPr>
              <w:jc w:val="both"/>
            </w:pPr>
            <w:r w:rsidRPr="003F2E2C">
              <w:t xml:space="preserve">PÜSSA, T. </w:t>
            </w:r>
            <w:r>
              <w:rPr>
                <w:bCs/>
                <w:kern w:val="36"/>
              </w:rPr>
              <w:t xml:space="preserve">Principles of Food Toxicology. 2nd Ed. </w:t>
            </w:r>
            <w:r w:rsidRPr="003F2E2C">
              <w:t>CRC Press, 2013. ISBN 9781466504103.</w:t>
            </w:r>
          </w:p>
          <w:p w14:paraId="4E386952" w14:textId="280A5F33" w:rsidR="0053707C" w:rsidRPr="00CA65B8" w:rsidRDefault="0053707C" w:rsidP="00824BD0">
            <w:pPr>
              <w:jc w:val="both"/>
              <w:rPr>
                <w:color w:val="000000"/>
                <w:shd w:val="clear" w:color="auto" w:fill="FFFFFF"/>
              </w:rPr>
            </w:pPr>
            <w:r w:rsidRPr="003F2E2C">
              <w:rPr>
                <w:rStyle w:val="inline"/>
              </w:rPr>
              <w:t xml:space="preserve">MOON, </w:t>
            </w:r>
            <w:proofErr w:type="gramStart"/>
            <w:r w:rsidRPr="003F2E2C">
              <w:rPr>
                <w:rStyle w:val="inline"/>
              </w:rPr>
              <w:t>T.</w:t>
            </w:r>
            <w:r>
              <w:rPr>
                <w:rStyle w:val="inline"/>
              </w:rPr>
              <w:t>W.,</w:t>
            </w:r>
            <w:r w:rsidR="00824BD0">
              <w:rPr>
                <w:rStyle w:val="inline"/>
              </w:rPr>
              <w:t xml:space="preserve"> </w:t>
            </w:r>
            <w:r>
              <w:rPr>
                <w:rStyle w:val="inline"/>
              </w:rPr>
              <w:t>MOMMSEN</w:t>
            </w:r>
            <w:proofErr w:type="gramEnd"/>
            <w:r>
              <w:rPr>
                <w:rStyle w:val="inline"/>
              </w:rPr>
              <w:t>, T.</w:t>
            </w:r>
            <w:r w:rsidRPr="003F2E2C">
              <w:rPr>
                <w:rStyle w:val="inline"/>
              </w:rPr>
              <w:t>P.</w:t>
            </w:r>
            <w:r w:rsidR="00824BD0">
              <w:rPr>
                <w:b/>
              </w:rPr>
              <w:t xml:space="preserve"> </w:t>
            </w:r>
            <w:r w:rsidRPr="003F2E2C">
              <w:t>Environmental Toxicology, Vol</w:t>
            </w:r>
            <w:r>
              <w:t>.</w:t>
            </w:r>
            <w:r w:rsidRPr="003F2E2C">
              <w:t xml:space="preserve"> 6</w:t>
            </w:r>
            <w:r>
              <w:t>. 1</w:t>
            </w:r>
            <w:r w:rsidRPr="003F2E2C">
              <w:t>st Ed. Elsevier Science, 2005. ISBN 9780080458731.</w:t>
            </w:r>
          </w:p>
        </w:tc>
      </w:tr>
      <w:tr w:rsidR="0053707C" w14:paraId="417250E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9924" w:type="dxa"/>
            <w:gridSpan w:val="10"/>
            <w:tcBorders>
              <w:top w:val="single" w:sz="12" w:space="0" w:color="00000A"/>
              <w:left w:val="single" w:sz="2" w:space="0" w:color="00000A"/>
              <w:bottom w:val="single" w:sz="2" w:space="0" w:color="00000A"/>
              <w:right w:val="single" w:sz="2" w:space="0" w:color="00000A"/>
            </w:tcBorders>
            <w:shd w:val="clear" w:color="auto" w:fill="F7CAAC"/>
          </w:tcPr>
          <w:p w14:paraId="143146B5" w14:textId="77777777" w:rsidR="0053707C" w:rsidRDefault="0053707C" w:rsidP="0053707C">
            <w:pPr>
              <w:jc w:val="center"/>
            </w:pPr>
            <w:r>
              <w:rPr>
                <w:b/>
              </w:rPr>
              <w:t>Informace ke kombinované nebo distanční formě</w:t>
            </w:r>
          </w:p>
        </w:tc>
      </w:tr>
      <w:tr w:rsidR="0053707C" w14:paraId="3D0A2110" w14:textId="77777777" w:rsidTr="00A758E6">
        <w:tblPrEx>
          <w:tblCellMar>
            <w:left w:w="75" w:type="dxa"/>
          </w:tblCellMar>
          <w:tblLook w:val="0000" w:firstRow="0" w:lastRow="0" w:firstColumn="0" w:lastColumn="0" w:noHBand="0" w:noVBand="0"/>
        </w:tblPrEx>
        <w:tc>
          <w:tcPr>
            <w:tcW w:w="4814" w:type="dxa"/>
            <w:gridSpan w:val="3"/>
            <w:tcBorders>
              <w:top w:val="single" w:sz="2" w:space="0" w:color="00000A"/>
              <w:left w:val="single" w:sz="4" w:space="0" w:color="00000A"/>
              <w:bottom w:val="single" w:sz="4" w:space="0" w:color="00000A"/>
              <w:right w:val="single" w:sz="4" w:space="0" w:color="00000A"/>
            </w:tcBorders>
            <w:shd w:val="clear" w:color="auto" w:fill="F7CAAC"/>
          </w:tcPr>
          <w:p w14:paraId="59960B13" w14:textId="77777777" w:rsidR="0053707C" w:rsidRDefault="0053707C" w:rsidP="0053707C">
            <w:pPr>
              <w:jc w:val="both"/>
            </w:pPr>
            <w:r>
              <w:rPr>
                <w:b/>
              </w:rPr>
              <w:t>Rozsah konzultací (soustředění)</w:t>
            </w:r>
          </w:p>
        </w:tc>
        <w:tc>
          <w:tcPr>
            <w:tcW w:w="894" w:type="dxa"/>
            <w:tcBorders>
              <w:top w:val="single" w:sz="2" w:space="0" w:color="00000A"/>
              <w:left w:val="single" w:sz="4" w:space="0" w:color="00000A"/>
              <w:bottom w:val="single" w:sz="4" w:space="0" w:color="00000A"/>
              <w:right w:val="single" w:sz="4" w:space="0" w:color="00000A"/>
            </w:tcBorders>
            <w:shd w:val="clear" w:color="auto" w:fill="auto"/>
          </w:tcPr>
          <w:p w14:paraId="6C33C658" w14:textId="0BB1F22E" w:rsidR="0053707C" w:rsidRDefault="0053707C" w:rsidP="0053707C">
            <w:pPr>
              <w:jc w:val="center"/>
            </w:pPr>
          </w:p>
        </w:tc>
        <w:tc>
          <w:tcPr>
            <w:tcW w:w="4216" w:type="dxa"/>
            <w:gridSpan w:val="6"/>
            <w:tcBorders>
              <w:top w:val="single" w:sz="2" w:space="0" w:color="00000A"/>
              <w:left w:val="single" w:sz="4" w:space="0" w:color="00000A"/>
              <w:bottom w:val="single" w:sz="4" w:space="0" w:color="00000A"/>
              <w:right w:val="single" w:sz="4" w:space="0" w:color="00000A"/>
            </w:tcBorders>
            <w:shd w:val="clear" w:color="auto" w:fill="F7CAAC"/>
          </w:tcPr>
          <w:p w14:paraId="194D1422" w14:textId="77777777" w:rsidR="0053707C" w:rsidRDefault="0053707C" w:rsidP="0053707C">
            <w:pPr>
              <w:jc w:val="both"/>
            </w:pPr>
            <w:r>
              <w:rPr>
                <w:b/>
              </w:rPr>
              <w:t xml:space="preserve">hodin </w:t>
            </w:r>
          </w:p>
        </w:tc>
      </w:tr>
      <w:tr w:rsidR="0053707C" w14:paraId="36D9A12E"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9924" w:type="dxa"/>
            <w:gridSpan w:val="10"/>
            <w:tcBorders>
              <w:top w:val="single" w:sz="4" w:space="0" w:color="00000A"/>
              <w:left w:val="single" w:sz="4" w:space="0" w:color="00000A"/>
              <w:bottom w:val="single" w:sz="4" w:space="0" w:color="00000A"/>
              <w:right w:val="single" w:sz="4" w:space="0" w:color="00000A"/>
            </w:tcBorders>
            <w:shd w:val="clear" w:color="auto" w:fill="F7CAAC"/>
          </w:tcPr>
          <w:p w14:paraId="48A32BF1" w14:textId="77777777" w:rsidR="0053707C" w:rsidRDefault="0053707C" w:rsidP="0053707C">
            <w:pPr>
              <w:jc w:val="both"/>
            </w:pPr>
            <w:r>
              <w:rPr>
                <w:b/>
              </w:rPr>
              <w:t>Informace o způsobu kontaktu s vyučujícím</w:t>
            </w:r>
          </w:p>
        </w:tc>
      </w:tr>
      <w:tr w:rsidR="0053707C" w14:paraId="0C73777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1373"/>
        </w:trPr>
        <w:tc>
          <w:tcPr>
            <w:tcW w:w="9924" w:type="dxa"/>
            <w:gridSpan w:val="10"/>
            <w:tcBorders>
              <w:top w:val="single" w:sz="4" w:space="0" w:color="00000A"/>
              <w:left w:val="single" w:sz="4" w:space="0" w:color="00000A"/>
              <w:bottom w:val="single" w:sz="4" w:space="0" w:color="00000A"/>
              <w:right w:val="single" w:sz="4" w:space="0" w:color="00000A"/>
            </w:tcBorders>
            <w:shd w:val="clear" w:color="auto" w:fill="auto"/>
          </w:tcPr>
          <w:p w14:paraId="3E034DD3" w14:textId="77777777" w:rsidR="0053707C" w:rsidRDefault="0053707C" w:rsidP="0053707C">
            <w:pPr>
              <w:jc w:val="both"/>
            </w:pPr>
          </w:p>
          <w:p w14:paraId="1FCD77A3" w14:textId="77777777" w:rsidR="00E62AB7" w:rsidRDefault="00E62AB7" w:rsidP="0053707C">
            <w:pPr>
              <w:jc w:val="both"/>
            </w:pPr>
          </w:p>
          <w:p w14:paraId="287375D8" w14:textId="77777777" w:rsidR="00E62AB7" w:rsidRDefault="00E62AB7" w:rsidP="0053707C">
            <w:pPr>
              <w:jc w:val="both"/>
            </w:pPr>
          </w:p>
          <w:p w14:paraId="707C99D6" w14:textId="77777777" w:rsidR="00E62AB7" w:rsidRDefault="00E62AB7" w:rsidP="0053707C">
            <w:pPr>
              <w:jc w:val="both"/>
            </w:pPr>
          </w:p>
          <w:p w14:paraId="772693AF" w14:textId="77777777" w:rsidR="00E62AB7" w:rsidRDefault="00E62AB7" w:rsidP="0053707C">
            <w:pPr>
              <w:jc w:val="both"/>
            </w:pPr>
          </w:p>
          <w:p w14:paraId="1DFCA4FA" w14:textId="77777777" w:rsidR="00E62AB7" w:rsidRDefault="00E62AB7" w:rsidP="0053707C">
            <w:pPr>
              <w:jc w:val="both"/>
            </w:pPr>
          </w:p>
          <w:p w14:paraId="336C49BA" w14:textId="77777777" w:rsidR="00824BD0" w:rsidRDefault="00824BD0" w:rsidP="0053707C">
            <w:pPr>
              <w:jc w:val="both"/>
            </w:pPr>
          </w:p>
          <w:p w14:paraId="7F6050F3" w14:textId="77777777" w:rsidR="00824BD0" w:rsidRDefault="00824BD0" w:rsidP="0053707C">
            <w:pPr>
              <w:jc w:val="both"/>
            </w:pPr>
          </w:p>
          <w:p w14:paraId="16C70AF2" w14:textId="77777777" w:rsidR="00824BD0" w:rsidRDefault="00824BD0" w:rsidP="0053707C">
            <w:pPr>
              <w:jc w:val="both"/>
            </w:pPr>
          </w:p>
          <w:p w14:paraId="654468C0" w14:textId="44A49285" w:rsidR="00E62AB7" w:rsidRDefault="00E62AB7" w:rsidP="0053707C">
            <w:pPr>
              <w:jc w:val="both"/>
            </w:pPr>
          </w:p>
        </w:tc>
      </w:tr>
      <w:tr w:rsidR="00D11A3A" w14:paraId="6E471311"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9924" w:type="dxa"/>
            <w:gridSpan w:val="10"/>
            <w:tcBorders>
              <w:top w:val="single" w:sz="4" w:space="0" w:color="00000A"/>
              <w:left w:val="single" w:sz="4" w:space="0" w:color="00000A"/>
              <w:bottom w:val="double" w:sz="4" w:space="0" w:color="00000A"/>
              <w:right w:val="single" w:sz="4" w:space="0" w:color="00000A"/>
            </w:tcBorders>
            <w:shd w:val="clear" w:color="auto" w:fill="BDD6EE"/>
          </w:tcPr>
          <w:p w14:paraId="4A3F0246" w14:textId="77777777" w:rsidR="00D11A3A" w:rsidRPr="00D11A3A" w:rsidRDefault="00D11A3A" w:rsidP="00023281">
            <w:pPr>
              <w:jc w:val="both"/>
              <w:rPr>
                <w:b/>
              </w:rPr>
            </w:pPr>
            <w:r>
              <w:br w:type="page"/>
            </w:r>
            <w:r w:rsidRPr="00D11A3A">
              <w:rPr>
                <w:b/>
                <w:sz w:val="28"/>
              </w:rPr>
              <w:t>B-III – Charakteristika studijního předmětu</w:t>
            </w:r>
          </w:p>
        </w:tc>
      </w:tr>
      <w:tr w:rsidR="00D11A3A" w:rsidRPr="00A71D37" w14:paraId="4A1ABE8E" w14:textId="77777777" w:rsidTr="00A758E6">
        <w:tc>
          <w:tcPr>
            <w:tcW w:w="3102" w:type="dxa"/>
            <w:tcBorders>
              <w:top w:val="double" w:sz="4" w:space="0" w:color="auto"/>
            </w:tcBorders>
            <w:shd w:val="clear" w:color="auto" w:fill="F7CAAC"/>
          </w:tcPr>
          <w:p w14:paraId="37B352A3" w14:textId="77777777" w:rsidR="00D11A3A" w:rsidRPr="00025BF9" w:rsidRDefault="00D11A3A" w:rsidP="00023281">
            <w:pPr>
              <w:jc w:val="both"/>
              <w:rPr>
                <w:b/>
              </w:rPr>
            </w:pPr>
            <w:r w:rsidRPr="00025BF9">
              <w:rPr>
                <w:b/>
              </w:rPr>
              <w:t>Název studijního předmětu</w:t>
            </w:r>
          </w:p>
        </w:tc>
        <w:tc>
          <w:tcPr>
            <w:tcW w:w="6822" w:type="dxa"/>
            <w:gridSpan w:val="9"/>
            <w:tcBorders>
              <w:top w:val="double" w:sz="4" w:space="0" w:color="auto"/>
            </w:tcBorders>
          </w:tcPr>
          <w:p w14:paraId="7575FA93" w14:textId="0FCA8734" w:rsidR="00D11A3A" w:rsidRPr="00025BF9" w:rsidRDefault="001A57AE" w:rsidP="00023281">
            <w:pPr>
              <w:jc w:val="both"/>
              <w:rPr>
                <w:b/>
              </w:rPr>
            </w:pPr>
            <w:bookmarkStart w:id="92" w:name="Senz_hodn_potr"/>
            <w:bookmarkEnd w:id="92"/>
            <w:r w:rsidRPr="00025BF9">
              <w:rPr>
                <w:b/>
              </w:rPr>
              <w:t>Sensory Analysis of Food</w:t>
            </w:r>
          </w:p>
        </w:tc>
      </w:tr>
      <w:tr w:rsidR="00D11A3A" w:rsidRPr="00E863C0" w14:paraId="43F966CC" w14:textId="77777777" w:rsidTr="00A758E6">
        <w:tc>
          <w:tcPr>
            <w:tcW w:w="3102" w:type="dxa"/>
            <w:shd w:val="clear" w:color="auto" w:fill="F7CAAC"/>
          </w:tcPr>
          <w:p w14:paraId="7F0D2FD0" w14:textId="77777777" w:rsidR="00D11A3A" w:rsidRPr="00025BF9" w:rsidRDefault="00D11A3A" w:rsidP="00023281">
            <w:pPr>
              <w:jc w:val="both"/>
              <w:rPr>
                <w:b/>
              </w:rPr>
            </w:pPr>
            <w:r w:rsidRPr="00025BF9">
              <w:rPr>
                <w:b/>
              </w:rPr>
              <w:t>Typ předmětu</w:t>
            </w:r>
          </w:p>
        </w:tc>
        <w:tc>
          <w:tcPr>
            <w:tcW w:w="3426" w:type="dxa"/>
            <w:gridSpan w:val="4"/>
          </w:tcPr>
          <w:p w14:paraId="37F043C9" w14:textId="77777777" w:rsidR="00D11A3A" w:rsidRPr="00025BF9" w:rsidRDefault="00D11A3A" w:rsidP="00023281">
            <w:pPr>
              <w:jc w:val="both"/>
            </w:pPr>
            <w:r w:rsidRPr="00025BF9">
              <w:t>povinný, PZ</w:t>
            </w:r>
          </w:p>
        </w:tc>
        <w:tc>
          <w:tcPr>
            <w:tcW w:w="2708" w:type="dxa"/>
            <w:gridSpan w:val="4"/>
            <w:shd w:val="clear" w:color="auto" w:fill="F7CAAC"/>
          </w:tcPr>
          <w:p w14:paraId="17654E5D" w14:textId="77777777" w:rsidR="00D11A3A" w:rsidRPr="00025BF9" w:rsidRDefault="00D11A3A" w:rsidP="00023281">
            <w:pPr>
              <w:jc w:val="both"/>
            </w:pPr>
            <w:r w:rsidRPr="00025BF9">
              <w:rPr>
                <w:b/>
              </w:rPr>
              <w:t>doporučený ročník / semestr</w:t>
            </w:r>
          </w:p>
        </w:tc>
        <w:tc>
          <w:tcPr>
            <w:tcW w:w="688" w:type="dxa"/>
          </w:tcPr>
          <w:p w14:paraId="247BFF2F" w14:textId="77777777" w:rsidR="00D11A3A" w:rsidRPr="00025BF9" w:rsidRDefault="00D11A3A" w:rsidP="00023281">
            <w:pPr>
              <w:jc w:val="both"/>
            </w:pPr>
            <w:r w:rsidRPr="00025BF9">
              <w:t>1/ZS</w:t>
            </w:r>
          </w:p>
        </w:tc>
      </w:tr>
      <w:tr w:rsidR="00D11A3A" w:rsidRPr="00725EA2" w14:paraId="02BCD5E6" w14:textId="77777777" w:rsidTr="00A758E6">
        <w:tc>
          <w:tcPr>
            <w:tcW w:w="3102" w:type="dxa"/>
            <w:shd w:val="clear" w:color="auto" w:fill="F7CAAC"/>
          </w:tcPr>
          <w:p w14:paraId="51E966D7" w14:textId="77777777" w:rsidR="00D11A3A" w:rsidRPr="00025BF9" w:rsidRDefault="00D11A3A" w:rsidP="00023281">
            <w:pPr>
              <w:jc w:val="both"/>
              <w:rPr>
                <w:b/>
              </w:rPr>
            </w:pPr>
            <w:r w:rsidRPr="00025BF9">
              <w:rPr>
                <w:b/>
              </w:rPr>
              <w:t>Rozsah studijního předmětu</w:t>
            </w:r>
          </w:p>
        </w:tc>
        <w:tc>
          <w:tcPr>
            <w:tcW w:w="1712" w:type="dxa"/>
            <w:gridSpan w:val="2"/>
          </w:tcPr>
          <w:p w14:paraId="021B31EE" w14:textId="6892FEF7" w:rsidR="00D11A3A" w:rsidRPr="00025BF9" w:rsidRDefault="00D11A3A" w:rsidP="001C7821">
            <w:pPr>
              <w:jc w:val="both"/>
            </w:pPr>
            <w:r w:rsidRPr="00025BF9">
              <w:t>28p+</w:t>
            </w:r>
            <w:r w:rsidR="001C7821" w:rsidRPr="00025BF9">
              <w:t>0s</w:t>
            </w:r>
            <w:r w:rsidR="001C7821" w:rsidRPr="00025BF9">
              <w:rPr>
                <w:lang w:val="en-GB"/>
              </w:rPr>
              <w:t>+</w:t>
            </w:r>
            <w:r w:rsidRPr="00025BF9">
              <w:t>28l</w:t>
            </w:r>
          </w:p>
        </w:tc>
        <w:tc>
          <w:tcPr>
            <w:tcW w:w="894" w:type="dxa"/>
            <w:shd w:val="clear" w:color="auto" w:fill="F7CAAC"/>
          </w:tcPr>
          <w:p w14:paraId="6857398C" w14:textId="77777777" w:rsidR="00D11A3A" w:rsidRPr="00025BF9" w:rsidRDefault="00D11A3A" w:rsidP="00023281">
            <w:pPr>
              <w:jc w:val="both"/>
              <w:rPr>
                <w:b/>
              </w:rPr>
            </w:pPr>
            <w:r w:rsidRPr="00025BF9">
              <w:rPr>
                <w:b/>
              </w:rPr>
              <w:t xml:space="preserve">hod. </w:t>
            </w:r>
          </w:p>
        </w:tc>
        <w:tc>
          <w:tcPr>
            <w:tcW w:w="820" w:type="dxa"/>
          </w:tcPr>
          <w:p w14:paraId="754791A4" w14:textId="01089D3E" w:rsidR="00D11A3A" w:rsidRPr="00025BF9" w:rsidRDefault="001C7821" w:rsidP="00023281">
            <w:pPr>
              <w:jc w:val="both"/>
            </w:pPr>
            <w:r w:rsidRPr="00025BF9">
              <w:t>56</w:t>
            </w:r>
          </w:p>
        </w:tc>
        <w:tc>
          <w:tcPr>
            <w:tcW w:w="2167" w:type="dxa"/>
            <w:gridSpan w:val="3"/>
            <w:shd w:val="clear" w:color="auto" w:fill="F7CAAC"/>
          </w:tcPr>
          <w:p w14:paraId="55AB32FE" w14:textId="77777777" w:rsidR="00D11A3A" w:rsidRPr="00025BF9" w:rsidRDefault="00D11A3A" w:rsidP="00023281">
            <w:pPr>
              <w:jc w:val="both"/>
              <w:rPr>
                <w:b/>
              </w:rPr>
            </w:pPr>
            <w:r w:rsidRPr="00025BF9">
              <w:rPr>
                <w:b/>
              </w:rPr>
              <w:t>kreditů</w:t>
            </w:r>
          </w:p>
        </w:tc>
        <w:tc>
          <w:tcPr>
            <w:tcW w:w="1229" w:type="dxa"/>
            <w:gridSpan w:val="2"/>
          </w:tcPr>
          <w:p w14:paraId="23D02233" w14:textId="77777777" w:rsidR="00D11A3A" w:rsidRPr="00025BF9" w:rsidRDefault="00D11A3A" w:rsidP="00023281">
            <w:pPr>
              <w:jc w:val="both"/>
            </w:pPr>
            <w:r w:rsidRPr="00025BF9">
              <w:t>4</w:t>
            </w:r>
          </w:p>
        </w:tc>
      </w:tr>
      <w:tr w:rsidR="00D11A3A" w:rsidRPr="00725EA2" w14:paraId="3D8AA5C0" w14:textId="77777777" w:rsidTr="00A758E6">
        <w:tc>
          <w:tcPr>
            <w:tcW w:w="3102" w:type="dxa"/>
            <w:shd w:val="clear" w:color="auto" w:fill="F7CAAC"/>
          </w:tcPr>
          <w:p w14:paraId="21668417" w14:textId="77777777" w:rsidR="00D11A3A" w:rsidRPr="00025BF9" w:rsidRDefault="00D11A3A" w:rsidP="00023281">
            <w:pPr>
              <w:jc w:val="both"/>
              <w:rPr>
                <w:b/>
              </w:rPr>
            </w:pPr>
            <w:r w:rsidRPr="00025BF9">
              <w:rPr>
                <w:b/>
              </w:rPr>
              <w:t>Prerekvizity, korekvizity, ekvivalence</w:t>
            </w:r>
          </w:p>
        </w:tc>
        <w:tc>
          <w:tcPr>
            <w:tcW w:w="6822" w:type="dxa"/>
            <w:gridSpan w:val="9"/>
          </w:tcPr>
          <w:p w14:paraId="74E62E49" w14:textId="77777777" w:rsidR="00D11A3A" w:rsidRPr="00025BF9" w:rsidRDefault="00D11A3A" w:rsidP="00023281">
            <w:pPr>
              <w:jc w:val="both"/>
            </w:pPr>
          </w:p>
        </w:tc>
      </w:tr>
      <w:tr w:rsidR="00D11A3A" w:rsidRPr="00725EA2" w14:paraId="1EF5CE03" w14:textId="77777777" w:rsidTr="00A758E6">
        <w:tc>
          <w:tcPr>
            <w:tcW w:w="3102" w:type="dxa"/>
            <w:shd w:val="clear" w:color="auto" w:fill="F7CAAC"/>
          </w:tcPr>
          <w:p w14:paraId="0B057AB7" w14:textId="77777777" w:rsidR="00D11A3A" w:rsidRPr="00025BF9" w:rsidRDefault="00D11A3A" w:rsidP="00023281">
            <w:pPr>
              <w:jc w:val="both"/>
              <w:rPr>
                <w:b/>
              </w:rPr>
            </w:pPr>
            <w:r w:rsidRPr="00025BF9">
              <w:rPr>
                <w:b/>
              </w:rPr>
              <w:t>Způsob ověření studijních výsledků</w:t>
            </w:r>
          </w:p>
        </w:tc>
        <w:tc>
          <w:tcPr>
            <w:tcW w:w="3426" w:type="dxa"/>
            <w:gridSpan w:val="4"/>
          </w:tcPr>
          <w:p w14:paraId="6C41684A" w14:textId="77777777" w:rsidR="00D11A3A" w:rsidRPr="00025BF9" w:rsidRDefault="00D11A3A" w:rsidP="00023281">
            <w:pPr>
              <w:pStyle w:val="Default"/>
              <w:jc w:val="both"/>
              <w:rPr>
                <w:sz w:val="20"/>
                <w:szCs w:val="20"/>
              </w:rPr>
            </w:pPr>
            <w:r w:rsidRPr="00025BF9">
              <w:rPr>
                <w:sz w:val="20"/>
                <w:szCs w:val="20"/>
              </w:rPr>
              <w:t xml:space="preserve">klasifikovaný zápočet </w:t>
            </w:r>
          </w:p>
        </w:tc>
        <w:tc>
          <w:tcPr>
            <w:tcW w:w="1569" w:type="dxa"/>
            <w:gridSpan w:val="2"/>
            <w:shd w:val="clear" w:color="auto" w:fill="F7CAAC"/>
          </w:tcPr>
          <w:p w14:paraId="244AC65C" w14:textId="77777777" w:rsidR="00D11A3A" w:rsidRPr="00025BF9" w:rsidRDefault="00D11A3A" w:rsidP="00023281">
            <w:pPr>
              <w:jc w:val="both"/>
              <w:rPr>
                <w:b/>
              </w:rPr>
            </w:pPr>
            <w:r w:rsidRPr="00025BF9">
              <w:rPr>
                <w:b/>
              </w:rPr>
              <w:t>Forma výuky</w:t>
            </w:r>
          </w:p>
        </w:tc>
        <w:tc>
          <w:tcPr>
            <w:tcW w:w="1827" w:type="dxa"/>
            <w:gridSpan w:val="3"/>
          </w:tcPr>
          <w:p w14:paraId="63A88B6A" w14:textId="77777777" w:rsidR="00D11A3A" w:rsidRPr="00025BF9" w:rsidRDefault="00D11A3A" w:rsidP="00023281">
            <w:pPr>
              <w:pStyle w:val="Default"/>
              <w:jc w:val="both"/>
              <w:rPr>
                <w:sz w:val="20"/>
                <w:szCs w:val="20"/>
              </w:rPr>
            </w:pPr>
            <w:r w:rsidRPr="00025BF9">
              <w:rPr>
                <w:sz w:val="20"/>
                <w:szCs w:val="20"/>
              </w:rPr>
              <w:t xml:space="preserve">přednášky, </w:t>
            </w:r>
          </w:p>
          <w:p w14:paraId="53F95319" w14:textId="77777777" w:rsidR="00D11A3A" w:rsidRPr="00025BF9" w:rsidRDefault="00D11A3A" w:rsidP="00023281">
            <w:pPr>
              <w:pStyle w:val="Default"/>
              <w:jc w:val="both"/>
              <w:rPr>
                <w:sz w:val="20"/>
                <w:szCs w:val="20"/>
              </w:rPr>
            </w:pPr>
            <w:r w:rsidRPr="00D30179">
              <w:rPr>
                <w:sz w:val="20"/>
                <w:szCs w:val="20"/>
              </w:rPr>
              <w:t>laboratorní cvičení</w:t>
            </w:r>
          </w:p>
        </w:tc>
      </w:tr>
      <w:tr w:rsidR="00D11A3A" w:rsidRPr="00725EA2" w14:paraId="095114E7" w14:textId="77777777" w:rsidTr="00A758E6">
        <w:tc>
          <w:tcPr>
            <w:tcW w:w="3102" w:type="dxa"/>
            <w:shd w:val="clear" w:color="auto" w:fill="F7CAAC"/>
          </w:tcPr>
          <w:p w14:paraId="56ECFA18" w14:textId="77777777" w:rsidR="00D11A3A" w:rsidRPr="00025BF9" w:rsidRDefault="00D11A3A" w:rsidP="00023281">
            <w:pPr>
              <w:jc w:val="both"/>
              <w:rPr>
                <w:b/>
              </w:rPr>
            </w:pPr>
            <w:r w:rsidRPr="00025BF9">
              <w:rPr>
                <w:b/>
              </w:rPr>
              <w:t>Forma způsobu ověření studijních výsledků a další požadavky na studenta</w:t>
            </w:r>
          </w:p>
        </w:tc>
        <w:tc>
          <w:tcPr>
            <w:tcW w:w="6822" w:type="dxa"/>
            <w:gridSpan w:val="9"/>
            <w:tcBorders>
              <w:bottom w:val="single" w:sz="4" w:space="0" w:color="auto"/>
            </w:tcBorders>
          </w:tcPr>
          <w:p w14:paraId="5C433C9D" w14:textId="77777777" w:rsidR="00D11A3A" w:rsidRPr="00025BF9" w:rsidRDefault="00D11A3A" w:rsidP="00023281">
            <w:pPr>
              <w:jc w:val="both"/>
            </w:pPr>
            <w:r w:rsidRPr="00025BF9">
              <w:t>Povinná účast ve cvičeních.</w:t>
            </w:r>
          </w:p>
          <w:p w14:paraId="1A794155" w14:textId="77777777" w:rsidR="00D11A3A" w:rsidRPr="00025BF9" w:rsidRDefault="00D11A3A" w:rsidP="00023281">
            <w:pPr>
              <w:jc w:val="both"/>
            </w:pPr>
            <w:r w:rsidRPr="00025BF9">
              <w:t>Zpracování semestrálního projektu.</w:t>
            </w:r>
          </w:p>
          <w:p w14:paraId="38CC1BBE" w14:textId="77777777" w:rsidR="00D11A3A" w:rsidRPr="00025BF9" w:rsidRDefault="00D11A3A" w:rsidP="00023281">
            <w:pPr>
              <w:jc w:val="both"/>
            </w:pPr>
            <w:r w:rsidRPr="00025BF9">
              <w:t>Písemný test (</w:t>
            </w:r>
            <w:r w:rsidRPr="00025BF9">
              <w:rPr>
                <w:color w:val="000000"/>
                <w:shd w:val="clear" w:color="auto" w:fill="FFFFFF"/>
              </w:rPr>
              <w:t>1. část - teoretické znalosti, 2. část - praktická aplikace statistického vyhodnocování výsledků ze senzorické analýzy), který je nutno splnit na min. 55%.</w:t>
            </w:r>
          </w:p>
        </w:tc>
      </w:tr>
      <w:tr w:rsidR="00D11A3A" w:rsidRPr="00725EA2" w14:paraId="71CC59D6" w14:textId="77777777" w:rsidTr="00A758E6">
        <w:trPr>
          <w:trHeight w:val="197"/>
        </w:trPr>
        <w:tc>
          <w:tcPr>
            <w:tcW w:w="3102" w:type="dxa"/>
            <w:tcBorders>
              <w:top w:val="nil"/>
            </w:tcBorders>
            <w:shd w:val="clear" w:color="auto" w:fill="F7CAAC"/>
          </w:tcPr>
          <w:p w14:paraId="069BA356" w14:textId="77777777" w:rsidR="00D11A3A" w:rsidRPr="00025BF9" w:rsidRDefault="00D11A3A" w:rsidP="00023281">
            <w:pPr>
              <w:jc w:val="both"/>
              <w:rPr>
                <w:b/>
              </w:rPr>
            </w:pPr>
            <w:r w:rsidRPr="00025BF9">
              <w:rPr>
                <w:b/>
              </w:rPr>
              <w:t>Garant předmětu</w:t>
            </w:r>
          </w:p>
        </w:tc>
        <w:tc>
          <w:tcPr>
            <w:tcW w:w="6822" w:type="dxa"/>
            <w:gridSpan w:val="9"/>
            <w:tcBorders>
              <w:top w:val="single" w:sz="4" w:space="0" w:color="auto"/>
            </w:tcBorders>
          </w:tcPr>
          <w:p w14:paraId="1BD5BD50" w14:textId="55235554" w:rsidR="00D11A3A" w:rsidRPr="00025BF9" w:rsidRDefault="00D11A3A" w:rsidP="00DB0456">
            <w:pPr>
              <w:jc w:val="both"/>
            </w:pPr>
            <w:r w:rsidRPr="00025BF9">
              <w:t xml:space="preserve">Ing. Zuzana </w:t>
            </w:r>
            <w:r w:rsidR="00DB0456" w:rsidRPr="00025BF9">
              <w:t>Lazárkov</w:t>
            </w:r>
            <w:r w:rsidRPr="00025BF9">
              <w:t>á, Ph.D.</w:t>
            </w:r>
          </w:p>
        </w:tc>
      </w:tr>
      <w:tr w:rsidR="00D11A3A" w:rsidRPr="00725EA2" w14:paraId="0713CBDA" w14:textId="77777777" w:rsidTr="00A758E6">
        <w:trPr>
          <w:trHeight w:val="243"/>
        </w:trPr>
        <w:tc>
          <w:tcPr>
            <w:tcW w:w="3102" w:type="dxa"/>
            <w:tcBorders>
              <w:top w:val="nil"/>
            </w:tcBorders>
            <w:shd w:val="clear" w:color="auto" w:fill="F7CAAC"/>
          </w:tcPr>
          <w:p w14:paraId="479F544A" w14:textId="77777777" w:rsidR="00D11A3A" w:rsidRPr="00025BF9" w:rsidRDefault="00D11A3A" w:rsidP="00023281">
            <w:pPr>
              <w:jc w:val="both"/>
              <w:rPr>
                <w:b/>
              </w:rPr>
            </w:pPr>
            <w:r w:rsidRPr="00025BF9">
              <w:rPr>
                <w:b/>
              </w:rPr>
              <w:t>Zapojení garanta do výuky předmětu</w:t>
            </w:r>
          </w:p>
        </w:tc>
        <w:tc>
          <w:tcPr>
            <w:tcW w:w="6822" w:type="dxa"/>
            <w:gridSpan w:val="9"/>
            <w:tcBorders>
              <w:top w:val="nil"/>
            </w:tcBorders>
          </w:tcPr>
          <w:p w14:paraId="467163F0" w14:textId="13C07026" w:rsidR="00D11A3A" w:rsidRPr="00025BF9" w:rsidRDefault="00523142" w:rsidP="00023281">
            <w:pPr>
              <w:jc w:val="both"/>
            </w:pPr>
            <w:r w:rsidRPr="00025BF9">
              <w:t>70% p</w:t>
            </w:r>
          </w:p>
        </w:tc>
      </w:tr>
      <w:tr w:rsidR="00D11A3A" w:rsidRPr="00725EA2" w14:paraId="47CE9614" w14:textId="77777777" w:rsidTr="00A758E6">
        <w:tc>
          <w:tcPr>
            <w:tcW w:w="3102" w:type="dxa"/>
            <w:shd w:val="clear" w:color="auto" w:fill="F7CAAC"/>
          </w:tcPr>
          <w:p w14:paraId="1D801F9F" w14:textId="77777777" w:rsidR="00D11A3A" w:rsidRPr="00025BF9" w:rsidRDefault="00D11A3A" w:rsidP="00023281">
            <w:pPr>
              <w:jc w:val="both"/>
              <w:rPr>
                <w:b/>
              </w:rPr>
            </w:pPr>
            <w:r w:rsidRPr="00025BF9">
              <w:rPr>
                <w:b/>
              </w:rPr>
              <w:t>Vyučující</w:t>
            </w:r>
          </w:p>
        </w:tc>
        <w:tc>
          <w:tcPr>
            <w:tcW w:w="6822" w:type="dxa"/>
            <w:gridSpan w:val="9"/>
            <w:tcBorders>
              <w:bottom w:val="nil"/>
            </w:tcBorders>
          </w:tcPr>
          <w:p w14:paraId="5749DDCB" w14:textId="77777777" w:rsidR="00D11A3A" w:rsidRPr="00025BF9" w:rsidRDefault="00D11A3A" w:rsidP="00023281">
            <w:pPr>
              <w:jc w:val="both"/>
            </w:pPr>
          </w:p>
        </w:tc>
      </w:tr>
      <w:tr w:rsidR="00D11A3A" w:rsidRPr="00725EA2" w14:paraId="740C88CE" w14:textId="77777777" w:rsidTr="00A758E6">
        <w:trPr>
          <w:trHeight w:val="554"/>
        </w:trPr>
        <w:tc>
          <w:tcPr>
            <w:tcW w:w="9924" w:type="dxa"/>
            <w:gridSpan w:val="10"/>
            <w:tcBorders>
              <w:top w:val="nil"/>
            </w:tcBorders>
          </w:tcPr>
          <w:p w14:paraId="5B60553B" w14:textId="2935E666" w:rsidR="00D11A3A" w:rsidRPr="00025BF9" w:rsidRDefault="00D11A3A" w:rsidP="00D30179">
            <w:pPr>
              <w:spacing w:before="60" w:after="60"/>
              <w:jc w:val="both"/>
            </w:pPr>
            <w:r w:rsidRPr="00025BF9">
              <w:rPr>
                <w:b/>
              </w:rPr>
              <w:lastRenderedPageBreak/>
              <w:t xml:space="preserve">Ing. Zuzana </w:t>
            </w:r>
            <w:r w:rsidR="00DB0456" w:rsidRPr="00025BF9">
              <w:rPr>
                <w:b/>
              </w:rPr>
              <w:t>Lazárková</w:t>
            </w:r>
            <w:r w:rsidRPr="00025BF9">
              <w:rPr>
                <w:b/>
              </w:rPr>
              <w:t>, Ph.D</w:t>
            </w:r>
            <w:r w:rsidRPr="00B63CC4">
              <w:rPr>
                <w:b/>
              </w:rPr>
              <w:t>.</w:t>
            </w:r>
            <w:r w:rsidRPr="00025BF9">
              <w:t xml:space="preserve"> (70% p)</w:t>
            </w:r>
          </w:p>
          <w:p w14:paraId="19B29BB7" w14:textId="3778A2C2" w:rsidR="00D11A3A" w:rsidRPr="00025BF9" w:rsidRDefault="00D11A3A" w:rsidP="00D30179">
            <w:pPr>
              <w:spacing w:before="60" w:after="60"/>
              <w:jc w:val="both"/>
            </w:pPr>
            <w:r w:rsidRPr="00025BF9">
              <w:t>doc. Ing. František Buňka, P</w:t>
            </w:r>
            <w:r w:rsidR="00494A5B" w:rsidRPr="00025BF9">
              <w:t>h.D. (30% p)</w:t>
            </w:r>
          </w:p>
        </w:tc>
      </w:tr>
      <w:tr w:rsidR="00D11A3A" w:rsidRPr="00725EA2" w14:paraId="32E4C436" w14:textId="77777777" w:rsidTr="00A758E6">
        <w:tc>
          <w:tcPr>
            <w:tcW w:w="3102" w:type="dxa"/>
            <w:shd w:val="clear" w:color="auto" w:fill="F7CAAC"/>
          </w:tcPr>
          <w:p w14:paraId="1FE93210" w14:textId="77777777" w:rsidR="00D11A3A" w:rsidRPr="00025BF9" w:rsidRDefault="00D11A3A" w:rsidP="00023281">
            <w:pPr>
              <w:jc w:val="both"/>
              <w:rPr>
                <w:b/>
              </w:rPr>
            </w:pPr>
            <w:r w:rsidRPr="00025BF9">
              <w:rPr>
                <w:b/>
              </w:rPr>
              <w:t>Stručná anotace předmětu</w:t>
            </w:r>
          </w:p>
        </w:tc>
        <w:tc>
          <w:tcPr>
            <w:tcW w:w="6822" w:type="dxa"/>
            <w:gridSpan w:val="9"/>
            <w:tcBorders>
              <w:bottom w:val="nil"/>
            </w:tcBorders>
          </w:tcPr>
          <w:p w14:paraId="50324097" w14:textId="77777777" w:rsidR="00D11A3A" w:rsidRPr="00025BF9" w:rsidRDefault="00D11A3A" w:rsidP="00023281">
            <w:pPr>
              <w:jc w:val="both"/>
            </w:pPr>
          </w:p>
        </w:tc>
      </w:tr>
      <w:tr w:rsidR="00D11A3A" w:rsidRPr="00A126CE" w14:paraId="5103506E" w14:textId="77777777" w:rsidTr="00A758E6">
        <w:trPr>
          <w:trHeight w:val="3938"/>
        </w:trPr>
        <w:tc>
          <w:tcPr>
            <w:tcW w:w="9924" w:type="dxa"/>
            <w:gridSpan w:val="10"/>
            <w:tcBorders>
              <w:top w:val="nil"/>
              <w:bottom w:val="single" w:sz="12" w:space="0" w:color="auto"/>
            </w:tcBorders>
          </w:tcPr>
          <w:p w14:paraId="0D481FEA" w14:textId="77777777" w:rsidR="00D11A3A" w:rsidRPr="00025BF9" w:rsidRDefault="00D11A3A" w:rsidP="00023281">
            <w:pPr>
              <w:pStyle w:val="Default"/>
              <w:jc w:val="both"/>
              <w:rPr>
                <w:sz w:val="20"/>
                <w:szCs w:val="20"/>
              </w:rPr>
            </w:pPr>
            <w:r w:rsidRPr="00025BF9">
              <w:rPr>
                <w:sz w:val="20"/>
                <w:szCs w:val="20"/>
                <w:shd w:val="clear" w:color="auto" w:fill="FFFFFF"/>
              </w:rPr>
              <w:t>Cílem předmětu je prohloubení poznatků o senzorickém posuzování potravin. Student získá znalosti o základních i pokročilých metodách senzorické analýzy a též o statistickém vyhodnocování výsledků senzorické analýzy. Pozornost je věnována také instrumentálním metodám.</w:t>
            </w:r>
            <w:r w:rsidRPr="00025BF9">
              <w:rPr>
                <w:sz w:val="20"/>
                <w:szCs w:val="20"/>
              </w:rPr>
              <w:t xml:space="preserve"> Obsah předmětu tvoří tyto tematické celky: </w:t>
            </w:r>
          </w:p>
          <w:p w14:paraId="22FD14BF" w14:textId="77777777" w:rsidR="00D11A3A" w:rsidRPr="00025BF9" w:rsidRDefault="00D11A3A" w:rsidP="00023281">
            <w:pPr>
              <w:pStyle w:val="Default"/>
              <w:numPr>
                <w:ilvl w:val="0"/>
                <w:numId w:val="10"/>
              </w:numPr>
              <w:ind w:left="284" w:hanging="57"/>
              <w:jc w:val="both"/>
              <w:rPr>
                <w:sz w:val="20"/>
                <w:szCs w:val="20"/>
              </w:rPr>
            </w:pPr>
            <w:r w:rsidRPr="00025BF9">
              <w:rPr>
                <w:sz w:val="20"/>
                <w:szCs w:val="20"/>
                <w:shd w:val="clear" w:color="auto" w:fill="FFFFFF"/>
              </w:rPr>
              <w:t>Základní pojmy, uspořádání senzorické laboratoře, zásady senzorického hodnocení.</w:t>
            </w:r>
          </w:p>
          <w:p w14:paraId="6211BAD4" w14:textId="77777777" w:rsidR="00D11A3A" w:rsidRPr="00025BF9" w:rsidRDefault="00D11A3A" w:rsidP="00023281">
            <w:pPr>
              <w:pStyle w:val="Default"/>
              <w:numPr>
                <w:ilvl w:val="0"/>
                <w:numId w:val="10"/>
              </w:numPr>
              <w:ind w:left="284" w:hanging="57"/>
              <w:jc w:val="both"/>
              <w:rPr>
                <w:sz w:val="20"/>
                <w:szCs w:val="20"/>
              </w:rPr>
            </w:pPr>
            <w:r w:rsidRPr="00025BF9">
              <w:rPr>
                <w:sz w:val="20"/>
                <w:szCs w:val="20"/>
              </w:rPr>
              <w:t>M</w:t>
            </w:r>
            <w:r w:rsidRPr="00025BF9">
              <w:rPr>
                <w:sz w:val="20"/>
                <w:szCs w:val="20"/>
                <w:shd w:val="clear" w:color="auto" w:fill="FFFFFF"/>
              </w:rPr>
              <w:t>etody senzorické analýzy I (rozdílové metody, pořadový test, metody používající stupnice). </w:t>
            </w:r>
            <w:r w:rsidRPr="00025BF9">
              <w:rPr>
                <w:sz w:val="20"/>
                <w:szCs w:val="20"/>
              </w:rPr>
              <w:t xml:space="preserve"> </w:t>
            </w:r>
          </w:p>
          <w:p w14:paraId="5D392FE1"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Metody senzorické analýzy II (hodnocení barvy a texturních vlastností).</w:t>
            </w:r>
          </w:p>
          <w:p w14:paraId="75EEB4E9"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Posuzovatelé a jejich výcvik.</w:t>
            </w:r>
          </w:p>
          <w:p w14:paraId="619F373E"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Anatomie lidských smyslů využívaných v senzorické analýze I.</w:t>
            </w:r>
          </w:p>
          <w:p w14:paraId="3417353E"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 xml:space="preserve">Anatomie lidských smyslů využívaných v senzorické analýze II. </w:t>
            </w:r>
          </w:p>
          <w:p w14:paraId="79625EB1"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Faktory ovlivňující vnímání chuti a vůně I.</w:t>
            </w:r>
          </w:p>
          <w:p w14:paraId="4DD79DF7"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Faktory ovlivňující vnímání chuti a vůně II.</w:t>
            </w:r>
          </w:p>
          <w:p w14:paraId="63D3FBB3"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Akreditace senzorických laboratoří.</w:t>
            </w:r>
          </w:p>
          <w:p w14:paraId="566BDC3D"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Instrumentální metody v senzorické analýze potravin.</w:t>
            </w:r>
          </w:p>
          <w:p w14:paraId="02ED04AD"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Zásady statistického vyhodnocování výsledků senzorické analýzy potravin I (opakování základních pojmů statistiky, vyhodnocování rozlišovacích metod). </w:t>
            </w:r>
          </w:p>
          <w:p w14:paraId="59D925A1"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Zásady statistického vyhodnocování výsledků senzorické analýzy potravin II (vyhodnocování pořadových metod).</w:t>
            </w:r>
          </w:p>
          <w:p w14:paraId="7A8587F3" w14:textId="77777777" w:rsidR="00D11A3A" w:rsidRPr="00D3017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 xml:space="preserve">Zásady statistického vyhodnocování výsledků senzorické analýzy potravin III </w:t>
            </w:r>
            <w:r w:rsidRPr="00D30179">
              <w:rPr>
                <w:sz w:val="20"/>
                <w:szCs w:val="20"/>
                <w:shd w:val="clear" w:color="auto" w:fill="FFFFFF"/>
              </w:rPr>
              <w:t>(</w:t>
            </w:r>
            <w:r w:rsidRPr="00025BF9">
              <w:rPr>
                <w:sz w:val="19"/>
                <w:szCs w:val="19"/>
                <w:shd w:val="clear" w:color="auto" w:fill="FFFFFF"/>
              </w:rPr>
              <w:t>vyhodnocování stupnicových metod I</w:t>
            </w:r>
            <w:r w:rsidRPr="00D30179">
              <w:rPr>
                <w:sz w:val="20"/>
                <w:szCs w:val="20"/>
                <w:shd w:val="clear" w:color="auto" w:fill="FFFFFF"/>
              </w:rPr>
              <w:t>).</w:t>
            </w:r>
          </w:p>
          <w:p w14:paraId="6FBD6CC9" w14:textId="77777777" w:rsidR="00D11A3A" w:rsidRPr="00025BF9" w:rsidRDefault="00D11A3A" w:rsidP="00023281">
            <w:pPr>
              <w:pStyle w:val="Default"/>
              <w:numPr>
                <w:ilvl w:val="0"/>
                <w:numId w:val="10"/>
              </w:numPr>
              <w:ind w:left="284" w:hanging="57"/>
              <w:jc w:val="both"/>
              <w:rPr>
                <w:sz w:val="20"/>
                <w:szCs w:val="20"/>
                <w:shd w:val="clear" w:color="auto" w:fill="FFFFFF"/>
              </w:rPr>
            </w:pPr>
            <w:r w:rsidRPr="00025BF9">
              <w:rPr>
                <w:sz w:val="20"/>
                <w:szCs w:val="20"/>
                <w:shd w:val="clear" w:color="auto" w:fill="FFFFFF"/>
              </w:rPr>
              <w:t xml:space="preserve">Zásady statistického vyhodnocování výsledků senzorické analýzy potravin IV </w:t>
            </w:r>
            <w:r w:rsidRPr="00D30179">
              <w:rPr>
                <w:sz w:val="20"/>
                <w:szCs w:val="20"/>
                <w:shd w:val="clear" w:color="auto" w:fill="FFFFFF"/>
              </w:rPr>
              <w:t>(</w:t>
            </w:r>
            <w:r w:rsidRPr="00025BF9">
              <w:rPr>
                <w:sz w:val="19"/>
                <w:szCs w:val="19"/>
                <w:shd w:val="clear" w:color="auto" w:fill="FFFFFF"/>
              </w:rPr>
              <w:t>vyhodnocování stupnicových metod II</w:t>
            </w:r>
            <w:r w:rsidRPr="00D30179">
              <w:rPr>
                <w:sz w:val="20"/>
                <w:szCs w:val="20"/>
                <w:shd w:val="clear" w:color="auto" w:fill="FFFFFF"/>
              </w:rPr>
              <w:t>).</w:t>
            </w:r>
          </w:p>
        </w:tc>
      </w:tr>
      <w:tr w:rsidR="00D11A3A" w:rsidRPr="00725EA2" w14:paraId="79D6D867" w14:textId="77777777" w:rsidTr="00A758E6">
        <w:trPr>
          <w:trHeight w:val="265"/>
        </w:trPr>
        <w:tc>
          <w:tcPr>
            <w:tcW w:w="3672" w:type="dxa"/>
            <w:gridSpan w:val="2"/>
            <w:tcBorders>
              <w:top w:val="nil"/>
            </w:tcBorders>
            <w:shd w:val="clear" w:color="auto" w:fill="F7CAAC"/>
          </w:tcPr>
          <w:p w14:paraId="07317E15" w14:textId="77777777" w:rsidR="00D11A3A" w:rsidRPr="00025BF9" w:rsidRDefault="00D11A3A" w:rsidP="00023281">
            <w:pPr>
              <w:jc w:val="both"/>
            </w:pPr>
            <w:r w:rsidRPr="00025BF9">
              <w:rPr>
                <w:b/>
              </w:rPr>
              <w:t>Studijní literatura a studijní pomůcky</w:t>
            </w:r>
          </w:p>
        </w:tc>
        <w:tc>
          <w:tcPr>
            <w:tcW w:w="6252" w:type="dxa"/>
            <w:gridSpan w:val="8"/>
            <w:tcBorders>
              <w:top w:val="nil"/>
              <w:bottom w:val="nil"/>
            </w:tcBorders>
          </w:tcPr>
          <w:p w14:paraId="10BE913F" w14:textId="77777777" w:rsidR="00D11A3A" w:rsidRPr="00025BF9" w:rsidRDefault="00D11A3A" w:rsidP="00023281">
            <w:pPr>
              <w:jc w:val="both"/>
            </w:pPr>
          </w:p>
        </w:tc>
      </w:tr>
      <w:tr w:rsidR="00D11A3A" w:rsidRPr="00725EA2" w14:paraId="6D8D1F8E" w14:textId="77777777" w:rsidTr="00A758E6">
        <w:trPr>
          <w:trHeight w:val="1367"/>
        </w:trPr>
        <w:tc>
          <w:tcPr>
            <w:tcW w:w="9924" w:type="dxa"/>
            <w:gridSpan w:val="10"/>
            <w:tcBorders>
              <w:top w:val="nil"/>
            </w:tcBorders>
          </w:tcPr>
          <w:p w14:paraId="4238E24D" w14:textId="77777777" w:rsidR="00D11A3A" w:rsidRPr="00025BF9" w:rsidRDefault="00D11A3A" w:rsidP="00023281">
            <w:pPr>
              <w:jc w:val="both"/>
            </w:pPr>
            <w:r w:rsidRPr="00025BF9">
              <w:rPr>
                <w:u w:val="single"/>
              </w:rPr>
              <w:t>Povinná literatura</w:t>
            </w:r>
            <w:r w:rsidRPr="00025BF9">
              <w:t>:</w:t>
            </w:r>
          </w:p>
          <w:p w14:paraId="5AC4BDDE" w14:textId="77777777" w:rsidR="00E62AB7" w:rsidRPr="00D30179" w:rsidRDefault="00E62AB7" w:rsidP="00E62AB7">
            <w:pPr>
              <w:jc w:val="both"/>
            </w:pPr>
            <w:r w:rsidRPr="00D30179">
              <w:t>Výukové materiály v anglickém jazyce poskytnuté vyučujícím.</w:t>
            </w:r>
          </w:p>
          <w:p w14:paraId="0051BCCD" w14:textId="77777777" w:rsidR="00E62AB7" w:rsidRPr="00025BF9" w:rsidRDefault="00E62AB7" w:rsidP="00023281">
            <w:pPr>
              <w:jc w:val="both"/>
            </w:pPr>
          </w:p>
          <w:p w14:paraId="2ED898D9" w14:textId="77777777" w:rsidR="00D11A3A" w:rsidRPr="00025BF9" w:rsidRDefault="00D11A3A" w:rsidP="00023281">
            <w:pPr>
              <w:jc w:val="both"/>
            </w:pPr>
            <w:r w:rsidRPr="00025BF9">
              <w:rPr>
                <w:u w:val="single"/>
              </w:rPr>
              <w:t>Doporučená literatura</w:t>
            </w:r>
            <w:r w:rsidRPr="00025BF9">
              <w:t>:</w:t>
            </w:r>
          </w:p>
          <w:p w14:paraId="4D3C48E8" w14:textId="77777777" w:rsidR="00D11A3A" w:rsidRPr="00025BF9" w:rsidRDefault="00D11A3A" w:rsidP="00023281">
            <w:pPr>
              <w:jc w:val="both"/>
            </w:pPr>
            <w:r w:rsidRPr="00025BF9">
              <w:t>VOILLEY, A., ETIÉVANT, P. Flavour in Food. Boca Raton: CRC Press, 2006. ISBN 978-1-85573-960-4.</w:t>
            </w:r>
          </w:p>
          <w:p w14:paraId="1CC5DBC7" w14:textId="30F2E57F" w:rsidR="00E62AB7" w:rsidRPr="00025BF9" w:rsidRDefault="00D11A3A" w:rsidP="00025BF9">
            <w:pPr>
              <w:jc w:val="both"/>
            </w:pPr>
            <w:r w:rsidRPr="00025BF9">
              <w:t>BAIGRIE, B. Taints and Off-Flavours in Food. Boca Raton: CRC Press, 2003. ISBN 0-8493-1744-4.</w:t>
            </w:r>
          </w:p>
        </w:tc>
      </w:tr>
      <w:tr w:rsidR="00D11A3A" w:rsidRPr="00725EA2" w14:paraId="6185DCF4" w14:textId="77777777" w:rsidTr="00A758E6">
        <w:tc>
          <w:tcPr>
            <w:tcW w:w="9924" w:type="dxa"/>
            <w:gridSpan w:val="10"/>
            <w:tcBorders>
              <w:top w:val="single" w:sz="12" w:space="0" w:color="auto"/>
              <w:left w:val="single" w:sz="2" w:space="0" w:color="auto"/>
              <w:bottom w:val="single" w:sz="2" w:space="0" w:color="auto"/>
              <w:right w:val="single" w:sz="2" w:space="0" w:color="auto"/>
            </w:tcBorders>
            <w:shd w:val="clear" w:color="auto" w:fill="F7CAAC"/>
          </w:tcPr>
          <w:p w14:paraId="5A00889D" w14:textId="77777777" w:rsidR="00D11A3A" w:rsidRPr="00025BF9" w:rsidRDefault="00D11A3A" w:rsidP="00023281">
            <w:pPr>
              <w:jc w:val="center"/>
              <w:rPr>
                <w:b/>
              </w:rPr>
            </w:pPr>
            <w:r w:rsidRPr="00025BF9">
              <w:rPr>
                <w:b/>
              </w:rPr>
              <w:t>Informace ke kombinované nebo distanční formě</w:t>
            </w:r>
          </w:p>
        </w:tc>
      </w:tr>
      <w:tr w:rsidR="00D11A3A" w:rsidRPr="00725EA2" w14:paraId="0EC0E478" w14:textId="77777777" w:rsidTr="00A758E6">
        <w:tc>
          <w:tcPr>
            <w:tcW w:w="4814" w:type="dxa"/>
            <w:gridSpan w:val="3"/>
            <w:tcBorders>
              <w:top w:val="single" w:sz="2" w:space="0" w:color="auto"/>
            </w:tcBorders>
            <w:shd w:val="clear" w:color="auto" w:fill="F7CAAC"/>
          </w:tcPr>
          <w:p w14:paraId="677A6863" w14:textId="77777777" w:rsidR="00D11A3A" w:rsidRPr="00025BF9" w:rsidRDefault="00D11A3A" w:rsidP="00023281">
            <w:pPr>
              <w:jc w:val="both"/>
            </w:pPr>
            <w:r w:rsidRPr="00025BF9">
              <w:rPr>
                <w:b/>
              </w:rPr>
              <w:t>Rozsah konzultací (soustředění)</w:t>
            </w:r>
          </w:p>
        </w:tc>
        <w:tc>
          <w:tcPr>
            <w:tcW w:w="894" w:type="dxa"/>
            <w:tcBorders>
              <w:top w:val="single" w:sz="2" w:space="0" w:color="auto"/>
            </w:tcBorders>
          </w:tcPr>
          <w:p w14:paraId="5E037F72" w14:textId="67B18997" w:rsidR="00D11A3A" w:rsidRPr="00025BF9" w:rsidRDefault="00D11A3A" w:rsidP="00023281">
            <w:pPr>
              <w:jc w:val="center"/>
            </w:pPr>
          </w:p>
        </w:tc>
        <w:tc>
          <w:tcPr>
            <w:tcW w:w="4216" w:type="dxa"/>
            <w:gridSpan w:val="6"/>
            <w:tcBorders>
              <w:top w:val="single" w:sz="2" w:space="0" w:color="auto"/>
            </w:tcBorders>
            <w:shd w:val="clear" w:color="auto" w:fill="F7CAAC"/>
          </w:tcPr>
          <w:p w14:paraId="473D1E51" w14:textId="77777777" w:rsidR="00D11A3A" w:rsidRPr="00025BF9" w:rsidRDefault="00D11A3A" w:rsidP="00023281">
            <w:pPr>
              <w:jc w:val="both"/>
              <w:rPr>
                <w:b/>
              </w:rPr>
            </w:pPr>
            <w:r w:rsidRPr="00025BF9">
              <w:rPr>
                <w:b/>
              </w:rPr>
              <w:t xml:space="preserve">hodin </w:t>
            </w:r>
          </w:p>
        </w:tc>
      </w:tr>
      <w:tr w:rsidR="00D11A3A" w:rsidRPr="00725EA2" w14:paraId="1B32CF85" w14:textId="77777777" w:rsidTr="00A758E6">
        <w:tc>
          <w:tcPr>
            <w:tcW w:w="9924" w:type="dxa"/>
            <w:gridSpan w:val="10"/>
            <w:shd w:val="clear" w:color="auto" w:fill="F7CAAC"/>
          </w:tcPr>
          <w:p w14:paraId="1909774F" w14:textId="77777777" w:rsidR="00D11A3A" w:rsidRPr="00025BF9" w:rsidRDefault="00D11A3A" w:rsidP="00023281">
            <w:pPr>
              <w:jc w:val="both"/>
              <w:rPr>
                <w:b/>
              </w:rPr>
            </w:pPr>
            <w:r w:rsidRPr="00025BF9">
              <w:rPr>
                <w:b/>
              </w:rPr>
              <w:t>Informace o způsobu kontaktu s vyučujícím</w:t>
            </w:r>
          </w:p>
        </w:tc>
      </w:tr>
      <w:tr w:rsidR="00D11A3A" w:rsidRPr="00725EA2" w14:paraId="48F07C5B" w14:textId="77777777" w:rsidTr="00A758E6">
        <w:trPr>
          <w:trHeight w:val="992"/>
        </w:trPr>
        <w:tc>
          <w:tcPr>
            <w:tcW w:w="9924" w:type="dxa"/>
            <w:gridSpan w:val="10"/>
          </w:tcPr>
          <w:p w14:paraId="5B1F1D6A" w14:textId="77777777" w:rsidR="00D11A3A" w:rsidRPr="00025BF9" w:rsidRDefault="00D11A3A" w:rsidP="00023281">
            <w:pPr>
              <w:jc w:val="both"/>
            </w:pPr>
          </w:p>
          <w:p w14:paraId="53B85289" w14:textId="77777777" w:rsidR="00E62AB7" w:rsidRPr="00025BF9" w:rsidRDefault="00E62AB7" w:rsidP="00023281">
            <w:pPr>
              <w:jc w:val="both"/>
            </w:pPr>
          </w:p>
          <w:p w14:paraId="6143223E" w14:textId="77777777" w:rsidR="00E62AB7" w:rsidRPr="00025BF9" w:rsidRDefault="00E62AB7" w:rsidP="00023281">
            <w:pPr>
              <w:jc w:val="both"/>
            </w:pPr>
          </w:p>
          <w:p w14:paraId="67858182" w14:textId="77777777" w:rsidR="00E62AB7" w:rsidRPr="00025BF9" w:rsidRDefault="00E62AB7" w:rsidP="00023281">
            <w:pPr>
              <w:jc w:val="both"/>
            </w:pPr>
          </w:p>
          <w:p w14:paraId="6954942E" w14:textId="77777777" w:rsidR="00025BF9" w:rsidRDefault="00025BF9" w:rsidP="00023281">
            <w:pPr>
              <w:jc w:val="both"/>
            </w:pPr>
          </w:p>
          <w:p w14:paraId="252CAD02" w14:textId="77777777" w:rsidR="00025BF9" w:rsidRDefault="00025BF9" w:rsidP="00023281">
            <w:pPr>
              <w:jc w:val="both"/>
            </w:pPr>
          </w:p>
          <w:p w14:paraId="12E1527A" w14:textId="77777777" w:rsidR="00025BF9" w:rsidRPr="00025BF9" w:rsidRDefault="00025BF9" w:rsidP="00023281">
            <w:pPr>
              <w:jc w:val="both"/>
            </w:pPr>
          </w:p>
          <w:p w14:paraId="33AD83EF" w14:textId="77777777" w:rsidR="00E62AB7" w:rsidRPr="00025BF9" w:rsidRDefault="00E62AB7" w:rsidP="00023281">
            <w:pPr>
              <w:jc w:val="both"/>
            </w:pPr>
          </w:p>
          <w:p w14:paraId="22AB3920" w14:textId="77777777" w:rsidR="00E62AB7" w:rsidRPr="00025BF9" w:rsidRDefault="00E62AB7" w:rsidP="00023281">
            <w:pPr>
              <w:jc w:val="both"/>
            </w:pPr>
          </w:p>
          <w:p w14:paraId="6F707975" w14:textId="70990B59" w:rsidR="00E62AB7" w:rsidRPr="00025BF9" w:rsidRDefault="00E62AB7" w:rsidP="00023281">
            <w:pPr>
              <w:jc w:val="both"/>
            </w:pPr>
          </w:p>
        </w:tc>
      </w:tr>
      <w:tr w:rsidR="00717FE7" w14:paraId="04957E26" w14:textId="77777777" w:rsidTr="00A758E6">
        <w:tc>
          <w:tcPr>
            <w:tcW w:w="9924" w:type="dxa"/>
            <w:gridSpan w:val="10"/>
            <w:tcBorders>
              <w:bottom w:val="double" w:sz="4" w:space="0" w:color="auto"/>
            </w:tcBorders>
            <w:shd w:val="clear" w:color="auto" w:fill="BDD6EE"/>
          </w:tcPr>
          <w:p w14:paraId="550038F2" w14:textId="77777777" w:rsidR="00717FE7" w:rsidRDefault="00717FE7" w:rsidP="0053707C">
            <w:pPr>
              <w:jc w:val="both"/>
              <w:rPr>
                <w:b/>
                <w:sz w:val="28"/>
              </w:rPr>
            </w:pPr>
            <w:r>
              <w:br w:type="page"/>
            </w:r>
            <w:r>
              <w:rPr>
                <w:b/>
                <w:sz w:val="28"/>
              </w:rPr>
              <w:t>B-III – Charakteristika studijního předmětu</w:t>
            </w:r>
          </w:p>
        </w:tc>
      </w:tr>
      <w:tr w:rsidR="00717FE7" w14:paraId="3C8D6728" w14:textId="77777777" w:rsidTr="00A758E6">
        <w:tc>
          <w:tcPr>
            <w:tcW w:w="3102" w:type="dxa"/>
            <w:tcBorders>
              <w:top w:val="double" w:sz="4" w:space="0" w:color="auto"/>
            </w:tcBorders>
            <w:shd w:val="clear" w:color="auto" w:fill="F7CAAC"/>
          </w:tcPr>
          <w:p w14:paraId="7615304C" w14:textId="77777777" w:rsidR="00717FE7" w:rsidRDefault="00717FE7" w:rsidP="0053707C">
            <w:pPr>
              <w:jc w:val="both"/>
              <w:rPr>
                <w:b/>
              </w:rPr>
            </w:pPr>
            <w:r>
              <w:rPr>
                <w:b/>
              </w:rPr>
              <w:t>Název studijního předmětu</w:t>
            </w:r>
          </w:p>
        </w:tc>
        <w:tc>
          <w:tcPr>
            <w:tcW w:w="6822" w:type="dxa"/>
            <w:gridSpan w:val="9"/>
            <w:tcBorders>
              <w:top w:val="double" w:sz="4" w:space="0" w:color="auto"/>
            </w:tcBorders>
          </w:tcPr>
          <w:p w14:paraId="25EAD22A" w14:textId="047A8B99" w:rsidR="00717FE7" w:rsidRPr="00A71D37" w:rsidRDefault="001A57AE" w:rsidP="0053707C">
            <w:pPr>
              <w:jc w:val="both"/>
              <w:rPr>
                <w:b/>
              </w:rPr>
            </w:pPr>
            <w:bookmarkStart w:id="93" w:name="Obor_sem"/>
            <w:bookmarkEnd w:id="93"/>
            <w:r w:rsidRPr="001A57AE">
              <w:rPr>
                <w:b/>
              </w:rPr>
              <w:t>Branch Seminar</w:t>
            </w:r>
          </w:p>
        </w:tc>
      </w:tr>
      <w:tr w:rsidR="00717FE7" w14:paraId="2B887711" w14:textId="77777777" w:rsidTr="00A758E6">
        <w:tc>
          <w:tcPr>
            <w:tcW w:w="3102" w:type="dxa"/>
            <w:shd w:val="clear" w:color="auto" w:fill="F7CAAC"/>
          </w:tcPr>
          <w:p w14:paraId="17BB3177" w14:textId="77777777" w:rsidR="00717FE7" w:rsidRDefault="00717FE7" w:rsidP="0053707C">
            <w:pPr>
              <w:jc w:val="both"/>
              <w:rPr>
                <w:b/>
              </w:rPr>
            </w:pPr>
            <w:r>
              <w:rPr>
                <w:b/>
              </w:rPr>
              <w:t>Typ předmětu</w:t>
            </w:r>
          </w:p>
        </w:tc>
        <w:tc>
          <w:tcPr>
            <w:tcW w:w="3426" w:type="dxa"/>
            <w:gridSpan w:val="4"/>
          </w:tcPr>
          <w:p w14:paraId="03656419" w14:textId="77777777" w:rsidR="00717FE7" w:rsidRDefault="00717FE7" w:rsidP="0053707C">
            <w:pPr>
              <w:jc w:val="both"/>
            </w:pPr>
            <w:r>
              <w:t>povinný</w:t>
            </w:r>
          </w:p>
        </w:tc>
        <w:tc>
          <w:tcPr>
            <w:tcW w:w="2708" w:type="dxa"/>
            <w:gridSpan w:val="4"/>
            <w:shd w:val="clear" w:color="auto" w:fill="F7CAAC"/>
          </w:tcPr>
          <w:p w14:paraId="63BDB998" w14:textId="77777777" w:rsidR="00717FE7" w:rsidRDefault="00717FE7" w:rsidP="0053707C">
            <w:pPr>
              <w:jc w:val="both"/>
            </w:pPr>
            <w:r>
              <w:rPr>
                <w:b/>
              </w:rPr>
              <w:t>doporučený ročník / semestr</w:t>
            </w:r>
          </w:p>
        </w:tc>
        <w:tc>
          <w:tcPr>
            <w:tcW w:w="688" w:type="dxa"/>
          </w:tcPr>
          <w:p w14:paraId="0085E400" w14:textId="77777777" w:rsidR="00717FE7" w:rsidRDefault="00717FE7" w:rsidP="0053707C">
            <w:pPr>
              <w:jc w:val="both"/>
            </w:pPr>
            <w:r>
              <w:t>1/ZS</w:t>
            </w:r>
          </w:p>
        </w:tc>
      </w:tr>
      <w:tr w:rsidR="00717FE7" w14:paraId="4CCC98B2" w14:textId="77777777" w:rsidTr="00A758E6">
        <w:tc>
          <w:tcPr>
            <w:tcW w:w="3102" w:type="dxa"/>
            <w:shd w:val="clear" w:color="auto" w:fill="F7CAAC"/>
          </w:tcPr>
          <w:p w14:paraId="2D4CA151" w14:textId="77777777" w:rsidR="00717FE7" w:rsidRDefault="00717FE7" w:rsidP="0053707C">
            <w:pPr>
              <w:jc w:val="both"/>
              <w:rPr>
                <w:b/>
              </w:rPr>
            </w:pPr>
            <w:r>
              <w:rPr>
                <w:b/>
              </w:rPr>
              <w:t>Rozsah studijního předmětu</w:t>
            </w:r>
          </w:p>
        </w:tc>
        <w:tc>
          <w:tcPr>
            <w:tcW w:w="1712" w:type="dxa"/>
            <w:gridSpan w:val="2"/>
          </w:tcPr>
          <w:p w14:paraId="6FD5731B" w14:textId="7167B039" w:rsidR="00717FE7" w:rsidRDefault="00D11A3A" w:rsidP="0053707C">
            <w:pPr>
              <w:jc w:val="both"/>
            </w:pPr>
            <w:r>
              <w:t>0p</w:t>
            </w:r>
            <w:r>
              <w:rPr>
                <w:lang w:val="en-GB"/>
              </w:rPr>
              <w:t>+</w:t>
            </w:r>
            <w:r>
              <w:t>14s</w:t>
            </w:r>
            <w:r>
              <w:rPr>
                <w:lang w:val="en-GB"/>
              </w:rPr>
              <w:t>+</w:t>
            </w:r>
            <w:r>
              <w:t>0l</w:t>
            </w:r>
          </w:p>
        </w:tc>
        <w:tc>
          <w:tcPr>
            <w:tcW w:w="894" w:type="dxa"/>
            <w:shd w:val="clear" w:color="auto" w:fill="F7CAAC"/>
          </w:tcPr>
          <w:p w14:paraId="6AADD0B9" w14:textId="77777777" w:rsidR="00717FE7" w:rsidRDefault="00717FE7" w:rsidP="0053707C">
            <w:pPr>
              <w:jc w:val="both"/>
              <w:rPr>
                <w:b/>
              </w:rPr>
            </w:pPr>
            <w:r>
              <w:rPr>
                <w:b/>
              </w:rPr>
              <w:t xml:space="preserve">hod. </w:t>
            </w:r>
          </w:p>
        </w:tc>
        <w:tc>
          <w:tcPr>
            <w:tcW w:w="820" w:type="dxa"/>
          </w:tcPr>
          <w:p w14:paraId="292D3FD2" w14:textId="31E06209" w:rsidR="00717FE7" w:rsidRDefault="00717FE7" w:rsidP="0053707C">
            <w:pPr>
              <w:jc w:val="both"/>
            </w:pPr>
            <w:r>
              <w:t>1</w:t>
            </w:r>
            <w:r w:rsidR="00D11A3A">
              <w:t>4</w:t>
            </w:r>
          </w:p>
        </w:tc>
        <w:tc>
          <w:tcPr>
            <w:tcW w:w="2167" w:type="dxa"/>
            <w:gridSpan w:val="3"/>
            <w:shd w:val="clear" w:color="auto" w:fill="F7CAAC"/>
          </w:tcPr>
          <w:p w14:paraId="47F6235F" w14:textId="77777777" w:rsidR="00717FE7" w:rsidRDefault="00717FE7" w:rsidP="0053707C">
            <w:pPr>
              <w:jc w:val="both"/>
              <w:rPr>
                <w:b/>
              </w:rPr>
            </w:pPr>
            <w:r>
              <w:rPr>
                <w:b/>
              </w:rPr>
              <w:t>kreditů</w:t>
            </w:r>
          </w:p>
        </w:tc>
        <w:tc>
          <w:tcPr>
            <w:tcW w:w="1229" w:type="dxa"/>
            <w:gridSpan w:val="2"/>
          </w:tcPr>
          <w:p w14:paraId="48B7C34F" w14:textId="77777777" w:rsidR="00717FE7" w:rsidRDefault="00717FE7" w:rsidP="0053707C">
            <w:pPr>
              <w:jc w:val="both"/>
            </w:pPr>
            <w:r>
              <w:t>1</w:t>
            </w:r>
          </w:p>
        </w:tc>
      </w:tr>
      <w:tr w:rsidR="00717FE7" w14:paraId="42116FBB" w14:textId="77777777" w:rsidTr="00A758E6">
        <w:tc>
          <w:tcPr>
            <w:tcW w:w="3102" w:type="dxa"/>
            <w:shd w:val="clear" w:color="auto" w:fill="F7CAAC"/>
          </w:tcPr>
          <w:p w14:paraId="600ACD30" w14:textId="77777777" w:rsidR="00717FE7" w:rsidRDefault="00717FE7" w:rsidP="0053707C">
            <w:pPr>
              <w:jc w:val="both"/>
              <w:rPr>
                <w:b/>
                <w:sz w:val="22"/>
              </w:rPr>
            </w:pPr>
            <w:r>
              <w:rPr>
                <w:b/>
              </w:rPr>
              <w:t>Prerekvizity, korekvizity, ekvivalence</w:t>
            </w:r>
          </w:p>
        </w:tc>
        <w:tc>
          <w:tcPr>
            <w:tcW w:w="6822" w:type="dxa"/>
            <w:gridSpan w:val="9"/>
          </w:tcPr>
          <w:p w14:paraId="196E9331" w14:textId="77777777" w:rsidR="00717FE7" w:rsidRDefault="00717FE7" w:rsidP="0053707C">
            <w:pPr>
              <w:jc w:val="both"/>
            </w:pPr>
          </w:p>
        </w:tc>
      </w:tr>
      <w:tr w:rsidR="00717FE7" w14:paraId="6D1C01EA" w14:textId="77777777" w:rsidTr="00A758E6">
        <w:tc>
          <w:tcPr>
            <w:tcW w:w="3102" w:type="dxa"/>
            <w:shd w:val="clear" w:color="auto" w:fill="F7CAAC"/>
          </w:tcPr>
          <w:p w14:paraId="31F823DD" w14:textId="77777777" w:rsidR="00717FE7" w:rsidRDefault="00717FE7" w:rsidP="0053707C">
            <w:pPr>
              <w:jc w:val="both"/>
              <w:rPr>
                <w:b/>
              </w:rPr>
            </w:pPr>
            <w:r>
              <w:rPr>
                <w:b/>
              </w:rPr>
              <w:t>Způsob ověření studijních výsledků</w:t>
            </w:r>
          </w:p>
        </w:tc>
        <w:tc>
          <w:tcPr>
            <w:tcW w:w="3426" w:type="dxa"/>
            <w:gridSpan w:val="4"/>
          </w:tcPr>
          <w:p w14:paraId="1784A157" w14:textId="77777777" w:rsidR="00717FE7" w:rsidRDefault="00717FE7" w:rsidP="0053707C">
            <w:pPr>
              <w:jc w:val="both"/>
            </w:pPr>
            <w:r>
              <w:t>zápočet</w:t>
            </w:r>
          </w:p>
        </w:tc>
        <w:tc>
          <w:tcPr>
            <w:tcW w:w="1569" w:type="dxa"/>
            <w:gridSpan w:val="2"/>
            <w:shd w:val="clear" w:color="auto" w:fill="F7CAAC"/>
          </w:tcPr>
          <w:p w14:paraId="562E4817" w14:textId="77777777" w:rsidR="00717FE7" w:rsidRDefault="00717FE7" w:rsidP="0053707C">
            <w:pPr>
              <w:jc w:val="both"/>
              <w:rPr>
                <w:b/>
              </w:rPr>
            </w:pPr>
            <w:r>
              <w:rPr>
                <w:b/>
              </w:rPr>
              <w:t>Forma výuky</w:t>
            </w:r>
          </w:p>
        </w:tc>
        <w:tc>
          <w:tcPr>
            <w:tcW w:w="1827" w:type="dxa"/>
            <w:gridSpan w:val="3"/>
          </w:tcPr>
          <w:p w14:paraId="4890911E" w14:textId="77777777" w:rsidR="00717FE7" w:rsidRDefault="00717FE7" w:rsidP="0053707C">
            <w:pPr>
              <w:jc w:val="both"/>
            </w:pPr>
            <w:r>
              <w:t>semináře</w:t>
            </w:r>
          </w:p>
        </w:tc>
      </w:tr>
      <w:tr w:rsidR="00717FE7" w14:paraId="4ACAE5D2" w14:textId="77777777" w:rsidTr="00A758E6">
        <w:tc>
          <w:tcPr>
            <w:tcW w:w="3102" w:type="dxa"/>
            <w:shd w:val="clear" w:color="auto" w:fill="F7CAAC"/>
          </w:tcPr>
          <w:p w14:paraId="66825BED" w14:textId="77777777" w:rsidR="00717FE7" w:rsidRDefault="00717FE7" w:rsidP="0053707C">
            <w:pPr>
              <w:jc w:val="both"/>
              <w:rPr>
                <w:b/>
              </w:rPr>
            </w:pPr>
            <w:r>
              <w:rPr>
                <w:b/>
              </w:rPr>
              <w:t>Forma způsobu ověření studijních výsledků a další požadavky na studenta</w:t>
            </w:r>
          </w:p>
        </w:tc>
        <w:tc>
          <w:tcPr>
            <w:tcW w:w="6822" w:type="dxa"/>
            <w:gridSpan w:val="9"/>
            <w:tcBorders>
              <w:bottom w:val="single" w:sz="4" w:space="0" w:color="auto"/>
            </w:tcBorders>
          </w:tcPr>
          <w:p w14:paraId="320D7EEC" w14:textId="77777777" w:rsidR="00717FE7" w:rsidRDefault="00717FE7" w:rsidP="0053707C">
            <w:pPr>
              <w:jc w:val="both"/>
            </w:pPr>
            <w:r>
              <w:t>Povinná účast na seminářích 80%.</w:t>
            </w:r>
          </w:p>
        </w:tc>
      </w:tr>
      <w:tr w:rsidR="00717FE7" w14:paraId="30E8B732" w14:textId="77777777" w:rsidTr="00A758E6">
        <w:trPr>
          <w:trHeight w:val="197"/>
        </w:trPr>
        <w:tc>
          <w:tcPr>
            <w:tcW w:w="3102" w:type="dxa"/>
            <w:tcBorders>
              <w:top w:val="nil"/>
            </w:tcBorders>
            <w:shd w:val="clear" w:color="auto" w:fill="F7CAAC"/>
          </w:tcPr>
          <w:p w14:paraId="64DF8B12" w14:textId="77777777" w:rsidR="00717FE7" w:rsidRDefault="00717FE7" w:rsidP="0053707C">
            <w:pPr>
              <w:jc w:val="both"/>
              <w:rPr>
                <w:b/>
              </w:rPr>
            </w:pPr>
            <w:r>
              <w:rPr>
                <w:b/>
              </w:rPr>
              <w:t>Garant předmětu</w:t>
            </w:r>
          </w:p>
        </w:tc>
        <w:tc>
          <w:tcPr>
            <w:tcW w:w="6822" w:type="dxa"/>
            <w:gridSpan w:val="9"/>
            <w:tcBorders>
              <w:top w:val="single" w:sz="4" w:space="0" w:color="auto"/>
            </w:tcBorders>
          </w:tcPr>
          <w:p w14:paraId="6EE70CF3" w14:textId="22D4F768" w:rsidR="00717FE7" w:rsidRDefault="00717FE7" w:rsidP="0053707C">
            <w:pPr>
              <w:jc w:val="both"/>
            </w:pPr>
          </w:p>
        </w:tc>
      </w:tr>
      <w:tr w:rsidR="00717FE7" w14:paraId="4EA0B4AE" w14:textId="77777777" w:rsidTr="00A758E6">
        <w:trPr>
          <w:trHeight w:val="243"/>
        </w:trPr>
        <w:tc>
          <w:tcPr>
            <w:tcW w:w="3102" w:type="dxa"/>
            <w:tcBorders>
              <w:top w:val="nil"/>
            </w:tcBorders>
            <w:shd w:val="clear" w:color="auto" w:fill="F7CAAC"/>
          </w:tcPr>
          <w:p w14:paraId="6AC8C8D0" w14:textId="77777777" w:rsidR="00717FE7" w:rsidRDefault="00717FE7" w:rsidP="0053707C">
            <w:pPr>
              <w:jc w:val="both"/>
              <w:rPr>
                <w:b/>
              </w:rPr>
            </w:pPr>
            <w:r>
              <w:rPr>
                <w:b/>
              </w:rPr>
              <w:t>Zapojení garanta do výuky předmětu</w:t>
            </w:r>
          </w:p>
        </w:tc>
        <w:tc>
          <w:tcPr>
            <w:tcW w:w="6822" w:type="dxa"/>
            <w:gridSpan w:val="9"/>
            <w:tcBorders>
              <w:top w:val="nil"/>
            </w:tcBorders>
          </w:tcPr>
          <w:p w14:paraId="33CCB0A0" w14:textId="5F24285F" w:rsidR="00717FE7" w:rsidRDefault="00717FE7" w:rsidP="0053707C">
            <w:pPr>
              <w:jc w:val="both"/>
            </w:pPr>
          </w:p>
        </w:tc>
      </w:tr>
      <w:tr w:rsidR="00717FE7" w14:paraId="702F1E0F" w14:textId="77777777" w:rsidTr="00A758E6">
        <w:tc>
          <w:tcPr>
            <w:tcW w:w="3102" w:type="dxa"/>
            <w:shd w:val="clear" w:color="auto" w:fill="F7CAAC"/>
          </w:tcPr>
          <w:p w14:paraId="064046CA" w14:textId="77777777" w:rsidR="00717FE7" w:rsidRDefault="00717FE7" w:rsidP="0053707C">
            <w:pPr>
              <w:jc w:val="both"/>
              <w:rPr>
                <w:b/>
              </w:rPr>
            </w:pPr>
            <w:r>
              <w:rPr>
                <w:b/>
              </w:rPr>
              <w:t>Vyučující</w:t>
            </w:r>
          </w:p>
        </w:tc>
        <w:tc>
          <w:tcPr>
            <w:tcW w:w="6822" w:type="dxa"/>
            <w:gridSpan w:val="9"/>
            <w:tcBorders>
              <w:bottom w:val="nil"/>
            </w:tcBorders>
          </w:tcPr>
          <w:p w14:paraId="6AE8631C" w14:textId="77777777" w:rsidR="00717FE7" w:rsidRDefault="00717FE7" w:rsidP="0053707C"/>
        </w:tc>
      </w:tr>
      <w:tr w:rsidR="00717FE7" w14:paraId="6F7F73D5" w14:textId="77777777" w:rsidTr="00A758E6">
        <w:trPr>
          <w:trHeight w:val="292"/>
        </w:trPr>
        <w:tc>
          <w:tcPr>
            <w:tcW w:w="9924" w:type="dxa"/>
            <w:gridSpan w:val="10"/>
            <w:tcBorders>
              <w:top w:val="nil"/>
            </w:tcBorders>
          </w:tcPr>
          <w:p w14:paraId="5AA10D13" w14:textId="638F01C6" w:rsidR="00717FE7" w:rsidRDefault="004D520D" w:rsidP="008832E5">
            <w:pPr>
              <w:spacing w:before="60" w:after="60"/>
              <w:jc w:val="both"/>
            </w:pPr>
            <w:r w:rsidRPr="008974A0">
              <w:t>Mgr. Petra Jančová, Ph.D.</w:t>
            </w:r>
            <w:r>
              <w:rPr>
                <w:b/>
              </w:rPr>
              <w:t xml:space="preserve"> </w:t>
            </w:r>
            <w:r w:rsidR="008832E5">
              <w:t>(100% s)</w:t>
            </w:r>
          </w:p>
        </w:tc>
      </w:tr>
      <w:tr w:rsidR="00717FE7" w14:paraId="29A85BF4" w14:textId="77777777" w:rsidTr="00A758E6">
        <w:tc>
          <w:tcPr>
            <w:tcW w:w="3102" w:type="dxa"/>
            <w:shd w:val="clear" w:color="auto" w:fill="F7CAAC"/>
          </w:tcPr>
          <w:p w14:paraId="078B9BBB" w14:textId="77777777" w:rsidR="00717FE7" w:rsidRDefault="00717FE7" w:rsidP="0053707C">
            <w:pPr>
              <w:jc w:val="both"/>
              <w:rPr>
                <w:b/>
              </w:rPr>
            </w:pPr>
            <w:r>
              <w:rPr>
                <w:b/>
              </w:rPr>
              <w:lastRenderedPageBreak/>
              <w:t>Stručná anotace předmětu</w:t>
            </w:r>
          </w:p>
        </w:tc>
        <w:tc>
          <w:tcPr>
            <w:tcW w:w="6822" w:type="dxa"/>
            <w:gridSpan w:val="9"/>
            <w:tcBorders>
              <w:bottom w:val="nil"/>
            </w:tcBorders>
          </w:tcPr>
          <w:p w14:paraId="11E21766" w14:textId="77777777" w:rsidR="00717FE7" w:rsidRDefault="00717FE7" w:rsidP="0053707C">
            <w:pPr>
              <w:jc w:val="both"/>
            </w:pPr>
          </w:p>
        </w:tc>
      </w:tr>
      <w:tr w:rsidR="00717FE7" w14:paraId="34531635" w14:textId="77777777" w:rsidTr="00A758E6">
        <w:trPr>
          <w:trHeight w:val="2101"/>
        </w:trPr>
        <w:tc>
          <w:tcPr>
            <w:tcW w:w="9924" w:type="dxa"/>
            <w:gridSpan w:val="10"/>
            <w:tcBorders>
              <w:top w:val="nil"/>
              <w:bottom w:val="single" w:sz="12" w:space="0" w:color="auto"/>
            </w:tcBorders>
          </w:tcPr>
          <w:p w14:paraId="3ADC6673" w14:textId="77777777" w:rsidR="00717FE7" w:rsidRDefault="00717FE7" w:rsidP="0053707C">
            <w:pPr>
              <w:jc w:val="both"/>
            </w:pPr>
            <w:r>
              <w:t>Cílem předmětu je seznámit studenty s aktuálními problémy, kterými se zabývají biotechnologické aplikace. Na seminářích jsou rovněž diskutována témata z oblasti vědy a výzkumu probíhajícího na Fakultě technologické a nových trendů v biotechnologiích, potravinářství a inženýrství ochrany životního prostředí. Součástí je také diskuze se studenty s cílem získat zpětnou vazbu ze studentského prostředí.</w:t>
            </w:r>
          </w:p>
        </w:tc>
      </w:tr>
      <w:tr w:rsidR="00717FE7" w14:paraId="447E498A" w14:textId="77777777" w:rsidTr="00A758E6">
        <w:trPr>
          <w:trHeight w:val="265"/>
        </w:trPr>
        <w:tc>
          <w:tcPr>
            <w:tcW w:w="3672" w:type="dxa"/>
            <w:gridSpan w:val="2"/>
            <w:tcBorders>
              <w:top w:val="nil"/>
            </w:tcBorders>
            <w:shd w:val="clear" w:color="auto" w:fill="F7CAAC"/>
          </w:tcPr>
          <w:p w14:paraId="7287AD38" w14:textId="77777777" w:rsidR="00717FE7" w:rsidRDefault="00717FE7" w:rsidP="0053707C">
            <w:pPr>
              <w:jc w:val="both"/>
            </w:pPr>
            <w:r>
              <w:rPr>
                <w:b/>
              </w:rPr>
              <w:t>Studijní literatura a studijní pomůcky</w:t>
            </w:r>
          </w:p>
        </w:tc>
        <w:tc>
          <w:tcPr>
            <w:tcW w:w="6252" w:type="dxa"/>
            <w:gridSpan w:val="8"/>
            <w:tcBorders>
              <w:top w:val="nil"/>
              <w:bottom w:val="nil"/>
            </w:tcBorders>
          </w:tcPr>
          <w:p w14:paraId="5A0D1F80" w14:textId="77777777" w:rsidR="00717FE7" w:rsidRDefault="00717FE7" w:rsidP="0053707C">
            <w:pPr>
              <w:jc w:val="both"/>
            </w:pPr>
          </w:p>
        </w:tc>
      </w:tr>
      <w:tr w:rsidR="00717FE7" w14:paraId="082752CC" w14:textId="77777777" w:rsidTr="00A758E6">
        <w:trPr>
          <w:trHeight w:val="1497"/>
        </w:trPr>
        <w:tc>
          <w:tcPr>
            <w:tcW w:w="9924" w:type="dxa"/>
            <w:gridSpan w:val="10"/>
            <w:tcBorders>
              <w:top w:val="nil"/>
            </w:tcBorders>
          </w:tcPr>
          <w:p w14:paraId="3BD81D62" w14:textId="52FBB6A7" w:rsidR="00717FE7" w:rsidRPr="00D23BBB" w:rsidDel="00453863" w:rsidRDefault="00717FE7" w:rsidP="0053707C">
            <w:pPr>
              <w:jc w:val="both"/>
              <w:rPr>
                <w:del w:id="94" w:author="Buňková Leona" w:date="2018-05-24T13:28:00Z"/>
                <w:u w:val="single"/>
              </w:rPr>
            </w:pPr>
            <w:del w:id="95" w:author="Buňková Leona" w:date="2018-05-24T13:28:00Z">
              <w:r w:rsidRPr="00D23BBB" w:rsidDel="00453863">
                <w:rPr>
                  <w:u w:val="single"/>
                </w:rPr>
                <w:delText>Povinná literatura:</w:delText>
              </w:r>
            </w:del>
          </w:p>
          <w:p w14:paraId="54BCBBBB" w14:textId="7DE61147" w:rsidR="00E62AB7" w:rsidRDefault="00E62AB7" w:rsidP="00E62AB7">
            <w:pPr>
              <w:jc w:val="both"/>
              <w:rPr>
                <w:ins w:id="96" w:author="Buňková Leona" w:date="2018-05-24T13:28:00Z"/>
                <w:szCs w:val="19"/>
              </w:rPr>
            </w:pPr>
            <w:r w:rsidRPr="00453863">
              <w:rPr>
                <w:szCs w:val="19"/>
              </w:rPr>
              <w:t>Výukové materiály v anglickém jazyce poskytnuté vyučujícím.</w:t>
            </w:r>
            <w:ins w:id="97" w:author="Buňková Leona" w:date="2018-05-24T13:30:00Z">
              <w:r w:rsidR="001F3CCA">
                <w:rPr>
                  <w:szCs w:val="19"/>
                </w:rPr>
                <w:t xml:space="preserve"> </w:t>
              </w:r>
              <w:r w:rsidR="001F3CCA">
                <w:rPr>
                  <w:u w:val="single"/>
                </w:rPr>
                <w:t>Vzhledem ke specifické povaze předmětu není racionální vytvářet textové studijní podmínky.</w:t>
              </w:r>
            </w:ins>
          </w:p>
          <w:p w14:paraId="17DEFC7B" w14:textId="77777777" w:rsidR="00453863" w:rsidRPr="00453863" w:rsidRDefault="00453863" w:rsidP="00E62AB7">
            <w:pPr>
              <w:jc w:val="both"/>
              <w:rPr>
                <w:szCs w:val="19"/>
              </w:rPr>
            </w:pPr>
          </w:p>
          <w:p w14:paraId="4DB6381F" w14:textId="789FE816" w:rsidR="008832E5" w:rsidRPr="00D23BBB" w:rsidDel="00453863" w:rsidRDefault="008832E5" w:rsidP="008832E5">
            <w:pPr>
              <w:jc w:val="both"/>
              <w:rPr>
                <w:del w:id="98" w:author="Buňková Leona" w:date="2018-05-24T13:28:00Z"/>
              </w:rPr>
            </w:pPr>
            <w:del w:id="99" w:author="Buňková Leona" w:date="2018-05-24T13:28:00Z">
              <w:r w:rsidRPr="00D23BBB" w:rsidDel="00453863">
                <w:delText>LEE, Y.K. Microbial Biotechnology: Principles and Applications. 3rd Ed. Singapore: World Scientific, 2013. ISBN 978-981-4366-82-3.</w:delText>
              </w:r>
            </w:del>
          </w:p>
          <w:p w14:paraId="0D434815" w14:textId="2B49CAF9" w:rsidR="008832E5" w:rsidRPr="00D23BBB" w:rsidDel="00453863" w:rsidRDefault="008832E5" w:rsidP="008832E5">
            <w:pPr>
              <w:jc w:val="both"/>
              <w:rPr>
                <w:del w:id="100" w:author="Buňková Leona" w:date="2018-05-24T13:28:00Z"/>
              </w:rPr>
            </w:pPr>
            <w:del w:id="101" w:author="Buňková Leona" w:date="2018-05-24T13:28:00Z">
              <w:r w:rsidRPr="00D23BBB" w:rsidDel="00453863">
                <w:rPr>
                  <w:caps/>
                </w:rPr>
                <w:delText xml:space="preserve">Kokate, C., Jalalpure, S.S., Hurakadle, P.J. </w:delText>
              </w:r>
              <w:r w:rsidRPr="00D23BBB" w:rsidDel="00453863">
                <w:delText>Textbook of Pharmaceutical Biotechnology. New Delhi: Elsevier, 2011. ISBN 978-81-312-2828-9.</w:delText>
              </w:r>
            </w:del>
          </w:p>
          <w:p w14:paraId="6CEC01CE" w14:textId="48FC7345" w:rsidR="00717FE7" w:rsidRPr="00D23BBB" w:rsidDel="00453863" w:rsidRDefault="00717FE7" w:rsidP="0053707C">
            <w:pPr>
              <w:jc w:val="both"/>
              <w:rPr>
                <w:del w:id="102" w:author="Buňková Leona" w:date="2018-05-24T13:28:00Z"/>
                <w:u w:val="single"/>
              </w:rPr>
            </w:pPr>
          </w:p>
          <w:p w14:paraId="350E276F" w14:textId="77777777" w:rsidR="00717FE7" w:rsidRPr="00D23BBB" w:rsidRDefault="00717FE7" w:rsidP="0053707C">
            <w:pPr>
              <w:jc w:val="both"/>
              <w:rPr>
                <w:u w:val="single"/>
              </w:rPr>
            </w:pPr>
            <w:r w:rsidRPr="00D23BBB">
              <w:rPr>
                <w:u w:val="single"/>
              </w:rPr>
              <w:t>Doporučená literatura:</w:t>
            </w:r>
          </w:p>
          <w:p w14:paraId="391DEE3E" w14:textId="75CAB55C" w:rsidR="00D23BBB" w:rsidRPr="00D23BBB" w:rsidDel="00453863" w:rsidRDefault="00D23BBB" w:rsidP="00D23BBB">
            <w:pPr>
              <w:jc w:val="both"/>
              <w:rPr>
                <w:del w:id="103" w:author="Buňková Leona" w:date="2018-05-24T13:28:00Z"/>
              </w:rPr>
            </w:pPr>
            <w:del w:id="104" w:author="Buňková Leona" w:date="2018-05-24T13:28:00Z">
              <w:r w:rsidRPr="00D23BBB" w:rsidDel="00453863">
                <w:delText>GLICK, B.R., PASTERNAK, J.J., PATTEN, C.L. Molecular Biotechnology. Principles and Applications of Recombinant DNA. 4th Ed. Washington: ASM Press, 2010. ISBN 978-1-55581-498-4.</w:delText>
              </w:r>
            </w:del>
          </w:p>
          <w:p w14:paraId="4BCC565B" w14:textId="13B2F500" w:rsidR="001F3CCA" w:rsidRDefault="008832E5" w:rsidP="001F3CCA">
            <w:pPr>
              <w:jc w:val="both"/>
              <w:rPr>
                <w:ins w:id="105" w:author="Buňková Leona" w:date="2018-05-24T13:28:00Z"/>
              </w:rPr>
            </w:pPr>
            <w:del w:id="106" w:author="Buňková Leona" w:date="2018-05-24T13:28:00Z">
              <w:r w:rsidRPr="00D23BBB" w:rsidDel="00453863">
                <w:rPr>
                  <w:rStyle w:val="inline"/>
                </w:rPr>
                <w:delText>MOON, T.W.,</w:delText>
              </w:r>
              <w:r w:rsidRPr="00D23BBB" w:rsidDel="00453863">
                <w:delText xml:space="preserve"> </w:delText>
              </w:r>
              <w:r w:rsidRPr="00D23BBB" w:rsidDel="00453863">
                <w:rPr>
                  <w:rStyle w:val="inline"/>
                </w:rPr>
                <w:delText>MOMMSEN, T.P.</w:delText>
              </w:r>
              <w:r w:rsidRPr="00D23BBB" w:rsidDel="00453863">
                <w:rPr>
                  <w:b/>
                </w:rPr>
                <w:delText xml:space="preserve"> </w:delText>
              </w:r>
              <w:r w:rsidRPr="00D23BBB" w:rsidDel="00453863">
                <w:delText>Environmental Toxicology, Vol. 6. 1st Ed. Elsevier Science, 2005. ISBN 9780080458731.</w:delText>
              </w:r>
            </w:del>
            <w:ins w:id="107" w:author="Buňková Leona" w:date="2018-05-24T13:28:00Z">
              <w:r w:rsidR="001F3CCA">
                <w:t xml:space="preserve">Trends in Biotechnology. ISSN </w:t>
              </w:r>
              <w:r w:rsidR="001F3CCA" w:rsidRPr="008925B3">
                <w:t>0167-7799</w:t>
              </w:r>
            </w:ins>
          </w:p>
          <w:p w14:paraId="7919C3A9" w14:textId="77777777" w:rsidR="001F3CCA" w:rsidRDefault="001F3CCA" w:rsidP="001F3CCA">
            <w:pPr>
              <w:jc w:val="both"/>
              <w:rPr>
                <w:ins w:id="108" w:author="Buňková Leona" w:date="2018-05-24T13:28:00Z"/>
              </w:rPr>
            </w:pPr>
            <w:ins w:id="109" w:author="Buňková Leona" w:date="2018-05-24T13:28:00Z">
              <w:r>
                <w:t xml:space="preserve">Criticial Reviews in Biotechnology. ISSN </w:t>
              </w:r>
              <w:r w:rsidRPr="00CB61DB">
                <w:t>0738-8551</w:t>
              </w:r>
            </w:ins>
          </w:p>
          <w:p w14:paraId="6C742C18" w14:textId="77777777" w:rsidR="001F3CCA" w:rsidRDefault="001F3CCA" w:rsidP="001F3CCA">
            <w:pPr>
              <w:jc w:val="both"/>
              <w:rPr>
                <w:ins w:id="110" w:author="Buňková Leona" w:date="2018-05-24T13:28:00Z"/>
              </w:rPr>
            </w:pPr>
            <w:ins w:id="111" w:author="Buňková Leona" w:date="2018-05-24T13:28:00Z">
              <w:r>
                <w:t xml:space="preserve">Biotechnology Advances. ISSN </w:t>
              </w:r>
              <w:r w:rsidRPr="00CB61DB">
                <w:t>0734-9750</w:t>
              </w:r>
            </w:ins>
          </w:p>
          <w:p w14:paraId="3FCC7EBE" w14:textId="77777777" w:rsidR="001F3CCA" w:rsidRDefault="001F3CCA" w:rsidP="001F3CCA">
            <w:pPr>
              <w:jc w:val="both"/>
              <w:rPr>
                <w:ins w:id="112" w:author="Buňková Leona" w:date="2018-05-24T13:28:00Z"/>
              </w:rPr>
            </w:pPr>
            <w:ins w:id="113" w:author="Buňková Leona" w:date="2018-05-24T13:28:00Z">
              <w:r>
                <w:t xml:space="preserve">Current Opinion in Biotechnology. ISSN </w:t>
              </w:r>
              <w:r w:rsidRPr="008925B3">
                <w:t>0958-1669</w:t>
              </w:r>
            </w:ins>
          </w:p>
          <w:p w14:paraId="232719C4" w14:textId="77777777" w:rsidR="001F3CCA" w:rsidRDefault="001F3CCA" w:rsidP="001F3CCA">
            <w:pPr>
              <w:jc w:val="both"/>
              <w:rPr>
                <w:ins w:id="114" w:author="Buňková Leona" w:date="2018-05-24T13:28:00Z"/>
              </w:rPr>
            </w:pPr>
            <w:ins w:id="115" w:author="Buňková Leona" w:date="2018-05-24T13:28:00Z">
              <w:r>
                <w:t xml:space="preserve">Nature Biotechnology. ISSN </w:t>
              </w:r>
              <w:r w:rsidRPr="008925B3">
                <w:t>1087-0156</w:t>
              </w:r>
            </w:ins>
          </w:p>
          <w:p w14:paraId="2E142668" w14:textId="77777777" w:rsidR="001F3CCA" w:rsidRDefault="001F3CCA" w:rsidP="001F3CCA">
            <w:pPr>
              <w:jc w:val="both"/>
              <w:rPr>
                <w:ins w:id="116" w:author="Buňková Leona" w:date="2018-05-24T13:28:00Z"/>
              </w:rPr>
            </w:pPr>
            <w:ins w:id="117" w:author="Buňková Leona" w:date="2018-05-24T13:28:00Z">
              <w:r>
                <w:t xml:space="preserve">Reviews in Environmental Science and Bio-Technology. ISSN </w:t>
              </w:r>
              <w:r w:rsidRPr="00CB61DB">
                <w:t>1569-1705</w:t>
              </w:r>
            </w:ins>
          </w:p>
          <w:p w14:paraId="56123215" w14:textId="77777777" w:rsidR="001F3CCA" w:rsidRDefault="001F3CCA" w:rsidP="001F3CCA">
            <w:pPr>
              <w:jc w:val="both"/>
              <w:rPr>
                <w:ins w:id="118" w:author="Buňková Leona" w:date="2018-05-24T13:28:00Z"/>
              </w:rPr>
            </w:pPr>
            <w:ins w:id="119" w:author="Buňková Leona" w:date="2018-05-24T13:28:00Z">
              <w:r>
                <w:t xml:space="preserve">Applied and Environmental Microbiology. ISSN </w:t>
              </w:r>
              <w:r w:rsidRPr="00A80D8A">
                <w:t>0099-2240</w:t>
              </w:r>
            </w:ins>
          </w:p>
          <w:p w14:paraId="1318225A" w14:textId="77777777" w:rsidR="001F3CCA" w:rsidRDefault="001F3CCA" w:rsidP="001F3CCA">
            <w:pPr>
              <w:jc w:val="both"/>
              <w:rPr>
                <w:ins w:id="120" w:author="Buňková Leona" w:date="2018-05-24T13:28:00Z"/>
              </w:rPr>
            </w:pPr>
            <w:ins w:id="121" w:author="Buňková Leona" w:date="2018-05-24T13:28:00Z">
              <w:r>
                <w:t xml:space="preserve">Food Microbiology. ISSN 0740-0020 </w:t>
              </w:r>
            </w:ins>
          </w:p>
          <w:p w14:paraId="1FEA9E8E" w14:textId="77777777" w:rsidR="001F3CCA" w:rsidRDefault="001F3CCA" w:rsidP="001F3CCA">
            <w:pPr>
              <w:jc w:val="both"/>
              <w:rPr>
                <w:ins w:id="122" w:author="Buňková Leona" w:date="2018-05-24T13:28:00Z"/>
              </w:rPr>
            </w:pPr>
            <w:ins w:id="123" w:author="Buňková Leona" w:date="2018-05-24T13:28:00Z">
              <w:r>
                <w:t xml:space="preserve">Biotechnology Journal. ISSN </w:t>
              </w:r>
              <w:r w:rsidRPr="004F5DBB">
                <w:t>1860-6768</w:t>
              </w:r>
            </w:ins>
          </w:p>
          <w:p w14:paraId="06D1687C" w14:textId="77777777" w:rsidR="001F3CCA" w:rsidRDefault="001F3CCA" w:rsidP="001F3CCA">
            <w:pPr>
              <w:jc w:val="both"/>
              <w:rPr>
                <w:ins w:id="124" w:author="Buňková Leona" w:date="2018-05-24T13:28:00Z"/>
              </w:rPr>
            </w:pPr>
            <w:ins w:id="125" w:author="Buňková Leona" w:date="2018-05-24T13:28:00Z">
              <w:r>
                <w:t xml:space="preserve">Biotechnology and Bioengineering. ISSN </w:t>
              </w:r>
              <w:r w:rsidRPr="00CB61DB">
                <w:t>0006-3592</w:t>
              </w:r>
            </w:ins>
          </w:p>
          <w:p w14:paraId="2AA207AF" w14:textId="77777777" w:rsidR="001F3CCA" w:rsidRDefault="001F3CCA" w:rsidP="001F3CCA">
            <w:pPr>
              <w:jc w:val="both"/>
              <w:rPr>
                <w:ins w:id="126" w:author="Buňková Leona" w:date="2018-05-24T13:28:00Z"/>
              </w:rPr>
            </w:pPr>
            <w:ins w:id="127" w:author="Buňková Leona" w:date="2018-05-24T13:28:00Z">
              <w:r>
                <w:t xml:space="preserve">Bioinformatics. ISSN </w:t>
              </w:r>
              <w:r w:rsidRPr="00CB61DB">
                <w:t>1367-4803</w:t>
              </w:r>
            </w:ins>
          </w:p>
          <w:p w14:paraId="250D859D" w14:textId="77777777" w:rsidR="001F3CCA" w:rsidRDefault="001F3CCA" w:rsidP="001F3CCA">
            <w:pPr>
              <w:jc w:val="both"/>
              <w:rPr>
                <w:ins w:id="128" w:author="Buňková Leona" w:date="2018-05-24T13:28:00Z"/>
              </w:rPr>
            </w:pPr>
            <w:ins w:id="129" w:author="Buňková Leona" w:date="2018-05-24T13:28:00Z">
              <w:r>
                <w:t xml:space="preserve">Plant Biotechnology Journal. ISSN </w:t>
              </w:r>
              <w:r w:rsidRPr="00A80D8A">
                <w:t>1467-7644</w:t>
              </w:r>
            </w:ins>
          </w:p>
          <w:p w14:paraId="12CBA4FD" w14:textId="77777777" w:rsidR="001F3CCA" w:rsidRDefault="001F3CCA" w:rsidP="001F3CCA">
            <w:pPr>
              <w:jc w:val="both"/>
              <w:rPr>
                <w:ins w:id="130" w:author="Buňková Leona" w:date="2018-05-24T13:28:00Z"/>
              </w:rPr>
            </w:pPr>
            <w:ins w:id="131" w:author="Buňková Leona" w:date="2018-05-24T13:28:00Z">
              <w:r>
                <w:t xml:space="preserve">Journal of Nanobiotechnology. ISSN </w:t>
              </w:r>
              <w:r w:rsidRPr="00A80D8A">
                <w:t>1477-3155</w:t>
              </w:r>
            </w:ins>
          </w:p>
          <w:p w14:paraId="2985464B" w14:textId="77777777" w:rsidR="001F3CCA" w:rsidRDefault="001F3CCA" w:rsidP="001F3CCA">
            <w:pPr>
              <w:jc w:val="both"/>
              <w:rPr>
                <w:ins w:id="132" w:author="Buňková Leona" w:date="2018-05-24T13:28:00Z"/>
              </w:rPr>
            </w:pPr>
            <w:ins w:id="133" w:author="Buňková Leona" w:date="2018-05-24T13:28:00Z">
              <w:r>
                <w:t xml:space="preserve">Genome Research. ISSN </w:t>
              </w:r>
              <w:r w:rsidRPr="00A80D8A">
                <w:t>1088-9051</w:t>
              </w:r>
            </w:ins>
          </w:p>
          <w:p w14:paraId="78E6708D" w14:textId="77777777" w:rsidR="001F3CCA" w:rsidRDefault="001F3CCA" w:rsidP="001F3CCA">
            <w:pPr>
              <w:pStyle w:val="Default"/>
              <w:jc w:val="both"/>
              <w:rPr>
                <w:ins w:id="134" w:author="Buňková Leona" w:date="2018-05-24T13:28:00Z"/>
                <w:sz w:val="20"/>
                <w:szCs w:val="20"/>
              </w:rPr>
            </w:pPr>
            <w:ins w:id="135" w:author="Buňková Leona" w:date="2018-05-24T13:28:00Z">
              <w:r>
                <w:rPr>
                  <w:sz w:val="20"/>
                  <w:szCs w:val="20"/>
                </w:rPr>
                <w:t xml:space="preserve">Nature. ISSN 0028-0836 </w:t>
              </w:r>
            </w:ins>
          </w:p>
          <w:p w14:paraId="3B78D21A" w14:textId="77777777" w:rsidR="001F3CCA" w:rsidRDefault="001F3CCA" w:rsidP="001F3CCA">
            <w:pPr>
              <w:jc w:val="both"/>
              <w:rPr>
                <w:ins w:id="136" w:author="Buňková Leona" w:date="2018-05-24T13:28:00Z"/>
              </w:rPr>
            </w:pPr>
            <w:ins w:id="137" w:author="Buňková Leona" w:date="2018-05-24T13:28:00Z">
              <w:r>
                <w:t xml:space="preserve">Science. ISSN 0036-8075 </w:t>
              </w:r>
            </w:ins>
          </w:p>
          <w:p w14:paraId="2520F31C" w14:textId="77777777" w:rsidR="001F3CCA" w:rsidRDefault="001F3CCA" w:rsidP="001F3CCA">
            <w:pPr>
              <w:jc w:val="both"/>
              <w:rPr>
                <w:ins w:id="138" w:author="Buňková Leona" w:date="2018-05-24T13:28:00Z"/>
              </w:rPr>
            </w:pPr>
          </w:p>
          <w:p w14:paraId="7B0BA0DE" w14:textId="7C1B2D78" w:rsidR="00E62AB7" w:rsidRPr="00D23BBB" w:rsidRDefault="001F3CCA" w:rsidP="001F3CCA">
            <w:pPr>
              <w:jc w:val="both"/>
            </w:pPr>
            <w:ins w:id="139" w:author="Buňková Leona" w:date="2018-05-24T13:28:00Z">
              <w:r>
                <w:t>Vše dostupné prostřednictvím knihovny UTB.</w:t>
              </w:r>
            </w:ins>
          </w:p>
        </w:tc>
      </w:tr>
      <w:tr w:rsidR="00717FE7" w14:paraId="0299BE22" w14:textId="77777777" w:rsidTr="00A758E6">
        <w:tc>
          <w:tcPr>
            <w:tcW w:w="9924" w:type="dxa"/>
            <w:gridSpan w:val="10"/>
            <w:tcBorders>
              <w:top w:val="single" w:sz="12" w:space="0" w:color="auto"/>
              <w:left w:val="single" w:sz="2" w:space="0" w:color="auto"/>
              <w:bottom w:val="single" w:sz="2" w:space="0" w:color="auto"/>
              <w:right w:val="single" w:sz="2" w:space="0" w:color="auto"/>
            </w:tcBorders>
            <w:shd w:val="clear" w:color="auto" w:fill="F7CAAC"/>
          </w:tcPr>
          <w:p w14:paraId="67A0102F" w14:textId="77777777" w:rsidR="00717FE7" w:rsidRDefault="00717FE7" w:rsidP="0053707C">
            <w:pPr>
              <w:jc w:val="center"/>
              <w:rPr>
                <w:b/>
              </w:rPr>
            </w:pPr>
            <w:r>
              <w:rPr>
                <w:b/>
              </w:rPr>
              <w:t>Informace ke kombinované nebo distanční formě</w:t>
            </w:r>
          </w:p>
        </w:tc>
      </w:tr>
      <w:tr w:rsidR="00717FE7" w14:paraId="4C951A6B" w14:textId="77777777" w:rsidTr="00A758E6">
        <w:tc>
          <w:tcPr>
            <w:tcW w:w="4814" w:type="dxa"/>
            <w:gridSpan w:val="3"/>
            <w:tcBorders>
              <w:top w:val="single" w:sz="2" w:space="0" w:color="auto"/>
            </w:tcBorders>
            <w:shd w:val="clear" w:color="auto" w:fill="F7CAAC"/>
          </w:tcPr>
          <w:p w14:paraId="5F1FD6C5" w14:textId="77777777" w:rsidR="00717FE7" w:rsidRDefault="00717FE7" w:rsidP="0053707C">
            <w:pPr>
              <w:jc w:val="both"/>
            </w:pPr>
            <w:r>
              <w:rPr>
                <w:b/>
              </w:rPr>
              <w:t>Rozsah konzultací (soustředění)</w:t>
            </w:r>
          </w:p>
        </w:tc>
        <w:tc>
          <w:tcPr>
            <w:tcW w:w="894" w:type="dxa"/>
            <w:tcBorders>
              <w:top w:val="single" w:sz="2" w:space="0" w:color="auto"/>
            </w:tcBorders>
          </w:tcPr>
          <w:p w14:paraId="637F3B27" w14:textId="6C4A1FAE" w:rsidR="00717FE7" w:rsidRDefault="00717FE7" w:rsidP="0053707C">
            <w:pPr>
              <w:jc w:val="center"/>
            </w:pPr>
          </w:p>
        </w:tc>
        <w:tc>
          <w:tcPr>
            <w:tcW w:w="4216" w:type="dxa"/>
            <w:gridSpan w:val="6"/>
            <w:tcBorders>
              <w:top w:val="single" w:sz="2" w:space="0" w:color="auto"/>
            </w:tcBorders>
            <w:shd w:val="clear" w:color="auto" w:fill="F7CAAC"/>
          </w:tcPr>
          <w:p w14:paraId="230D341E" w14:textId="77777777" w:rsidR="00717FE7" w:rsidRDefault="00717FE7" w:rsidP="0053707C">
            <w:pPr>
              <w:jc w:val="both"/>
              <w:rPr>
                <w:b/>
              </w:rPr>
            </w:pPr>
            <w:r>
              <w:rPr>
                <w:b/>
              </w:rPr>
              <w:t xml:space="preserve">hodin </w:t>
            </w:r>
          </w:p>
        </w:tc>
      </w:tr>
      <w:tr w:rsidR="00717FE7" w14:paraId="5CE25458" w14:textId="77777777" w:rsidTr="00A758E6">
        <w:tc>
          <w:tcPr>
            <w:tcW w:w="9924" w:type="dxa"/>
            <w:gridSpan w:val="10"/>
            <w:shd w:val="clear" w:color="auto" w:fill="F7CAAC"/>
          </w:tcPr>
          <w:p w14:paraId="0F236B91" w14:textId="77777777" w:rsidR="00717FE7" w:rsidRDefault="00717FE7" w:rsidP="0053707C">
            <w:pPr>
              <w:jc w:val="both"/>
              <w:rPr>
                <w:b/>
              </w:rPr>
            </w:pPr>
            <w:r>
              <w:rPr>
                <w:b/>
              </w:rPr>
              <w:t>Informace o způsobu kontaktu s vyučujícím</w:t>
            </w:r>
          </w:p>
        </w:tc>
      </w:tr>
      <w:tr w:rsidR="00717FE7" w14:paraId="63AC6A69" w14:textId="77777777" w:rsidTr="00A758E6">
        <w:trPr>
          <w:trHeight w:val="1127"/>
        </w:trPr>
        <w:tc>
          <w:tcPr>
            <w:tcW w:w="9924" w:type="dxa"/>
            <w:gridSpan w:val="10"/>
          </w:tcPr>
          <w:p w14:paraId="72AE51C4" w14:textId="77777777" w:rsidR="00717FE7" w:rsidRDefault="00717FE7" w:rsidP="0053707C">
            <w:pPr>
              <w:jc w:val="both"/>
            </w:pPr>
          </w:p>
          <w:p w14:paraId="34E47E35" w14:textId="77777777" w:rsidR="001A57AE" w:rsidRDefault="001A57AE" w:rsidP="0053707C">
            <w:pPr>
              <w:jc w:val="both"/>
            </w:pPr>
          </w:p>
          <w:p w14:paraId="65901617" w14:textId="77777777" w:rsidR="001A57AE" w:rsidRDefault="001A57AE" w:rsidP="0053707C">
            <w:pPr>
              <w:jc w:val="both"/>
            </w:pPr>
          </w:p>
        </w:tc>
      </w:tr>
    </w:tbl>
    <w:p w14:paraId="3EB909A3" w14:textId="77777777" w:rsidR="006415F8" w:rsidRDefault="006415F8">
      <w:pPr>
        <w:rPr>
          <w:ins w:id="140" w:author="Natálie Honková" w:date="2018-05-25T12:53:00Z"/>
        </w:rPr>
      </w:pPr>
      <w:ins w:id="141" w:author="Natálie Honková" w:date="2018-05-25T12:53:00Z">
        <w:r>
          <w:br w:type="page"/>
        </w:r>
      </w:ins>
    </w:p>
    <w:tbl>
      <w:tblPr>
        <w:tblW w:w="1006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0"/>
        <w:gridCol w:w="2977"/>
        <w:gridCol w:w="84"/>
        <w:gridCol w:w="18"/>
        <w:gridCol w:w="477"/>
        <w:gridCol w:w="89"/>
        <w:gridCol w:w="1069"/>
        <w:gridCol w:w="46"/>
        <w:gridCol w:w="20"/>
        <w:gridCol w:w="842"/>
        <w:gridCol w:w="25"/>
        <w:gridCol w:w="21"/>
        <w:gridCol w:w="788"/>
        <w:gridCol w:w="27"/>
        <w:gridCol w:w="1419"/>
        <w:gridCol w:w="132"/>
        <w:gridCol w:w="7"/>
        <w:gridCol w:w="594"/>
        <w:gridCol w:w="538"/>
        <w:gridCol w:w="35"/>
        <w:gridCol w:w="649"/>
        <w:gridCol w:w="38"/>
      </w:tblGrid>
      <w:tr w:rsidR="006415F8" w14:paraId="1AA511A2" w14:textId="77777777" w:rsidTr="00A758E6">
        <w:trPr>
          <w:ins w:id="142" w:author="Natálie Honková" w:date="2018-05-25T12:55:00Z"/>
        </w:trPr>
        <w:tc>
          <w:tcPr>
            <w:tcW w:w="10065" w:type="dxa"/>
            <w:gridSpan w:val="22"/>
            <w:tcBorders>
              <w:bottom w:val="double" w:sz="4" w:space="0" w:color="auto"/>
            </w:tcBorders>
            <w:shd w:val="clear" w:color="auto" w:fill="BDD6EE"/>
          </w:tcPr>
          <w:p w14:paraId="4D2EE21B" w14:textId="77777777" w:rsidR="006415F8" w:rsidRDefault="006415F8" w:rsidP="00A758E6">
            <w:pPr>
              <w:jc w:val="both"/>
              <w:rPr>
                <w:ins w:id="143" w:author="Natálie Honková" w:date="2018-05-25T12:55:00Z"/>
                <w:b/>
                <w:sz w:val="28"/>
              </w:rPr>
            </w:pPr>
            <w:ins w:id="144" w:author="Natálie Honková" w:date="2018-05-25T12:55:00Z">
              <w:r>
                <w:lastRenderedPageBreak/>
                <w:br w:type="page"/>
              </w:r>
              <w:r>
                <w:rPr>
                  <w:b/>
                  <w:sz w:val="28"/>
                </w:rPr>
                <w:t>B-III – Charakteristika studijního předmětu</w:t>
              </w:r>
            </w:ins>
          </w:p>
        </w:tc>
      </w:tr>
      <w:tr w:rsidR="006415F8" w:rsidRPr="00C07156" w14:paraId="587D1A81" w14:textId="77777777" w:rsidTr="00A758E6">
        <w:trPr>
          <w:ins w:id="145" w:author="Natálie Honková" w:date="2018-05-25T12:55:00Z"/>
        </w:trPr>
        <w:tc>
          <w:tcPr>
            <w:tcW w:w="3150" w:type="dxa"/>
            <w:gridSpan w:val="2"/>
            <w:tcBorders>
              <w:top w:val="double" w:sz="4" w:space="0" w:color="auto"/>
            </w:tcBorders>
            <w:shd w:val="clear" w:color="auto" w:fill="F7CAAC"/>
          </w:tcPr>
          <w:p w14:paraId="49A235F0" w14:textId="77777777" w:rsidR="006415F8" w:rsidRDefault="006415F8" w:rsidP="00A758E6">
            <w:pPr>
              <w:jc w:val="both"/>
              <w:rPr>
                <w:ins w:id="146" w:author="Natálie Honková" w:date="2018-05-25T12:55:00Z"/>
                <w:b/>
              </w:rPr>
            </w:pPr>
            <w:ins w:id="147" w:author="Natálie Honková" w:date="2018-05-25T12:55:00Z">
              <w:r>
                <w:rPr>
                  <w:b/>
                </w:rPr>
                <w:t>Název studijního předmětu</w:t>
              </w:r>
            </w:ins>
          </w:p>
        </w:tc>
        <w:tc>
          <w:tcPr>
            <w:tcW w:w="6915" w:type="dxa"/>
            <w:gridSpan w:val="20"/>
            <w:tcBorders>
              <w:top w:val="double" w:sz="4" w:space="0" w:color="auto"/>
            </w:tcBorders>
          </w:tcPr>
          <w:p w14:paraId="6EFC19F7" w14:textId="3EE5738D" w:rsidR="006415F8" w:rsidRPr="00C07156" w:rsidRDefault="006415F8" w:rsidP="006415F8">
            <w:pPr>
              <w:jc w:val="both"/>
              <w:rPr>
                <w:ins w:id="148" w:author="Natálie Honková" w:date="2018-05-25T12:55:00Z"/>
                <w:b/>
              </w:rPr>
            </w:pPr>
            <w:bookmarkStart w:id="149" w:name="Bioinž"/>
            <w:bookmarkEnd w:id="149"/>
            <w:ins w:id="150" w:author="Natálie Honková" w:date="2018-05-25T12:55:00Z">
              <w:r w:rsidRPr="00C07156">
                <w:rPr>
                  <w:b/>
                </w:rPr>
                <w:t>Bio</w:t>
              </w:r>
              <w:r>
                <w:rPr>
                  <w:b/>
                </w:rPr>
                <w:t>engineering</w:t>
              </w:r>
            </w:ins>
          </w:p>
        </w:tc>
      </w:tr>
      <w:tr w:rsidR="006415F8" w:rsidRPr="003B758B" w14:paraId="3953EB2C" w14:textId="77777777" w:rsidTr="00A758E6">
        <w:trPr>
          <w:ins w:id="151" w:author="Natálie Honková" w:date="2018-05-25T12:55:00Z"/>
        </w:trPr>
        <w:tc>
          <w:tcPr>
            <w:tcW w:w="3150" w:type="dxa"/>
            <w:gridSpan w:val="2"/>
            <w:shd w:val="clear" w:color="auto" w:fill="F7CAAC"/>
          </w:tcPr>
          <w:p w14:paraId="526EB7C8" w14:textId="77777777" w:rsidR="006415F8" w:rsidRDefault="006415F8" w:rsidP="00A758E6">
            <w:pPr>
              <w:jc w:val="both"/>
              <w:rPr>
                <w:ins w:id="152" w:author="Natálie Honková" w:date="2018-05-25T12:55:00Z"/>
                <w:b/>
              </w:rPr>
            </w:pPr>
            <w:ins w:id="153" w:author="Natálie Honková" w:date="2018-05-25T12:55:00Z">
              <w:r>
                <w:rPr>
                  <w:b/>
                </w:rPr>
                <w:t>Typ předmětu</w:t>
              </w:r>
            </w:ins>
          </w:p>
        </w:tc>
        <w:tc>
          <w:tcPr>
            <w:tcW w:w="3479" w:type="dxa"/>
            <w:gridSpan w:val="11"/>
          </w:tcPr>
          <w:p w14:paraId="7C8D433A" w14:textId="77777777" w:rsidR="006415F8" w:rsidRPr="003B758B" w:rsidRDefault="006415F8" w:rsidP="00A758E6">
            <w:pPr>
              <w:jc w:val="both"/>
              <w:rPr>
                <w:ins w:id="154" w:author="Natálie Honková" w:date="2018-05-25T12:55:00Z"/>
                <w:sz w:val="19"/>
                <w:szCs w:val="19"/>
              </w:rPr>
            </w:pPr>
            <w:ins w:id="155" w:author="Natálie Honková" w:date="2018-05-25T12:55:00Z">
              <w:r w:rsidRPr="003B758B">
                <w:rPr>
                  <w:sz w:val="19"/>
                  <w:szCs w:val="19"/>
                </w:rPr>
                <w:t>povinný, PZ</w:t>
              </w:r>
            </w:ins>
          </w:p>
        </w:tc>
        <w:tc>
          <w:tcPr>
            <w:tcW w:w="2753" w:type="dxa"/>
            <w:gridSpan w:val="7"/>
            <w:shd w:val="clear" w:color="auto" w:fill="F7CAAC"/>
          </w:tcPr>
          <w:p w14:paraId="52590487" w14:textId="77777777" w:rsidR="006415F8" w:rsidRDefault="006415F8" w:rsidP="00A758E6">
            <w:pPr>
              <w:jc w:val="both"/>
              <w:rPr>
                <w:ins w:id="156" w:author="Natálie Honková" w:date="2018-05-25T12:55:00Z"/>
              </w:rPr>
            </w:pPr>
            <w:ins w:id="157" w:author="Natálie Honková" w:date="2018-05-25T12:55:00Z">
              <w:r>
                <w:rPr>
                  <w:b/>
                </w:rPr>
                <w:t>doporučený ročník / semestr</w:t>
              </w:r>
            </w:ins>
          </w:p>
        </w:tc>
        <w:tc>
          <w:tcPr>
            <w:tcW w:w="683" w:type="dxa"/>
            <w:gridSpan w:val="2"/>
          </w:tcPr>
          <w:p w14:paraId="3C0F7DA5" w14:textId="77777777" w:rsidR="006415F8" w:rsidRPr="003B758B" w:rsidRDefault="006415F8" w:rsidP="00A758E6">
            <w:pPr>
              <w:jc w:val="both"/>
              <w:rPr>
                <w:ins w:id="158" w:author="Natálie Honková" w:date="2018-05-25T12:55:00Z"/>
                <w:sz w:val="19"/>
                <w:szCs w:val="19"/>
              </w:rPr>
            </w:pPr>
            <w:ins w:id="159" w:author="Natálie Honková" w:date="2018-05-25T12:55:00Z">
              <w:r w:rsidRPr="003B758B">
                <w:rPr>
                  <w:sz w:val="19"/>
                  <w:szCs w:val="19"/>
                </w:rPr>
                <w:t>1/ZS</w:t>
              </w:r>
            </w:ins>
          </w:p>
        </w:tc>
      </w:tr>
      <w:tr w:rsidR="006415F8" w:rsidRPr="003B758B" w14:paraId="7D71E4E1" w14:textId="77777777" w:rsidTr="00A758E6">
        <w:trPr>
          <w:ins w:id="160" w:author="Natálie Honková" w:date="2018-05-25T12:55:00Z"/>
        </w:trPr>
        <w:tc>
          <w:tcPr>
            <w:tcW w:w="3150" w:type="dxa"/>
            <w:gridSpan w:val="2"/>
            <w:shd w:val="clear" w:color="auto" w:fill="F7CAAC"/>
          </w:tcPr>
          <w:p w14:paraId="6371D4B8" w14:textId="77777777" w:rsidR="006415F8" w:rsidRDefault="006415F8" w:rsidP="00A758E6">
            <w:pPr>
              <w:jc w:val="both"/>
              <w:rPr>
                <w:ins w:id="161" w:author="Natálie Honková" w:date="2018-05-25T12:55:00Z"/>
                <w:b/>
              </w:rPr>
            </w:pPr>
            <w:ins w:id="162" w:author="Natálie Honková" w:date="2018-05-25T12:55:00Z">
              <w:r>
                <w:rPr>
                  <w:b/>
                </w:rPr>
                <w:t>Rozsah studijního předmětu</w:t>
              </w:r>
            </w:ins>
          </w:p>
        </w:tc>
        <w:tc>
          <w:tcPr>
            <w:tcW w:w="1737" w:type="dxa"/>
            <w:gridSpan w:val="5"/>
          </w:tcPr>
          <w:p w14:paraId="20FA799A" w14:textId="77777777" w:rsidR="006415F8" w:rsidRPr="003B758B" w:rsidRDefault="006415F8" w:rsidP="00A758E6">
            <w:pPr>
              <w:jc w:val="both"/>
              <w:rPr>
                <w:ins w:id="163" w:author="Natálie Honková" w:date="2018-05-25T12:55:00Z"/>
                <w:sz w:val="19"/>
                <w:szCs w:val="19"/>
              </w:rPr>
            </w:pPr>
            <w:ins w:id="164" w:author="Natálie Honková" w:date="2018-05-25T12:55:00Z">
              <w:r w:rsidRPr="003B758B">
                <w:rPr>
                  <w:sz w:val="19"/>
                  <w:szCs w:val="19"/>
                </w:rPr>
                <w:t>28p+28s+14l</w:t>
              </w:r>
            </w:ins>
          </w:p>
        </w:tc>
        <w:tc>
          <w:tcPr>
            <w:tcW w:w="908" w:type="dxa"/>
            <w:gridSpan w:val="3"/>
            <w:shd w:val="clear" w:color="auto" w:fill="F7CAAC"/>
          </w:tcPr>
          <w:p w14:paraId="4417CBDB" w14:textId="77777777" w:rsidR="006415F8" w:rsidRDefault="006415F8" w:rsidP="00A758E6">
            <w:pPr>
              <w:jc w:val="both"/>
              <w:rPr>
                <w:ins w:id="165" w:author="Natálie Honková" w:date="2018-05-25T12:55:00Z"/>
                <w:b/>
              </w:rPr>
            </w:pPr>
            <w:ins w:id="166" w:author="Natálie Honková" w:date="2018-05-25T12:55:00Z">
              <w:r>
                <w:rPr>
                  <w:b/>
                </w:rPr>
                <w:t xml:space="preserve">hod. </w:t>
              </w:r>
            </w:ins>
          </w:p>
        </w:tc>
        <w:tc>
          <w:tcPr>
            <w:tcW w:w="834" w:type="dxa"/>
            <w:gridSpan w:val="3"/>
          </w:tcPr>
          <w:p w14:paraId="5FF47243" w14:textId="77777777" w:rsidR="006415F8" w:rsidRPr="003B758B" w:rsidRDefault="006415F8" w:rsidP="00A758E6">
            <w:pPr>
              <w:jc w:val="both"/>
              <w:rPr>
                <w:ins w:id="167" w:author="Natálie Honková" w:date="2018-05-25T12:55:00Z"/>
                <w:sz w:val="19"/>
                <w:szCs w:val="19"/>
              </w:rPr>
            </w:pPr>
            <w:ins w:id="168" w:author="Natálie Honková" w:date="2018-05-25T12:55:00Z">
              <w:r w:rsidRPr="003B758B">
                <w:rPr>
                  <w:sz w:val="19"/>
                  <w:szCs w:val="19"/>
                </w:rPr>
                <w:t>70</w:t>
              </w:r>
            </w:ins>
          </w:p>
        </w:tc>
        <w:tc>
          <w:tcPr>
            <w:tcW w:w="1443" w:type="dxa"/>
            <w:gridSpan w:val="2"/>
            <w:shd w:val="clear" w:color="auto" w:fill="F7CAAC"/>
          </w:tcPr>
          <w:p w14:paraId="3FD06F26" w14:textId="77777777" w:rsidR="006415F8" w:rsidRDefault="006415F8" w:rsidP="00A758E6">
            <w:pPr>
              <w:jc w:val="both"/>
              <w:rPr>
                <w:ins w:id="169" w:author="Natálie Honková" w:date="2018-05-25T12:55:00Z"/>
                <w:b/>
              </w:rPr>
            </w:pPr>
            <w:ins w:id="170" w:author="Natálie Honková" w:date="2018-05-25T12:55:00Z">
              <w:r>
                <w:rPr>
                  <w:b/>
                </w:rPr>
                <w:t>kreditů</w:t>
              </w:r>
            </w:ins>
          </w:p>
        </w:tc>
        <w:tc>
          <w:tcPr>
            <w:tcW w:w="1993" w:type="dxa"/>
            <w:gridSpan w:val="7"/>
          </w:tcPr>
          <w:p w14:paraId="3A44D37B" w14:textId="77777777" w:rsidR="006415F8" w:rsidRPr="003B758B" w:rsidRDefault="006415F8" w:rsidP="00A758E6">
            <w:pPr>
              <w:jc w:val="both"/>
              <w:rPr>
                <w:ins w:id="171" w:author="Natálie Honková" w:date="2018-05-25T12:55:00Z"/>
                <w:sz w:val="19"/>
                <w:szCs w:val="19"/>
              </w:rPr>
            </w:pPr>
            <w:ins w:id="172" w:author="Natálie Honková" w:date="2018-05-25T12:55:00Z">
              <w:r w:rsidRPr="003B758B">
                <w:rPr>
                  <w:sz w:val="19"/>
                  <w:szCs w:val="19"/>
                </w:rPr>
                <w:t>5</w:t>
              </w:r>
            </w:ins>
          </w:p>
        </w:tc>
      </w:tr>
      <w:tr w:rsidR="006415F8" w14:paraId="2BA51C6D" w14:textId="77777777" w:rsidTr="00A758E6">
        <w:trPr>
          <w:ins w:id="173" w:author="Natálie Honková" w:date="2018-05-25T12:55:00Z"/>
        </w:trPr>
        <w:tc>
          <w:tcPr>
            <w:tcW w:w="3150" w:type="dxa"/>
            <w:gridSpan w:val="2"/>
            <w:shd w:val="clear" w:color="auto" w:fill="F7CAAC"/>
          </w:tcPr>
          <w:p w14:paraId="15668BB8" w14:textId="77777777" w:rsidR="006415F8" w:rsidRDefault="006415F8" w:rsidP="00A758E6">
            <w:pPr>
              <w:jc w:val="both"/>
              <w:rPr>
                <w:ins w:id="174" w:author="Natálie Honková" w:date="2018-05-25T12:55:00Z"/>
                <w:b/>
                <w:sz w:val="22"/>
              </w:rPr>
            </w:pPr>
            <w:ins w:id="175" w:author="Natálie Honková" w:date="2018-05-25T12:55:00Z">
              <w:r>
                <w:rPr>
                  <w:b/>
                </w:rPr>
                <w:t>Prerekvizity, korekvizity, ekvivalence</w:t>
              </w:r>
            </w:ins>
          </w:p>
        </w:tc>
        <w:tc>
          <w:tcPr>
            <w:tcW w:w="6915" w:type="dxa"/>
            <w:gridSpan w:val="20"/>
          </w:tcPr>
          <w:p w14:paraId="1A0ACE9D" w14:textId="77777777" w:rsidR="006415F8" w:rsidRDefault="006415F8" w:rsidP="00A758E6">
            <w:pPr>
              <w:jc w:val="both"/>
              <w:rPr>
                <w:ins w:id="176" w:author="Natálie Honková" w:date="2018-05-25T12:55:00Z"/>
              </w:rPr>
            </w:pPr>
          </w:p>
        </w:tc>
      </w:tr>
      <w:tr w:rsidR="006415F8" w:rsidRPr="003B758B" w14:paraId="70DA008E" w14:textId="77777777" w:rsidTr="00A758E6">
        <w:trPr>
          <w:ins w:id="177" w:author="Natálie Honková" w:date="2018-05-25T12:55:00Z"/>
        </w:trPr>
        <w:tc>
          <w:tcPr>
            <w:tcW w:w="3150" w:type="dxa"/>
            <w:gridSpan w:val="2"/>
            <w:shd w:val="clear" w:color="auto" w:fill="F7CAAC"/>
          </w:tcPr>
          <w:p w14:paraId="78404EB2" w14:textId="77777777" w:rsidR="006415F8" w:rsidRDefault="006415F8" w:rsidP="00A758E6">
            <w:pPr>
              <w:jc w:val="both"/>
              <w:rPr>
                <w:ins w:id="178" w:author="Natálie Honková" w:date="2018-05-25T12:55:00Z"/>
                <w:b/>
              </w:rPr>
            </w:pPr>
            <w:ins w:id="179" w:author="Natálie Honková" w:date="2018-05-25T12:55:00Z">
              <w:r>
                <w:rPr>
                  <w:b/>
                </w:rPr>
                <w:t>Způsob ověření studijních výsledků</w:t>
              </w:r>
            </w:ins>
          </w:p>
        </w:tc>
        <w:tc>
          <w:tcPr>
            <w:tcW w:w="3479" w:type="dxa"/>
            <w:gridSpan w:val="11"/>
          </w:tcPr>
          <w:p w14:paraId="5617FF58" w14:textId="77777777" w:rsidR="006415F8" w:rsidRPr="003B758B" w:rsidRDefault="006415F8" w:rsidP="00A758E6">
            <w:pPr>
              <w:pStyle w:val="Default"/>
              <w:jc w:val="both"/>
              <w:rPr>
                <w:ins w:id="180" w:author="Natálie Honková" w:date="2018-05-25T12:55:00Z"/>
                <w:sz w:val="19"/>
                <w:szCs w:val="19"/>
              </w:rPr>
            </w:pPr>
            <w:ins w:id="181" w:author="Natálie Honková" w:date="2018-05-25T12:55:00Z">
              <w:r w:rsidRPr="003B758B">
                <w:rPr>
                  <w:sz w:val="19"/>
                  <w:szCs w:val="19"/>
                </w:rPr>
                <w:t>zápočet, zkouška</w:t>
              </w:r>
            </w:ins>
          </w:p>
        </w:tc>
        <w:tc>
          <w:tcPr>
            <w:tcW w:w="1443" w:type="dxa"/>
            <w:gridSpan w:val="2"/>
            <w:shd w:val="clear" w:color="auto" w:fill="F7CAAC"/>
          </w:tcPr>
          <w:p w14:paraId="71ABB665" w14:textId="77777777" w:rsidR="006415F8" w:rsidRDefault="006415F8" w:rsidP="00A758E6">
            <w:pPr>
              <w:jc w:val="both"/>
              <w:rPr>
                <w:ins w:id="182" w:author="Natálie Honková" w:date="2018-05-25T12:55:00Z"/>
                <w:b/>
              </w:rPr>
            </w:pPr>
            <w:ins w:id="183" w:author="Natálie Honková" w:date="2018-05-25T12:55:00Z">
              <w:r>
                <w:rPr>
                  <w:b/>
                </w:rPr>
                <w:t>Forma výuky</w:t>
              </w:r>
            </w:ins>
          </w:p>
        </w:tc>
        <w:tc>
          <w:tcPr>
            <w:tcW w:w="1993" w:type="dxa"/>
            <w:gridSpan w:val="7"/>
          </w:tcPr>
          <w:p w14:paraId="63814251" w14:textId="77777777" w:rsidR="006415F8" w:rsidRPr="003B758B" w:rsidRDefault="006415F8" w:rsidP="00A758E6">
            <w:pPr>
              <w:pStyle w:val="Default"/>
              <w:jc w:val="both"/>
              <w:rPr>
                <w:ins w:id="184" w:author="Natálie Honková" w:date="2018-05-25T12:55:00Z"/>
                <w:sz w:val="19"/>
                <w:szCs w:val="19"/>
              </w:rPr>
            </w:pPr>
            <w:ins w:id="185" w:author="Natálie Honková" w:date="2018-05-25T12:55:00Z">
              <w:r w:rsidRPr="003B758B">
                <w:rPr>
                  <w:sz w:val="19"/>
                  <w:szCs w:val="19"/>
                </w:rPr>
                <w:t>přednášky, semináře, laboratorní cvičení</w:t>
              </w:r>
            </w:ins>
          </w:p>
        </w:tc>
      </w:tr>
      <w:tr w:rsidR="006415F8" w14:paraId="435B41A7" w14:textId="77777777" w:rsidTr="00A758E6">
        <w:trPr>
          <w:ins w:id="186" w:author="Natálie Honková" w:date="2018-05-25T12:55:00Z"/>
        </w:trPr>
        <w:tc>
          <w:tcPr>
            <w:tcW w:w="3150" w:type="dxa"/>
            <w:gridSpan w:val="2"/>
            <w:shd w:val="clear" w:color="auto" w:fill="F7CAAC"/>
          </w:tcPr>
          <w:p w14:paraId="76542D56" w14:textId="77777777" w:rsidR="006415F8" w:rsidRDefault="006415F8" w:rsidP="00A758E6">
            <w:pPr>
              <w:jc w:val="both"/>
              <w:rPr>
                <w:ins w:id="187" w:author="Natálie Honková" w:date="2018-05-25T12:55:00Z"/>
                <w:b/>
              </w:rPr>
            </w:pPr>
            <w:ins w:id="188" w:author="Natálie Honková" w:date="2018-05-25T12:55:00Z">
              <w:r>
                <w:rPr>
                  <w:b/>
                </w:rPr>
                <w:t>Forma způsobu ověření studijních výsledků a další požadavky na studenta</w:t>
              </w:r>
            </w:ins>
          </w:p>
        </w:tc>
        <w:tc>
          <w:tcPr>
            <w:tcW w:w="6915" w:type="dxa"/>
            <w:gridSpan w:val="20"/>
            <w:tcBorders>
              <w:bottom w:val="single" w:sz="4" w:space="0" w:color="auto"/>
            </w:tcBorders>
          </w:tcPr>
          <w:p w14:paraId="165C2FDC" w14:textId="77777777" w:rsidR="006415F8" w:rsidRPr="00C07156" w:rsidRDefault="006415F8" w:rsidP="00A758E6">
            <w:pPr>
              <w:jc w:val="both"/>
              <w:rPr>
                <w:ins w:id="189" w:author="Natálie Honková" w:date="2018-05-25T12:55:00Z"/>
                <w:sz w:val="19"/>
                <w:szCs w:val="19"/>
              </w:rPr>
            </w:pPr>
            <w:ins w:id="190" w:author="Natálie Honková" w:date="2018-05-25T12:55:00Z">
              <w:r w:rsidRPr="00C07156">
                <w:rPr>
                  <w:sz w:val="19"/>
                  <w:szCs w:val="19"/>
                </w:rPr>
                <w:t>Projektový úkol v průběhu semestru a zkouška.</w:t>
              </w:r>
            </w:ins>
          </w:p>
          <w:p w14:paraId="69A4C8E3" w14:textId="77777777" w:rsidR="006415F8" w:rsidRDefault="006415F8" w:rsidP="00A758E6">
            <w:pPr>
              <w:jc w:val="both"/>
              <w:rPr>
                <w:ins w:id="191" w:author="Natálie Honková" w:date="2018-05-25T12:55:00Z"/>
                <w:sz w:val="19"/>
                <w:szCs w:val="19"/>
              </w:rPr>
            </w:pPr>
            <w:ins w:id="192" w:author="Natálie Honková" w:date="2018-05-25T12:55:00Z">
              <w:r w:rsidRPr="00C07156">
                <w:rPr>
                  <w:sz w:val="19"/>
                  <w:szCs w:val="19"/>
                </w:rPr>
                <w:t>Povinná účast v seminářích a laboratořích, podmínkou pro udělení zápočtu je úspěšné odevzdání a obhájení projektového úkolu.</w:t>
              </w:r>
            </w:ins>
          </w:p>
          <w:p w14:paraId="71BB8E9E" w14:textId="77777777" w:rsidR="006415F8" w:rsidRDefault="006415F8" w:rsidP="00A758E6">
            <w:pPr>
              <w:jc w:val="both"/>
              <w:rPr>
                <w:ins w:id="193" w:author="Natálie Honková" w:date="2018-05-25T12:55:00Z"/>
              </w:rPr>
            </w:pPr>
            <w:ins w:id="194" w:author="Natálie Honková" w:date="2018-05-25T12:55:00Z">
              <w:r>
                <w:rPr>
                  <w:sz w:val="19"/>
                  <w:szCs w:val="19"/>
                </w:rPr>
                <w:t xml:space="preserve">Zkouška: </w:t>
              </w:r>
              <w:r w:rsidRPr="00C07156">
                <w:rPr>
                  <w:sz w:val="19"/>
                  <w:szCs w:val="19"/>
                </w:rPr>
                <w:t xml:space="preserve">nutná znalost probrané látky v rozsahu přednášek, seminářů a laboratoří. </w:t>
              </w:r>
              <w:r w:rsidRPr="00C07156">
                <w:rPr>
                  <w:noProof/>
                  <w:sz w:val="19"/>
                  <w:szCs w:val="19"/>
                </w:rPr>
                <w:t>Písemný test a ústní zkouška; úspěšné složení písemné části je podmínkou pro účast na ústní části zkoušky.</w:t>
              </w:r>
            </w:ins>
          </w:p>
        </w:tc>
      </w:tr>
      <w:tr w:rsidR="006415F8" w:rsidRPr="003B758B" w14:paraId="7C3A2239" w14:textId="77777777" w:rsidTr="00A758E6">
        <w:trPr>
          <w:trHeight w:val="197"/>
          <w:ins w:id="195" w:author="Natálie Honková" w:date="2018-05-25T12:55:00Z"/>
        </w:trPr>
        <w:tc>
          <w:tcPr>
            <w:tcW w:w="3150" w:type="dxa"/>
            <w:gridSpan w:val="2"/>
            <w:tcBorders>
              <w:top w:val="nil"/>
            </w:tcBorders>
            <w:shd w:val="clear" w:color="auto" w:fill="F7CAAC"/>
          </w:tcPr>
          <w:p w14:paraId="1EF2800F" w14:textId="77777777" w:rsidR="006415F8" w:rsidRDefault="006415F8" w:rsidP="00A758E6">
            <w:pPr>
              <w:jc w:val="both"/>
              <w:rPr>
                <w:ins w:id="196" w:author="Natálie Honková" w:date="2018-05-25T12:55:00Z"/>
                <w:b/>
              </w:rPr>
            </w:pPr>
            <w:ins w:id="197" w:author="Natálie Honková" w:date="2018-05-25T12:55:00Z">
              <w:r>
                <w:rPr>
                  <w:b/>
                </w:rPr>
                <w:t>Garant předmětu</w:t>
              </w:r>
            </w:ins>
          </w:p>
        </w:tc>
        <w:tc>
          <w:tcPr>
            <w:tcW w:w="6915" w:type="dxa"/>
            <w:gridSpan w:val="20"/>
            <w:tcBorders>
              <w:top w:val="single" w:sz="4" w:space="0" w:color="auto"/>
            </w:tcBorders>
          </w:tcPr>
          <w:p w14:paraId="58277180" w14:textId="77777777" w:rsidR="006415F8" w:rsidRPr="003B758B" w:rsidRDefault="006415F8" w:rsidP="00A758E6">
            <w:pPr>
              <w:jc w:val="both"/>
              <w:rPr>
                <w:ins w:id="198" w:author="Natálie Honková" w:date="2018-05-25T12:55:00Z"/>
                <w:sz w:val="19"/>
                <w:szCs w:val="19"/>
              </w:rPr>
            </w:pPr>
            <w:ins w:id="199" w:author="Natálie Honková" w:date="2018-05-25T12:55:00Z">
              <w:r w:rsidRPr="003B758B">
                <w:rPr>
                  <w:sz w:val="19"/>
                  <w:szCs w:val="19"/>
                </w:rPr>
                <w:t>Ing. Jiří Pecha, Ph.D.</w:t>
              </w:r>
            </w:ins>
          </w:p>
        </w:tc>
      </w:tr>
      <w:tr w:rsidR="006415F8" w:rsidRPr="003B758B" w14:paraId="05FC40EC" w14:textId="77777777" w:rsidTr="00A758E6">
        <w:trPr>
          <w:trHeight w:val="243"/>
          <w:ins w:id="200" w:author="Natálie Honková" w:date="2018-05-25T12:55:00Z"/>
        </w:trPr>
        <w:tc>
          <w:tcPr>
            <w:tcW w:w="3150" w:type="dxa"/>
            <w:gridSpan w:val="2"/>
            <w:tcBorders>
              <w:top w:val="nil"/>
            </w:tcBorders>
            <w:shd w:val="clear" w:color="auto" w:fill="F7CAAC"/>
          </w:tcPr>
          <w:p w14:paraId="5D3FE608" w14:textId="77777777" w:rsidR="006415F8" w:rsidRDefault="006415F8" w:rsidP="00A758E6">
            <w:pPr>
              <w:jc w:val="both"/>
              <w:rPr>
                <w:ins w:id="201" w:author="Natálie Honková" w:date="2018-05-25T12:55:00Z"/>
                <w:b/>
              </w:rPr>
            </w:pPr>
            <w:ins w:id="202" w:author="Natálie Honková" w:date="2018-05-25T12:55:00Z">
              <w:r>
                <w:rPr>
                  <w:b/>
                </w:rPr>
                <w:t>Zapojení garanta do výuky předmětu</w:t>
              </w:r>
            </w:ins>
          </w:p>
        </w:tc>
        <w:tc>
          <w:tcPr>
            <w:tcW w:w="6915" w:type="dxa"/>
            <w:gridSpan w:val="20"/>
            <w:tcBorders>
              <w:top w:val="nil"/>
            </w:tcBorders>
          </w:tcPr>
          <w:p w14:paraId="7768AE86" w14:textId="77777777" w:rsidR="006415F8" w:rsidRPr="003B758B" w:rsidRDefault="006415F8" w:rsidP="00A758E6">
            <w:pPr>
              <w:jc w:val="both"/>
              <w:rPr>
                <w:ins w:id="203" w:author="Natálie Honková" w:date="2018-05-25T12:55:00Z"/>
                <w:sz w:val="19"/>
                <w:szCs w:val="19"/>
              </w:rPr>
            </w:pPr>
            <w:ins w:id="204" w:author="Natálie Honková" w:date="2018-05-25T12:55:00Z">
              <w:r w:rsidRPr="003B758B">
                <w:rPr>
                  <w:sz w:val="19"/>
                  <w:szCs w:val="19"/>
                </w:rPr>
                <w:t>100% p</w:t>
              </w:r>
            </w:ins>
          </w:p>
        </w:tc>
      </w:tr>
      <w:tr w:rsidR="006415F8" w:rsidRPr="00B13CAB" w14:paraId="04C86AD5" w14:textId="77777777" w:rsidTr="00A758E6">
        <w:trPr>
          <w:ins w:id="205" w:author="Natálie Honková" w:date="2018-05-25T12:55:00Z"/>
        </w:trPr>
        <w:tc>
          <w:tcPr>
            <w:tcW w:w="3150" w:type="dxa"/>
            <w:gridSpan w:val="2"/>
            <w:shd w:val="clear" w:color="auto" w:fill="F7CAAC"/>
          </w:tcPr>
          <w:p w14:paraId="39534320" w14:textId="77777777" w:rsidR="006415F8" w:rsidRDefault="006415F8" w:rsidP="00A758E6">
            <w:pPr>
              <w:jc w:val="both"/>
              <w:rPr>
                <w:ins w:id="206" w:author="Natálie Honková" w:date="2018-05-25T12:55:00Z"/>
                <w:b/>
              </w:rPr>
            </w:pPr>
            <w:ins w:id="207" w:author="Natálie Honková" w:date="2018-05-25T12:55:00Z">
              <w:r>
                <w:rPr>
                  <w:b/>
                </w:rPr>
                <w:t>Vyučující</w:t>
              </w:r>
            </w:ins>
          </w:p>
        </w:tc>
        <w:tc>
          <w:tcPr>
            <w:tcW w:w="6915" w:type="dxa"/>
            <w:gridSpan w:val="20"/>
            <w:tcBorders>
              <w:bottom w:val="nil"/>
            </w:tcBorders>
          </w:tcPr>
          <w:p w14:paraId="4A42EE9A" w14:textId="77777777" w:rsidR="006415F8" w:rsidRPr="00B13CAB" w:rsidRDefault="006415F8" w:rsidP="00A758E6">
            <w:pPr>
              <w:jc w:val="both"/>
              <w:rPr>
                <w:ins w:id="208" w:author="Natálie Honková" w:date="2018-05-25T12:55:00Z"/>
              </w:rPr>
            </w:pPr>
          </w:p>
        </w:tc>
      </w:tr>
      <w:tr w:rsidR="006415F8" w:rsidRPr="003B758B" w14:paraId="66A82C69" w14:textId="77777777" w:rsidTr="00A758E6">
        <w:trPr>
          <w:trHeight w:val="76"/>
          <w:ins w:id="209" w:author="Natálie Honková" w:date="2018-05-25T12:55:00Z"/>
        </w:trPr>
        <w:tc>
          <w:tcPr>
            <w:tcW w:w="10065" w:type="dxa"/>
            <w:gridSpan w:val="22"/>
            <w:tcBorders>
              <w:top w:val="nil"/>
            </w:tcBorders>
          </w:tcPr>
          <w:p w14:paraId="17B71B8A" w14:textId="77777777" w:rsidR="006415F8" w:rsidRPr="003B758B" w:rsidRDefault="006415F8" w:rsidP="00A758E6">
            <w:pPr>
              <w:spacing w:before="40" w:after="40"/>
              <w:jc w:val="both"/>
              <w:rPr>
                <w:ins w:id="210" w:author="Natálie Honková" w:date="2018-05-25T12:55:00Z"/>
                <w:sz w:val="19"/>
                <w:szCs w:val="19"/>
              </w:rPr>
            </w:pPr>
            <w:ins w:id="211" w:author="Natálie Honková" w:date="2018-05-25T12:55:00Z">
              <w:r w:rsidRPr="003B758B">
                <w:rPr>
                  <w:b/>
                  <w:sz w:val="19"/>
                  <w:szCs w:val="19"/>
                </w:rPr>
                <w:t xml:space="preserve">Ing. Jiří Pecha, Ph.D. </w:t>
              </w:r>
              <w:r w:rsidRPr="003B758B">
                <w:rPr>
                  <w:sz w:val="19"/>
                  <w:szCs w:val="19"/>
                </w:rPr>
                <w:t>(100% p)</w:t>
              </w:r>
            </w:ins>
          </w:p>
        </w:tc>
      </w:tr>
      <w:tr w:rsidR="006415F8" w14:paraId="6552834A" w14:textId="77777777" w:rsidTr="00A758E6">
        <w:trPr>
          <w:ins w:id="212" w:author="Natálie Honková" w:date="2018-05-25T12:55:00Z"/>
        </w:trPr>
        <w:tc>
          <w:tcPr>
            <w:tcW w:w="3150" w:type="dxa"/>
            <w:gridSpan w:val="2"/>
            <w:shd w:val="clear" w:color="auto" w:fill="F7CAAC"/>
          </w:tcPr>
          <w:p w14:paraId="5CBCA996" w14:textId="77777777" w:rsidR="006415F8" w:rsidRDefault="006415F8" w:rsidP="00A758E6">
            <w:pPr>
              <w:jc w:val="both"/>
              <w:rPr>
                <w:ins w:id="213" w:author="Natálie Honková" w:date="2018-05-25T12:55:00Z"/>
                <w:b/>
              </w:rPr>
            </w:pPr>
            <w:ins w:id="214" w:author="Natálie Honková" w:date="2018-05-25T12:55:00Z">
              <w:r>
                <w:rPr>
                  <w:b/>
                </w:rPr>
                <w:t>Stručná anotace předmětu</w:t>
              </w:r>
            </w:ins>
          </w:p>
        </w:tc>
        <w:tc>
          <w:tcPr>
            <w:tcW w:w="6915" w:type="dxa"/>
            <w:gridSpan w:val="20"/>
            <w:tcBorders>
              <w:bottom w:val="nil"/>
            </w:tcBorders>
          </w:tcPr>
          <w:p w14:paraId="4CC2B97B" w14:textId="77777777" w:rsidR="006415F8" w:rsidRDefault="006415F8" w:rsidP="00A758E6">
            <w:pPr>
              <w:jc w:val="both"/>
              <w:rPr>
                <w:ins w:id="215" w:author="Natálie Honková" w:date="2018-05-25T12:55:00Z"/>
              </w:rPr>
            </w:pPr>
          </w:p>
        </w:tc>
      </w:tr>
      <w:tr w:rsidR="006415F8" w:rsidRPr="00A61249" w14:paraId="4A898985" w14:textId="77777777" w:rsidTr="00A758E6">
        <w:trPr>
          <w:trHeight w:val="3938"/>
          <w:ins w:id="216" w:author="Natálie Honková" w:date="2018-05-25T12:55:00Z"/>
        </w:trPr>
        <w:tc>
          <w:tcPr>
            <w:tcW w:w="10065" w:type="dxa"/>
            <w:gridSpan w:val="22"/>
            <w:tcBorders>
              <w:top w:val="nil"/>
              <w:bottom w:val="single" w:sz="12" w:space="0" w:color="auto"/>
            </w:tcBorders>
          </w:tcPr>
          <w:p w14:paraId="2983A565" w14:textId="77777777" w:rsidR="006415F8" w:rsidRPr="00C07156" w:rsidRDefault="006415F8" w:rsidP="00A758E6">
            <w:pPr>
              <w:pStyle w:val="Default"/>
              <w:jc w:val="both"/>
              <w:rPr>
                <w:ins w:id="217" w:author="Natálie Honková" w:date="2018-05-25T12:55:00Z"/>
                <w:sz w:val="19"/>
                <w:szCs w:val="19"/>
              </w:rPr>
            </w:pPr>
            <w:ins w:id="218" w:author="Natálie Honková" w:date="2018-05-25T12:55:00Z">
              <w:r w:rsidRPr="00C07156">
                <w:rPr>
                  <w:sz w:val="19"/>
                  <w:szCs w:val="19"/>
                </w:rPr>
                <w:t>Cílem předmětu je seznámit studenty s inženýrským přístupem k řešení bioinženýrských problémů a s využitím kvantitativního popisu pro návrh provozních zařízení i simulaci základních operací v biotechnologickém průmyslu. Obsah předmětu tvoří tyto tematické celky:</w:t>
              </w:r>
            </w:ins>
          </w:p>
          <w:p w14:paraId="3A6CE2AB" w14:textId="77777777" w:rsidR="006415F8" w:rsidRPr="00E437FB" w:rsidRDefault="006415F8" w:rsidP="006415F8">
            <w:pPr>
              <w:pStyle w:val="Odstavecseseznamem"/>
              <w:numPr>
                <w:ilvl w:val="0"/>
                <w:numId w:val="44"/>
              </w:numPr>
              <w:ind w:left="284" w:hanging="57"/>
              <w:jc w:val="both"/>
              <w:rPr>
                <w:ins w:id="219" w:author="Natálie Honková" w:date="2018-05-25T12:55:00Z"/>
                <w:sz w:val="19"/>
                <w:szCs w:val="19"/>
              </w:rPr>
            </w:pPr>
            <w:ins w:id="220" w:author="Natálie Honková" w:date="2018-05-25T12:55:00Z">
              <w:r w:rsidRPr="00E437FB">
                <w:rPr>
                  <w:sz w:val="19"/>
                  <w:szCs w:val="19"/>
                </w:rPr>
                <w:t xml:space="preserve">Úvod do předmětu, hlavní princip </w:t>
              </w:r>
              <w:r>
                <w:rPr>
                  <w:sz w:val="19"/>
                  <w:szCs w:val="19"/>
                </w:rPr>
                <w:t>-</w:t>
              </w:r>
              <w:r w:rsidRPr="00E437FB">
                <w:rPr>
                  <w:sz w:val="19"/>
                  <w:szCs w:val="19"/>
                </w:rPr>
                <w:t xml:space="preserve"> zákony zachování, materiálové bilance (integrální a diferenciální bilanční období), bilance s chemickou reakcí</w:t>
              </w:r>
              <w:r>
                <w:rPr>
                  <w:sz w:val="19"/>
                  <w:szCs w:val="19"/>
                </w:rPr>
                <w:t>.</w:t>
              </w:r>
            </w:ins>
          </w:p>
          <w:p w14:paraId="7E407ED4" w14:textId="77777777" w:rsidR="006415F8" w:rsidRPr="00E437FB" w:rsidRDefault="006415F8" w:rsidP="006415F8">
            <w:pPr>
              <w:pStyle w:val="Odstavecseseznamem"/>
              <w:numPr>
                <w:ilvl w:val="0"/>
                <w:numId w:val="44"/>
              </w:numPr>
              <w:ind w:left="284" w:hanging="57"/>
              <w:jc w:val="both"/>
              <w:rPr>
                <w:ins w:id="221" w:author="Natálie Honková" w:date="2018-05-25T12:55:00Z"/>
                <w:sz w:val="19"/>
                <w:szCs w:val="19"/>
              </w:rPr>
            </w:pPr>
            <w:ins w:id="222" w:author="Natálie Honková" w:date="2018-05-25T12:55:00Z">
              <w:r w:rsidRPr="00E437FB">
                <w:rPr>
                  <w:sz w:val="19"/>
                  <w:szCs w:val="19"/>
                </w:rPr>
                <w:t xml:space="preserve">Mechanika tekutin </w:t>
              </w:r>
              <w:r>
                <w:rPr>
                  <w:sz w:val="19"/>
                  <w:szCs w:val="19"/>
                </w:rPr>
                <w:t>-</w:t>
              </w:r>
              <w:r w:rsidRPr="00E437FB">
                <w:rPr>
                  <w:sz w:val="19"/>
                  <w:szCs w:val="19"/>
                </w:rPr>
                <w:t xml:space="preserve"> základní poznatky</w:t>
              </w:r>
              <w:r>
                <w:rPr>
                  <w:sz w:val="19"/>
                  <w:szCs w:val="19"/>
                </w:rPr>
                <w:t>.</w:t>
              </w:r>
            </w:ins>
          </w:p>
          <w:p w14:paraId="0B4E7A83" w14:textId="77777777" w:rsidR="006415F8" w:rsidRPr="00E437FB" w:rsidRDefault="006415F8" w:rsidP="006415F8">
            <w:pPr>
              <w:pStyle w:val="Odstavecseseznamem"/>
              <w:numPr>
                <w:ilvl w:val="0"/>
                <w:numId w:val="44"/>
              </w:numPr>
              <w:ind w:left="284" w:hanging="57"/>
              <w:jc w:val="both"/>
              <w:rPr>
                <w:ins w:id="223" w:author="Natálie Honková" w:date="2018-05-25T12:55:00Z"/>
                <w:sz w:val="19"/>
                <w:szCs w:val="19"/>
              </w:rPr>
            </w:pPr>
            <w:ins w:id="224" w:author="Natálie Honková" w:date="2018-05-25T12:55:00Z">
              <w:r w:rsidRPr="00E437FB">
                <w:rPr>
                  <w:sz w:val="19"/>
                  <w:szCs w:val="19"/>
                </w:rPr>
                <w:t xml:space="preserve">Sdílení tepla I </w:t>
              </w:r>
              <w:r>
                <w:rPr>
                  <w:sz w:val="19"/>
                  <w:szCs w:val="19"/>
                </w:rPr>
                <w:t>-</w:t>
              </w:r>
              <w:r w:rsidRPr="00E437FB">
                <w:rPr>
                  <w:sz w:val="19"/>
                  <w:szCs w:val="19"/>
                </w:rPr>
                <w:t xml:space="preserve"> vedení, proudění, sálání.</w:t>
              </w:r>
            </w:ins>
          </w:p>
          <w:p w14:paraId="5CBEB1DB" w14:textId="77777777" w:rsidR="006415F8" w:rsidRPr="00E437FB" w:rsidRDefault="006415F8" w:rsidP="006415F8">
            <w:pPr>
              <w:pStyle w:val="Odstavecseseznamem"/>
              <w:numPr>
                <w:ilvl w:val="0"/>
                <w:numId w:val="44"/>
              </w:numPr>
              <w:ind w:left="284" w:hanging="57"/>
              <w:jc w:val="both"/>
              <w:rPr>
                <w:ins w:id="225" w:author="Natálie Honková" w:date="2018-05-25T12:55:00Z"/>
                <w:sz w:val="19"/>
                <w:szCs w:val="19"/>
              </w:rPr>
            </w:pPr>
            <w:ins w:id="226" w:author="Natálie Honková" w:date="2018-05-25T12:55:00Z">
              <w:r w:rsidRPr="00E437FB">
                <w:rPr>
                  <w:sz w:val="19"/>
                  <w:szCs w:val="19"/>
                </w:rPr>
                <w:t xml:space="preserve">Sdílení tepla II </w:t>
              </w:r>
              <w:r>
                <w:rPr>
                  <w:sz w:val="19"/>
                  <w:szCs w:val="19"/>
                </w:rPr>
                <w:t>-</w:t>
              </w:r>
              <w:r w:rsidRPr="00E437FB">
                <w:rPr>
                  <w:sz w:val="19"/>
                  <w:szCs w:val="19"/>
                </w:rPr>
                <w:t xml:space="preserve"> prostup tepla, výpočet výměníků tepla</w:t>
              </w:r>
              <w:r>
                <w:rPr>
                  <w:sz w:val="19"/>
                  <w:szCs w:val="19"/>
                </w:rPr>
                <w:t>.</w:t>
              </w:r>
            </w:ins>
          </w:p>
          <w:p w14:paraId="1AB9F63A" w14:textId="77777777" w:rsidR="006415F8" w:rsidRPr="00E437FB" w:rsidRDefault="006415F8" w:rsidP="006415F8">
            <w:pPr>
              <w:pStyle w:val="Odstavecseseznamem"/>
              <w:numPr>
                <w:ilvl w:val="0"/>
                <w:numId w:val="44"/>
              </w:numPr>
              <w:ind w:left="284" w:hanging="57"/>
              <w:jc w:val="both"/>
              <w:rPr>
                <w:ins w:id="227" w:author="Natálie Honková" w:date="2018-05-25T12:55:00Z"/>
                <w:sz w:val="19"/>
                <w:szCs w:val="19"/>
              </w:rPr>
            </w:pPr>
            <w:ins w:id="228" w:author="Natálie Honková" w:date="2018-05-25T12:55:00Z">
              <w:r w:rsidRPr="00E437FB">
                <w:rPr>
                  <w:sz w:val="19"/>
                  <w:szCs w:val="19"/>
                </w:rPr>
                <w:t>Bilanční výpočty chemických reaktorů (materiálové a energetické bilance), ideálně míchaný vsádkový a průtočný reaktor</w:t>
              </w:r>
              <w:r>
                <w:rPr>
                  <w:sz w:val="19"/>
                  <w:szCs w:val="19"/>
                </w:rPr>
                <w:t>.</w:t>
              </w:r>
            </w:ins>
          </w:p>
          <w:p w14:paraId="6B27D67A" w14:textId="77777777" w:rsidR="006415F8" w:rsidRPr="00E437FB" w:rsidRDefault="006415F8" w:rsidP="006415F8">
            <w:pPr>
              <w:pStyle w:val="Odstavecseseznamem"/>
              <w:numPr>
                <w:ilvl w:val="0"/>
                <w:numId w:val="44"/>
              </w:numPr>
              <w:ind w:left="284" w:hanging="57"/>
              <w:jc w:val="both"/>
              <w:rPr>
                <w:ins w:id="229" w:author="Natálie Honková" w:date="2018-05-25T12:55:00Z"/>
                <w:sz w:val="19"/>
                <w:szCs w:val="19"/>
              </w:rPr>
            </w:pPr>
            <w:ins w:id="230" w:author="Natálie Honková" w:date="2018-05-25T12:55:00Z">
              <w:r w:rsidRPr="00E437FB">
                <w:rPr>
                  <w:sz w:val="19"/>
                  <w:szCs w:val="19"/>
                </w:rPr>
                <w:t xml:space="preserve">Sdílení hmoty (difuze, vícefázové systémy) </w:t>
              </w:r>
              <w:r>
                <w:rPr>
                  <w:sz w:val="19"/>
                  <w:szCs w:val="19"/>
                </w:rPr>
                <w:t>-</w:t>
              </w:r>
              <w:r w:rsidRPr="00E437FB">
                <w:rPr>
                  <w:sz w:val="19"/>
                  <w:szCs w:val="19"/>
                </w:rPr>
                <w:t xml:space="preserve"> principy, modelování</w:t>
              </w:r>
              <w:r>
                <w:rPr>
                  <w:sz w:val="19"/>
                  <w:szCs w:val="19"/>
                </w:rPr>
                <w:t>.</w:t>
              </w:r>
            </w:ins>
          </w:p>
          <w:p w14:paraId="725BE421" w14:textId="77777777" w:rsidR="006415F8" w:rsidRPr="00E437FB" w:rsidRDefault="006415F8" w:rsidP="006415F8">
            <w:pPr>
              <w:pStyle w:val="Odstavecseseznamem"/>
              <w:numPr>
                <w:ilvl w:val="0"/>
                <w:numId w:val="44"/>
              </w:numPr>
              <w:ind w:left="284" w:hanging="57"/>
              <w:jc w:val="both"/>
              <w:rPr>
                <w:ins w:id="231" w:author="Natálie Honková" w:date="2018-05-25T12:55:00Z"/>
                <w:sz w:val="19"/>
                <w:szCs w:val="19"/>
              </w:rPr>
            </w:pPr>
            <w:ins w:id="232" w:author="Natálie Honková" w:date="2018-05-25T12:55:00Z">
              <w:r w:rsidRPr="00E437FB">
                <w:rPr>
                  <w:sz w:val="19"/>
                  <w:szCs w:val="19"/>
                </w:rPr>
                <w:t>Absorpce</w:t>
              </w:r>
              <w:r>
                <w:rPr>
                  <w:sz w:val="19"/>
                  <w:szCs w:val="19"/>
                </w:rPr>
                <w:t>.</w:t>
              </w:r>
            </w:ins>
          </w:p>
          <w:p w14:paraId="4A4BAFB6" w14:textId="77777777" w:rsidR="006415F8" w:rsidRPr="00E437FB" w:rsidRDefault="006415F8" w:rsidP="006415F8">
            <w:pPr>
              <w:pStyle w:val="Odstavecseseznamem"/>
              <w:numPr>
                <w:ilvl w:val="0"/>
                <w:numId w:val="44"/>
              </w:numPr>
              <w:ind w:left="284" w:hanging="57"/>
              <w:jc w:val="both"/>
              <w:rPr>
                <w:ins w:id="233" w:author="Natálie Honková" w:date="2018-05-25T12:55:00Z"/>
                <w:sz w:val="19"/>
                <w:szCs w:val="19"/>
              </w:rPr>
            </w:pPr>
            <w:ins w:id="234" w:author="Natálie Honková" w:date="2018-05-25T12:55:00Z">
              <w:r w:rsidRPr="00E437FB">
                <w:rPr>
                  <w:sz w:val="19"/>
                  <w:szCs w:val="19"/>
                </w:rPr>
                <w:t>Matematický popis mikrobiálních systémů, kinetika reakcí katalyzovaných enzymy, kinetika mikrobiálního růstu</w:t>
              </w:r>
              <w:r>
                <w:rPr>
                  <w:sz w:val="19"/>
                  <w:szCs w:val="19"/>
                </w:rPr>
                <w:t>.</w:t>
              </w:r>
              <w:r w:rsidRPr="00E437FB">
                <w:rPr>
                  <w:sz w:val="19"/>
                  <w:szCs w:val="19"/>
                </w:rPr>
                <w:t xml:space="preserve"> </w:t>
              </w:r>
            </w:ins>
          </w:p>
          <w:p w14:paraId="54A0BE58" w14:textId="77777777" w:rsidR="006415F8" w:rsidRPr="00E437FB" w:rsidRDefault="006415F8" w:rsidP="006415F8">
            <w:pPr>
              <w:pStyle w:val="Odstavecseseznamem"/>
              <w:numPr>
                <w:ilvl w:val="0"/>
                <w:numId w:val="44"/>
              </w:numPr>
              <w:ind w:left="284" w:hanging="57"/>
              <w:jc w:val="both"/>
              <w:rPr>
                <w:ins w:id="235" w:author="Natálie Honková" w:date="2018-05-25T12:55:00Z"/>
                <w:sz w:val="19"/>
                <w:szCs w:val="19"/>
              </w:rPr>
            </w:pPr>
            <w:ins w:id="236" w:author="Natálie Honková" w:date="2018-05-25T12:55:00Z">
              <w:r w:rsidRPr="00E437FB">
                <w:rPr>
                  <w:sz w:val="19"/>
                  <w:szCs w:val="19"/>
                </w:rPr>
                <w:t xml:space="preserve">Modelování bioreaktoru </w:t>
              </w:r>
              <w:r>
                <w:rPr>
                  <w:sz w:val="19"/>
                  <w:szCs w:val="19"/>
                </w:rPr>
                <w:t>-</w:t>
              </w:r>
              <w:r w:rsidRPr="00E437FB">
                <w:rPr>
                  <w:sz w:val="19"/>
                  <w:szCs w:val="19"/>
                </w:rPr>
                <w:t xml:space="preserve"> syntéza modelu</w:t>
              </w:r>
              <w:r>
                <w:rPr>
                  <w:sz w:val="19"/>
                  <w:szCs w:val="19"/>
                </w:rPr>
                <w:t>.</w:t>
              </w:r>
            </w:ins>
          </w:p>
          <w:p w14:paraId="35B31F05" w14:textId="77777777" w:rsidR="006415F8" w:rsidRPr="00E437FB" w:rsidRDefault="006415F8" w:rsidP="006415F8">
            <w:pPr>
              <w:pStyle w:val="Odstavecseseznamem"/>
              <w:numPr>
                <w:ilvl w:val="0"/>
                <w:numId w:val="44"/>
              </w:numPr>
              <w:ind w:left="284" w:hanging="57"/>
              <w:jc w:val="both"/>
              <w:rPr>
                <w:ins w:id="237" w:author="Natálie Honková" w:date="2018-05-25T12:55:00Z"/>
                <w:sz w:val="19"/>
                <w:szCs w:val="19"/>
              </w:rPr>
            </w:pPr>
            <w:ins w:id="238" w:author="Natálie Honková" w:date="2018-05-25T12:55:00Z">
              <w:r w:rsidRPr="00E437FB">
                <w:rPr>
                  <w:sz w:val="19"/>
                  <w:szCs w:val="19"/>
                </w:rPr>
                <w:t xml:space="preserve">Simulace bioreaktoru </w:t>
              </w:r>
              <w:r>
                <w:rPr>
                  <w:sz w:val="19"/>
                  <w:szCs w:val="19"/>
                </w:rPr>
                <w:t>-</w:t>
              </w:r>
              <w:r w:rsidRPr="00E437FB">
                <w:rPr>
                  <w:sz w:val="19"/>
                  <w:szCs w:val="19"/>
                </w:rPr>
                <w:t xml:space="preserve"> bilanční výpočty, predikce průběhu procesu</w:t>
              </w:r>
              <w:r>
                <w:rPr>
                  <w:sz w:val="19"/>
                  <w:szCs w:val="19"/>
                </w:rPr>
                <w:t>.</w:t>
              </w:r>
            </w:ins>
          </w:p>
          <w:p w14:paraId="33B9CF9E" w14:textId="77777777" w:rsidR="006415F8" w:rsidRPr="00E437FB" w:rsidRDefault="006415F8" w:rsidP="006415F8">
            <w:pPr>
              <w:pStyle w:val="Odstavecseseznamem"/>
              <w:numPr>
                <w:ilvl w:val="0"/>
                <w:numId w:val="44"/>
              </w:numPr>
              <w:ind w:left="284" w:hanging="57"/>
              <w:jc w:val="both"/>
              <w:rPr>
                <w:ins w:id="239" w:author="Natálie Honková" w:date="2018-05-25T12:55:00Z"/>
                <w:sz w:val="19"/>
                <w:szCs w:val="19"/>
              </w:rPr>
            </w:pPr>
            <w:ins w:id="240" w:author="Natálie Honková" w:date="2018-05-25T12:55:00Z">
              <w:r w:rsidRPr="00E437FB">
                <w:rPr>
                  <w:sz w:val="19"/>
                  <w:szCs w:val="19"/>
                </w:rPr>
                <w:t xml:space="preserve">Bioreaktory </w:t>
              </w:r>
              <w:r>
                <w:rPr>
                  <w:sz w:val="19"/>
                  <w:szCs w:val="19"/>
                </w:rPr>
                <w:t>-</w:t>
              </w:r>
              <w:r w:rsidRPr="00E437FB">
                <w:rPr>
                  <w:sz w:val="19"/>
                  <w:szCs w:val="19"/>
                </w:rPr>
                <w:t xml:space="preserve"> specifika bioreaktorů, problematika míchání</w:t>
              </w:r>
              <w:r>
                <w:rPr>
                  <w:sz w:val="19"/>
                  <w:szCs w:val="19"/>
                </w:rPr>
                <w:t>.</w:t>
              </w:r>
            </w:ins>
          </w:p>
          <w:p w14:paraId="7A5EC134" w14:textId="77777777" w:rsidR="006415F8" w:rsidRPr="00E437FB" w:rsidRDefault="006415F8" w:rsidP="006415F8">
            <w:pPr>
              <w:pStyle w:val="Odstavecseseznamem"/>
              <w:numPr>
                <w:ilvl w:val="0"/>
                <w:numId w:val="44"/>
              </w:numPr>
              <w:ind w:left="284" w:hanging="57"/>
              <w:jc w:val="both"/>
              <w:rPr>
                <w:ins w:id="241" w:author="Natálie Honková" w:date="2018-05-25T12:55:00Z"/>
                <w:sz w:val="19"/>
                <w:szCs w:val="19"/>
              </w:rPr>
            </w:pPr>
            <w:ins w:id="242" w:author="Natálie Honková" w:date="2018-05-25T12:55:00Z">
              <w:r w:rsidRPr="00E437FB">
                <w:rPr>
                  <w:sz w:val="19"/>
                  <w:szCs w:val="19"/>
                </w:rPr>
                <w:t>Sedimentace</w:t>
              </w:r>
              <w:r>
                <w:rPr>
                  <w:sz w:val="19"/>
                  <w:szCs w:val="19"/>
                </w:rPr>
                <w:t>.</w:t>
              </w:r>
            </w:ins>
          </w:p>
          <w:p w14:paraId="2026DBCF" w14:textId="77777777" w:rsidR="006415F8" w:rsidRPr="00E437FB" w:rsidRDefault="006415F8" w:rsidP="006415F8">
            <w:pPr>
              <w:pStyle w:val="Odstavecseseznamem"/>
              <w:numPr>
                <w:ilvl w:val="0"/>
                <w:numId w:val="44"/>
              </w:numPr>
              <w:ind w:left="284" w:hanging="57"/>
              <w:jc w:val="both"/>
              <w:rPr>
                <w:ins w:id="243" w:author="Natálie Honková" w:date="2018-05-25T12:55:00Z"/>
                <w:sz w:val="19"/>
                <w:szCs w:val="19"/>
              </w:rPr>
            </w:pPr>
            <w:ins w:id="244" w:author="Natálie Honková" w:date="2018-05-25T12:55:00Z">
              <w:r w:rsidRPr="00E437FB">
                <w:rPr>
                  <w:sz w:val="19"/>
                  <w:szCs w:val="19"/>
                </w:rPr>
                <w:t>Filtrace</w:t>
              </w:r>
              <w:r>
                <w:rPr>
                  <w:sz w:val="19"/>
                  <w:szCs w:val="19"/>
                </w:rPr>
                <w:t>.</w:t>
              </w:r>
            </w:ins>
          </w:p>
          <w:p w14:paraId="0DCB47AE" w14:textId="77777777" w:rsidR="006415F8" w:rsidRPr="00A61249" w:rsidRDefault="006415F8" w:rsidP="006415F8">
            <w:pPr>
              <w:pStyle w:val="Odstavecseseznamem"/>
              <w:numPr>
                <w:ilvl w:val="0"/>
                <w:numId w:val="44"/>
              </w:numPr>
              <w:ind w:left="284" w:hanging="57"/>
              <w:jc w:val="both"/>
              <w:rPr>
                <w:ins w:id="245" w:author="Natálie Honková" w:date="2018-05-25T12:55:00Z"/>
              </w:rPr>
            </w:pPr>
            <w:ins w:id="246" w:author="Natálie Honková" w:date="2018-05-25T12:55:00Z">
              <w:r w:rsidRPr="00E437FB">
                <w:rPr>
                  <w:sz w:val="19"/>
                  <w:szCs w:val="19"/>
                </w:rPr>
                <w:t>Membránové procesy</w:t>
              </w:r>
              <w:r>
                <w:rPr>
                  <w:sz w:val="19"/>
                  <w:szCs w:val="19"/>
                </w:rPr>
                <w:t>.</w:t>
              </w:r>
            </w:ins>
          </w:p>
        </w:tc>
      </w:tr>
      <w:tr w:rsidR="006415F8" w14:paraId="31406DF0" w14:textId="77777777" w:rsidTr="00A758E6">
        <w:trPr>
          <w:trHeight w:val="265"/>
          <w:ins w:id="247" w:author="Natálie Honková" w:date="2018-05-25T12:55:00Z"/>
        </w:trPr>
        <w:tc>
          <w:tcPr>
            <w:tcW w:w="3729" w:type="dxa"/>
            <w:gridSpan w:val="5"/>
            <w:tcBorders>
              <w:top w:val="nil"/>
            </w:tcBorders>
            <w:shd w:val="clear" w:color="auto" w:fill="F7CAAC"/>
          </w:tcPr>
          <w:p w14:paraId="196D8CB5" w14:textId="77777777" w:rsidR="006415F8" w:rsidRDefault="006415F8" w:rsidP="00A758E6">
            <w:pPr>
              <w:jc w:val="both"/>
              <w:rPr>
                <w:ins w:id="248" w:author="Natálie Honková" w:date="2018-05-25T12:55:00Z"/>
              </w:rPr>
            </w:pPr>
            <w:ins w:id="249" w:author="Natálie Honková" w:date="2018-05-25T12:55:00Z">
              <w:r>
                <w:rPr>
                  <w:b/>
                </w:rPr>
                <w:t>Studijní literatura a studijní pomůcky</w:t>
              </w:r>
            </w:ins>
          </w:p>
        </w:tc>
        <w:tc>
          <w:tcPr>
            <w:tcW w:w="6336" w:type="dxa"/>
            <w:gridSpan w:val="17"/>
            <w:tcBorders>
              <w:top w:val="nil"/>
              <w:bottom w:val="nil"/>
            </w:tcBorders>
          </w:tcPr>
          <w:p w14:paraId="1ABBC9FB" w14:textId="77777777" w:rsidR="006415F8" w:rsidRDefault="006415F8" w:rsidP="00A758E6">
            <w:pPr>
              <w:jc w:val="both"/>
              <w:rPr>
                <w:ins w:id="250" w:author="Natálie Honková" w:date="2018-05-25T12:55:00Z"/>
              </w:rPr>
            </w:pPr>
          </w:p>
        </w:tc>
      </w:tr>
      <w:tr w:rsidR="006415F8" w14:paraId="3FB5FAF5" w14:textId="77777777" w:rsidTr="00A758E6">
        <w:trPr>
          <w:trHeight w:val="1497"/>
          <w:ins w:id="251" w:author="Natálie Honková" w:date="2018-05-25T12:55:00Z"/>
        </w:trPr>
        <w:tc>
          <w:tcPr>
            <w:tcW w:w="10065" w:type="dxa"/>
            <w:gridSpan w:val="22"/>
            <w:tcBorders>
              <w:top w:val="nil"/>
            </w:tcBorders>
          </w:tcPr>
          <w:p w14:paraId="0FC65C2B" w14:textId="77777777" w:rsidR="006415F8" w:rsidRDefault="006415F8" w:rsidP="00A758E6">
            <w:pPr>
              <w:jc w:val="both"/>
              <w:rPr>
                <w:ins w:id="252" w:author="Natálie Honková" w:date="2018-05-25T12:57:00Z"/>
                <w:sz w:val="19"/>
                <w:szCs w:val="19"/>
              </w:rPr>
            </w:pPr>
            <w:ins w:id="253" w:author="Natálie Honková" w:date="2018-05-25T12:55:00Z">
              <w:r w:rsidRPr="00E437FB">
                <w:rPr>
                  <w:sz w:val="19"/>
                  <w:szCs w:val="19"/>
                  <w:u w:val="single"/>
                </w:rPr>
                <w:t>Povinná literatura</w:t>
              </w:r>
              <w:r w:rsidRPr="00E437FB">
                <w:rPr>
                  <w:sz w:val="19"/>
                  <w:szCs w:val="19"/>
                </w:rPr>
                <w:t>:</w:t>
              </w:r>
            </w:ins>
          </w:p>
          <w:p w14:paraId="2A22AF85" w14:textId="77777777" w:rsidR="006415F8" w:rsidRDefault="006415F8" w:rsidP="006415F8">
            <w:pPr>
              <w:jc w:val="both"/>
              <w:rPr>
                <w:ins w:id="254" w:author="Natálie Honková" w:date="2018-05-25T12:57:00Z"/>
                <w:sz w:val="19"/>
                <w:szCs w:val="19"/>
              </w:rPr>
            </w:pPr>
            <w:ins w:id="255" w:author="Natálie Honková" w:date="2018-05-25T12:57:00Z">
              <w:r w:rsidRPr="00C2702E">
                <w:rPr>
                  <w:sz w:val="19"/>
                  <w:szCs w:val="19"/>
                </w:rPr>
                <w:t>Výukové materiály v anglickém jazyce poskytnuté vyučujícím.</w:t>
              </w:r>
            </w:ins>
          </w:p>
          <w:p w14:paraId="423B7199" w14:textId="77777777" w:rsidR="006415F8" w:rsidRPr="00E437FB" w:rsidRDefault="006415F8" w:rsidP="00A758E6">
            <w:pPr>
              <w:jc w:val="both"/>
              <w:rPr>
                <w:ins w:id="256" w:author="Natálie Honková" w:date="2018-05-25T12:55:00Z"/>
                <w:sz w:val="18"/>
              </w:rPr>
            </w:pPr>
            <w:ins w:id="257" w:author="Natálie Honková" w:date="2018-05-25T12:55:00Z">
              <w:r w:rsidRPr="00E437FB">
                <w:rPr>
                  <w:sz w:val="18"/>
                </w:rPr>
                <w:t xml:space="preserve">KATOH, S., HORIUCHI, J., YOSHIDA, F. </w:t>
              </w:r>
              <w:r w:rsidRPr="00E437FB">
                <w:rPr>
                  <w:iCs/>
                  <w:sz w:val="18"/>
                </w:rPr>
                <w:t xml:space="preserve">Biochemical </w:t>
              </w:r>
              <w:r>
                <w:rPr>
                  <w:iCs/>
                  <w:sz w:val="18"/>
                </w:rPr>
                <w:t>E</w:t>
              </w:r>
              <w:r w:rsidRPr="00E437FB">
                <w:rPr>
                  <w:iCs/>
                  <w:sz w:val="18"/>
                </w:rPr>
                <w:t xml:space="preserve">ngineering: </w:t>
              </w:r>
              <w:r>
                <w:rPr>
                  <w:iCs/>
                  <w:sz w:val="18"/>
                </w:rPr>
                <w:t>A T</w:t>
              </w:r>
              <w:r w:rsidRPr="00E437FB">
                <w:rPr>
                  <w:iCs/>
                  <w:sz w:val="18"/>
                </w:rPr>
                <w:t xml:space="preserve">extbook for </w:t>
              </w:r>
              <w:r>
                <w:rPr>
                  <w:iCs/>
                  <w:sz w:val="18"/>
                </w:rPr>
                <w:t>E</w:t>
              </w:r>
              <w:r w:rsidRPr="00E437FB">
                <w:rPr>
                  <w:iCs/>
                  <w:sz w:val="18"/>
                </w:rPr>
                <w:t xml:space="preserve">ngineers, </w:t>
              </w:r>
              <w:r>
                <w:rPr>
                  <w:iCs/>
                  <w:sz w:val="18"/>
                </w:rPr>
                <w:t>C</w:t>
              </w:r>
              <w:r w:rsidRPr="00E437FB">
                <w:rPr>
                  <w:iCs/>
                  <w:sz w:val="18"/>
                </w:rPr>
                <w:t xml:space="preserve">hemists and </w:t>
              </w:r>
              <w:r>
                <w:rPr>
                  <w:iCs/>
                  <w:sz w:val="18"/>
                </w:rPr>
                <w:t>B</w:t>
              </w:r>
              <w:r w:rsidRPr="00E437FB">
                <w:rPr>
                  <w:iCs/>
                  <w:sz w:val="18"/>
                </w:rPr>
                <w:t>iologists</w:t>
              </w:r>
              <w:r w:rsidRPr="00E437FB">
                <w:rPr>
                  <w:sz w:val="18"/>
                </w:rPr>
                <w:t>. Weinheim: Wil</w:t>
              </w:r>
              <w:r>
                <w:rPr>
                  <w:sz w:val="18"/>
                </w:rPr>
                <w:t xml:space="preserve">ey-VCH Verlag GmbH &amp; Co., 2015. </w:t>
              </w:r>
              <w:r w:rsidRPr="00E437FB">
                <w:rPr>
                  <w:sz w:val="18"/>
                </w:rPr>
                <w:t>328 s. ISBN 978-3-527-33804-7</w:t>
              </w:r>
              <w:r>
                <w:rPr>
                  <w:sz w:val="18"/>
                </w:rPr>
                <w:t>.</w:t>
              </w:r>
            </w:ins>
          </w:p>
          <w:p w14:paraId="781E0C25" w14:textId="77777777" w:rsidR="006415F8" w:rsidRPr="006415F8" w:rsidRDefault="006415F8" w:rsidP="00A758E6">
            <w:pPr>
              <w:jc w:val="both"/>
              <w:rPr>
                <w:ins w:id="258" w:author="Natálie Honková" w:date="2018-05-25T12:55:00Z"/>
              </w:rPr>
            </w:pPr>
          </w:p>
          <w:p w14:paraId="33C4E7F2" w14:textId="77777777" w:rsidR="006415F8" w:rsidRPr="003B758B" w:rsidRDefault="006415F8" w:rsidP="00A758E6">
            <w:pPr>
              <w:jc w:val="both"/>
              <w:rPr>
                <w:ins w:id="259" w:author="Natálie Honková" w:date="2018-05-25T12:55:00Z"/>
                <w:sz w:val="19"/>
                <w:szCs w:val="19"/>
              </w:rPr>
            </w:pPr>
            <w:ins w:id="260" w:author="Natálie Honková" w:date="2018-05-25T12:55:00Z">
              <w:r w:rsidRPr="003B758B">
                <w:rPr>
                  <w:sz w:val="19"/>
                  <w:szCs w:val="19"/>
                  <w:u w:val="single"/>
                </w:rPr>
                <w:t>Doporučená literatura</w:t>
              </w:r>
              <w:r w:rsidRPr="003B758B">
                <w:rPr>
                  <w:sz w:val="19"/>
                  <w:szCs w:val="19"/>
                </w:rPr>
                <w:t>:</w:t>
              </w:r>
            </w:ins>
          </w:p>
          <w:p w14:paraId="2402F62C" w14:textId="77777777" w:rsidR="006415F8" w:rsidRPr="00E437FB" w:rsidRDefault="006415F8" w:rsidP="00A758E6">
            <w:pPr>
              <w:jc w:val="both"/>
              <w:rPr>
                <w:ins w:id="261" w:author="Natálie Honková" w:date="2018-05-25T12:55:00Z"/>
                <w:sz w:val="18"/>
              </w:rPr>
            </w:pPr>
            <w:ins w:id="262" w:author="Natálie Honková" w:date="2018-05-25T12:55:00Z">
              <w:r w:rsidRPr="003B758B">
                <w:rPr>
                  <w:sz w:val="18"/>
                </w:rPr>
                <w:t xml:space="preserve">TODARO, </w:t>
              </w:r>
              <w:proofErr w:type="gramStart"/>
              <w:r w:rsidRPr="003B758B">
                <w:rPr>
                  <w:sz w:val="18"/>
                </w:rPr>
                <w:t>C.L.</w:t>
              </w:r>
              <w:proofErr w:type="gramEnd"/>
              <w:r w:rsidRPr="003B758B">
                <w:rPr>
                  <w:sz w:val="18"/>
                </w:rPr>
                <w:t xml:space="preserve">, VOGEL, H.C. </w:t>
              </w:r>
              <w:r w:rsidRPr="00E437FB">
                <w:rPr>
                  <w:iCs/>
                  <w:sz w:val="18"/>
                </w:rPr>
                <w:t xml:space="preserve">Fermentation and </w:t>
              </w:r>
              <w:r>
                <w:rPr>
                  <w:iCs/>
                  <w:sz w:val="18"/>
                </w:rPr>
                <w:t>B</w:t>
              </w:r>
              <w:r w:rsidRPr="00E437FB">
                <w:rPr>
                  <w:iCs/>
                  <w:sz w:val="18"/>
                </w:rPr>
                <w:t xml:space="preserve">iochemical </w:t>
              </w:r>
              <w:r>
                <w:rPr>
                  <w:iCs/>
                  <w:sz w:val="18"/>
                </w:rPr>
                <w:t>E</w:t>
              </w:r>
              <w:r w:rsidRPr="00E437FB">
                <w:rPr>
                  <w:iCs/>
                  <w:sz w:val="18"/>
                </w:rPr>
                <w:t xml:space="preserve">ngineering </w:t>
              </w:r>
              <w:r>
                <w:rPr>
                  <w:iCs/>
                  <w:sz w:val="18"/>
                </w:rPr>
                <w:t>H</w:t>
              </w:r>
              <w:r w:rsidRPr="00E437FB">
                <w:rPr>
                  <w:iCs/>
                  <w:sz w:val="18"/>
                </w:rPr>
                <w:t>andbook</w:t>
              </w:r>
              <w:r w:rsidRPr="00E437FB">
                <w:rPr>
                  <w:sz w:val="18"/>
                </w:rPr>
                <w:t xml:space="preserve">. 3rd </w:t>
              </w:r>
              <w:r>
                <w:rPr>
                  <w:sz w:val="18"/>
                </w:rPr>
                <w:t>E</w:t>
              </w:r>
              <w:r w:rsidRPr="00E437FB">
                <w:rPr>
                  <w:sz w:val="18"/>
                </w:rPr>
                <w:t>d. Bur</w:t>
              </w:r>
              <w:r>
                <w:rPr>
                  <w:sz w:val="18"/>
                </w:rPr>
                <w:t>lington: Elsevier Science, 2014.</w:t>
              </w:r>
              <w:r w:rsidRPr="00E437FB">
                <w:rPr>
                  <w:sz w:val="18"/>
                </w:rPr>
                <w:t xml:space="preserve"> 455 s. ISBN 9781455730469.</w:t>
              </w:r>
            </w:ins>
          </w:p>
          <w:p w14:paraId="52755486" w14:textId="77777777" w:rsidR="006415F8" w:rsidRPr="00E437FB" w:rsidRDefault="006415F8" w:rsidP="00A758E6">
            <w:pPr>
              <w:jc w:val="both"/>
              <w:rPr>
                <w:ins w:id="263" w:author="Natálie Honková" w:date="2018-05-25T12:55:00Z"/>
                <w:sz w:val="18"/>
              </w:rPr>
            </w:pPr>
            <w:ins w:id="264" w:author="Natálie Honková" w:date="2018-05-25T12:55:00Z">
              <w:r w:rsidRPr="00E437FB">
                <w:rPr>
                  <w:sz w:val="18"/>
                </w:rPr>
                <w:t xml:space="preserve">LEVENSPIEL, O. Chemical </w:t>
              </w:r>
              <w:r>
                <w:rPr>
                  <w:sz w:val="18"/>
                </w:rPr>
                <w:t>R</w:t>
              </w:r>
              <w:r w:rsidRPr="00E437FB">
                <w:rPr>
                  <w:sz w:val="18"/>
                </w:rPr>
                <w:t xml:space="preserve">eaction </w:t>
              </w:r>
              <w:r>
                <w:rPr>
                  <w:sz w:val="18"/>
                </w:rPr>
                <w:t>E</w:t>
              </w:r>
              <w:r w:rsidRPr="00E437FB">
                <w:rPr>
                  <w:sz w:val="18"/>
                </w:rPr>
                <w:t>ngineering</w:t>
              </w:r>
              <w:r>
                <w:rPr>
                  <w:sz w:val="18"/>
                </w:rPr>
                <w:t>. 3rd E</w:t>
              </w:r>
              <w:r w:rsidRPr="00E437FB">
                <w:rPr>
                  <w:sz w:val="18"/>
                </w:rPr>
                <w:t>d. New</w:t>
              </w:r>
              <w:r>
                <w:rPr>
                  <w:sz w:val="18"/>
                </w:rPr>
                <w:t xml:space="preserve"> York: John Wiley &amp; Sons, 1999. 668 s. </w:t>
              </w:r>
              <w:r w:rsidRPr="00E437FB">
                <w:rPr>
                  <w:sz w:val="18"/>
                </w:rPr>
                <w:t>ISBN 9780471254249</w:t>
              </w:r>
              <w:r>
                <w:rPr>
                  <w:sz w:val="18"/>
                </w:rPr>
                <w:t>.</w:t>
              </w:r>
            </w:ins>
          </w:p>
          <w:p w14:paraId="642377C0" w14:textId="77777777" w:rsidR="006415F8" w:rsidRDefault="006415F8" w:rsidP="00A758E6">
            <w:pPr>
              <w:jc w:val="both"/>
              <w:rPr>
                <w:ins w:id="265" w:author="Natálie Honková" w:date="2018-05-25T12:55:00Z"/>
              </w:rPr>
            </w:pPr>
            <w:ins w:id="266" w:author="Natálie Honková" w:date="2018-05-25T12:55:00Z">
              <w:r w:rsidRPr="00E437FB">
                <w:rPr>
                  <w:sz w:val="18"/>
                </w:rPr>
                <w:t xml:space="preserve">BIRD, </w:t>
              </w:r>
              <w:proofErr w:type="gramStart"/>
              <w:r w:rsidRPr="00E437FB">
                <w:rPr>
                  <w:sz w:val="18"/>
                </w:rPr>
                <w:t>R.B., STEWART</w:t>
              </w:r>
              <w:proofErr w:type="gramEnd"/>
              <w:r w:rsidRPr="00E437FB">
                <w:rPr>
                  <w:sz w:val="18"/>
                </w:rPr>
                <w:t xml:space="preserve">, W.E., LIGHTFOOT, E.N. </w:t>
              </w:r>
              <w:r w:rsidRPr="00E437FB">
                <w:rPr>
                  <w:iCs/>
                  <w:sz w:val="18"/>
                </w:rPr>
                <w:t xml:space="preserve">Transport </w:t>
              </w:r>
              <w:r>
                <w:rPr>
                  <w:iCs/>
                  <w:sz w:val="18"/>
                </w:rPr>
                <w:t>P</w:t>
              </w:r>
              <w:r w:rsidRPr="00E437FB">
                <w:rPr>
                  <w:iCs/>
                  <w:sz w:val="18"/>
                </w:rPr>
                <w:t>henomena</w:t>
              </w:r>
              <w:r w:rsidRPr="00E437FB">
                <w:rPr>
                  <w:sz w:val="18"/>
                </w:rPr>
                <w:t xml:space="preserve">. 2nd </w:t>
              </w:r>
              <w:r>
                <w:rPr>
                  <w:sz w:val="18"/>
                </w:rPr>
                <w:t>R</w:t>
              </w:r>
              <w:r w:rsidRPr="00E437FB">
                <w:rPr>
                  <w:sz w:val="18"/>
                </w:rPr>
                <w:t xml:space="preserve">ev. </w:t>
              </w:r>
              <w:r>
                <w:rPr>
                  <w:sz w:val="18"/>
                </w:rPr>
                <w:t xml:space="preserve">Ed. New York: J. Wiley, </w:t>
              </w:r>
              <w:r w:rsidRPr="00E437FB">
                <w:rPr>
                  <w:sz w:val="18"/>
                </w:rPr>
                <w:t>2007</w:t>
              </w:r>
              <w:r>
                <w:rPr>
                  <w:sz w:val="18"/>
                </w:rPr>
                <w:t xml:space="preserve">. </w:t>
              </w:r>
              <w:r w:rsidRPr="00E437FB">
                <w:rPr>
                  <w:sz w:val="18"/>
                </w:rPr>
                <w:t>xii, 905 s. ISBN 978-0-470-11539-8.</w:t>
              </w:r>
            </w:ins>
          </w:p>
        </w:tc>
      </w:tr>
      <w:tr w:rsidR="006415F8" w14:paraId="3E7A5933" w14:textId="77777777" w:rsidTr="00A758E6">
        <w:trPr>
          <w:ins w:id="267" w:author="Natálie Honková" w:date="2018-05-25T12:55:00Z"/>
        </w:trPr>
        <w:tc>
          <w:tcPr>
            <w:tcW w:w="10065" w:type="dxa"/>
            <w:gridSpan w:val="22"/>
            <w:tcBorders>
              <w:top w:val="single" w:sz="12" w:space="0" w:color="auto"/>
              <w:left w:val="single" w:sz="2" w:space="0" w:color="auto"/>
              <w:bottom w:val="single" w:sz="2" w:space="0" w:color="auto"/>
              <w:right w:val="single" w:sz="2" w:space="0" w:color="auto"/>
            </w:tcBorders>
            <w:shd w:val="clear" w:color="auto" w:fill="F7CAAC"/>
          </w:tcPr>
          <w:p w14:paraId="43696CA9" w14:textId="77777777" w:rsidR="006415F8" w:rsidRDefault="006415F8" w:rsidP="00A758E6">
            <w:pPr>
              <w:jc w:val="center"/>
              <w:rPr>
                <w:ins w:id="268" w:author="Natálie Honková" w:date="2018-05-25T12:55:00Z"/>
                <w:b/>
              </w:rPr>
            </w:pPr>
            <w:ins w:id="269" w:author="Natálie Honková" w:date="2018-05-25T12:55:00Z">
              <w:r>
                <w:rPr>
                  <w:b/>
                </w:rPr>
                <w:t>Informace ke kombinované nebo distanční formě</w:t>
              </w:r>
            </w:ins>
          </w:p>
        </w:tc>
      </w:tr>
      <w:tr w:rsidR="006415F8" w14:paraId="3DAA3397" w14:textId="77777777" w:rsidTr="00A758E6">
        <w:trPr>
          <w:ins w:id="270" w:author="Natálie Honková" w:date="2018-05-25T12:55:00Z"/>
        </w:trPr>
        <w:tc>
          <w:tcPr>
            <w:tcW w:w="4887" w:type="dxa"/>
            <w:gridSpan w:val="7"/>
            <w:tcBorders>
              <w:top w:val="single" w:sz="2" w:space="0" w:color="auto"/>
            </w:tcBorders>
            <w:shd w:val="clear" w:color="auto" w:fill="F7CAAC"/>
          </w:tcPr>
          <w:p w14:paraId="76BCD024" w14:textId="77777777" w:rsidR="006415F8" w:rsidRDefault="006415F8" w:rsidP="00A758E6">
            <w:pPr>
              <w:jc w:val="both"/>
              <w:rPr>
                <w:ins w:id="271" w:author="Natálie Honková" w:date="2018-05-25T12:55:00Z"/>
              </w:rPr>
            </w:pPr>
            <w:ins w:id="272" w:author="Natálie Honková" w:date="2018-05-25T12:55:00Z">
              <w:r>
                <w:rPr>
                  <w:b/>
                </w:rPr>
                <w:t>Rozsah konzultací (soustředění)</w:t>
              </w:r>
            </w:ins>
          </w:p>
        </w:tc>
        <w:tc>
          <w:tcPr>
            <w:tcW w:w="908" w:type="dxa"/>
            <w:gridSpan w:val="3"/>
            <w:tcBorders>
              <w:top w:val="single" w:sz="2" w:space="0" w:color="auto"/>
            </w:tcBorders>
          </w:tcPr>
          <w:p w14:paraId="4489F462" w14:textId="2A9DFD03" w:rsidR="006415F8" w:rsidRDefault="006415F8" w:rsidP="00A758E6">
            <w:pPr>
              <w:tabs>
                <w:tab w:val="left" w:pos="626"/>
              </w:tabs>
              <w:jc w:val="both"/>
              <w:rPr>
                <w:ins w:id="273" w:author="Natálie Honková" w:date="2018-05-25T12:55:00Z"/>
              </w:rPr>
            </w:pPr>
          </w:p>
        </w:tc>
        <w:tc>
          <w:tcPr>
            <w:tcW w:w="4270" w:type="dxa"/>
            <w:gridSpan w:val="12"/>
            <w:tcBorders>
              <w:top w:val="single" w:sz="2" w:space="0" w:color="auto"/>
            </w:tcBorders>
            <w:shd w:val="clear" w:color="auto" w:fill="F7CAAC"/>
          </w:tcPr>
          <w:p w14:paraId="7B711E74" w14:textId="77777777" w:rsidR="006415F8" w:rsidRDefault="006415F8" w:rsidP="00A758E6">
            <w:pPr>
              <w:jc w:val="both"/>
              <w:rPr>
                <w:ins w:id="274" w:author="Natálie Honková" w:date="2018-05-25T12:55:00Z"/>
                <w:b/>
              </w:rPr>
            </w:pPr>
            <w:ins w:id="275" w:author="Natálie Honková" w:date="2018-05-25T12:55:00Z">
              <w:r>
                <w:rPr>
                  <w:b/>
                </w:rPr>
                <w:t xml:space="preserve">hodin </w:t>
              </w:r>
            </w:ins>
          </w:p>
        </w:tc>
      </w:tr>
      <w:tr w:rsidR="006415F8" w14:paraId="576D7DFE" w14:textId="77777777" w:rsidTr="00A758E6">
        <w:trPr>
          <w:ins w:id="276" w:author="Natálie Honková" w:date="2018-05-25T12:55:00Z"/>
        </w:trPr>
        <w:tc>
          <w:tcPr>
            <w:tcW w:w="10065" w:type="dxa"/>
            <w:gridSpan w:val="22"/>
            <w:shd w:val="clear" w:color="auto" w:fill="F7CAAC"/>
          </w:tcPr>
          <w:p w14:paraId="4589ED9D" w14:textId="77777777" w:rsidR="006415F8" w:rsidRDefault="006415F8" w:rsidP="00A758E6">
            <w:pPr>
              <w:jc w:val="both"/>
              <w:rPr>
                <w:ins w:id="277" w:author="Natálie Honková" w:date="2018-05-25T12:55:00Z"/>
                <w:b/>
              </w:rPr>
            </w:pPr>
            <w:ins w:id="278" w:author="Natálie Honková" w:date="2018-05-25T12:55:00Z">
              <w:r>
                <w:rPr>
                  <w:b/>
                </w:rPr>
                <w:t>Informace o způsobu kontaktu s vyučujícím</w:t>
              </w:r>
            </w:ins>
          </w:p>
        </w:tc>
      </w:tr>
      <w:tr w:rsidR="006415F8" w14:paraId="254C33DF" w14:textId="77777777" w:rsidTr="00A758E6">
        <w:trPr>
          <w:trHeight w:val="992"/>
          <w:ins w:id="279" w:author="Natálie Honková" w:date="2018-05-25T12:55:00Z"/>
        </w:trPr>
        <w:tc>
          <w:tcPr>
            <w:tcW w:w="10065" w:type="dxa"/>
            <w:gridSpan w:val="22"/>
          </w:tcPr>
          <w:p w14:paraId="0A001ACF" w14:textId="77777777" w:rsidR="006415F8" w:rsidRDefault="006415F8" w:rsidP="00A758E6">
            <w:pPr>
              <w:jc w:val="both"/>
              <w:rPr>
                <w:ins w:id="280" w:author="Natálie Honková" w:date="2018-05-25T12:57:00Z"/>
              </w:rPr>
            </w:pPr>
            <w:ins w:id="281" w:author="Natálie Honková" w:date="2018-05-25T12:55:00Z">
              <w:r>
                <w:t xml:space="preserve"> </w:t>
              </w:r>
            </w:ins>
          </w:p>
          <w:p w14:paraId="2390CFD9" w14:textId="77777777" w:rsidR="006415F8" w:rsidRDefault="006415F8" w:rsidP="00A758E6">
            <w:pPr>
              <w:jc w:val="both"/>
              <w:rPr>
                <w:ins w:id="282" w:author="Natálie Honková" w:date="2018-05-25T12:57:00Z"/>
              </w:rPr>
            </w:pPr>
          </w:p>
          <w:p w14:paraId="05828C6E" w14:textId="77777777" w:rsidR="006415F8" w:rsidRDefault="006415F8" w:rsidP="00A758E6">
            <w:pPr>
              <w:jc w:val="both"/>
              <w:rPr>
                <w:ins w:id="283" w:author="Natálie Honková" w:date="2018-05-25T12:57:00Z"/>
              </w:rPr>
            </w:pPr>
          </w:p>
          <w:p w14:paraId="7C520E35" w14:textId="77777777" w:rsidR="006415F8" w:rsidRDefault="006415F8" w:rsidP="00A758E6">
            <w:pPr>
              <w:jc w:val="both"/>
              <w:rPr>
                <w:ins w:id="284" w:author="Natálie Honková" w:date="2018-05-25T12:57:00Z"/>
              </w:rPr>
            </w:pPr>
          </w:p>
          <w:p w14:paraId="72F7F492" w14:textId="77777777" w:rsidR="006415F8" w:rsidRDefault="006415F8" w:rsidP="00A758E6">
            <w:pPr>
              <w:jc w:val="both"/>
              <w:rPr>
                <w:ins w:id="285" w:author="Natálie Honková" w:date="2018-05-25T12:57:00Z"/>
              </w:rPr>
            </w:pPr>
          </w:p>
          <w:p w14:paraId="0FB444E8" w14:textId="77777777" w:rsidR="006415F8" w:rsidRDefault="006415F8" w:rsidP="00A758E6">
            <w:pPr>
              <w:jc w:val="both"/>
              <w:rPr>
                <w:ins w:id="286" w:author="Natálie Honková" w:date="2018-05-25T12:57:00Z"/>
              </w:rPr>
            </w:pPr>
          </w:p>
          <w:p w14:paraId="3B8CD821" w14:textId="7B5297FF" w:rsidR="006415F8" w:rsidRDefault="006415F8" w:rsidP="00A758E6">
            <w:pPr>
              <w:jc w:val="both"/>
              <w:rPr>
                <w:ins w:id="287" w:author="Natálie Honková" w:date="2018-05-25T12:55:00Z"/>
              </w:rPr>
            </w:pPr>
          </w:p>
        </w:tc>
      </w:tr>
      <w:tr w:rsidR="003F2040" w:rsidDel="006415F8" w14:paraId="123DD91A" w14:textId="782D7F36" w:rsidTr="00A758E6">
        <w:trPr>
          <w:gridBefore w:val="1"/>
          <w:gridAfter w:val="1"/>
          <w:wBefore w:w="171" w:type="dxa"/>
          <w:wAfter w:w="34" w:type="dxa"/>
          <w:del w:id="288" w:author="Natálie Honková" w:date="2018-05-25T12:53:00Z"/>
        </w:trPr>
        <w:tc>
          <w:tcPr>
            <w:tcW w:w="9860" w:type="dxa"/>
            <w:gridSpan w:val="20"/>
            <w:tcBorders>
              <w:top w:val="single" w:sz="4" w:space="0" w:color="auto"/>
              <w:left w:val="single" w:sz="4" w:space="0" w:color="auto"/>
              <w:bottom w:val="double" w:sz="4" w:space="0" w:color="auto"/>
              <w:right w:val="single" w:sz="4" w:space="0" w:color="auto"/>
            </w:tcBorders>
            <w:shd w:val="clear" w:color="auto" w:fill="BDD6EE"/>
          </w:tcPr>
          <w:p w14:paraId="350815EC" w14:textId="41112BF3" w:rsidR="003F2040" w:rsidRPr="00192FC5" w:rsidDel="006415F8" w:rsidRDefault="003F2040" w:rsidP="00523142">
            <w:pPr>
              <w:jc w:val="both"/>
              <w:rPr>
                <w:del w:id="289" w:author="Natálie Honková" w:date="2018-05-25T12:53:00Z"/>
                <w:b/>
                <w:sz w:val="28"/>
                <w:szCs w:val="28"/>
              </w:rPr>
            </w:pPr>
            <w:del w:id="290" w:author="Natálie Honková" w:date="2018-05-25T12:53:00Z">
              <w:r w:rsidDel="006415F8">
                <w:lastRenderedPageBreak/>
                <w:br w:type="page"/>
              </w:r>
              <w:r w:rsidRPr="00192FC5" w:rsidDel="006415F8">
                <w:rPr>
                  <w:b/>
                  <w:sz w:val="28"/>
                  <w:szCs w:val="28"/>
                </w:rPr>
                <w:delText>B-III – Charakteristika studijního předmětu</w:delText>
              </w:r>
            </w:del>
          </w:p>
        </w:tc>
      </w:tr>
      <w:tr w:rsidR="003F2040" w:rsidRPr="00A71D37" w:rsidDel="006415F8" w14:paraId="7ED47FE3" w14:textId="2D1B5AB0"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del w:id="291" w:author="Natálie Honková" w:date="2018-05-25T12:53:00Z"/>
        </w:trPr>
        <w:tc>
          <w:tcPr>
            <w:tcW w:w="3081" w:type="dxa"/>
            <w:gridSpan w:val="3"/>
            <w:tcBorders>
              <w:top w:val="double" w:sz="4" w:space="0" w:color="00000A"/>
              <w:left w:val="single" w:sz="4" w:space="0" w:color="00000A"/>
              <w:bottom w:val="single" w:sz="4" w:space="0" w:color="00000A"/>
              <w:right w:val="single" w:sz="4" w:space="0" w:color="00000A"/>
            </w:tcBorders>
            <w:shd w:val="clear" w:color="auto" w:fill="F7CAAC"/>
          </w:tcPr>
          <w:p w14:paraId="69BE702B" w14:textId="4528EE24" w:rsidR="003F2040" w:rsidRPr="00025BF9" w:rsidDel="006415F8" w:rsidRDefault="003F2040" w:rsidP="00523142">
            <w:pPr>
              <w:jc w:val="both"/>
              <w:rPr>
                <w:del w:id="292" w:author="Natálie Honková" w:date="2018-05-25T12:53:00Z"/>
              </w:rPr>
            </w:pPr>
            <w:del w:id="293" w:author="Natálie Honková" w:date="2018-05-25T12:53:00Z">
              <w:r w:rsidRPr="00025BF9" w:rsidDel="006415F8">
                <w:rPr>
                  <w:b/>
                </w:rPr>
                <w:delText>Název studijního předmětu</w:delText>
              </w:r>
            </w:del>
          </w:p>
        </w:tc>
        <w:tc>
          <w:tcPr>
            <w:tcW w:w="6779" w:type="dxa"/>
            <w:gridSpan w:val="17"/>
            <w:tcBorders>
              <w:top w:val="double" w:sz="4" w:space="0" w:color="00000A"/>
              <w:left w:val="single" w:sz="4" w:space="0" w:color="00000A"/>
              <w:bottom w:val="single" w:sz="4" w:space="0" w:color="00000A"/>
              <w:right w:val="single" w:sz="4" w:space="0" w:color="00000A"/>
            </w:tcBorders>
            <w:shd w:val="clear" w:color="auto" w:fill="auto"/>
          </w:tcPr>
          <w:p w14:paraId="49E20487" w14:textId="3E10FF35" w:rsidR="003F2040" w:rsidRPr="00025BF9" w:rsidDel="006415F8" w:rsidRDefault="003F2040" w:rsidP="00523142">
            <w:pPr>
              <w:jc w:val="both"/>
              <w:rPr>
                <w:del w:id="294" w:author="Natálie Honková" w:date="2018-05-25T12:53:00Z"/>
                <w:b/>
              </w:rPr>
            </w:pPr>
            <w:bookmarkStart w:id="295" w:name="Env_Biologie"/>
            <w:bookmarkEnd w:id="295"/>
            <w:del w:id="296" w:author="Natálie Honková" w:date="2018-05-25T12:53:00Z">
              <w:r w:rsidRPr="00025BF9" w:rsidDel="006415F8">
                <w:rPr>
                  <w:b/>
                </w:rPr>
                <w:delText>Environmental Biology</w:delText>
              </w:r>
            </w:del>
          </w:p>
        </w:tc>
      </w:tr>
      <w:tr w:rsidR="003F2040" w:rsidRPr="00C21219" w:rsidDel="006415F8" w14:paraId="5EE9E9DD" w14:textId="69136209"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del w:id="297" w:author="Natálie Honková" w:date="2018-05-25T12:53:00Z"/>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393B274B" w14:textId="0B50940A" w:rsidR="003F2040" w:rsidRPr="00D30179" w:rsidDel="006415F8" w:rsidRDefault="003F2040" w:rsidP="00523142">
            <w:pPr>
              <w:jc w:val="both"/>
              <w:rPr>
                <w:del w:id="298" w:author="Natálie Honková" w:date="2018-05-25T12:53:00Z"/>
              </w:rPr>
            </w:pPr>
            <w:del w:id="299" w:author="Natálie Honková" w:date="2018-05-25T12:53:00Z">
              <w:r w:rsidRPr="00025BF9" w:rsidDel="006415F8">
                <w:rPr>
                  <w:b/>
                </w:rPr>
                <w:delText>Typ předmětu</w:delText>
              </w:r>
            </w:del>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2D5F3D97" w14:textId="574AF3B8" w:rsidR="003F2040" w:rsidRPr="00D30179" w:rsidDel="006415F8" w:rsidRDefault="003F2040" w:rsidP="00523142">
            <w:pPr>
              <w:jc w:val="both"/>
              <w:rPr>
                <w:del w:id="300" w:author="Natálie Honková" w:date="2018-05-25T12:53:00Z"/>
              </w:rPr>
            </w:pPr>
            <w:del w:id="301" w:author="Natálie Honková" w:date="2018-05-25T12:50:00Z">
              <w:r w:rsidRPr="00D30179" w:rsidDel="006415F8">
                <w:delText>povinný, PZ</w:delText>
              </w:r>
            </w:del>
          </w:p>
        </w:tc>
        <w:tc>
          <w:tcPr>
            <w:tcW w:w="2691" w:type="dxa"/>
            <w:gridSpan w:val="5"/>
            <w:tcBorders>
              <w:top w:val="single" w:sz="4" w:space="0" w:color="00000A"/>
              <w:left w:val="single" w:sz="4" w:space="0" w:color="00000A"/>
              <w:bottom w:val="single" w:sz="4" w:space="0" w:color="00000A"/>
              <w:right w:val="single" w:sz="4" w:space="0" w:color="00000A"/>
            </w:tcBorders>
            <w:shd w:val="clear" w:color="auto" w:fill="F7CAAC"/>
          </w:tcPr>
          <w:p w14:paraId="39CA9F6D" w14:textId="296DE096" w:rsidR="003F2040" w:rsidRPr="00D30179" w:rsidDel="006415F8" w:rsidRDefault="003F2040" w:rsidP="00523142">
            <w:pPr>
              <w:jc w:val="both"/>
              <w:rPr>
                <w:del w:id="302" w:author="Natálie Honková" w:date="2018-05-25T12:53:00Z"/>
              </w:rPr>
            </w:pPr>
            <w:del w:id="303" w:author="Natálie Honková" w:date="2018-05-25T12:53:00Z">
              <w:r w:rsidRPr="00D30179" w:rsidDel="006415F8">
                <w:rPr>
                  <w:b/>
                </w:rPr>
                <w:delText>doporučený ročník / semestr</w:delText>
              </w:r>
            </w:del>
          </w:p>
        </w:tc>
        <w:tc>
          <w:tcPr>
            <w:tcW w:w="684" w:type="dxa"/>
            <w:gridSpan w:val="2"/>
            <w:tcBorders>
              <w:top w:val="single" w:sz="4" w:space="0" w:color="00000A"/>
              <w:left w:val="single" w:sz="4" w:space="0" w:color="00000A"/>
              <w:bottom w:val="single" w:sz="4" w:space="0" w:color="00000A"/>
              <w:right w:val="single" w:sz="4" w:space="0" w:color="00000A"/>
            </w:tcBorders>
            <w:shd w:val="clear" w:color="auto" w:fill="auto"/>
          </w:tcPr>
          <w:p w14:paraId="2D52DCB5" w14:textId="4A4F8E50" w:rsidR="003F2040" w:rsidRPr="00D30179" w:rsidDel="006415F8" w:rsidRDefault="003F2040" w:rsidP="006415F8">
            <w:pPr>
              <w:jc w:val="both"/>
              <w:rPr>
                <w:del w:id="304" w:author="Natálie Honková" w:date="2018-05-25T12:53:00Z"/>
              </w:rPr>
            </w:pPr>
            <w:del w:id="305" w:author="Natálie Honková" w:date="2018-05-25T12:53:00Z">
              <w:r w:rsidRPr="00D30179" w:rsidDel="006415F8">
                <w:delText>1/</w:delText>
              </w:r>
            </w:del>
            <w:del w:id="306" w:author="Natálie Honková" w:date="2018-05-25T12:50:00Z">
              <w:r w:rsidRPr="00D30179" w:rsidDel="006415F8">
                <w:delText>ZS</w:delText>
              </w:r>
            </w:del>
          </w:p>
        </w:tc>
      </w:tr>
      <w:tr w:rsidR="003F2040" w:rsidRPr="00C21219" w:rsidDel="006415F8" w14:paraId="2B7A4B5D" w14:textId="301D79AC"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del w:id="307" w:author="Natálie Honková" w:date="2018-05-25T12:53:00Z"/>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4EBDA285" w14:textId="7AF29F18" w:rsidR="003F2040" w:rsidRPr="00D30179" w:rsidDel="006415F8" w:rsidRDefault="003F2040" w:rsidP="00523142">
            <w:pPr>
              <w:jc w:val="both"/>
              <w:rPr>
                <w:del w:id="308" w:author="Natálie Honková" w:date="2018-05-25T12:53:00Z"/>
              </w:rPr>
            </w:pPr>
            <w:del w:id="309" w:author="Natálie Honková" w:date="2018-05-25T12:53:00Z">
              <w:r w:rsidRPr="00025BF9" w:rsidDel="006415F8">
                <w:rPr>
                  <w:b/>
                </w:rPr>
                <w:delText>Rozsah studijního předmětu</w:delText>
              </w:r>
            </w:del>
          </w:p>
        </w:tc>
        <w:tc>
          <w:tcPr>
            <w:tcW w:w="1701" w:type="dxa"/>
            <w:gridSpan w:val="5"/>
            <w:tcBorders>
              <w:top w:val="single" w:sz="4" w:space="0" w:color="00000A"/>
              <w:left w:val="single" w:sz="4" w:space="0" w:color="00000A"/>
              <w:bottom w:val="single" w:sz="4" w:space="0" w:color="00000A"/>
              <w:right w:val="single" w:sz="4" w:space="0" w:color="00000A"/>
            </w:tcBorders>
            <w:shd w:val="clear" w:color="auto" w:fill="auto"/>
          </w:tcPr>
          <w:p w14:paraId="5C109CFC" w14:textId="31472BDC" w:rsidR="003F2040" w:rsidRPr="00D30179" w:rsidDel="006415F8" w:rsidRDefault="003F2040" w:rsidP="00523142">
            <w:pPr>
              <w:jc w:val="both"/>
              <w:rPr>
                <w:del w:id="310" w:author="Natálie Honková" w:date="2018-05-25T12:53:00Z"/>
              </w:rPr>
            </w:pPr>
            <w:del w:id="311" w:author="Natálie Honková" w:date="2018-05-25T12:53:00Z">
              <w:r w:rsidRPr="00D30179" w:rsidDel="006415F8">
                <w:delText xml:space="preserve">28p+0s+0l </w:delText>
              </w:r>
            </w:del>
          </w:p>
        </w:tc>
        <w:tc>
          <w:tcPr>
            <w:tcW w:w="888" w:type="dxa"/>
            <w:gridSpan w:val="3"/>
            <w:tcBorders>
              <w:top w:val="single" w:sz="4" w:space="0" w:color="00000A"/>
              <w:left w:val="single" w:sz="4" w:space="0" w:color="00000A"/>
              <w:bottom w:val="single" w:sz="4" w:space="0" w:color="00000A"/>
              <w:right w:val="single" w:sz="4" w:space="0" w:color="00000A"/>
            </w:tcBorders>
            <w:shd w:val="clear" w:color="auto" w:fill="F7CAAC"/>
          </w:tcPr>
          <w:p w14:paraId="04635321" w14:textId="16BCEE4D" w:rsidR="003F2040" w:rsidRPr="00D30179" w:rsidDel="006415F8" w:rsidRDefault="003F2040" w:rsidP="00523142">
            <w:pPr>
              <w:jc w:val="both"/>
              <w:rPr>
                <w:del w:id="312" w:author="Natálie Honková" w:date="2018-05-25T12:53:00Z"/>
              </w:rPr>
            </w:pPr>
            <w:del w:id="313" w:author="Natálie Honková" w:date="2018-05-25T12:53:00Z">
              <w:r w:rsidRPr="00D30179" w:rsidDel="006415F8">
                <w:rPr>
                  <w:b/>
                </w:rPr>
                <w:delText xml:space="preserve">hod. </w:delText>
              </w:r>
            </w:del>
          </w:p>
        </w:tc>
        <w:tc>
          <w:tcPr>
            <w:tcW w:w="815" w:type="dxa"/>
            <w:gridSpan w:val="2"/>
            <w:tcBorders>
              <w:top w:val="single" w:sz="4" w:space="0" w:color="00000A"/>
              <w:left w:val="single" w:sz="4" w:space="0" w:color="00000A"/>
              <w:bottom w:val="single" w:sz="4" w:space="0" w:color="00000A"/>
              <w:right w:val="single" w:sz="4" w:space="0" w:color="00000A"/>
            </w:tcBorders>
            <w:shd w:val="clear" w:color="auto" w:fill="auto"/>
          </w:tcPr>
          <w:p w14:paraId="7178DBD2" w14:textId="7676D862" w:rsidR="003F2040" w:rsidRPr="00D30179" w:rsidDel="006415F8" w:rsidRDefault="003F2040" w:rsidP="00523142">
            <w:pPr>
              <w:jc w:val="both"/>
              <w:rPr>
                <w:del w:id="314" w:author="Natálie Honková" w:date="2018-05-25T12:53:00Z"/>
              </w:rPr>
            </w:pPr>
            <w:del w:id="315" w:author="Natálie Honková" w:date="2018-05-25T12:53:00Z">
              <w:r w:rsidRPr="00D30179" w:rsidDel="006415F8">
                <w:delText>28</w:delText>
              </w:r>
            </w:del>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44960864" w14:textId="772190FE" w:rsidR="003F2040" w:rsidRPr="00D30179" w:rsidDel="006415F8" w:rsidRDefault="003F2040" w:rsidP="00523142">
            <w:pPr>
              <w:jc w:val="both"/>
              <w:rPr>
                <w:del w:id="316" w:author="Natálie Honková" w:date="2018-05-25T12:53:00Z"/>
              </w:rPr>
            </w:pPr>
            <w:del w:id="317" w:author="Natálie Honková" w:date="2018-05-25T12:53:00Z">
              <w:r w:rsidRPr="00D30179" w:rsidDel="006415F8">
                <w:rPr>
                  <w:b/>
                </w:rPr>
                <w:delText>kreditů</w:delText>
              </w:r>
            </w:del>
          </w:p>
        </w:tc>
        <w:tc>
          <w:tcPr>
            <w:tcW w:w="1222" w:type="dxa"/>
            <w:gridSpan w:val="3"/>
            <w:tcBorders>
              <w:top w:val="single" w:sz="4" w:space="0" w:color="00000A"/>
              <w:left w:val="single" w:sz="4" w:space="0" w:color="00000A"/>
              <w:bottom w:val="single" w:sz="4" w:space="0" w:color="00000A"/>
              <w:right w:val="single" w:sz="4" w:space="0" w:color="00000A"/>
            </w:tcBorders>
            <w:shd w:val="clear" w:color="auto" w:fill="auto"/>
          </w:tcPr>
          <w:p w14:paraId="4ACCBCF8" w14:textId="1A044025" w:rsidR="003F2040" w:rsidRPr="00D30179" w:rsidDel="006415F8" w:rsidRDefault="003F2040" w:rsidP="00523142">
            <w:pPr>
              <w:jc w:val="both"/>
              <w:rPr>
                <w:del w:id="318" w:author="Natálie Honková" w:date="2018-05-25T12:53:00Z"/>
              </w:rPr>
            </w:pPr>
            <w:del w:id="319" w:author="Natálie Honková" w:date="2018-05-25T12:53:00Z">
              <w:r w:rsidRPr="00D30179" w:rsidDel="006415F8">
                <w:delText>3</w:delText>
              </w:r>
            </w:del>
            <w:ins w:id="320" w:author="Buňková Leona" w:date="2018-05-25T08:26:00Z">
              <w:del w:id="321" w:author="Natálie Honková" w:date="2018-05-25T12:53:00Z">
                <w:r w:rsidR="00756313" w:rsidDel="006415F8">
                  <w:delText>2</w:delText>
                </w:r>
              </w:del>
            </w:ins>
          </w:p>
        </w:tc>
      </w:tr>
      <w:tr w:rsidR="003F2040" w:rsidRPr="00C21219" w:rsidDel="006415F8" w14:paraId="0AD166E7" w14:textId="51617598"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del w:id="322" w:author="Natálie Honková" w:date="2018-05-25T12:53:00Z"/>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0DA9FD63" w14:textId="04C4BE0B" w:rsidR="003F2040" w:rsidRPr="00D30179" w:rsidDel="006415F8" w:rsidRDefault="003F2040" w:rsidP="00523142">
            <w:pPr>
              <w:jc w:val="both"/>
              <w:rPr>
                <w:del w:id="323" w:author="Natálie Honková" w:date="2018-05-25T12:53:00Z"/>
              </w:rPr>
            </w:pPr>
            <w:del w:id="324" w:author="Natálie Honková" w:date="2018-05-25T12:53:00Z">
              <w:r w:rsidRPr="00025BF9" w:rsidDel="006415F8">
                <w:rPr>
                  <w:b/>
                </w:rPr>
                <w:delText>Prerekvizity, korekvizity, ekvivalence</w:delText>
              </w:r>
            </w:del>
          </w:p>
        </w:tc>
        <w:tc>
          <w:tcPr>
            <w:tcW w:w="6779" w:type="dxa"/>
            <w:gridSpan w:val="17"/>
            <w:tcBorders>
              <w:top w:val="single" w:sz="4" w:space="0" w:color="00000A"/>
              <w:left w:val="single" w:sz="4" w:space="0" w:color="00000A"/>
              <w:bottom w:val="single" w:sz="4" w:space="0" w:color="00000A"/>
              <w:right w:val="single" w:sz="4" w:space="0" w:color="00000A"/>
            </w:tcBorders>
            <w:shd w:val="clear" w:color="auto" w:fill="auto"/>
          </w:tcPr>
          <w:p w14:paraId="4D6A8732" w14:textId="0ABB6013" w:rsidR="003F2040" w:rsidRPr="00D30179" w:rsidDel="006415F8" w:rsidRDefault="003F2040" w:rsidP="00523142">
            <w:pPr>
              <w:jc w:val="both"/>
              <w:rPr>
                <w:del w:id="325" w:author="Natálie Honková" w:date="2018-05-25T12:53:00Z"/>
              </w:rPr>
            </w:pPr>
          </w:p>
        </w:tc>
      </w:tr>
      <w:tr w:rsidR="003F2040" w:rsidRPr="00C21219" w:rsidDel="006415F8" w14:paraId="665CF023" w14:textId="4E891B44"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del w:id="326" w:author="Natálie Honková" w:date="2018-05-25T12:53:00Z"/>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1E656850" w14:textId="7F5DAA6E" w:rsidR="003F2040" w:rsidRPr="00D30179" w:rsidDel="006415F8" w:rsidRDefault="003F2040" w:rsidP="00523142">
            <w:pPr>
              <w:jc w:val="both"/>
              <w:rPr>
                <w:del w:id="327" w:author="Natálie Honková" w:date="2018-05-25T12:53:00Z"/>
              </w:rPr>
            </w:pPr>
            <w:del w:id="328" w:author="Natálie Honková" w:date="2018-05-25T12:53:00Z">
              <w:r w:rsidRPr="00025BF9" w:rsidDel="006415F8">
                <w:rPr>
                  <w:b/>
                </w:rPr>
                <w:delText>Způsob ověření studijních výsledků</w:delText>
              </w:r>
            </w:del>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335F87F9" w14:textId="5434AC72" w:rsidR="003F2040" w:rsidRPr="00D30179" w:rsidDel="006415F8" w:rsidRDefault="003F2040" w:rsidP="00523142">
            <w:pPr>
              <w:jc w:val="both"/>
              <w:rPr>
                <w:del w:id="329" w:author="Natálie Honková" w:date="2018-05-25T12:53:00Z"/>
              </w:rPr>
            </w:pPr>
            <w:del w:id="330" w:author="Natálie Honková" w:date="2018-05-25T12:53:00Z">
              <w:r w:rsidRPr="00D30179" w:rsidDel="006415F8">
                <w:delText>zkouška</w:delText>
              </w:r>
            </w:del>
          </w:p>
        </w:tc>
        <w:tc>
          <w:tcPr>
            <w:tcW w:w="1559" w:type="dxa"/>
            <w:gridSpan w:val="3"/>
            <w:tcBorders>
              <w:top w:val="single" w:sz="4" w:space="0" w:color="00000A"/>
              <w:left w:val="single" w:sz="4" w:space="0" w:color="00000A"/>
              <w:bottom w:val="single" w:sz="4" w:space="0" w:color="00000A"/>
              <w:right w:val="single" w:sz="4" w:space="0" w:color="00000A"/>
            </w:tcBorders>
            <w:shd w:val="clear" w:color="auto" w:fill="F7CAAC"/>
          </w:tcPr>
          <w:p w14:paraId="72F03D29" w14:textId="3DF4E9B0" w:rsidR="003F2040" w:rsidRPr="00D30179" w:rsidDel="006415F8" w:rsidRDefault="003F2040" w:rsidP="00523142">
            <w:pPr>
              <w:jc w:val="both"/>
              <w:rPr>
                <w:del w:id="331" w:author="Natálie Honková" w:date="2018-05-25T12:53:00Z"/>
              </w:rPr>
            </w:pPr>
            <w:del w:id="332" w:author="Natálie Honková" w:date="2018-05-25T12:53:00Z">
              <w:r w:rsidRPr="00D30179" w:rsidDel="006415F8">
                <w:rPr>
                  <w:b/>
                </w:rPr>
                <w:delText>Forma výuky</w:delText>
              </w:r>
            </w:del>
          </w:p>
        </w:tc>
        <w:tc>
          <w:tcPr>
            <w:tcW w:w="1816" w:type="dxa"/>
            <w:gridSpan w:val="4"/>
            <w:tcBorders>
              <w:top w:val="single" w:sz="4" w:space="0" w:color="00000A"/>
              <w:left w:val="single" w:sz="4" w:space="0" w:color="00000A"/>
              <w:bottom w:val="single" w:sz="4" w:space="0" w:color="00000A"/>
              <w:right w:val="single" w:sz="4" w:space="0" w:color="00000A"/>
            </w:tcBorders>
            <w:shd w:val="clear" w:color="auto" w:fill="auto"/>
          </w:tcPr>
          <w:p w14:paraId="056748B5" w14:textId="14D1C541" w:rsidR="003F2040" w:rsidRPr="00D30179" w:rsidDel="006415F8" w:rsidRDefault="003F2040" w:rsidP="00523142">
            <w:pPr>
              <w:jc w:val="both"/>
              <w:rPr>
                <w:del w:id="333" w:author="Natálie Honková" w:date="2018-05-25T12:53:00Z"/>
              </w:rPr>
            </w:pPr>
            <w:del w:id="334" w:author="Natálie Honková" w:date="2018-05-25T12:53:00Z">
              <w:r w:rsidRPr="00D30179" w:rsidDel="006415F8">
                <w:delText>přednášky</w:delText>
              </w:r>
            </w:del>
          </w:p>
        </w:tc>
      </w:tr>
      <w:tr w:rsidR="003F2040" w:rsidRPr="00C21219" w:rsidDel="006415F8" w14:paraId="67C6DDBE" w14:textId="66DC02C0"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del w:id="335" w:author="Natálie Honková" w:date="2018-05-25T12:53:00Z"/>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16756B40" w14:textId="64862731" w:rsidR="003F2040" w:rsidRPr="00D30179" w:rsidDel="006415F8" w:rsidRDefault="003F2040" w:rsidP="00523142">
            <w:pPr>
              <w:jc w:val="both"/>
              <w:rPr>
                <w:del w:id="336" w:author="Natálie Honková" w:date="2018-05-25T12:53:00Z"/>
              </w:rPr>
            </w:pPr>
            <w:del w:id="337" w:author="Natálie Honková" w:date="2018-05-25T12:53:00Z">
              <w:r w:rsidRPr="00025BF9" w:rsidDel="006415F8">
                <w:rPr>
                  <w:b/>
                </w:rPr>
                <w:delText>Forma způsobu ověření studijních výsledků a další požadavky na studenta</w:delText>
              </w:r>
            </w:del>
          </w:p>
        </w:tc>
        <w:tc>
          <w:tcPr>
            <w:tcW w:w="6779" w:type="dxa"/>
            <w:gridSpan w:val="17"/>
            <w:tcBorders>
              <w:top w:val="single" w:sz="4" w:space="0" w:color="00000A"/>
              <w:left w:val="single" w:sz="4" w:space="0" w:color="00000A"/>
              <w:bottom w:val="single" w:sz="4" w:space="0" w:color="auto"/>
              <w:right w:val="single" w:sz="4" w:space="0" w:color="00000A"/>
            </w:tcBorders>
            <w:shd w:val="clear" w:color="auto" w:fill="auto"/>
          </w:tcPr>
          <w:p w14:paraId="31A02562" w14:textId="0783D055" w:rsidR="003F2040" w:rsidRPr="00D30179" w:rsidDel="006415F8" w:rsidRDefault="003F2040" w:rsidP="00523142">
            <w:pPr>
              <w:jc w:val="both"/>
              <w:rPr>
                <w:del w:id="338" w:author="Natálie Honková" w:date="2018-05-25T12:53:00Z"/>
              </w:rPr>
            </w:pPr>
            <w:del w:id="339" w:author="Natálie Honková" w:date="2018-05-25T12:53:00Z">
              <w:r w:rsidRPr="00D30179" w:rsidDel="006415F8">
                <w:delText>Prokázání znalosti probíraných tematických okruhů při ústní zkoušce.</w:delText>
              </w:r>
            </w:del>
          </w:p>
        </w:tc>
      </w:tr>
      <w:tr w:rsidR="003F2040" w:rsidRPr="00C21219" w:rsidDel="006415F8" w14:paraId="18AF6A26" w14:textId="331021CD"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97"/>
          <w:del w:id="340" w:author="Natálie Honková" w:date="2018-05-25T12:53:00Z"/>
        </w:trPr>
        <w:tc>
          <w:tcPr>
            <w:tcW w:w="3081" w:type="dxa"/>
            <w:gridSpan w:val="3"/>
            <w:tcBorders>
              <w:left w:val="single" w:sz="4" w:space="0" w:color="00000A"/>
              <w:bottom w:val="single" w:sz="4" w:space="0" w:color="00000A"/>
              <w:right w:val="single" w:sz="4" w:space="0" w:color="00000A"/>
            </w:tcBorders>
            <w:shd w:val="clear" w:color="auto" w:fill="F7CAAC"/>
          </w:tcPr>
          <w:p w14:paraId="5335A441" w14:textId="58863FD3" w:rsidR="003F2040" w:rsidRPr="00D30179" w:rsidDel="006415F8" w:rsidRDefault="003F2040" w:rsidP="00523142">
            <w:pPr>
              <w:jc w:val="both"/>
              <w:rPr>
                <w:del w:id="341" w:author="Natálie Honková" w:date="2018-05-25T12:53:00Z"/>
              </w:rPr>
            </w:pPr>
            <w:del w:id="342" w:author="Natálie Honková" w:date="2018-05-25T12:53:00Z">
              <w:r w:rsidRPr="00025BF9" w:rsidDel="006415F8">
                <w:rPr>
                  <w:b/>
                </w:rPr>
                <w:delText>Garant předmětu</w:delText>
              </w:r>
            </w:del>
          </w:p>
        </w:tc>
        <w:tc>
          <w:tcPr>
            <w:tcW w:w="6779" w:type="dxa"/>
            <w:gridSpan w:val="17"/>
            <w:tcBorders>
              <w:top w:val="single" w:sz="4" w:space="0" w:color="auto"/>
              <w:left w:val="single" w:sz="4" w:space="0" w:color="00000A"/>
              <w:bottom w:val="single" w:sz="4" w:space="0" w:color="00000A"/>
              <w:right w:val="single" w:sz="4" w:space="0" w:color="00000A"/>
            </w:tcBorders>
            <w:shd w:val="clear" w:color="auto" w:fill="auto"/>
          </w:tcPr>
          <w:p w14:paraId="4BEB3079" w14:textId="314B5BDE" w:rsidR="003F2040" w:rsidRPr="00D30179" w:rsidDel="006415F8" w:rsidRDefault="003F2040" w:rsidP="00523142">
            <w:pPr>
              <w:jc w:val="both"/>
              <w:rPr>
                <w:del w:id="343" w:author="Natálie Honková" w:date="2018-05-25T12:53:00Z"/>
              </w:rPr>
            </w:pPr>
            <w:del w:id="344" w:author="Natálie Honková" w:date="2018-05-25T12:50:00Z">
              <w:r w:rsidRPr="00D30179" w:rsidDel="006415F8">
                <w:delText>doc. RNDr. Jan Růžička, Ph.D.</w:delText>
              </w:r>
            </w:del>
          </w:p>
        </w:tc>
      </w:tr>
      <w:tr w:rsidR="003F2040" w:rsidRPr="00C21219" w:rsidDel="006415F8" w14:paraId="7E66D21F" w14:textId="0E631853"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43"/>
          <w:del w:id="345" w:author="Natálie Honková" w:date="2018-05-25T12:53:00Z"/>
        </w:trPr>
        <w:tc>
          <w:tcPr>
            <w:tcW w:w="3081" w:type="dxa"/>
            <w:gridSpan w:val="3"/>
            <w:tcBorders>
              <w:left w:val="single" w:sz="4" w:space="0" w:color="00000A"/>
              <w:bottom w:val="single" w:sz="4" w:space="0" w:color="00000A"/>
              <w:right w:val="single" w:sz="4" w:space="0" w:color="00000A"/>
            </w:tcBorders>
            <w:shd w:val="clear" w:color="auto" w:fill="F7CAAC"/>
          </w:tcPr>
          <w:p w14:paraId="1C8805A1" w14:textId="508DE769" w:rsidR="003F2040" w:rsidRPr="00D30179" w:rsidDel="006415F8" w:rsidRDefault="003F2040" w:rsidP="00523142">
            <w:pPr>
              <w:jc w:val="both"/>
              <w:rPr>
                <w:del w:id="346" w:author="Natálie Honková" w:date="2018-05-25T12:53:00Z"/>
              </w:rPr>
            </w:pPr>
            <w:del w:id="347" w:author="Natálie Honková" w:date="2018-05-25T12:53:00Z">
              <w:r w:rsidRPr="00025BF9" w:rsidDel="006415F8">
                <w:rPr>
                  <w:b/>
                </w:rPr>
                <w:delText>Zapojení garanta do výuky předmětu</w:delText>
              </w:r>
            </w:del>
          </w:p>
        </w:tc>
        <w:tc>
          <w:tcPr>
            <w:tcW w:w="6779" w:type="dxa"/>
            <w:gridSpan w:val="17"/>
            <w:tcBorders>
              <w:left w:val="single" w:sz="4" w:space="0" w:color="00000A"/>
              <w:bottom w:val="single" w:sz="4" w:space="0" w:color="00000A"/>
              <w:right w:val="single" w:sz="4" w:space="0" w:color="00000A"/>
            </w:tcBorders>
            <w:shd w:val="clear" w:color="auto" w:fill="auto"/>
          </w:tcPr>
          <w:p w14:paraId="294CB274" w14:textId="6EF37F2F" w:rsidR="003F2040" w:rsidRPr="00D30179" w:rsidDel="006415F8" w:rsidRDefault="003F2040" w:rsidP="00523142">
            <w:pPr>
              <w:jc w:val="both"/>
              <w:rPr>
                <w:del w:id="348" w:author="Natálie Honková" w:date="2018-05-25T12:53:00Z"/>
              </w:rPr>
            </w:pPr>
            <w:del w:id="349" w:author="Natálie Honková" w:date="2018-05-25T12:50:00Z">
              <w:r w:rsidRPr="00D30179" w:rsidDel="006415F8">
                <w:delText xml:space="preserve">40% p </w:delText>
              </w:r>
            </w:del>
          </w:p>
        </w:tc>
      </w:tr>
      <w:tr w:rsidR="003F2040" w:rsidRPr="00C21219" w:rsidDel="006415F8" w14:paraId="19C0ABA5" w14:textId="30A30BE3"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del w:id="350" w:author="Natálie Honková" w:date="2018-05-25T12:53:00Z"/>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4997E220" w14:textId="0E45DB66" w:rsidR="003F2040" w:rsidRPr="00D30179" w:rsidDel="006415F8" w:rsidRDefault="003F2040" w:rsidP="00523142">
            <w:pPr>
              <w:jc w:val="both"/>
              <w:rPr>
                <w:del w:id="351" w:author="Natálie Honková" w:date="2018-05-25T12:53:00Z"/>
              </w:rPr>
            </w:pPr>
            <w:del w:id="352" w:author="Natálie Honková" w:date="2018-05-25T12:53:00Z">
              <w:r w:rsidRPr="00025BF9" w:rsidDel="006415F8">
                <w:rPr>
                  <w:b/>
                </w:rPr>
                <w:delText>Vyučující</w:delText>
              </w:r>
            </w:del>
          </w:p>
        </w:tc>
        <w:tc>
          <w:tcPr>
            <w:tcW w:w="6779" w:type="dxa"/>
            <w:gridSpan w:val="17"/>
            <w:tcBorders>
              <w:top w:val="single" w:sz="4" w:space="0" w:color="00000A"/>
              <w:left w:val="single" w:sz="4" w:space="0" w:color="00000A"/>
              <w:right w:val="single" w:sz="4" w:space="0" w:color="00000A"/>
            </w:tcBorders>
            <w:shd w:val="clear" w:color="auto" w:fill="auto"/>
          </w:tcPr>
          <w:p w14:paraId="62CAD0FF" w14:textId="4BCDC8F4" w:rsidR="003F2040" w:rsidRPr="00D30179" w:rsidDel="006415F8" w:rsidRDefault="003F2040" w:rsidP="00523142">
            <w:pPr>
              <w:jc w:val="both"/>
              <w:rPr>
                <w:del w:id="353" w:author="Natálie Honková" w:date="2018-05-25T12:53:00Z"/>
              </w:rPr>
            </w:pPr>
            <w:del w:id="354" w:author="Natálie Honková" w:date="2018-05-25T12:53:00Z">
              <w:r w:rsidRPr="00025BF9" w:rsidDel="006415F8">
                <w:delText xml:space="preserve"> </w:delText>
              </w:r>
            </w:del>
          </w:p>
        </w:tc>
      </w:tr>
      <w:tr w:rsidR="003F2040" w:rsidRPr="00C21219" w:rsidDel="006415F8" w14:paraId="3F05C248" w14:textId="4F53ACD5"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28"/>
          <w:del w:id="355" w:author="Natálie Honková" w:date="2018-05-25T12:53:00Z"/>
        </w:trPr>
        <w:tc>
          <w:tcPr>
            <w:tcW w:w="9860" w:type="dxa"/>
            <w:gridSpan w:val="20"/>
            <w:tcBorders>
              <w:left w:val="single" w:sz="4" w:space="0" w:color="00000A"/>
              <w:bottom w:val="single" w:sz="4" w:space="0" w:color="00000A"/>
              <w:right w:val="single" w:sz="4" w:space="0" w:color="00000A"/>
            </w:tcBorders>
            <w:shd w:val="clear" w:color="auto" w:fill="auto"/>
          </w:tcPr>
          <w:p w14:paraId="0F8586BA" w14:textId="3F7EB984" w:rsidR="003F2040" w:rsidRPr="00D30179" w:rsidDel="006415F8" w:rsidRDefault="003F2040" w:rsidP="00D30179">
            <w:pPr>
              <w:spacing w:before="60"/>
              <w:jc w:val="both"/>
              <w:rPr>
                <w:del w:id="356" w:author="Natálie Honková" w:date="2018-05-25T12:53:00Z"/>
              </w:rPr>
            </w:pPr>
            <w:del w:id="357" w:author="Natálie Honková" w:date="2018-05-25T12:53:00Z">
              <w:r w:rsidRPr="006415F8" w:rsidDel="006415F8">
                <w:rPr>
                  <w:rPrChange w:id="358" w:author="Natálie Honková" w:date="2018-05-25T12:50:00Z">
                    <w:rPr>
                      <w:b/>
                    </w:rPr>
                  </w:rPrChange>
                </w:rPr>
                <w:delText>doc. RNDr. Jan Růžička, Ph.D.</w:delText>
              </w:r>
              <w:r w:rsidRPr="00D30179" w:rsidDel="006415F8">
                <w:rPr>
                  <w:b/>
                </w:rPr>
                <w:delText xml:space="preserve"> </w:delText>
              </w:r>
              <w:r w:rsidRPr="00D30179" w:rsidDel="006415F8">
                <w:delText>(40% p)</w:delText>
              </w:r>
            </w:del>
          </w:p>
          <w:p w14:paraId="108E4060" w14:textId="3CD508DE" w:rsidR="003F2040" w:rsidRPr="00D30179" w:rsidDel="006415F8" w:rsidRDefault="003F2040" w:rsidP="00D30179">
            <w:pPr>
              <w:spacing w:before="40" w:after="40"/>
              <w:jc w:val="both"/>
              <w:rPr>
                <w:del w:id="359" w:author="Natálie Honková" w:date="2018-05-25T12:53:00Z"/>
              </w:rPr>
            </w:pPr>
            <w:del w:id="360" w:author="Natálie Honková" w:date="2018-05-25T12:53:00Z">
              <w:r w:rsidRPr="00D30179" w:rsidDel="006415F8">
                <w:delText>doc. RNDr. Leona Buňková, Ph.D. (30% p)</w:delText>
              </w:r>
            </w:del>
          </w:p>
          <w:p w14:paraId="3C485C32" w14:textId="56713038" w:rsidR="003F2040" w:rsidRPr="00D30179" w:rsidDel="006415F8" w:rsidRDefault="003F2040" w:rsidP="00D30179">
            <w:pPr>
              <w:spacing w:after="60"/>
              <w:jc w:val="both"/>
              <w:rPr>
                <w:del w:id="361" w:author="Natálie Honková" w:date="2018-05-25T12:53:00Z"/>
              </w:rPr>
            </w:pPr>
            <w:del w:id="362" w:author="Natálie Honková" w:date="2018-05-25T12:53:00Z">
              <w:r w:rsidRPr="00D30179" w:rsidDel="006415F8">
                <w:delText>Mgr. Magda Janalíková, Ph.D. (30% p)</w:delText>
              </w:r>
            </w:del>
          </w:p>
        </w:tc>
      </w:tr>
      <w:tr w:rsidR="003F2040" w:rsidRPr="00C21219" w:rsidDel="006415F8" w14:paraId="5F62A2F4" w14:textId="5CCB476D"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del w:id="363" w:author="Natálie Honková" w:date="2018-05-25T12:53:00Z"/>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5AFB0F02" w14:textId="053E90C0" w:rsidR="003F2040" w:rsidRPr="00D30179" w:rsidDel="006415F8" w:rsidRDefault="003F2040" w:rsidP="00523142">
            <w:pPr>
              <w:jc w:val="both"/>
              <w:rPr>
                <w:del w:id="364" w:author="Natálie Honková" w:date="2018-05-25T12:53:00Z"/>
              </w:rPr>
            </w:pPr>
            <w:del w:id="365" w:author="Natálie Honková" w:date="2018-05-25T12:53:00Z">
              <w:r w:rsidRPr="00025BF9" w:rsidDel="006415F8">
                <w:rPr>
                  <w:b/>
                </w:rPr>
                <w:delText>Stručná anotace předmětu</w:delText>
              </w:r>
            </w:del>
          </w:p>
        </w:tc>
        <w:tc>
          <w:tcPr>
            <w:tcW w:w="6779" w:type="dxa"/>
            <w:gridSpan w:val="17"/>
            <w:tcBorders>
              <w:top w:val="single" w:sz="4" w:space="0" w:color="00000A"/>
              <w:left w:val="single" w:sz="4" w:space="0" w:color="00000A"/>
              <w:right w:val="single" w:sz="4" w:space="0" w:color="00000A"/>
            </w:tcBorders>
            <w:shd w:val="clear" w:color="auto" w:fill="auto"/>
          </w:tcPr>
          <w:p w14:paraId="6C7BAB2C" w14:textId="4C43B6DE" w:rsidR="003F2040" w:rsidRPr="00D30179" w:rsidDel="006415F8" w:rsidRDefault="003F2040" w:rsidP="00523142">
            <w:pPr>
              <w:jc w:val="both"/>
              <w:rPr>
                <w:del w:id="366" w:author="Natálie Honková" w:date="2018-05-25T12:53:00Z"/>
              </w:rPr>
            </w:pPr>
          </w:p>
        </w:tc>
      </w:tr>
      <w:tr w:rsidR="003F2040" w:rsidRPr="008D36C9" w:rsidDel="006415F8" w14:paraId="03BA024A" w14:textId="7CF015E9"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3640"/>
          <w:del w:id="367" w:author="Natálie Honková" w:date="2018-05-25T12:53:00Z"/>
        </w:trPr>
        <w:tc>
          <w:tcPr>
            <w:tcW w:w="9860" w:type="dxa"/>
            <w:gridSpan w:val="20"/>
            <w:tcBorders>
              <w:left w:val="single" w:sz="4" w:space="0" w:color="00000A"/>
              <w:bottom w:val="single" w:sz="12" w:space="0" w:color="00000A"/>
              <w:right w:val="single" w:sz="4" w:space="0" w:color="00000A"/>
            </w:tcBorders>
            <w:shd w:val="clear" w:color="auto" w:fill="auto"/>
          </w:tcPr>
          <w:p w14:paraId="6612611A" w14:textId="187D52F6" w:rsidR="003F2040" w:rsidRPr="00D30179" w:rsidDel="006415F8" w:rsidRDefault="003F2040" w:rsidP="00523142">
            <w:pPr>
              <w:jc w:val="both"/>
              <w:rPr>
                <w:del w:id="368" w:author="Natálie Honková" w:date="2018-05-25T12:53:00Z"/>
              </w:rPr>
            </w:pPr>
            <w:del w:id="369" w:author="Natálie Honková" w:date="2018-05-25T12:53:00Z">
              <w:r w:rsidRPr="00D30179" w:rsidDel="006415F8">
                <w:delText>Cílem předmětu je poskytnout přehled eukaryotických nemikrobiálních organizmů, vyskytujících se na Zemi, a popsat jejich význam ve sféře ochrany prostředí, ať už jako indikátorové organizmy (hydrobiologie, čistírenství, fosilní záznam), testovací druhy (ekotoxikologie) či jako organizmy se zásadním dopadem na planetární ekosystém (fytoplankton, kril), nebo s významem při využití v praktických postupech ochrany prostředí (fytoremediace). Bude také nastíněn význam studia některých skupin či druhů, pro poznávání mechanizmů odolnosti organizmů proti radiaci, těžkým kovům či jiným nepříznivým podmínkám prostředí. Obsah předmětu tvoří tyto tematické celky:</w:delText>
              </w:r>
            </w:del>
          </w:p>
          <w:p w14:paraId="6A2402F3" w14:textId="475B0CAC" w:rsidR="003F2040" w:rsidRPr="00D30179" w:rsidDel="006415F8" w:rsidRDefault="003F2040" w:rsidP="00523142">
            <w:pPr>
              <w:numPr>
                <w:ilvl w:val="0"/>
                <w:numId w:val="29"/>
              </w:numPr>
              <w:suppressAutoHyphens/>
              <w:ind w:left="284" w:hanging="57"/>
              <w:jc w:val="both"/>
              <w:rPr>
                <w:del w:id="370" w:author="Natálie Honková" w:date="2018-05-25T12:53:00Z"/>
              </w:rPr>
            </w:pPr>
            <w:del w:id="371" w:author="Natálie Honková" w:date="2018-05-25T12:53:00Z">
              <w:r w:rsidRPr="00D30179" w:rsidDel="006415F8">
                <w:delText>Úvod, vymezení náplně předmětu. Eukaryotické organizmy - současné taxonomické členění, evoluční skupiny.</w:delText>
              </w:r>
            </w:del>
          </w:p>
          <w:p w14:paraId="029222AF" w14:textId="671FC37A" w:rsidR="003F2040" w:rsidRPr="00D30179" w:rsidDel="006415F8" w:rsidRDefault="003F2040" w:rsidP="00523142">
            <w:pPr>
              <w:numPr>
                <w:ilvl w:val="0"/>
                <w:numId w:val="29"/>
              </w:numPr>
              <w:suppressAutoHyphens/>
              <w:ind w:left="284" w:hanging="57"/>
              <w:jc w:val="both"/>
              <w:rPr>
                <w:del w:id="372" w:author="Natálie Honková" w:date="2018-05-25T12:53:00Z"/>
              </w:rPr>
            </w:pPr>
            <w:del w:id="373" w:author="Natálie Honková" w:date="2018-05-25T12:53:00Z">
              <w:r w:rsidRPr="00D30179" w:rsidDel="006415F8">
                <w:delText xml:space="preserve">Jednobuněčné a koloniální eukaryotické organizmy: Excavata, Rhizaria. </w:delText>
              </w:r>
            </w:del>
          </w:p>
          <w:p w14:paraId="3B495776" w14:textId="779C00FA" w:rsidR="003F2040" w:rsidRPr="00D30179" w:rsidDel="006415F8" w:rsidRDefault="003F2040" w:rsidP="00523142">
            <w:pPr>
              <w:numPr>
                <w:ilvl w:val="0"/>
                <w:numId w:val="29"/>
              </w:numPr>
              <w:suppressAutoHyphens/>
              <w:ind w:left="284" w:hanging="57"/>
              <w:jc w:val="both"/>
              <w:rPr>
                <w:del w:id="374" w:author="Natálie Honková" w:date="2018-05-25T12:53:00Z"/>
              </w:rPr>
            </w:pPr>
            <w:del w:id="375" w:author="Natálie Honková" w:date="2018-05-25T12:53:00Z">
              <w:r w:rsidRPr="00D30179" w:rsidDel="006415F8">
                <w:delText>Jednobuněčné i mnohobuněčné eukaryotické organizmy: Chromalveolata, Amoebozoa.</w:delText>
              </w:r>
            </w:del>
          </w:p>
          <w:p w14:paraId="07AD1314" w14:textId="0DA608A8" w:rsidR="003F2040" w:rsidRPr="00D30179" w:rsidDel="006415F8" w:rsidRDefault="003F2040" w:rsidP="00523142">
            <w:pPr>
              <w:numPr>
                <w:ilvl w:val="0"/>
                <w:numId w:val="29"/>
              </w:numPr>
              <w:suppressAutoHyphens/>
              <w:ind w:left="284" w:hanging="57"/>
              <w:jc w:val="both"/>
              <w:rPr>
                <w:del w:id="376" w:author="Natálie Honková" w:date="2018-05-25T12:53:00Z"/>
              </w:rPr>
            </w:pPr>
            <w:del w:id="377" w:author="Natálie Honková" w:date="2018-05-25T12:53:00Z">
              <w:r w:rsidRPr="00D30179" w:rsidDel="006415F8">
                <w:delText>Význam „protozoí“ pro hydrobiologii, studium fosilního záznamu a pro pozemský ekosystém.</w:delText>
              </w:r>
            </w:del>
          </w:p>
          <w:p w14:paraId="15C19C24" w14:textId="5BA6068B" w:rsidR="003F2040" w:rsidRPr="00D30179" w:rsidDel="006415F8" w:rsidRDefault="003F2040" w:rsidP="00523142">
            <w:pPr>
              <w:numPr>
                <w:ilvl w:val="0"/>
                <w:numId w:val="29"/>
              </w:numPr>
              <w:suppressAutoHyphens/>
              <w:ind w:left="284" w:hanging="57"/>
              <w:jc w:val="both"/>
              <w:rPr>
                <w:del w:id="378" w:author="Natálie Honková" w:date="2018-05-25T12:53:00Z"/>
              </w:rPr>
            </w:pPr>
            <w:del w:id="379" w:author="Natálie Honková" w:date="2018-05-25T12:53:00Z">
              <w:r w:rsidRPr="00D30179" w:rsidDel="006415F8">
                <w:delText>Živočichové - základní přehled skupin. Bezobratlí I.</w:delText>
              </w:r>
            </w:del>
          </w:p>
          <w:p w14:paraId="3F8FDB8F" w14:textId="78517CA5" w:rsidR="003F2040" w:rsidRPr="00D30179" w:rsidDel="006415F8" w:rsidRDefault="003F2040" w:rsidP="00523142">
            <w:pPr>
              <w:numPr>
                <w:ilvl w:val="0"/>
                <w:numId w:val="29"/>
              </w:numPr>
              <w:suppressAutoHyphens/>
              <w:ind w:left="284" w:hanging="57"/>
              <w:jc w:val="both"/>
              <w:rPr>
                <w:del w:id="380" w:author="Natálie Honková" w:date="2018-05-25T12:53:00Z"/>
              </w:rPr>
            </w:pPr>
            <w:del w:id="381" w:author="Natálie Honková" w:date="2018-05-25T12:53:00Z">
              <w:r w:rsidRPr="00D30179" w:rsidDel="006415F8">
                <w:delText>Živočichové - bezobratlí II.</w:delText>
              </w:r>
            </w:del>
          </w:p>
          <w:p w14:paraId="0CE6C58F" w14:textId="0D954DD5" w:rsidR="003F2040" w:rsidRPr="00D30179" w:rsidDel="006415F8" w:rsidRDefault="003F2040" w:rsidP="00523142">
            <w:pPr>
              <w:numPr>
                <w:ilvl w:val="0"/>
                <w:numId w:val="29"/>
              </w:numPr>
              <w:suppressAutoHyphens/>
              <w:ind w:left="284" w:hanging="57"/>
              <w:jc w:val="both"/>
              <w:rPr>
                <w:del w:id="382" w:author="Natálie Honková" w:date="2018-05-25T12:53:00Z"/>
              </w:rPr>
            </w:pPr>
            <w:del w:id="383" w:author="Natálie Honková" w:date="2018-05-25T12:53:00Z">
              <w:r w:rsidRPr="00D30179" w:rsidDel="006415F8">
                <w:delText>Živočichové - strunatci I.</w:delText>
              </w:r>
            </w:del>
          </w:p>
          <w:p w14:paraId="0C35B2CE" w14:textId="6F2ED225" w:rsidR="003F2040" w:rsidRPr="00D30179" w:rsidDel="006415F8" w:rsidRDefault="003F2040" w:rsidP="00523142">
            <w:pPr>
              <w:numPr>
                <w:ilvl w:val="0"/>
                <w:numId w:val="29"/>
              </w:numPr>
              <w:suppressAutoHyphens/>
              <w:ind w:left="284" w:hanging="57"/>
              <w:jc w:val="both"/>
              <w:rPr>
                <w:del w:id="384" w:author="Natálie Honková" w:date="2018-05-25T12:53:00Z"/>
              </w:rPr>
            </w:pPr>
            <w:del w:id="385" w:author="Natálie Honková" w:date="2018-05-25T12:53:00Z">
              <w:r w:rsidRPr="00D30179" w:rsidDel="006415F8">
                <w:delText>Živočichové - strunatci II.</w:delText>
              </w:r>
            </w:del>
          </w:p>
          <w:p w14:paraId="031930A0" w14:textId="399F0BBA" w:rsidR="003F2040" w:rsidRPr="00D30179" w:rsidDel="006415F8" w:rsidRDefault="003F2040" w:rsidP="00523142">
            <w:pPr>
              <w:numPr>
                <w:ilvl w:val="0"/>
                <w:numId w:val="29"/>
              </w:numPr>
              <w:suppressAutoHyphens/>
              <w:ind w:left="284" w:hanging="57"/>
              <w:jc w:val="both"/>
              <w:rPr>
                <w:del w:id="386" w:author="Natálie Honková" w:date="2018-05-25T12:53:00Z"/>
              </w:rPr>
            </w:pPr>
            <w:del w:id="387" w:author="Natálie Honková" w:date="2018-05-25T12:53:00Z">
              <w:r w:rsidRPr="00D30179" w:rsidDel="006415F8">
                <w:delText>Význam vybraných skupin a druhů bezobratlých i strunatců pro hydrobiologii, ekotoxikologii, pro pozemský ekosystém a pro vědecký výzkum.</w:delText>
              </w:r>
            </w:del>
          </w:p>
          <w:p w14:paraId="786B2EE8" w14:textId="621768EB" w:rsidR="003F2040" w:rsidRPr="00D30179" w:rsidDel="006415F8" w:rsidRDefault="003F2040" w:rsidP="00523142">
            <w:pPr>
              <w:numPr>
                <w:ilvl w:val="0"/>
                <w:numId w:val="29"/>
              </w:numPr>
              <w:suppressAutoHyphens/>
              <w:ind w:left="284" w:hanging="57"/>
              <w:jc w:val="both"/>
              <w:rPr>
                <w:del w:id="388" w:author="Natálie Honková" w:date="2018-05-25T12:53:00Z"/>
              </w:rPr>
            </w:pPr>
            <w:del w:id="389" w:author="Natálie Honková" w:date="2018-05-25T12:53:00Z">
              <w:r w:rsidRPr="00D30179" w:rsidDel="006415F8">
                <w:delText xml:space="preserve">Rostliny - základní přehled skupin. Ruduchy. </w:delText>
              </w:r>
            </w:del>
          </w:p>
          <w:p w14:paraId="42F370BF" w14:textId="057B58CA" w:rsidR="003F2040" w:rsidRPr="00D30179" w:rsidDel="006415F8" w:rsidRDefault="003F2040" w:rsidP="00523142">
            <w:pPr>
              <w:numPr>
                <w:ilvl w:val="0"/>
                <w:numId w:val="29"/>
              </w:numPr>
              <w:suppressAutoHyphens/>
              <w:ind w:left="284" w:hanging="57"/>
              <w:jc w:val="both"/>
              <w:rPr>
                <w:del w:id="390" w:author="Natálie Honková" w:date="2018-05-25T12:53:00Z"/>
              </w:rPr>
            </w:pPr>
            <w:del w:id="391" w:author="Natálie Honková" w:date="2018-05-25T12:53:00Z">
              <w:r w:rsidRPr="00D30179" w:rsidDel="006415F8">
                <w:delText>Rostliny výtrusné a nahosemenné.</w:delText>
              </w:r>
            </w:del>
          </w:p>
          <w:p w14:paraId="1039208A" w14:textId="2D7E56CB" w:rsidR="003F2040" w:rsidRPr="00D30179" w:rsidDel="006415F8" w:rsidRDefault="003F2040" w:rsidP="00523142">
            <w:pPr>
              <w:numPr>
                <w:ilvl w:val="0"/>
                <w:numId w:val="29"/>
              </w:numPr>
              <w:suppressAutoHyphens/>
              <w:ind w:left="284" w:hanging="57"/>
              <w:jc w:val="both"/>
              <w:rPr>
                <w:del w:id="392" w:author="Natálie Honková" w:date="2018-05-25T12:53:00Z"/>
              </w:rPr>
            </w:pPr>
            <w:del w:id="393" w:author="Natálie Honková" w:date="2018-05-25T12:53:00Z">
              <w:r w:rsidRPr="00D30179" w:rsidDel="006415F8">
                <w:delText>Rostliny krytosemenné I.</w:delText>
              </w:r>
            </w:del>
          </w:p>
          <w:p w14:paraId="7AA1F6BE" w14:textId="0D13CB51" w:rsidR="003F2040" w:rsidDel="006415F8" w:rsidRDefault="003F2040" w:rsidP="00523142">
            <w:pPr>
              <w:numPr>
                <w:ilvl w:val="0"/>
                <w:numId w:val="29"/>
              </w:numPr>
              <w:suppressAutoHyphens/>
              <w:ind w:left="284" w:hanging="57"/>
              <w:jc w:val="both"/>
              <w:rPr>
                <w:del w:id="394" w:author="Natálie Honková" w:date="2018-05-25T12:53:00Z"/>
              </w:rPr>
            </w:pPr>
            <w:del w:id="395" w:author="Natálie Honková" w:date="2018-05-25T12:53:00Z">
              <w:r w:rsidRPr="00D30179" w:rsidDel="006415F8">
                <w:delText>Rostliny krytosemenné II.</w:delText>
              </w:r>
            </w:del>
          </w:p>
          <w:p w14:paraId="3283C219" w14:textId="77FB40C1" w:rsidR="003F2040" w:rsidRPr="00D30179" w:rsidDel="006415F8" w:rsidRDefault="00CD08B1" w:rsidP="00D30179">
            <w:pPr>
              <w:numPr>
                <w:ilvl w:val="0"/>
                <w:numId w:val="29"/>
              </w:numPr>
              <w:suppressAutoHyphens/>
              <w:ind w:left="284" w:hanging="57"/>
              <w:jc w:val="both"/>
              <w:rPr>
                <w:del w:id="396" w:author="Natálie Honková" w:date="2018-05-25T12:53:00Z"/>
                <w:b/>
              </w:rPr>
            </w:pPr>
            <w:del w:id="397" w:author="Natálie Honková" w:date="2018-05-25T12:53:00Z">
              <w:r w:rsidRPr="00CD08B1" w:rsidDel="006415F8">
                <w:delText>Význam vybraných rostlin pro ekotoxikologii, vědecký výzkum a pro pozemský ekosystém.</w:delText>
              </w:r>
            </w:del>
          </w:p>
        </w:tc>
      </w:tr>
      <w:tr w:rsidR="003F2040" w:rsidRPr="00C21219" w:rsidDel="006415F8" w14:paraId="13EE6D33" w14:textId="3D47F263"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65"/>
          <w:del w:id="398" w:author="Natálie Honková" w:date="2018-05-25T12:53:00Z"/>
        </w:trPr>
        <w:tc>
          <w:tcPr>
            <w:tcW w:w="3647" w:type="dxa"/>
            <w:gridSpan w:val="5"/>
            <w:tcBorders>
              <w:left w:val="single" w:sz="4" w:space="0" w:color="00000A"/>
              <w:bottom w:val="single" w:sz="4" w:space="0" w:color="00000A"/>
              <w:right w:val="single" w:sz="4" w:space="0" w:color="00000A"/>
            </w:tcBorders>
            <w:shd w:val="clear" w:color="auto" w:fill="F7CAAC"/>
          </w:tcPr>
          <w:p w14:paraId="11F6961F" w14:textId="1850783E" w:rsidR="003F2040" w:rsidRPr="00D30179" w:rsidDel="006415F8" w:rsidRDefault="003F2040" w:rsidP="00523142">
            <w:pPr>
              <w:jc w:val="both"/>
              <w:rPr>
                <w:del w:id="399" w:author="Natálie Honková" w:date="2018-05-25T12:53:00Z"/>
              </w:rPr>
            </w:pPr>
            <w:del w:id="400" w:author="Natálie Honková" w:date="2018-05-25T12:53:00Z">
              <w:r w:rsidRPr="00025BF9" w:rsidDel="006415F8">
                <w:rPr>
                  <w:b/>
                </w:rPr>
                <w:delText>Studijní literatura a studijní pomůcky</w:delText>
              </w:r>
            </w:del>
          </w:p>
        </w:tc>
        <w:tc>
          <w:tcPr>
            <w:tcW w:w="6213" w:type="dxa"/>
            <w:gridSpan w:val="15"/>
            <w:tcBorders>
              <w:left w:val="single" w:sz="4" w:space="0" w:color="00000A"/>
              <w:right w:val="single" w:sz="4" w:space="0" w:color="00000A"/>
            </w:tcBorders>
            <w:shd w:val="clear" w:color="auto" w:fill="auto"/>
          </w:tcPr>
          <w:p w14:paraId="3BE9D072" w14:textId="6221946D" w:rsidR="003F2040" w:rsidRPr="00D30179" w:rsidDel="006415F8" w:rsidRDefault="003F2040" w:rsidP="00523142">
            <w:pPr>
              <w:jc w:val="both"/>
              <w:rPr>
                <w:del w:id="401" w:author="Natálie Honková" w:date="2018-05-25T12:53:00Z"/>
              </w:rPr>
            </w:pPr>
          </w:p>
        </w:tc>
      </w:tr>
      <w:tr w:rsidR="003F2040" w:rsidRPr="00C21219" w:rsidDel="006415F8" w14:paraId="78D03278" w14:textId="6D1FCD14"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354"/>
          <w:del w:id="402" w:author="Natálie Honková" w:date="2018-05-25T12:53:00Z"/>
        </w:trPr>
        <w:tc>
          <w:tcPr>
            <w:tcW w:w="9860" w:type="dxa"/>
            <w:gridSpan w:val="20"/>
            <w:tcBorders>
              <w:left w:val="single" w:sz="4" w:space="0" w:color="00000A"/>
              <w:bottom w:val="single" w:sz="4" w:space="0" w:color="00000A"/>
              <w:right w:val="single" w:sz="4" w:space="0" w:color="00000A"/>
            </w:tcBorders>
            <w:shd w:val="clear" w:color="auto" w:fill="auto"/>
          </w:tcPr>
          <w:p w14:paraId="3CDFF174" w14:textId="5AC29557" w:rsidR="003F2040" w:rsidRPr="00D30179" w:rsidDel="006415F8" w:rsidRDefault="003F2040" w:rsidP="00523142">
            <w:pPr>
              <w:jc w:val="both"/>
              <w:rPr>
                <w:del w:id="403" w:author="Natálie Honková" w:date="2018-05-25T12:53:00Z"/>
                <w:u w:val="single"/>
              </w:rPr>
            </w:pPr>
            <w:del w:id="404" w:author="Natálie Honková" w:date="2018-05-25T12:53:00Z">
              <w:r w:rsidRPr="00D30179" w:rsidDel="006415F8">
                <w:rPr>
                  <w:u w:val="single"/>
                </w:rPr>
                <w:delText>Povinná literatura:</w:delText>
              </w:r>
            </w:del>
          </w:p>
          <w:p w14:paraId="763EC442" w14:textId="643855F8" w:rsidR="003F2040" w:rsidRPr="00D30179" w:rsidDel="006415F8" w:rsidRDefault="003F2040" w:rsidP="00523142">
            <w:pPr>
              <w:jc w:val="both"/>
              <w:rPr>
                <w:del w:id="405" w:author="Natálie Honková" w:date="2018-05-25T12:53:00Z"/>
              </w:rPr>
            </w:pPr>
            <w:del w:id="406" w:author="Natálie Honková" w:date="2018-05-25T12:53:00Z">
              <w:r w:rsidRPr="00D30179" w:rsidDel="006415F8">
                <w:delText>Výukové materiály v anglickém jazyce poskytnuté vyučujícím.</w:delText>
              </w:r>
            </w:del>
          </w:p>
          <w:p w14:paraId="60FBFF00" w14:textId="6046EB13" w:rsidR="003F2040" w:rsidRPr="00D30179" w:rsidDel="006415F8" w:rsidRDefault="003F2040" w:rsidP="00523142">
            <w:pPr>
              <w:jc w:val="both"/>
              <w:rPr>
                <w:del w:id="407" w:author="Natálie Honková" w:date="2018-05-25T12:53:00Z"/>
              </w:rPr>
            </w:pPr>
          </w:p>
          <w:p w14:paraId="3E7299E9" w14:textId="1061AA90" w:rsidR="003F2040" w:rsidRPr="00D30179" w:rsidDel="006415F8" w:rsidRDefault="003F2040" w:rsidP="00523142">
            <w:pPr>
              <w:jc w:val="both"/>
              <w:rPr>
                <w:del w:id="408" w:author="Natálie Honková" w:date="2018-05-25T12:53:00Z"/>
                <w:u w:val="single"/>
              </w:rPr>
            </w:pPr>
            <w:del w:id="409" w:author="Natálie Honková" w:date="2018-05-25T12:53:00Z">
              <w:r w:rsidRPr="00D30179" w:rsidDel="006415F8">
                <w:rPr>
                  <w:u w:val="single"/>
                </w:rPr>
                <w:delText xml:space="preserve">Doporučená literatura: </w:delText>
              </w:r>
            </w:del>
          </w:p>
          <w:p w14:paraId="4D876399" w14:textId="56ED6426" w:rsidR="003F2040" w:rsidRPr="00D30179" w:rsidDel="006415F8" w:rsidRDefault="003F2040" w:rsidP="00523142">
            <w:pPr>
              <w:jc w:val="both"/>
              <w:rPr>
                <w:del w:id="410" w:author="Natálie Honková" w:date="2018-05-25T12:53:00Z"/>
              </w:rPr>
            </w:pPr>
            <w:del w:id="411" w:author="Natálie Honková" w:date="2018-05-25T12:53:00Z">
              <w:r w:rsidRPr="00D30179" w:rsidDel="006415F8">
                <w:delText xml:space="preserve">U.S. National Library of Medicine - PubMed/MEDLINE – Taxonomy: </w:delText>
              </w:r>
              <w:r w:rsidR="000A63E3" w:rsidDel="006415F8">
                <w:fldChar w:fldCharType="begin"/>
              </w:r>
              <w:r w:rsidR="000A63E3" w:rsidDel="006415F8">
                <w:delInstrText xml:space="preserve"> HYPERLINK "https://www.ncbi.nlm.nih.gov/pubmed/" </w:delInstrText>
              </w:r>
              <w:r w:rsidR="000A63E3" w:rsidDel="006415F8">
                <w:fldChar w:fldCharType="separate"/>
              </w:r>
              <w:r w:rsidRPr="00D30179" w:rsidDel="006415F8">
                <w:rPr>
                  <w:rStyle w:val="Hypertextovodkaz"/>
                </w:rPr>
                <w:delText>https://www.ncbi.nlm.nih.gov/pubmed/</w:delText>
              </w:r>
              <w:r w:rsidR="000A63E3" w:rsidDel="006415F8">
                <w:rPr>
                  <w:rStyle w:val="Hypertextovodkaz"/>
                </w:rPr>
                <w:fldChar w:fldCharType="end"/>
              </w:r>
              <w:r w:rsidRPr="00D30179" w:rsidDel="006415F8">
                <w:delText>.</w:delText>
              </w:r>
            </w:del>
          </w:p>
          <w:p w14:paraId="5E04CA42" w14:textId="63C08E4B" w:rsidR="003F2040" w:rsidRPr="00D30179" w:rsidDel="006415F8" w:rsidRDefault="003F2040" w:rsidP="00523142">
            <w:pPr>
              <w:shd w:val="clear" w:color="auto" w:fill="FFFFFF"/>
              <w:outlineLvl w:val="0"/>
              <w:rPr>
                <w:del w:id="412" w:author="Natálie Honková" w:date="2018-05-25T12:53:00Z"/>
                <w:bCs/>
                <w:color w:val="111111"/>
                <w:kern w:val="36"/>
                <w:lang w:eastAsia="en-GB"/>
              </w:rPr>
            </w:pPr>
            <w:del w:id="413" w:author="Natálie Honková" w:date="2018-05-25T12:53:00Z">
              <w:r w:rsidRPr="00D30179" w:rsidDel="006415F8">
                <w:rPr>
                  <w:bCs/>
                  <w:caps/>
                  <w:color w:val="212121"/>
                </w:rPr>
                <w:delText>Pechenik, J.A.</w:delText>
              </w:r>
              <w:r w:rsidRPr="00D30179" w:rsidDel="006415F8">
                <w:rPr>
                  <w:bCs/>
                  <w:color w:val="212121"/>
                </w:rPr>
                <w:delText xml:space="preserve"> Biology of the Invertebrates. 7th Ed. McGraw-Hill Education, 2015</w:delText>
              </w:r>
              <w:r w:rsidRPr="00D30179" w:rsidDel="006415F8">
                <w:rPr>
                  <w:color w:val="212121"/>
                </w:rPr>
                <w:br/>
              </w:r>
              <w:r w:rsidRPr="00D30179" w:rsidDel="006415F8">
                <w:rPr>
                  <w:bCs/>
                  <w:caps/>
                  <w:color w:val="212121"/>
                </w:rPr>
                <w:delText>Shipunov, A</w:delText>
              </w:r>
              <w:r w:rsidRPr="00D30179" w:rsidDel="006415F8">
                <w:rPr>
                  <w:bCs/>
                  <w:color w:val="212121"/>
                </w:rPr>
                <w:delText>. Introduction to Botany. Lecture Notes. Minot State University, 2017.</w:delText>
              </w:r>
            </w:del>
          </w:p>
        </w:tc>
      </w:tr>
      <w:tr w:rsidR="003F2040" w:rsidRPr="00C21219" w:rsidDel="006415F8" w14:paraId="6D26D3D2" w14:textId="6873738E"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del w:id="414" w:author="Natálie Honková" w:date="2018-05-25T12:53:00Z"/>
        </w:trPr>
        <w:tc>
          <w:tcPr>
            <w:tcW w:w="9860" w:type="dxa"/>
            <w:gridSpan w:val="20"/>
            <w:tcBorders>
              <w:top w:val="single" w:sz="12" w:space="0" w:color="00000A"/>
              <w:left w:val="single" w:sz="2" w:space="0" w:color="00000A"/>
              <w:bottom w:val="single" w:sz="2" w:space="0" w:color="00000A"/>
              <w:right w:val="single" w:sz="2" w:space="0" w:color="00000A"/>
            </w:tcBorders>
            <w:shd w:val="clear" w:color="auto" w:fill="F7CAAC"/>
          </w:tcPr>
          <w:p w14:paraId="662D2665" w14:textId="67595089" w:rsidR="003F2040" w:rsidRPr="00D30179" w:rsidDel="006415F8" w:rsidRDefault="003F2040" w:rsidP="00523142">
            <w:pPr>
              <w:jc w:val="center"/>
              <w:rPr>
                <w:del w:id="415" w:author="Natálie Honková" w:date="2018-05-25T12:53:00Z"/>
              </w:rPr>
            </w:pPr>
            <w:del w:id="416" w:author="Natálie Honková" w:date="2018-05-25T12:53:00Z">
              <w:r w:rsidRPr="00025BF9" w:rsidDel="006415F8">
                <w:rPr>
                  <w:b/>
                </w:rPr>
                <w:delText>Informace ke kombinované nebo distanční formě</w:delText>
              </w:r>
            </w:del>
          </w:p>
        </w:tc>
      </w:tr>
      <w:tr w:rsidR="003F2040" w:rsidRPr="00C21219" w:rsidDel="006415F8" w14:paraId="3FF18544" w14:textId="018F6480"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del w:id="417" w:author="Natálie Honková" w:date="2018-05-25T12:53:00Z"/>
        </w:trPr>
        <w:tc>
          <w:tcPr>
            <w:tcW w:w="4782" w:type="dxa"/>
            <w:gridSpan w:val="8"/>
            <w:tcBorders>
              <w:top w:val="single" w:sz="2" w:space="0" w:color="00000A"/>
              <w:left w:val="single" w:sz="4" w:space="0" w:color="00000A"/>
              <w:bottom w:val="single" w:sz="4" w:space="0" w:color="00000A"/>
              <w:right w:val="single" w:sz="4" w:space="0" w:color="00000A"/>
            </w:tcBorders>
            <w:shd w:val="clear" w:color="auto" w:fill="F7CAAC"/>
          </w:tcPr>
          <w:p w14:paraId="0599050C" w14:textId="15E3AD85" w:rsidR="003F2040" w:rsidRPr="00D30179" w:rsidDel="006415F8" w:rsidRDefault="003F2040" w:rsidP="00523142">
            <w:pPr>
              <w:jc w:val="both"/>
              <w:rPr>
                <w:del w:id="418" w:author="Natálie Honková" w:date="2018-05-25T12:53:00Z"/>
              </w:rPr>
            </w:pPr>
            <w:del w:id="419" w:author="Natálie Honková" w:date="2018-05-25T12:53:00Z">
              <w:r w:rsidRPr="00025BF9" w:rsidDel="006415F8">
                <w:rPr>
                  <w:b/>
                </w:rPr>
                <w:delText>Rozsah konzultací (soustředění)</w:delText>
              </w:r>
            </w:del>
          </w:p>
        </w:tc>
        <w:tc>
          <w:tcPr>
            <w:tcW w:w="888" w:type="dxa"/>
            <w:gridSpan w:val="3"/>
            <w:tcBorders>
              <w:top w:val="single" w:sz="2" w:space="0" w:color="00000A"/>
              <w:left w:val="single" w:sz="4" w:space="0" w:color="00000A"/>
              <w:bottom w:val="single" w:sz="4" w:space="0" w:color="00000A"/>
              <w:right w:val="single" w:sz="4" w:space="0" w:color="00000A"/>
            </w:tcBorders>
            <w:shd w:val="clear" w:color="auto" w:fill="auto"/>
          </w:tcPr>
          <w:p w14:paraId="5A63443F" w14:textId="5A8478EB" w:rsidR="003F2040" w:rsidRPr="00D30179" w:rsidDel="006415F8" w:rsidRDefault="003F2040" w:rsidP="00523142">
            <w:pPr>
              <w:jc w:val="center"/>
              <w:rPr>
                <w:del w:id="420" w:author="Natálie Honková" w:date="2018-05-25T12:53:00Z"/>
              </w:rPr>
            </w:pPr>
          </w:p>
        </w:tc>
        <w:tc>
          <w:tcPr>
            <w:tcW w:w="4190" w:type="dxa"/>
            <w:gridSpan w:val="9"/>
            <w:tcBorders>
              <w:top w:val="single" w:sz="2" w:space="0" w:color="00000A"/>
              <w:left w:val="single" w:sz="4" w:space="0" w:color="00000A"/>
              <w:bottom w:val="single" w:sz="4" w:space="0" w:color="00000A"/>
              <w:right w:val="single" w:sz="4" w:space="0" w:color="00000A"/>
            </w:tcBorders>
            <w:shd w:val="clear" w:color="auto" w:fill="F7CAAC"/>
          </w:tcPr>
          <w:p w14:paraId="2D3E0924" w14:textId="06157DFF" w:rsidR="003F2040" w:rsidRPr="00D30179" w:rsidDel="006415F8" w:rsidRDefault="003F2040" w:rsidP="00523142">
            <w:pPr>
              <w:jc w:val="both"/>
              <w:rPr>
                <w:del w:id="421" w:author="Natálie Honková" w:date="2018-05-25T12:53:00Z"/>
              </w:rPr>
            </w:pPr>
            <w:del w:id="422" w:author="Natálie Honková" w:date="2018-05-25T12:53:00Z">
              <w:r w:rsidRPr="00025BF9" w:rsidDel="006415F8">
                <w:rPr>
                  <w:b/>
                </w:rPr>
                <w:delText xml:space="preserve">hodin </w:delText>
              </w:r>
            </w:del>
          </w:p>
        </w:tc>
      </w:tr>
      <w:tr w:rsidR="003F2040" w:rsidRPr="00C21219" w:rsidDel="006415F8" w14:paraId="1D22116C" w14:textId="30F83DD3"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del w:id="423" w:author="Natálie Honková" w:date="2018-05-25T12:53:00Z"/>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F7CAAC"/>
          </w:tcPr>
          <w:p w14:paraId="2F925DB7" w14:textId="632C2E47" w:rsidR="003F2040" w:rsidRPr="00D30179" w:rsidDel="006415F8" w:rsidRDefault="003F2040" w:rsidP="00523142">
            <w:pPr>
              <w:jc w:val="both"/>
              <w:rPr>
                <w:del w:id="424" w:author="Natálie Honková" w:date="2018-05-25T12:53:00Z"/>
              </w:rPr>
            </w:pPr>
            <w:del w:id="425" w:author="Natálie Honková" w:date="2018-05-25T12:53:00Z">
              <w:r w:rsidRPr="00025BF9" w:rsidDel="006415F8">
                <w:rPr>
                  <w:b/>
                </w:rPr>
                <w:delText>Informace o způsobu kontaktu s vyučujícím</w:delText>
              </w:r>
            </w:del>
          </w:p>
        </w:tc>
      </w:tr>
      <w:tr w:rsidR="003F2040" w:rsidRPr="00327D1D" w:rsidDel="006415F8" w14:paraId="67104185" w14:textId="04ECD5BF"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41"/>
          <w:del w:id="426" w:author="Natálie Honková" w:date="2018-05-25T12:53:00Z"/>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auto"/>
          </w:tcPr>
          <w:p w14:paraId="3F030AD7" w14:textId="3E688DEF" w:rsidR="003F2040" w:rsidRPr="00D30179" w:rsidDel="006415F8" w:rsidRDefault="003F2040" w:rsidP="00523142">
            <w:pPr>
              <w:jc w:val="both"/>
              <w:rPr>
                <w:del w:id="427" w:author="Natálie Honková" w:date="2018-05-25T12:53:00Z"/>
              </w:rPr>
            </w:pPr>
          </w:p>
          <w:p w14:paraId="72C3B331" w14:textId="4C19F233" w:rsidR="003F2040" w:rsidRPr="00D30179" w:rsidDel="006415F8" w:rsidRDefault="003F2040" w:rsidP="00523142">
            <w:pPr>
              <w:jc w:val="both"/>
              <w:rPr>
                <w:del w:id="428" w:author="Natálie Honková" w:date="2018-05-25T12:53:00Z"/>
              </w:rPr>
            </w:pPr>
          </w:p>
          <w:p w14:paraId="58BE5DE1" w14:textId="1A6D6958" w:rsidR="003F2040" w:rsidRPr="00D30179" w:rsidDel="006415F8" w:rsidRDefault="003F2040" w:rsidP="00523142">
            <w:pPr>
              <w:jc w:val="both"/>
              <w:rPr>
                <w:del w:id="429" w:author="Natálie Honková" w:date="2018-05-25T12:53:00Z"/>
              </w:rPr>
            </w:pPr>
          </w:p>
          <w:p w14:paraId="412CA6FB" w14:textId="726F0E23" w:rsidR="003F2040" w:rsidDel="006415F8" w:rsidRDefault="003F2040" w:rsidP="00523142">
            <w:pPr>
              <w:jc w:val="both"/>
              <w:rPr>
                <w:del w:id="430" w:author="Natálie Honková" w:date="2018-05-25T12:53:00Z"/>
              </w:rPr>
            </w:pPr>
          </w:p>
          <w:p w14:paraId="5F750CD9" w14:textId="297E4542" w:rsidR="00025BF9" w:rsidRPr="00D30179" w:rsidDel="006415F8" w:rsidRDefault="00025BF9" w:rsidP="00523142">
            <w:pPr>
              <w:jc w:val="both"/>
              <w:rPr>
                <w:del w:id="431" w:author="Natálie Honková" w:date="2018-05-25T12:53:00Z"/>
              </w:rPr>
            </w:pPr>
          </w:p>
          <w:p w14:paraId="690EC71E" w14:textId="6C33C838" w:rsidR="003F2040" w:rsidRPr="00D30179" w:rsidDel="006415F8" w:rsidRDefault="003F2040" w:rsidP="00523142">
            <w:pPr>
              <w:jc w:val="both"/>
              <w:rPr>
                <w:del w:id="432" w:author="Natálie Honková" w:date="2018-05-25T12:53:00Z"/>
              </w:rPr>
            </w:pPr>
          </w:p>
          <w:p w14:paraId="76F9C53A" w14:textId="199504FB" w:rsidR="003F2040" w:rsidRPr="00D30179" w:rsidDel="006415F8" w:rsidRDefault="003F2040" w:rsidP="00523142">
            <w:pPr>
              <w:jc w:val="both"/>
              <w:rPr>
                <w:del w:id="433" w:author="Natálie Honková" w:date="2018-05-25T12:53:00Z"/>
              </w:rPr>
            </w:pPr>
          </w:p>
        </w:tc>
      </w:tr>
      <w:tr w:rsidR="00717FE7" w14:paraId="5A75951E"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687B3A39" w14:textId="5AAD729B" w:rsidR="00717FE7" w:rsidRDefault="00717FE7" w:rsidP="0053707C">
            <w:pPr>
              <w:jc w:val="both"/>
              <w:rPr>
                <w:b/>
                <w:sz w:val="28"/>
              </w:rPr>
            </w:pPr>
            <w:r>
              <w:lastRenderedPageBreak/>
              <w:br w:type="page"/>
            </w:r>
            <w:r>
              <w:rPr>
                <w:b/>
                <w:sz w:val="28"/>
              </w:rPr>
              <w:t>B-III – Charakteristika studijního předmětu</w:t>
            </w:r>
          </w:p>
        </w:tc>
      </w:tr>
      <w:tr w:rsidR="00717FE7" w14:paraId="6619BF23"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6BE675C4" w14:textId="77777777" w:rsidR="00717FE7" w:rsidRPr="00025BF9" w:rsidRDefault="00717FE7" w:rsidP="0053707C">
            <w:pPr>
              <w:jc w:val="both"/>
              <w:rPr>
                <w:b/>
              </w:rPr>
            </w:pPr>
            <w:r w:rsidRPr="00025BF9">
              <w:rPr>
                <w:b/>
              </w:rPr>
              <w:t>Název studijního předmětu</w:t>
            </w:r>
          </w:p>
        </w:tc>
        <w:tc>
          <w:tcPr>
            <w:tcW w:w="6779" w:type="dxa"/>
            <w:gridSpan w:val="17"/>
            <w:tcBorders>
              <w:top w:val="double" w:sz="4" w:space="0" w:color="auto"/>
            </w:tcBorders>
          </w:tcPr>
          <w:p w14:paraId="0340C031" w14:textId="72285578" w:rsidR="00717FE7" w:rsidRPr="00025BF9" w:rsidRDefault="001A57AE" w:rsidP="001A57AE">
            <w:pPr>
              <w:jc w:val="both"/>
              <w:rPr>
                <w:b/>
              </w:rPr>
            </w:pPr>
            <w:bookmarkStart w:id="434" w:name="Potr_biotech_II"/>
            <w:bookmarkEnd w:id="434"/>
            <w:r w:rsidRPr="00025BF9">
              <w:rPr>
                <w:b/>
              </w:rPr>
              <w:t>Food</w:t>
            </w:r>
            <w:r w:rsidR="00717FE7" w:rsidRPr="00025BF9">
              <w:rPr>
                <w:b/>
              </w:rPr>
              <w:t xml:space="preserve"> </w:t>
            </w:r>
            <w:r w:rsidRPr="00025BF9">
              <w:rPr>
                <w:b/>
              </w:rPr>
              <w:t>B</w:t>
            </w:r>
            <w:r w:rsidR="00717FE7" w:rsidRPr="00025BF9">
              <w:rPr>
                <w:b/>
              </w:rPr>
              <w:t>iotechnolog</w:t>
            </w:r>
            <w:r w:rsidRPr="00025BF9">
              <w:rPr>
                <w:b/>
              </w:rPr>
              <w:t>y</w:t>
            </w:r>
            <w:r w:rsidR="00717FE7" w:rsidRPr="00025BF9">
              <w:rPr>
                <w:b/>
              </w:rPr>
              <w:t xml:space="preserve"> II</w:t>
            </w:r>
          </w:p>
        </w:tc>
      </w:tr>
      <w:tr w:rsidR="00717FE7" w14:paraId="29952125" w14:textId="77777777" w:rsidTr="00A758E6">
        <w:trPr>
          <w:gridBefore w:val="1"/>
          <w:gridAfter w:val="1"/>
          <w:wBefore w:w="171" w:type="dxa"/>
          <w:wAfter w:w="34" w:type="dxa"/>
        </w:trPr>
        <w:tc>
          <w:tcPr>
            <w:tcW w:w="3081" w:type="dxa"/>
            <w:gridSpan w:val="3"/>
            <w:shd w:val="clear" w:color="auto" w:fill="F7CAAC"/>
          </w:tcPr>
          <w:p w14:paraId="04C6896C" w14:textId="77777777" w:rsidR="00717FE7" w:rsidRPr="00025BF9" w:rsidRDefault="00717FE7" w:rsidP="0053707C">
            <w:pPr>
              <w:jc w:val="both"/>
              <w:rPr>
                <w:b/>
              </w:rPr>
            </w:pPr>
            <w:r w:rsidRPr="00025BF9">
              <w:rPr>
                <w:b/>
              </w:rPr>
              <w:t>Typ předmětu</w:t>
            </w:r>
          </w:p>
        </w:tc>
        <w:tc>
          <w:tcPr>
            <w:tcW w:w="3404" w:type="dxa"/>
            <w:gridSpan w:val="10"/>
          </w:tcPr>
          <w:p w14:paraId="4F92A756" w14:textId="77777777" w:rsidR="00717FE7" w:rsidRPr="00D30179" w:rsidRDefault="00717FE7" w:rsidP="0053707C">
            <w:pPr>
              <w:jc w:val="both"/>
            </w:pPr>
            <w:r w:rsidRPr="00D30179">
              <w:t>povinný, ZT</w:t>
            </w:r>
          </w:p>
        </w:tc>
        <w:tc>
          <w:tcPr>
            <w:tcW w:w="2691" w:type="dxa"/>
            <w:gridSpan w:val="5"/>
            <w:shd w:val="clear" w:color="auto" w:fill="F7CAAC"/>
          </w:tcPr>
          <w:p w14:paraId="482A636F" w14:textId="77777777" w:rsidR="00717FE7" w:rsidRPr="00D30179" w:rsidRDefault="00717FE7" w:rsidP="0053707C">
            <w:pPr>
              <w:jc w:val="both"/>
            </w:pPr>
            <w:r w:rsidRPr="00D30179">
              <w:rPr>
                <w:b/>
              </w:rPr>
              <w:t>doporučený ročník / semestr</w:t>
            </w:r>
          </w:p>
        </w:tc>
        <w:tc>
          <w:tcPr>
            <w:tcW w:w="684" w:type="dxa"/>
            <w:gridSpan w:val="2"/>
          </w:tcPr>
          <w:p w14:paraId="1D358752" w14:textId="77777777" w:rsidR="00717FE7" w:rsidRPr="00D30179" w:rsidRDefault="00717FE7" w:rsidP="0053707C">
            <w:pPr>
              <w:jc w:val="both"/>
            </w:pPr>
            <w:r w:rsidRPr="00D30179">
              <w:t>1/LS</w:t>
            </w:r>
          </w:p>
        </w:tc>
      </w:tr>
      <w:tr w:rsidR="00717FE7" w14:paraId="1F0B1975" w14:textId="77777777" w:rsidTr="00A758E6">
        <w:trPr>
          <w:gridBefore w:val="1"/>
          <w:gridAfter w:val="1"/>
          <w:wBefore w:w="171" w:type="dxa"/>
          <w:wAfter w:w="34" w:type="dxa"/>
        </w:trPr>
        <w:tc>
          <w:tcPr>
            <w:tcW w:w="3081" w:type="dxa"/>
            <w:gridSpan w:val="3"/>
            <w:shd w:val="clear" w:color="auto" w:fill="F7CAAC"/>
          </w:tcPr>
          <w:p w14:paraId="59253F70" w14:textId="77777777" w:rsidR="00717FE7" w:rsidRPr="00025BF9" w:rsidRDefault="00717FE7" w:rsidP="0053707C">
            <w:pPr>
              <w:jc w:val="both"/>
              <w:rPr>
                <w:b/>
              </w:rPr>
            </w:pPr>
            <w:r w:rsidRPr="00025BF9">
              <w:rPr>
                <w:b/>
              </w:rPr>
              <w:t>Rozsah studijního předmětu</w:t>
            </w:r>
          </w:p>
        </w:tc>
        <w:tc>
          <w:tcPr>
            <w:tcW w:w="1701" w:type="dxa"/>
            <w:gridSpan w:val="5"/>
          </w:tcPr>
          <w:p w14:paraId="04FF91F8" w14:textId="31BB9A67" w:rsidR="00717FE7" w:rsidRPr="00D30179" w:rsidRDefault="00717FE7" w:rsidP="00D23BBB">
            <w:pPr>
              <w:jc w:val="both"/>
            </w:pPr>
            <w:r w:rsidRPr="00D30179">
              <w:t>14p+14s+28l</w:t>
            </w:r>
          </w:p>
        </w:tc>
        <w:tc>
          <w:tcPr>
            <w:tcW w:w="888" w:type="dxa"/>
            <w:gridSpan w:val="3"/>
            <w:shd w:val="clear" w:color="auto" w:fill="F7CAAC"/>
          </w:tcPr>
          <w:p w14:paraId="5B8F883F" w14:textId="77777777" w:rsidR="00717FE7" w:rsidRPr="00D30179" w:rsidRDefault="00717FE7" w:rsidP="0053707C">
            <w:pPr>
              <w:jc w:val="both"/>
              <w:rPr>
                <w:b/>
              </w:rPr>
            </w:pPr>
            <w:r w:rsidRPr="00D30179">
              <w:rPr>
                <w:b/>
              </w:rPr>
              <w:t xml:space="preserve">hod. </w:t>
            </w:r>
          </w:p>
        </w:tc>
        <w:tc>
          <w:tcPr>
            <w:tcW w:w="815" w:type="dxa"/>
            <w:gridSpan w:val="2"/>
          </w:tcPr>
          <w:p w14:paraId="2C6AB8B9" w14:textId="051F23E2" w:rsidR="00717FE7" w:rsidRPr="00D30179" w:rsidRDefault="00D23BBB" w:rsidP="0053707C">
            <w:pPr>
              <w:jc w:val="both"/>
            </w:pPr>
            <w:r w:rsidRPr="00D30179">
              <w:t>56</w:t>
            </w:r>
          </w:p>
        </w:tc>
        <w:tc>
          <w:tcPr>
            <w:tcW w:w="2153" w:type="dxa"/>
            <w:gridSpan w:val="4"/>
            <w:shd w:val="clear" w:color="auto" w:fill="F7CAAC"/>
          </w:tcPr>
          <w:p w14:paraId="153D50E6" w14:textId="77777777" w:rsidR="00717FE7" w:rsidRPr="00D30179" w:rsidRDefault="00717FE7" w:rsidP="0053707C">
            <w:pPr>
              <w:jc w:val="both"/>
              <w:rPr>
                <w:b/>
              </w:rPr>
            </w:pPr>
            <w:r w:rsidRPr="00D30179">
              <w:rPr>
                <w:b/>
              </w:rPr>
              <w:t>kreditů</w:t>
            </w:r>
          </w:p>
        </w:tc>
        <w:tc>
          <w:tcPr>
            <w:tcW w:w="1222" w:type="dxa"/>
            <w:gridSpan w:val="3"/>
          </w:tcPr>
          <w:p w14:paraId="6C554A2A" w14:textId="1F1E2E02" w:rsidR="00717FE7" w:rsidRPr="00D30179" w:rsidRDefault="00A758E6" w:rsidP="0053707C">
            <w:pPr>
              <w:jc w:val="both"/>
            </w:pPr>
            <w:r>
              <w:t>5</w:t>
            </w:r>
          </w:p>
        </w:tc>
      </w:tr>
      <w:tr w:rsidR="00717FE7" w14:paraId="3C93A8C4" w14:textId="77777777" w:rsidTr="00A758E6">
        <w:trPr>
          <w:gridBefore w:val="1"/>
          <w:gridAfter w:val="1"/>
          <w:wBefore w:w="171" w:type="dxa"/>
          <w:wAfter w:w="34" w:type="dxa"/>
        </w:trPr>
        <w:tc>
          <w:tcPr>
            <w:tcW w:w="3081" w:type="dxa"/>
            <w:gridSpan w:val="3"/>
            <w:shd w:val="clear" w:color="auto" w:fill="F7CAAC"/>
          </w:tcPr>
          <w:p w14:paraId="07DC5C13" w14:textId="77777777" w:rsidR="00717FE7" w:rsidRPr="00D30179" w:rsidRDefault="00717FE7" w:rsidP="0053707C">
            <w:pPr>
              <w:jc w:val="both"/>
              <w:rPr>
                <w:b/>
              </w:rPr>
            </w:pPr>
            <w:r w:rsidRPr="00025BF9">
              <w:rPr>
                <w:b/>
              </w:rPr>
              <w:t>Prerekvizity, korekvizity, ekvivalence</w:t>
            </w:r>
          </w:p>
        </w:tc>
        <w:tc>
          <w:tcPr>
            <w:tcW w:w="6779" w:type="dxa"/>
            <w:gridSpan w:val="17"/>
          </w:tcPr>
          <w:p w14:paraId="2BC4EBB7" w14:textId="77777777" w:rsidR="00717FE7" w:rsidRPr="00D30179" w:rsidRDefault="00717FE7" w:rsidP="0053707C">
            <w:pPr>
              <w:jc w:val="both"/>
            </w:pPr>
          </w:p>
        </w:tc>
      </w:tr>
      <w:tr w:rsidR="00717FE7" w14:paraId="11903F9E" w14:textId="77777777" w:rsidTr="00A758E6">
        <w:trPr>
          <w:gridBefore w:val="1"/>
          <w:gridAfter w:val="1"/>
          <w:wBefore w:w="171" w:type="dxa"/>
          <w:wAfter w:w="34" w:type="dxa"/>
        </w:trPr>
        <w:tc>
          <w:tcPr>
            <w:tcW w:w="3081" w:type="dxa"/>
            <w:gridSpan w:val="3"/>
            <w:shd w:val="clear" w:color="auto" w:fill="F7CAAC"/>
          </w:tcPr>
          <w:p w14:paraId="07BE4684" w14:textId="77777777" w:rsidR="00717FE7" w:rsidRPr="00025BF9" w:rsidRDefault="00717FE7" w:rsidP="0053707C">
            <w:pPr>
              <w:jc w:val="both"/>
              <w:rPr>
                <w:b/>
              </w:rPr>
            </w:pPr>
            <w:r w:rsidRPr="00025BF9">
              <w:rPr>
                <w:b/>
              </w:rPr>
              <w:t>Způsob ověření studijních výsledků</w:t>
            </w:r>
          </w:p>
        </w:tc>
        <w:tc>
          <w:tcPr>
            <w:tcW w:w="3404" w:type="dxa"/>
            <w:gridSpan w:val="10"/>
          </w:tcPr>
          <w:p w14:paraId="29A3EB3B" w14:textId="77777777" w:rsidR="00717FE7" w:rsidRPr="00D30179" w:rsidRDefault="00717FE7" w:rsidP="0053707C">
            <w:pPr>
              <w:jc w:val="both"/>
            </w:pPr>
            <w:r w:rsidRPr="00D30179">
              <w:t>zápočet, zkouška</w:t>
            </w:r>
          </w:p>
        </w:tc>
        <w:tc>
          <w:tcPr>
            <w:tcW w:w="1420" w:type="dxa"/>
            <w:shd w:val="clear" w:color="auto" w:fill="F7CAAC"/>
          </w:tcPr>
          <w:p w14:paraId="1083EF88" w14:textId="77777777" w:rsidR="00717FE7" w:rsidRPr="00D30179" w:rsidRDefault="00717FE7" w:rsidP="0053707C">
            <w:pPr>
              <w:jc w:val="both"/>
              <w:rPr>
                <w:b/>
              </w:rPr>
            </w:pPr>
            <w:r w:rsidRPr="00D30179">
              <w:rPr>
                <w:b/>
              </w:rPr>
              <w:t>Forma výuky</w:t>
            </w:r>
          </w:p>
        </w:tc>
        <w:tc>
          <w:tcPr>
            <w:tcW w:w="1955" w:type="dxa"/>
            <w:gridSpan w:val="6"/>
          </w:tcPr>
          <w:p w14:paraId="3088F79E" w14:textId="77777777" w:rsidR="00717FE7" w:rsidRPr="00D30179" w:rsidRDefault="00717FE7" w:rsidP="0053707C">
            <w:pPr>
              <w:jc w:val="both"/>
            </w:pPr>
            <w:r w:rsidRPr="00D30179">
              <w:t>přednášky, semináře, laboratorní cvičení</w:t>
            </w:r>
          </w:p>
        </w:tc>
      </w:tr>
      <w:tr w:rsidR="00717FE7" w14:paraId="37E37B96" w14:textId="77777777" w:rsidTr="00A758E6">
        <w:trPr>
          <w:gridBefore w:val="1"/>
          <w:gridAfter w:val="1"/>
          <w:wBefore w:w="171" w:type="dxa"/>
          <w:wAfter w:w="34" w:type="dxa"/>
        </w:trPr>
        <w:tc>
          <w:tcPr>
            <w:tcW w:w="3081" w:type="dxa"/>
            <w:gridSpan w:val="3"/>
            <w:shd w:val="clear" w:color="auto" w:fill="F7CAAC"/>
          </w:tcPr>
          <w:p w14:paraId="65E5545B" w14:textId="77777777" w:rsidR="00717FE7" w:rsidRPr="00025BF9" w:rsidRDefault="00717FE7" w:rsidP="0053707C">
            <w:pPr>
              <w:jc w:val="both"/>
              <w:rPr>
                <w:b/>
              </w:rPr>
            </w:pPr>
            <w:r w:rsidRPr="00025BF9">
              <w:rPr>
                <w:b/>
              </w:rPr>
              <w:t>Forma způsobu ověření studijních výsledků a další požadavky na studenta</w:t>
            </w:r>
          </w:p>
        </w:tc>
        <w:tc>
          <w:tcPr>
            <w:tcW w:w="6779" w:type="dxa"/>
            <w:gridSpan w:val="17"/>
            <w:tcBorders>
              <w:bottom w:val="single" w:sz="4" w:space="0" w:color="auto"/>
            </w:tcBorders>
          </w:tcPr>
          <w:p w14:paraId="29E21D99" w14:textId="77777777" w:rsidR="00717FE7" w:rsidRPr="00D30179" w:rsidRDefault="00717FE7" w:rsidP="0053707C">
            <w:pPr>
              <w:jc w:val="both"/>
            </w:pPr>
            <w:r w:rsidRPr="00D30179">
              <w:t xml:space="preserve">Zápočet: minimálně 90% účast v laboratorních cvičeních a seminářích. Úspěšné absolvování průběžných testů. Odevzdání protokolu z laboratorních cvičení v předepsané formě. </w:t>
            </w:r>
          </w:p>
          <w:p w14:paraId="629637B1" w14:textId="77777777" w:rsidR="00717FE7" w:rsidRPr="00D30179" w:rsidRDefault="00717FE7" w:rsidP="0053707C">
            <w:pPr>
              <w:jc w:val="both"/>
            </w:pPr>
            <w:r w:rsidRPr="00D30179">
              <w:t xml:space="preserve">Zkouška: písemná a ústní - prokázání dostatečné znalosti probíraných témat a schopnosti aplikovat získané znalosti při řešení jednoduchého technologického problému.  </w:t>
            </w:r>
          </w:p>
        </w:tc>
      </w:tr>
      <w:tr w:rsidR="00717FE7" w14:paraId="6F91CB19"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2D08EDC1" w14:textId="77777777" w:rsidR="00717FE7" w:rsidRPr="00025BF9" w:rsidRDefault="00717FE7" w:rsidP="0053707C">
            <w:pPr>
              <w:jc w:val="both"/>
              <w:rPr>
                <w:b/>
              </w:rPr>
            </w:pPr>
            <w:r w:rsidRPr="00025BF9">
              <w:rPr>
                <w:b/>
              </w:rPr>
              <w:t>Garant předmětu</w:t>
            </w:r>
          </w:p>
        </w:tc>
        <w:tc>
          <w:tcPr>
            <w:tcW w:w="6779" w:type="dxa"/>
            <w:gridSpan w:val="17"/>
            <w:tcBorders>
              <w:top w:val="single" w:sz="4" w:space="0" w:color="auto"/>
            </w:tcBorders>
          </w:tcPr>
          <w:p w14:paraId="4A95CACC" w14:textId="77777777" w:rsidR="00717FE7" w:rsidRPr="00D30179" w:rsidRDefault="00717FE7" w:rsidP="0053707C">
            <w:pPr>
              <w:jc w:val="both"/>
            </w:pPr>
            <w:r w:rsidRPr="00D30179">
              <w:t>doc. RNDr. Iva Burešová, Ph.D.</w:t>
            </w:r>
          </w:p>
        </w:tc>
      </w:tr>
      <w:tr w:rsidR="00717FE7" w14:paraId="12E131A5"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472979DD" w14:textId="77777777" w:rsidR="00717FE7" w:rsidRPr="00025BF9" w:rsidRDefault="00717FE7" w:rsidP="0053707C">
            <w:pPr>
              <w:jc w:val="both"/>
              <w:rPr>
                <w:b/>
              </w:rPr>
            </w:pPr>
            <w:r w:rsidRPr="00025BF9">
              <w:rPr>
                <w:b/>
              </w:rPr>
              <w:t>Zapojení garanta do výuky předmětu</w:t>
            </w:r>
          </w:p>
        </w:tc>
        <w:tc>
          <w:tcPr>
            <w:tcW w:w="6779" w:type="dxa"/>
            <w:gridSpan w:val="17"/>
            <w:tcBorders>
              <w:top w:val="nil"/>
            </w:tcBorders>
          </w:tcPr>
          <w:p w14:paraId="1D34EFD3" w14:textId="04E4C275" w:rsidR="00717FE7" w:rsidRPr="00D30179" w:rsidRDefault="00D23BBB" w:rsidP="0053707C">
            <w:pPr>
              <w:jc w:val="both"/>
            </w:pPr>
            <w:r w:rsidRPr="00D30179">
              <w:t>60</w:t>
            </w:r>
            <w:r w:rsidR="00717FE7" w:rsidRPr="00D30179">
              <w:t>%</w:t>
            </w:r>
            <w:r w:rsidRPr="00D30179">
              <w:t xml:space="preserve"> p</w:t>
            </w:r>
          </w:p>
        </w:tc>
      </w:tr>
      <w:tr w:rsidR="00717FE7" w14:paraId="66900F1B" w14:textId="77777777" w:rsidTr="00A758E6">
        <w:trPr>
          <w:gridBefore w:val="1"/>
          <w:gridAfter w:val="1"/>
          <w:wBefore w:w="171" w:type="dxa"/>
          <w:wAfter w:w="34" w:type="dxa"/>
        </w:trPr>
        <w:tc>
          <w:tcPr>
            <w:tcW w:w="3081" w:type="dxa"/>
            <w:gridSpan w:val="3"/>
            <w:shd w:val="clear" w:color="auto" w:fill="F7CAAC"/>
          </w:tcPr>
          <w:p w14:paraId="643A3F10" w14:textId="77777777" w:rsidR="00717FE7" w:rsidRPr="00025BF9" w:rsidRDefault="00717FE7" w:rsidP="0053707C">
            <w:pPr>
              <w:jc w:val="both"/>
              <w:rPr>
                <w:b/>
              </w:rPr>
            </w:pPr>
            <w:r w:rsidRPr="00025BF9">
              <w:rPr>
                <w:b/>
              </w:rPr>
              <w:t>Vyučující</w:t>
            </w:r>
          </w:p>
        </w:tc>
        <w:tc>
          <w:tcPr>
            <w:tcW w:w="6779" w:type="dxa"/>
            <w:gridSpan w:val="17"/>
            <w:tcBorders>
              <w:bottom w:val="nil"/>
            </w:tcBorders>
          </w:tcPr>
          <w:p w14:paraId="29922487" w14:textId="77777777" w:rsidR="00717FE7" w:rsidRPr="00D30179" w:rsidRDefault="00717FE7" w:rsidP="0053707C">
            <w:pPr>
              <w:rPr>
                <w:b/>
              </w:rPr>
            </w:pPr>
          </w:p>
        </w:tc>
      </w:tr>
      <w:tr w:rsidR="00717FE7" w14:paraId="52A8D243" w14:textId="77777777" w:rsidTr="00A758E6">
        <w:trPr>
          <w:gridBefore w:val="1"/>
          <w:gridAfter w:val="1"/>
          <w:wBefore w:w="171" w:type="dxa"/>
          <w:wAfter w:w="34" w:type="dxa"/>
          <w:trHeight w:val="554"/>
        </w:trPr>
        <w:tc>
          <w:tcPr>
            <w:tcW w:w="9860" w:type="dxa"/>
            <w:gridSpan w:val="20"/>
            <w:tcBorders>
              <w:top w:val="nil"/>
            </w:tcBorders>
          </w:tcPr>
          <w:p w14:paraId="3FA06443" w14:textId="377393CE" w:rsidR="00717FE7" w:rsidRPr="00D30179" w:rsidRDefault="00717FE7" w:rsidP="00D30179">
            <w:pPr>
              <w:spacing w:before="60" w:after="60"/>
            </w:pPr>
            <w:r w:rsidRPr="00D30179">
              <w:rPr>
                <w:b/>
              </w:rPr>
              <w:t>doc. RNDr. Iva Burešová, Ph.D</w:t>
            </w:r>
            <w:r w:rsidR="00D23BBB" w:rsidRPr="005D73F4">
              <w:rPr>
                <w:b/>
              </w:rPr>
              <w:t>.</w:t>
            </w:r>
            <w:r w:rsidR="00D23BBB" w:rsidRPr="00D30179">
              <w:t xml:space="preserve"> (60% p)</w:t>
            </w:r>
            <w:r w:rsidRPr="00D30179">
              <w:t xml:space="preserve">  </w:t>
            </w:r>
          </w:p>
          <w:p w14:paraId="073335EF" w14:textId="776817D2" w:rsidR="00717FE7" w:rsidRPr="00D30179" w:rsidRDefault="00717FE7" w:rsidP="00D30179">
            <w:pPr>
              <w:spacing w:before="60" w:after="60"/>
            </w:pPr>
            <w:r w:rsidRPr="00D30179">
              <w:t xml:space="preserve">Ing. </w:t>
            </w:r>
            <w:r w:rsidR="00D23BBB" w:rsidRPr="00D30179">
              <w:t>Eva Lorencová, Ph.D. (40% p)</w:t>
            </w:r>
          </w:p>
        </w:tc>
      </w:tr>
      <w:tr w:rsidR="00717FE7" w14:paraId="42A6712F" w14:textId="77777777" w:rsidTr="00A758E6">
        <w:trPr>
          <w:gridBefore w:val="1"/>
          <w:gridAfter w:val="1"/>
          <w:wBefore w:w="171" w:type="dxa"/>
          <w:wAfter w:w="34" w:type="dxa"/>
        </w:trPr>
        <w:tc>
          <w:tcPr>
            <w:tcW w:w="3081" w:type="dxa"/>
            <w:gridSpan w:val="3"/>
            <w:shd w:val="clear" w:color="auto" w:fill="F7CAAC"/>
          </w:tcPr>
          <w:p w14:paraId="31973646" w14:textId="77777777" w:rsidR="00717FE7" w:rsidRPr="00025BF9" w:rsidRDefault="00717FE7" w:rsidP="0053707C">
            <w:pPr>
              <w:jc w:val="both"/>
              <w:rPr>
                <w:b/>
              </w:rPr>
            </w:pPr>
            <w:r w:rsidRPr="00025BF9">
              <w:rPr>
                <w:b/>
              </w:rPr>
              <w:t>Stručná anotace předmětu</w:t>
            </w:r>
          </w:p>
        </w:tc>
        <w:tc>
          <w:tcPr>
            <w:tcW w:w="6779" w:type="dxa"/>
            <w:gridSpan w:val="17"/>
            <w:tcBorders>
              <w:bottom w:val="nil"/>
            </w:tcBorders>
          </w:tcPr>
          <w:p w14:paraId="1109DE6B" w14:textId="77777777" w:rsidR="00717FE7" w:rsidRPr="00025BF9" w:rsidRDefault="00717FE7" w:rsidP="0053707C">
            <w:pPr>
              <w:jc w:val="both"/>
            </w:pPr>
          </w:p>
        </w:tc>
      </w:tr>
      <w:tr w:rsidR="00717FE7" w14:paraId="4BF9C7AA" w14:textId="77777777" w:rsidTr="00A758E6">
        <w:trPr>
          <w:gridBefore w:val="1"/>
          <w:gridAfter w:val="1"/>
          <w:wBefore w:w="171" w:type="dxa"/>
          <w:wAfter w:w="34" w:type="dxa"/>
          <w:trHeight w:val="3460"/>
        </w:trPr>
        <w:tc>
          <w:tcPr>
            <w:tcW w:w="9860" w:type="dxa"/>
            <w:gridSpan w:val="20"/>
            <w:tcBorders>
              <w:top w:val="nil"/>
              <w:bottom w:val="single" w:sz="12" w:space="0" w:color="auto"/>
            </w:tcBorders>
          </w:tcPr>
          <w:p w14:paraId="0650E867" w14:textId="77777777" w:rsidR="00717FE7" w:rsidRPr="00D30179" w:rsidRDefault="00717FE7" w:rsidP="0053707C">
            <w:pPr>
              <w:jc w:val="both"/>
            </w:pPr>
            <w:r w:rsidRPr="00D30179">
              <w:t>Cílem předmětu je prohloubit znalosti technologií výroby potravin ze surovin rostlinného původu. Důraz je kladen zejména na využití specifických biotechnologických procesů. Obsah předmětu tvoří tyto tematické celky:</w:t>
            </w:r>
          </w:p>
          <w:p w14:paraId="68F0601A" w14:textId="77777777" w:rsidR="00717FE7" w:rsidRPr="00D30179" w:rsidRDefault="00717FE7" w:rsidP="0053707C">
            <w:pPr>
              <w:pStyle w:val="Odstavecseseznamem"/>
              <w:numPr>
                <w:ilvl w:val="0"/>
                <w:numId w:val="11"/>
              </w:numPr>
              <w:ind w:left="284" w:hanging="57"/>
            </w:pPr>
            <w:r w:rsidRPr="00D30179">
              <w:t>Přehled rostlinných surovin používaných při výrobě potravin.</w:t>
            </w:r>
          </w:p>
          <w:p w14:paraId="68A3B77C" w14:textId="77777777" w:rsidR="00717FE7" w:rsidRPr="00D30179" w:rsidRDefault="00717FE7" w:rsidP="0053707C">
            <w:pPr>
              <w:pStyle w:val="Odstavecseseznamem"/>
              <w:numPr>
                <w:ilvl w:val="0"/>
                <w:numId w:val="11"/>
              </w:numPr>
              <w:ind w:left="284" w:hanging="57"/>
            </w:pPr>
            <w:r w:rsidRPr="00D30179">
              <w:t>Technologicky významné vlastnosti surovin rostlinného původu.</w:t>
            </w:r>
          </w:p>
          <w:p w14:paraId="6BC2FB6B" w14:textId="77777777" w:rsidR="00717FE7" w:rsidRPr="00D30179" w:rsidRDefault="00717FE7" w:rsidP="0053707C">
            <w:pPr>
              <w:pStyle w:val="Odstavecseseznamem"/>
              <w:numPr>
                <w:ilvl w:val="0"/>
                <w:numId w:val="11"/>
              </w:numPr>
              <w:ind w:left="284" w:hanging="57"/>
            </w:pPr>
            <w:r w:rsidRPr="00D30179">
              <w:t xml:space="preserve">Geneticky modifikované suroviny rostlinného původu. </w:t>
            </w:r>
          </w:p>
          <w:p w14:paraId="32341CE0" w14:textId="77777777" w:rsidR="00717FE7" w:rsidRPr="00D30179" w:rsidRDefault="00717FE7" w:rsidP="0053707C">
            <w:pPr>
              <w:pStyle w:val="Odstavecseseznamem"/>
              <w:numPr>
                <w:ilvl w:val="0"/>
                <w:numId w:val="11"/>
              </w:numPr>
              <w:ind w:left="284" w:hanging="57"/>
            </w:pPr>
            <w:r w:rsidRPr="00D30179">
              <w:t xml:space="preserve">Biotechnologie ve výrobě potravin ze surovin rostlinného původu. </w:t>
            </w:r>
          </w:p>
          <w:p w14:paraId="14449186" w14:textId="77777777" w:rsidR="00717FE7" w:rsidRPr="00D30179" w:rsidRDefault="00717FE7" w:rsidP="0053707C">
            <w:pPr>
              <w:pStyle w:val="Odstavecseseznamem"/>
              <w:numPr>
                <w:ilvl w:val="0"/>
                <w:numId w:val="11"/>
              </w:numPr>
              <w:ind w:left="284" w:hanging="57"/>
            </w:pPr>
            <w:r w:rsidRPr="00D30179">
              <w:t>Výroba kvasu.</w:t>
            </w:r>
          </w:p>
          <w:p w14:paraId="258F747C" w14:textId="77777777" w:rsidR="00717FE7" w:rsidRPr="00D30179" w:rsidRDefault="00717FE7" w:rsidP="0053707C">
            <w:pPr>
              <w:pStyle w:val="Odstavecseseznamem"/>
              <w:numPr>
                <w:ilvl w:val="0"/>
                <w:numId w:val="11"/>
              </w:numPr>
              <w:ind w:left="284" w:hanging="57"/>
            </w:pPr>
            <w:r w:rsidRPr="00D30179">
              <w:t xml:space="preserve">Výroba spontánně kvašeného pečiva. </w:t>
            </w:r>
          </w:p>
          <w:p w14:paraId="0B74725F" w14:textId="77777777" w:rsidR="00717FE7" w:rsidRPr="00D30179" w:rsidRDefault="00717FE7" w:rsidP="0053707C">
            <w:pPr>
              <w:pStyle w:val="Odstavecseseznamem"/>
              <w:numPr>
                <w:ilvl w:val="0"/>
                <w:numId w:val="11"/>
              </w:numPr>
              <w:ind w:left="284" w:hanging="57"/>
            </w:pPr>
            <w:r w:rsidRPr="00D30179">
              <w:t>Výroba droždí.</w:t>
            </w:r>
          </w:p>
          <w:p w14:paraId="0D545844" w14:textId="77777777" w:rsidR="00717FE7" w:rsidRPr="00D30179" w:rsidRDefault="00717FE7" w:rsidP="0053707C">
            <w:pPr>
              <w:pStyle w:val="Odstavecseseznamem"/>
              <w:numPr>
                <w:ilvl w:val="0"/>
                <w:numId w:val="11"/>
              </w:numPr>
              <w:ind w:left="284" w:hanging="57"/>
            </w:pPr>
            <w:r w:rsidRPr="00D30179">
              <w:t xml:space="preserve">Výroba pečiva s využitím droždí. </w:t>
            </w:r>
          </w:p>
          <w:p w14:paraId="77CAF38E" w14:textId="77777777" w:rsidR="00717FE7" w:rsidRPr="00D30179" w:rsidRDefault="00717FE7" w:rsidP="0053707C">
            <w:pPr>
              <w:pStyle w:val="Odstavecseseznamem"/>
              <w:numPr>
                <w:ilvl w:val="0"/>
                <w:numId w:val="11"/>
              </w:numPr>
              <w:ind w:left="284" w:hanging="57"/>
            </w:pPr>
            <w:r w:rsidRPr="00D30179">
              <w:t>Výroba octu.</w:t>
            </w:r>
          </w:p>
          <w:p w14:paraId="3FEE7A09" w14:textId="77777777" w:rsidR="00717FE7" w:rsidRPr="00D30179" w:rsidRDefault="00717FE7" w:rsidP="0053707C">
            <w:pPr>
              <w:pStyle w:val="Odstavecseseznamem"/>
              <w:numPr>
                <w:ilvl w:val="0"/>
                <w:numId w:val="11"/>
              </w:numPr>
              <w:ind w:left="284" w:hanging="57"/>
            </w:pPr>
            <w:r w:rsidRPr="00D30179">
              <w:t>Výroba fermentovaných výrobků z luštěnin.</w:t>
            </w:r>
          </w:p>
          <w:p w14:paraId="3ACC7107" w14:textId="77777777" w:rsidR="00717FE7" w:rsidRPr="00D30179" w:rsidRDefault="00717FE7" w:rsidP="0053707C">
            <w:pPr>
              <w:pStyle w:val="Odstavecseseznamem"/>
              <w:numPr>
                <w:ilvl w:val="0"/>
                <w:numId w:val="11"/>
              </w:numPr>
              <w:ind w:left="284" w:hanging="57"/>
            </w:pPr>
            <w:r w:rsidRPr="00D30179">
              <w:t xml:space="preserve">Výroba sladidel. </w:t>
            </w:r>
          </w:p>
          <w:p w14:paraId="5018F781" w14:textId="77777777" w:rsidR="00717FE7" w:rsidRPr="00D30179" w:rsidRDefault="00717FE7" w:rsidP="0053707C">
            <w:pPr>
              <w:pStyle w:val="Odstavecseseznamem"/>
              <w:numPr>
                <w:ilvl w:val="0"/>
                <w:numId w:val="11"/>
              </w:numPr>
              <w:ind w:left="284" w:hanging="57"/>
            </w:pPr>
            <w:r w:rsidRPr="00D30179">
              <w:t>Využití biotechnologií k prodloužení trvanlivosti rostlinných surovin.</w:t>
            </w:r>
          </w:p>
          <w:p w14:paraId="68DBE129" w14:textId="77777777" w:rsidR="00717FE7" w:rsidRPr="00D30179" w:rsidRDefault="00717FE7" w:rsidP="0053707C">
            <w:pPr>
              <w:pStyle w:val="Odstavecseseznamem"/>
              <w:numPr>
                <w:ilvl w:val="0"/>
                <w:numId w:val="11"/>
              </w:numPr>
              <w:ind w:left="284" w:hanging="57"/>
            </w:pPr>
            <w:r w:rsidRPr="00D30179">
              <w:t>Výroba funkčních potravin.</w:t>
            </w:r>
          </w:p>
          <w:p w14:paraId="5659BECE" w14:textId="77777777" w:rsidR="00717FE7" w:rsidRPr="00025BF9" w:rsidRDefault="00717FE7" w:rsidP="0053707C">
            <w:pPr>
              <w:pStyle w:val="Odstavecseseznamem"/>
              <w:numPr>
                <w:ilvl w:val="0"/>
                <w:numId w:val="11"/>
              </w:numPr>
              <w:ind w:left="284" w:hanging="57"/>
            </w:pPr>
            <w:r w:rsidRPr="00D30179">
              <w:t>Nové směry využití biotechnologií při výrobě potravin rostlinného původu.</w:t>
            </w:r>
          </w:p>
        </w:tc>
      </w:tr>
      <w:tr w:rsidR="00717FE7" w14:paraId="3F61B550"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486DB500" w14:textId="77777777" w:rsidR="00717FE7" w:rsidRPr="00025BF9" w:rsidRDefault="00717FE7" w:rsidP="0053707C">
            <w:pPr>
              <w:jc w:val="both"/>
            </w:pPr>
            <w:r w:rsidRPr="00025BF9">
              <w:rPr>
                <w:b/>
              </w:rPr>
              <w:t>Studijní literatura a studijní pomůcky</w:t>
            </w:r>
          </w:p>
        </w:tc>
        <w:tc>
          <w:tcPr>
            <w:tcW w:w="6213" w:type="dxa"/>
            <w:gridSpan w:val="15"/>
            <w:tcBorders>
              <w:top w:val="nil"/>
              <w:bottom w:val="nil"/>
            </w:tcBorders>
          </w:tcPr>
          <w:p w14:paraId="33C59E96" w14:textId="77777777" w:rsidR="00717FE7" w:rsidRPr="00025BF9" w:rsidRDefault="00717FE7" w:rsidP="0053707C">
            <w:pPr>
              <w:jc w:val="both"/>
            </w:pPr>
          </w:p>
        </w:tc>
      </w:tr>
      <w:tr w:rsidR="00717FE7" w14:paraId="58858450" w14:textId="77777777" w:rsidTr="00A758E6">
        <w:trPr>
          <w:gridBefore w:val="1"/>
          <w:gridAfter w:val="1"/>
          <w:wBefore w:w="171" w:type="dxa"/>
          <w:wAfter w:w="34" w:type="dxa"/>
          <w:trHeight w:val="1497"/>
        </w:trPr>
        <w:tc>
          <w:tcPr>
            <w:tcW w:w="9860" w:type="dxa"/>
            <w:gridSpan w:val="20"/>
            <w:tcBorders>
              <w:top w:val="nil"/>
            </w:tcBorders>
          </w:tcPr>
          <w:p w14:paraId="22758938" w14:textId="77777777" w:rsidR="00717FE7" w:rsidRPr="00D30179" w:rsidRDefault="00717FE7" w:rsidP="0053707C">
            <w:pPr>
              <w:jc w:val="both"/>
              <w:rPr>
                <w:u w:val="single"/>
              </w:rPr>
            </w:pPr>
            <w:r w:rsidRPr="00D30179">
              <w:rPr>
                <w:u w:val="single"/>
              </w:rPr>
              <w:t>Povinná literatura:</w:t>
            </w:r>
          </w:p>
          <w:p w14:paraId="7106EC9F" w14:textId="77777777" w:rsidR="00E62AB7" w:rsidRPr="00D30179" w:rsidRDefault="00E62AB7" w:rsidP="00E62AB7">
            <w:pPr>
              <w:jc w:val="both"/>
            </w:pPr>
            <w:r w:rsidRPr="00D30179">
              <w:t>Výukové materiály v anglickém jazyce poskytnuté vyučujícím.</w:t>
            </w:r>
          </w:p>
          <w:p w14:paraId="17AE5EF8" w14:textId="77777777" w:rsidR="00717FE7" w:rsidRPr="00D30179" w:rsidRDefault="00717FE7" w:rsidP="0053707C">
            <w:pPr>
              <w:jc w:val="both"/>
            </w:pPr>
            <w:r w:rsidRPr="00D30179">
              <w:rPr>
                <w:caps/>
              </w:rPr>
              <w:t>Fellows,</w:t>
            </w:r>
            <w:r w:rsidRPr="00D30179">
              <w:t xml:space="preserve"> </w:t>
            </w:r>
            <w:proofErr w:type="gramStart"/>
            <w:r w:rsidRPr="00D30179">
              <w:t>P.J.</w:t>
            </w:r>
            <w:proofErr w:type="gramEnd"/>
            <w:r w:rsidRPr="00D30179">
              <w:t xml:space="preserve"> (Ed.) Food Processing Technology - Principles and Practice. 4th Ed. Amsterdam: Elsevier, 2017. ISBN 978-0-08-100523-1. </w:t>
            </w:r>
          </w:p>
          <w:p w14:paraId="177E0033" w14:textId="77777777" w:rsidR="00717FE7" w:rsidRPr="00D30179" w:rsidRDefault="00717FE7" w:rsidP="0053707C">
            <w:pPr>
              <w:jc w:val="both"/>
            </w:pPr>
          </w:p>
          <w:p w14:paraId="57DA6F88" w14:textId="77777777" w:rsidR="00717FE7" w:rsidRPr="00D30179" w:rsidRDefault="00717FE7" w:rsidP="0053707C">
            <w:pPr>
              <w:jc w:val="both"/>
              <w:rPr>
                <w:u w:val="single"/>
              </w:rPr>
            </w:pPr>
            <w:r w:rsidRPr="00D30179">
              <w:rPr>
                <w:u w:val="single"/>
              </w:rPr>
              <w:t>Doporučená literatura:</w:t>
            </w:r>
          </w:p>
          <w:p w14:paraId="429F1B5D" w14:textId="77777777" w:rsidR="00717FE7" w:rsidRPr="00D30179" w:rsidRDefault="00717FE7" w:rsidP="0053707C">
            <w:pPr>
              <w:pStyle w:val="FormtovanvHTML"/>
              <w:jc w:val="both"/>
              <w:rPr>
                <w:rFonts w:ascii="Times New Roman" w:hAnsi="Times New Roman" w:cs="Times New Roman"/>
              </w:rPr>
            </w:pPr>
            <w:r w:rsidRPr="00D30179">
              <w:rPr>
                <w:rFonts w:ascii="Times New Roman" w:hAnsi="Times New Roman" w:cs="Times New Roman"/>
                <w:caps/>
              </w:rPr>
              <w:t xml:space="preserve">Dendy, D.A.V., </w:t>
            </w:r>
            <w:proofErr w:type="gramStart"/>
            <w:r w:rsidRPr="00D30179">
              <w:rPr>
                <w:rFonts w:ascii="Times New Roman" w:hAnsi="Times New Roman" w:cs="Times New Roman"/>
                <w:caps/>
              </w:rPr>
              <w:t>Dobraszczyk,</w:t>
            </w:r>
            <w:r w:rsidRPr="00D30179">
              <w:rPr>
                <w:rFonts w:ascii="Times New Roman" w:hAnsi="Times New Roman" w:cs="Times New Roman"/>
              </w:rPr>
              <w:t xml:space="preserve"> B.J.</w:t>
            </w:r>
            <w:proofErr w:type="gramEnd"/>
            <w:r w:rsidRPr="00D30179">
              <w:rPr>
                <w:rFonts w:ascii="Times New Roman" w:hAnsi="Times New Roman" w:cs="Times New Roman"/>
              </w:rPr>
              <w:t xml:space="preserve"> Cereals and Cereal Products. Chemistry and Technology. Gaithersburg: Aspen Publishers, 2001. ISBN 978-0-8342-1767-6.</w:t>
            </w:r>
          </w:p>
          <w:p w14:paraId="6CE99852" w14:textId="77777777" w:rsidR="00717FE7" w:rsidRPr="00025BF9" w:rsidRDefault="00717FE7" w:rsidP="0053707C">
            <w:pPr>
              <w:jc w:val="both"/>
            </w:pPr>
            <w:r w:rsidRPr="00D30179">
              <w:rPr>
                <w:caps/>
              </w:rPr>
              <w:t>Manley, D</w:t>
            </w:r>
            <w:r w:rsidRPr="00D30179">
              <w:t>. (Ed.) Manley’s Technology of Biscuits, Crackers and Cookies. 4th Ed. Amsterdam: Woodhead Publishing, 2011. ISBN 978-1-61344-803-8.</w:t>
            </w:r>
          </w:p>
        </w:tc>
      </w:tr>
      <w:tr w:rsidR="00717FE7" w14:paraId="34AEB5A8"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1531DB17" w14:textId="77777777" w:rsidR="00717FE7" w:rsidRPr="00025BF9" w:rsidRDefault="00717FE7" w:rsidP="0053707C">
            <w:pPr>
              <w:jc w:val="center"/>
              <w:rPr>
                <w:b/>
              </w:rPr>
            </w:pPr>
            <w:r w:rsidRPr="00025BF9">
              <w:rPr>
                <w:b/>
              </w:rPr>
              <w:t>Informace ke kombinované nebo distanční formě</w:t>
            </w:r>
          </w:p>
        </w:tc>
      </w:tr>
      <w:tr w:rsidR="00717FE7" w14:paraId="33C0E4BA"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2D7BBFA1" w14:textId="77777777" w:rsidR="00717FE7" w:rsidRPr="00025BF9" w:rsidRDefault="00717FE7" w:rsidP="0053707C">
            <w:pPr>
              <w:jc w:val="both"/>
            </w:pPr>
            <w:r w:rsidRPr="00025BF9">
              <w:rPr>
                <w:b/>
              </w:rPr>
              <w:t>Rozsah konzultací (soustředění)</w:t>
            </w:r>
          </w:p>
        </w:tc>
        <w:tc>
          <w:tcPr>
            <w:tcW w:w="888" w:type="dxa"/>
            <w:gridSpan w:val="3"/>
            <w:tcBorders>
              <w:top w:val="single" w:sz="2" w:space="0" w:color="auto"/>
            </w:tcBorders>
          </w:tcPr>
          <w:p w14:paraId="7F7355E8" w14:textId="5E76F9C2" w:rsidR="00717FE7" w:rsidRPr="00025BF9" w:rsidRDefault="00717FE7" w:rsidP="0053707C">
            <w:pPr>
              <w:jc w:val="center"/>
            </w:pPr>
          </w:p>
        </w:tc>
        <w:tc>
          <w:tcPr>
            <w:tcW w:w="4190" w:type="dxa"/>
            <w:gridSpan w:val="9"/>
            <w:tcBorders>
              <w:top w:val="single" w:sz="2" w:space="0" w:color="auto"/>
            </w:tcBorders>
            <w:shd w:val="clear" w:color="auto" w:fill="F7CAAC"/>
          </w:tcPr>
          <w:p w14:paraId="06B39DFF" w14:textId="77777777" w:rsidR="00717FE7" w:rsidRPr="00025BF9" w:rsidRDefault="00717FE7" w:rsidP="0053707C">
            <w:pPr>
              <w:jc w:val="both"/>
              <w:rPr>
                <w:b/>
              </w:rPr>
            </w:pPr>
            <w:r w:rsidRPr="00025BF9">
              <w:rPr>
                <w:b/>
              </w:rPr>
              <w:t xml:space="preserve">hodin </w:t>
            </w:r>
          </w:p>
        </w:tc>
      </w:tr>
      <w:tr w:rsidR="00717FE7" w14:paraId="2AA36CA3" w14:textId="77777777" w:rsidTr="00A758E6">
        <w:trPr>
          <w:gridBefore w:val="1"/>
          <w:gridAfter w:val="1"/>
          <w:wBefore w:w="171" w:type="dxa"/>
          <w:wAfter w:w="34" w:type="dxa"/>
        </w:trPr>
        <w:tc>
          <w:tcPr>
            <w:tcW w:w="9860" w:type="dxa"/>
            <w:gridSpan w:val="20"/>
            <w:shd w:val="clear" w:color="auto" w:fill="F7CAAC"/>
          </w:tcPr>
          <w:p w14:paraId="0A138A0B" w14:textId="77777777" w:rsidR="00717FE7" w:rsidRPr="00025BF9" w:rsidRDefault="00717FE7" w:rsidP="0053707C">
            <w:pPr>
              <w:jc w:val="both"/>
              <w:rPr>
                <w:b/>
              </w:rPr>
            </w:pPr>
            <w:r w:rsidRPr="00025BF9">
              <w:rPr>
                <w:b/>
              </w:rPr>
              <w:t>Informace o způsobu kontaktu s vyučujícím</w:t>
            </w:r>
          </w:p>
        </w:tc>
      </w:tr>
      <w:tr w:rsidR="00717FE7" w14:paraId="19B3386D" w14:textId="77777777" w:rsidTr="00A758E6">
        <w:trPr>
          <w:gridBefore w:val="1"/>
          <w:gridAfter w:val="1"/>
          <w:wBefore w:w="171" w:type="dxa"/>
          <w:wAfter w:w="34" w:type="dxa"/>
          <w:trHeight w:val="850"/>
        </w:trPr>
        <w:tc>
          <w:tcPr>
            <w:tcW w:w="9860" w:type="dxa"/>
            <w:gridSpan w:val="20"/>
          </w:tcPr>
          <w:p w14:paraId="5A652CF2" w14:textId="77777777" w:rsidR="00717FE7" w:rsidRPr="00025BF9" w:rsidRDefault="00717FE7" w:rsidP="0053707C">
            <w:pPr>
              <w:jc w:val="both"/>
            </w:pPr>
          </w:p>
          <w:p w14:paraId="767A2B82" w14:textId="77777777" w:rsidR="00E62AB7" w:rsidRPr="00025BF9" w:rsidRDefault="00E62AB7" w:rsidP="0053707C">
            <w:pPr>
              <w:jc w:val="both"/>
            </w:pPr>
          </w:p>
          <w:p w14:paraId="47E41422" w14:textId="77777777" w:rsidR="00E62AB7" w:rsidRPr="00025BF9" w:rsidRDefault="00E62AB7" w:rsidP="0053707C">
            <w:pPr>
              <w:jc w:val="both"/>
            </w:pPr>
          </w:p>
          <w:p w14:paraId="6497B2E7" w14:textId="77777777" w:rsidR="00025BF9" w:rsidRDefault="00025BF9" w:rsidP="0053707C">
            <w:pPr>
              <w:jc w:val="both"/>
            </w:pPr>
          </w:p>
          <w:p w14:paraId="20484A38" w14:textId="77777777" w:rsidR="00025BF9" w:rsidRPr="00025BF9" w:rsidRDefault="00025BF9" w:rsidP="0053707C">
            <w:pPr>
              <w:jc w:val="both"/>
            </w:pPr>
          </w:p>
          <w:p w14:paraId="3C2DC89B" w14:textId="77777777" w:rsidR="00E62AB7" w:rsidRPr="00025BF9" w:rsidRDefault="00E62AB7" w:rsidP="0053707C">
            <w:pPr>
              <w:jc w:val="both"/>
            </w:pPr>
          </w:p>
          <w:p w14:paraId="478A24D1" w14:textId="15586058" w:rsidR="00E62AB7" w:rsidRPr="00025BF9" w:rsidRDefault="00E62AB7" w:rsidP="0053707C">
            <w:pPr>
              <w:jc w:val="both"/>
            </w:pPr>
          </w:p>
        </w:tc>
      </w:tr>
      <w:tr w:rsidR="00717FE7" w14:paraId="09ECC87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double" w:sz="4" w:space="0" w:color="00000A"/>
              <w:right w:val="single" w:sz="4" w:space="0" w:color="00000A"/>
            </w:tcBorders>
            <w:shd w:val="clear" w:color="auto" w:fill="BDD6EE"/>
          </w:tcPr>
          <w:p w14:paraId="0B88608D" w14:textId="77777777" w:rsidR="00717FE7" w:rsidRDefault="00717FE7" w:rsidP="0053707C">
            <w:pPr>
              <w:jc w:val="both"/>
            </w:pPr>
            <w:r>
              <w:rPr>
                <w:b/>
                <w:sz w:val="28"/>
              </w:rPr>
              <w:lastRenderedPageBreak/>
              <w:t>B-III – Charakteristika studijního předmětu</w:t>
            </w:r>
          </w:p>
        </w:tc>
      </w:tr>
      <w:tr w:rsidR="00717FE7" w14:paraId="2F3450A1"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double" w:sz="4" w:space="0" w:color="00000A"/>
              <w:left w:val="single" w:sz="4" w:space="0" w:color="00000A"/>
              <w:bottom w:val="single" w:sz="4" w:space="0" w:color="00000A"/>
              <w:right w:val="single" w:sz="4" w:space="0" w:color="00000A"/>
            </w:tcBorders>
            <w:shd w:val="clear" w:color="auto" w:fill="F7CAAC"/>
          </w:tcPr>
          <w:p w14:paraId="5BD3E68E" w14:textId="77777777" w:rsidR="00717FE7" w:rsidRDefault="00717FE7" w:rsidP="0053707C">
            <w:pPr>
              <w:jc w:val="both"/>
            </w:pPr>
            <w:r>
              <w:rPr>
                <w:b/>
              </w:rPr>
              <w:t>Název studijního předmětu</w:t>
            </w:r>
          </w:p>
        </w:tc>
        <w:tc>
          <w:tcPr>
            <w:tcW w:w="6779" w:type="dxa"/>
            <w:gridSpan w:val="17"/>
            <w:tcBorders>
              <w:top w:val="double" w:sz="4" w:space="0" w:color="00000A"/>
              <w:left w:val="single" w:sz="4" w:space="0" w:color="00000A"/>
              <w:bottom w:val="single" w:sz="4" w:space="0" w:color="00000A"/>
              <w:right w:val="single" w:sz="4" w:space="0" w:color="00000A"/>
            </w:tcBorders>
            <w:shd w:val="clear" w:color="auto" w:fill="auto"/>
          </w:tcPr>
          <w:p w14:paraId="6B40C78D" w14:textId="6075A9FD" w:rsidR="00717FE7" w:rsidRPr="00A71D37" w:rsidRDefault="001A57AE" w:rsidP="001A57AE">
            <w:pPr>
              <w:jc w:val="both"/>
              <w:rPr>
                <w:b/>
              </w:rPr>
            </w:pPr>
            <w:bookmarkStart w:id="435" w:name="Biotech_pro_ochr_prostř"/>
            <w:bookmarkEnd w:id="435"/>
            <w:r w:rsidRPr="001A57AE">
              <w:rPr>
                <w:b/>
              </w:rPr>
              <w:t>Biotechnology for Environmental</w:t>
            </w:r>
            <w:r>
              <w:rPr>
                <w:b/>
              </w:rPr>
              <w:t xml:space="preserve"> </w:t>
            </w:r>
            <w:r w:rsidRPr="001A57AE">
              <w:rPr>
                <w:b/>
              </w:rPr>
              <w:t>Protection</w:t>
            </w:r>
          </w:p>
        </w:tc>
      </w:tr>
      <w:tr w:rsidR="00717FE7" w14:paraId="03676BA1"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0505F341" w14:textId="77777777" w:rsidR="00717FE7" w:rsidRDefault="00717FE7" w:rsidP="0053707C">
            <w:pPr>
              <w:jc w:val="both"/>
            </w:pPr>
            <w:r>
              <w:rPr>
                <w:b/>
              </w:rPr>
              <w:t>Typ předmětu</w:t>
            </w:r>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5051B205" w14:textId="77777777" w:rsidR="00717FE7" w:rsidRDefault="00717FE7" w:rsidP="0053707C">
            <w:pPr>
              <w:jc w:val="both"/>
            </w:pPr>
            <w:r>
              <w:t>povinný, ZT</w:t>
            </w:r>
          </w:p>
        </w:tc>
        <w:tc>
          <w:tcPr>
            <w:tcW w:w="2691" w:type="dxa"/>
            <w:gridSpan w:val="5"/>
            <w:tcBorders>
              <w:top w:val="single" w:sz="4" w:space="0" w:color="00000A"/>
              <w:left w:val="single" w:sz="4" w:space="0" w:color="00000A"/>
              <w:bottom w:val="single" w:sz="4" w:space="0" w:color="00000A"/>
              <w:right w:val="single" w:sz="4" w:space="0" w:color="00000A"/>
            </w:tcBorders>
            <w:shd w:val="clear" w:color="auto" w:fill="F7CAAC"/>
          </w:tcPr>
          <w:p w14:paraId="69274680" w14:textId="77777777" w:rsidR="00717FE7" w:rsidRDefault="00717FE7" w:rsidP="0053707C">
            <w:pPr>
              <w:jc w:val="both"/>
            </w:pPr>
            <w:r>
              <w:rPr>
                <w:b/>
              </w:rPr>
              <w:t>doporučený ročník / semestr</w:t>
            </w:r>
          </w:p>
        </w:tc>
        <w:tc>
          <w:tcPr>
            <w:tcW w:w="684" w:type="dxa"/>
            <w:gridSpan w:val="2"/>
            <w:tcBorders>
              <w:top w:val="single" w:sz="4" w:space="0" w:color="00000A"/>
              <w:left w:val="single" w:sz="4" w:space="0" w:color="00000A"/>
              <w:bottom w:val="single" w:sz="4" w:space="0" w:color="00000A"/>
              <w:right w:val="single" w:sz="4" w:space="0" w:color="00000A"/>
            </w:tcBorders>
            <w:shd w:val="clear" w:color="auto" w:fill="auto"/>
          </w:tcPr>
          <w:p w14:paraId="22C890CA" w14:textId="77777777" w:rsidR="00717FE7" w:rsidRDefault="00717FE7" w:rsidP="0053707C">
            <w:pPr>
              <w:jc w:val="both"/>
            </w:pPr>
            <w:r>
              <w:t>1/LS</w:t>
            </w:r>
          </w:p>
        </w:tc>
      </w:tr>
      <w:tr w:rsidR="00717FE7" w14:paraId="2594E1D1"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3198B596" w14:textId="77777777" w:rsidR="00717FE7" w:rsidRDefault="00717FE7" w:rsidP="0053707C">
            <w:pPr>
              <w:jc w:val="both"/>
            </w:pPr>
            <w:r>
              <w:rPr>
                <w:b/>
              </w:rPr>
              <w:t>Rozsah studijního předmětu</w:t>
            </w:r>
          </w:p>
        </w:tc>
        <w:tc>
          <w:tcPr>
            <w:tcW w:w="1701" w:type="dxa"/>
            <w:gridSpan w:val="5"/>
            <w:tcBorders>
              <w:top w:val="single" w:sz="4" w:space="0" w:color="00000A"/>
              <w:left w:val="single" w:sz="4" w:space="0" w:color="00000A"/>
              <w:bottom w:val="single" w:sz="4" w:space="0" w:color="00000A"/>
              <w:right w:val="single" w:sz="4" w:space="0" w:color="00000A"/>
            </w:tcBorders>
            <w:shd w:val="clear" w:color="auto" w:fill="auto"/>
          </w:tcPr>
          <w:p w14:paraId="4A7B1AE0" w14:textId="187E73F4" w:rsidR="00717FE7" w:rsidRPr="00F719E8" w:rsidRDefault="00717FE7" w:rsidP="001C7821">
            <w:pPr>
              <w:jc w:val="both"/>
            </w:pPr>
            <w:r>
              <w:t>28p+</w:t>
            </w:r>
            <w:r w:rsidR="001C7821">
              <w:t>0s</w:t>
            </w:r>
            <w:r>
              <w:rPr>
                <w:lang w:val="en-GB"/>
              </w:rPr>
              <w:t>+</w:t>
            </w:r>
            <w:r w:rsidR="001C7821">
              <w:t>28l</w:t>
            </w:r>
          </w:p>
        </w:tc>
        <w:tc>
          <w:tcPr>
            <w:tcW w:w="888" w:type="dxa"/>
            <w:gridSpan w:val="3"/>
            <w:tcBorders>
              <w:top w:val="single" w:sz="4" w:space="0" w:color="00000A"/>
              <w:left w:val="single" w:sz="4" w:space="0" w:color="00000A"/>
              <w:bottom w:val="single" w:sz="4" w:space="0" w:color="00000A"/>
              <w:right w:val="single" w:sz="4" w:space="0" w:color="00000A"/>
            </w:tcBorders>
            <w:shd w:val="clear" w:color="auto" w:fill="F7CAAC"/>
          </w:tcPr>
          <w:p w14:paraId="6FC2E5FA" w14:textId="77777777" w:rsidR="00717FE7" w:rsidRDefault="00717FE7" w:rsidP="0053707C">
            <w:pPr>
              <w:jc w:val="both"/>
            </w:pPr>
            <w:r>
              <w:rPr>
                <w:b/>
              </w:rPr>
              <w:t xml:space="preserve">hod. </w:t>
            </w:r>
          </w:p>
        </w:tc>
        <w:tc>
          <w:tcPr>
            <w:tcW w:w="815" w:type="dxa"/>
            <w:gridSpan w:val="2"/>
            <w:tcBorders>
              <w:top w:val="single" w:sz="4" w:space="0" w:color="00000A"/>
              <w:left w:val="single" w:sz="4" w:space="0" w:color="00000A"/>
              <w:bottom w:val="single" w:sz="4" w:space="0" w:color="00000A"/>
              <w:right w:val="single" w:sz="4" w:space="0" w:color="00000A"/>
            </w:tcBorders>
            <w:shd w:val="clear" w:color="auto" w:fill="auto"/>
          </w:tcPr>
          <w:p w14:paraId="22FDA986" w14:textId="3F0457A7" w:rsidR="00717FE7" w:rsidRDefault="00D23BBB" w:rsidP="0053707C">
            <w:pPr>
              <w:jc w:val="both"/>
            </w:pPr>
            <w:r>
              <w:t>56</w:t>
            </w:r>
          </w:p>
        </w:tc>
        <w:tc>
          <w:tcPr>
            <w:tcW w:w="1559" w:type="dxa"/>
            <w:gridSpan w:val="3"/>
            <w:tcBorders>
              <w:top w:val="single" w:sz="4" w:space="0" w:color="00000A"/>
              <w:left w:val="single" w:sz="4" w:space="0" w:color="00000A"/>
              <w:bottom w:val="single" w:sz="4" w:space="0" w:color="00000A"/>
              <w:right w:val="single" w:sz="4" w:space="0" w:color="00000A"/>
            </w:tcBorders>
            <w:shd w:val="clear" w:color="auto" w:fill="F7CAAC"/>
          </w:tcPr>
          <w:p w14:paraId="785D3D56" w14:textId="77777777" w:rsidR="00717FE7" w:rsidRDefault="00717FE7" w:rsidP="0053707C">
            <w:pPr>
              <w:jc w:val="both"/>
            </w:pPr>
            <w:r>
              <w:rPr>
                <w:b/>
              </w:rPr>
              <w:t>kreditů</w:t>
            </w:r>
          </w:p>
        </w:tc>
        <w:tc>
          <w:tcPr>
            <w:tcW w:w="1816" w:type="dxa"/>
            <w:gridSpan w:val="4"/>
            <w:tcBorders>
              <w:top w:val="single" w:sz="4" w:space="0" w:color="00000A"/>
              <w:left w:val="single" w:sz="4" w:space="0" w:color="00000A"/>
              <w:bottom w:val="single" w:sz="4" w:space="0" w:color="00000A"/>
              <w:right w:val="single" w:sz="4" w:space="0" w:color="00000A"/>
            </w:tcBorders>
            <w:shd w:val="clear" w:color="auto" w:fill="auto"/>
          </w:tcPr>
          <w:p w14:paraId="2C070D45" w14:textId="69BFC928" w:rsidR="00717FE7" w:rsidRDefault="00A758E6" w:rsidP="0053707C">
            <w:pPr>
              <w:jc w:val="both"/>
            </w:pPr>
            <w:r>
              <w:t>4</w:t>
            </w:r>
          </w:p>
        </w:tc>
      </w:tr>
      <w:tr w:rsidR="00717FE7" w14:paraId="2ED9373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5BA7C8EB" w14:textId="77777777" w:rsidR="00717FE7" w:rsidRDefault="00717FE7" w:rsidP="0053707C">
            <w:pPr>
              <w:jc w:val="both"/>
            </w:pPr>
            <w:r>
              <w:rPr>
                <w:b/>
              </w:rPr>
              <w:t>Prerekvizity, korekvizity, ekvivalence</w:t>
            </w:r>
          </w:p>
        </w:tc>
        <w:tc>
          <w:tcPr>
            <w:tcW w:w="6779" w:type="dxa"/>
            <w:gridSpan w:val="17"/>
            <w:tcBorders>
              <w:top w:val="single" w:sz="4" w:space="0" w:color="00000A"/>
              <w:left w:val="single" w:sz="4" w:space="0" w:color="00000A"/>
              <w:bottom w:val="single" w:sz="4" w:space="0" w:color="00000A"/>
              <w:right w:val="single" w:sz="4" w:space="0" w:color="00000A"/>
            </w:tcBorders>
            <w:shd w:val="clear" w:color="auto" w:fill="auto"/>
          </w:tcPr>
          <w:p w14:paraId="4ED3CFD6" w14:textId="77777777" w:rsidR="00717FE7" w:rsidRDefault="00717FE7" w:rsidP="0053707C">
            <w:pPr>
              <w:jc w:val="both"/>
            </w:pPr>
          </w:p>
        </w:tc>
      </w:tr>
      <w:tr w:rsidR="00717FE7" w14:paraId="5884AD2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5E28C140" w14:textId="77777777" w:rsidR="00717FE7" w:rsidRDefault="00717FE7" w:rsidP="0053707C">
            <w:pPr>
              <w:jc w:val="both"/>
            </w:pPr>
            <w:r>
              <w:rPr>
                <w:b/>
              </w:rPr>
              <w:t>Způsob ověření studijních výsledků</w:t>
            </w:r>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5C8AA6E4" w14:textId="77777777" w:rsidR="00717FE7" w:rsidRDefault="00717FE7" w:rsidP="0053707C">
            <w:pPr>
              <w:jc w:val="both"/>
            </w:pPr>
            <w:r>
              <w:t>zápočet, zkouška</w:t>
            </w:r>
          </w:p>
        </w:tc>
        <w:tc>
          <w:tcPr>
            <w:tcW w:w="1559" w:type="dxa"/>
            <w:gridSpan w:val="3"/>
            <w:tcBorders>
              <w:top w:val="single" w:sz="4" w:space="0" w:color="00000A"/>
              <w:left w:val="single" w:sz="4" w:space="0" w:color="00000A"/>
              <w:bottom w:val="single" w:sz="4" w:space="0" w:color="00000A"/>
              <w:right w:val="single" w:sz="4" w:space="0" w:color="00000A"/>
            </w:tcBorders>
            <w:shd w:val="clear" w:color="auto" w:fill="F7CAAC"/>
          </w:tcPr>
          <w:p w14:paraId="4E314F38" w14:textId="77777777" w:rsidR="00717FE7" w:rsidRDefault="00717FE7" w:rsidP="0053707C">
            <w:pPr>
              <w:jc w:val="both"/>
            </w:pPr>
            <w:r>
              <w:rPr>
                <w:b/>
              </w:rPr>
              <w:t>Forma výuky</w:t>
            </w:r>
          </w:p>
        </w:tc>
        <w:tc>
          <w:tcPr>
            <w:tcW w:w="1816" w:type="dxa"/>
            <w:gridSpan w:val="4"/>
            <w:tcBorders>
              <w:top w:val="single" w:sz="4" w:space="0" w:color="00000A"/>
              <w:left w:val="single" w:sz="4" w:space="0" w:color="00000A"/>
              <w:bottom w:val="single" w:sz="4" w:space="0" w:color="00000A"/>
              <w:right w:val="single" w:sz="4" w:space="0" w:color="00000A"/>
            </w:tcBorders>
            <w:shd w:val="clear" w:color="auto" w:fill="auto"/>
          </w:tcPr>
          <w:p w14:paraId="54B901BE" w14:textId="77777777" w:rsidR="00717FE7" w:rsidRDefault="00717FE7" w:rsidP="0053707C">
            <w:pPr>
              <w:jc w:val="both"/>
            </w:pPr>
            <w:r>
              <w:t>p</w:t>
            </w:r>
            <w:r w:rsidRPr="00612A44">
              <w:t>řednášk</w:t>
            </w:r>
            <w:r>
              <w:t>y, laboratorní cvičení</w:t>
            </w:r>
          </w:p>
        </w:tc>
      </w:tr>
      <w:tr w:rsidR="00717FE7" w14:paraId="12950BB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74F4079C" w14:textId="77777777" w:rsidR="00717FE7" w:rsidRDefault="00717FE7" w:rsidP="0053707C">
            <w:pPr>
              <w:jc w:val="both"/>
            </w:pPr>
            <w:r>
              <w:rPr>
                <w:b/>
              </w:rPr>
              <w:t>Forma způsobu ověření studijních výsledků a další požadavky na studenta</w:t>
            </w:r>
          </w:p>
        </w:tc>
        <w:tc>
          <w:tcPr>
            <w:tcW w:w="6779" w:type="dxa"/>
            <w:gridSpan w:val="17"/>
            <w:tcBorders>
              <w:top w:val="single" w:sz="4" w:space="0" w:color="00000A"/>
              <w:left w:val="single" w:sz="4" w:space="0" w:color="00000A"/>
              <w:bottom w:val="single" w:sz="4" w:space="0" w:color="auto"/>
              <w:right w:val="single" w:sz="4" w:space="0" w:color="00000A"/>
            </w:tcBorders>
            <w:shd w:val="clear" w:color="auto" w:fill="auto"/>
          </w:tcPr>
          <w:p w14:paraId="50D4E654" w14:textId="77777777" w:rsidR="00717FE7" w:rsidRDefault="00717FE7" w:rsidP="0053707C">
            <w:pPr>
              <w:jc w:val="both"/>
            </w:pPr>
            <w:r>
              <w:t>Absolvování všech laboratorních cvičení, odevzdání a přijetí protokolů z laboratorních cvičení, ústní zkouška.</w:t>
            </w:r>
          </w:p>
        </w:tc>
      </w:tr>
      <w:tr w:rsidR="00717FE7" w14:paraId="4DDE0F8B"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97"/>
        </w:trPr>
        <w:tc>
          <w:tcPr>
            <w:tcW w:w="3081" w:type="dxa"/>
            <w:gridSpan w:val="3"/>
            <w:tcBorders>
              <w:left w:val="single" w:sz="4" w:space="0" w:color="00000A"/>
              <w:bottom w:val="single" w:sz="4" w:space="0" w:color="00000A"/>
              <w:right w:val="single" w:sz="4" w:space="0" w:color="00000A"/>
            </w:tcBorders>
            <w:shd w:val="clear" w:color="auto" w:fill="F7CAAC"/>
          </w:tcPr>
          <w:p w14:paraId="7AEE63B5" w14:textId="77777777" w:rsidR="00717FE7" w:rsidRDefault="00717FE7" w:rsidP="0053707C">
            <w:pPr>
              <w:jc w:val="both"/>
            </w:pPr>
            <w:r>
              <w:rPr>
                <w:b/>
              </w:rPr>
              <w:t>Garant předmětu</w:t>
            </w:r>
          </w:p>
        </w:tc>
        <w:tc>
          <w:tcPr>
            <w:tcW w:w="6779" w:type="dxa"/>
            <w:gridSpan w:val="17"/>
            <w:tcBorders>
              <w:top w:val="single" w:sz="4" w:space="0" w:color="auto"/>
              <w:left w:val="single" w:sz="4" w:space="0" w:color="00000A"/>
              <w:bottom w:val="single" w:sz="4" w:space="0" w:color="00000A"/>
              <w:right w:val="single" w:sz="4" w:space="0" w:color="00000A"/>
            </w:tcBorders>
            <w:shd w:val="clear" w:color="auto" w:fill="auto"/>
          </w:tcPr>
          <w:p w14:paraId="267411DD" w14:textId="77777777" w:rsidR="00717FE7" w:rsidRDefault="00717FE7" w:rsidP="0053707C">
            <w:pPr>
              <w:jc w:val="both"/>
            </w:pPr>
            <w:r>
              <w:t>doc. RNDr. Jan Růžička, Ph.D.</w:t>
            </w:r>
          </w:p>
        </w:tc>
      </w:tr>
      <w:tr w:rsidR="00717FE7" w14:paraId="4C0ABAD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43"/>
        </w:trPr>
        <w:tc>
          <w:tcPr>
            <w:tcW w:w="3081" w:type="dxa"/>
            <w:gridSpan w:val="3"/>
            <w:tcBorders>
              <w:left w:val="single" w:sz="4" w:space="0" w:color="00000A"/>
              <w:bottom w:val="single" w:sz="4" w:space="0" w:color="00000A"/>
              <w:right w:val="single" w:sz="4" w:space="0" w:color="00000A"/>
            </w:tcBorders>
            <w:shd w:val="clear" w:color="auto" w:fill="F7CAAC"/>
          </w:tcPr>
          <w:p w14:paraId="5B07338B" w14:textId="77777777" w:rsidR="00717FE7" w:rsidRDefault="00717FE7" w:rsidP="0053707C">
            <w:pPr>
              <w:jc w:val="both"/>
            </w:pPr>
            <w:r>
              <w:rPr>
                <w:b/>
              </w:rPr>
              <w:t>Zapojení garanta do výuky předmětu</w:t>
            </w:r>
          </w:p>
        </w:tc>
        <w:tc>
          <w:tcPr>
            <w:tcW w:w="6779" w:type="dxa"/>
            <w:gridSpan w:val="17"/>
            <w:tcBorders>
              <w:left w:val="single" w:sz="4" w:space="0" w:color="00000A"/>
              <w:bottom w:val="single" w:sz="4" w:space="0" w:color="00000A"/>
              <w:right w:val="single" w:sz="4" w:space="0" w:color="00000A"/>
            </w:tcBorders>
            <w:shd w:val="clear" w:color="auto" w:fill="auto"/>
          </w:tcPr>
          <w:p w14:paraId="3E51327D" w14:textId="6D573F4B" w:rsidR="00717FE7" w:rsidRDefault="00E83E86" w:rsidP="0053707C">
            <w:pPr>
              <w:jc w:val="both"/>
            </w:pPr>
            <w:r>
              <w:t>100% p</w:t>
            </w:r>
            <w:r w:rsidR="00717FE7">
              <w:t xml:space="preserve"> </w:t>
            </w:r>
          </w:p>
        </w:tc>
      </w:tr>
      <w:tr w:rsidR="00717FE7" w14:paraId="16F67BE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52AE338D" w14:textId="77777777" w:rsidR="00717FE7" w:rsidRDefault="00717FE7" w:rsidP="0053707C">
            <w:pPr>
              <w:jc w:val="both"/>
            </w:pPr>
            <w:r>
              <w:rPr>
                <w:b/>
              </w:rPr>
              <w:t>Vyučující</w:t>
            </w:r>
          </w:p>
        </w:tc>
        <w:tc>
          <w:tcPr>
            <w:tcW w:w="6779" w:type="dxa"/>
            <w:gridSpan w:val="17"/>
            <w:tcBorders>
              <w:top w:val="single" w:sz="4" w:space="0" w:color="00000A"/>
              <w:left w:val="single" w:sz="4" w:space="0" w:color="00000A"/>
              <w:right w:val="single" w:sz="4" w:space="0" w:color="00000A"/>
            </w:tcBorders>
            <w:shd w:val="clear" w:color="auto" w:fill="auto"/>
          </w:tcPr>
          <w:p w14:paraId="7FFC8E92" w14:textId="77777777" w:rsidR="00717FE7" w:rsidRDefault="00717FE7" w:rsidP="0053707C">
            <w:pPr>
              <w:jc w:val="both"/>
            </w:pPr>
          </w:p>
        </w:tc>
      </w:tr>
      <w:tr w:rsidR="00717FE7" w14:paraId="35B377A5"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left w:val="single" w:sz="4" w:space="0" w:color="00000A"/>
              <w:bottom w:val="single" w:sz="4" w:space="0" w:color="00000A"/>
              <w:right w:val="single" w:sz="4" w:space="0" w:color="00000A"/>
            </w:tcBorders>
            <w:shd w:val="clear" w:color="auto" w:fill="FFFFFF" w:themeFill="background1"/>
          </w:tcPr>
          <w:p w14:paraId="08FB8F41" w14:textId="3EB7823F" w:rsidR="00717FE7" w:rsidRDefault="00717FE7" w:rsidP="00E83E86">
            <w:pPr>
              <w:spacing w:before="60" w:after="60"/>
              <w:jc w:val="both"/>
            </w:pPr>
            <w:r w:rsidRPr="00E83E86">
              <w:rPr>
                <w:b/>
              </w:rPr>
              <w:t>doc. RNDr. Jan Růžička, Ph.D.</w:t>
            </w:r>
            <w:r>
              <w:t xml:space="preserve"> (100% p)</w:t>
            </w:r>
          </w:p>
        </w:tc>
      </w:tr>
      <w:tr w:rsidR="00717FE7" w14:paraId="78A2ECF8"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4101D646" w14:textId="77777777" w:rsidR="00717FE7" w:rsidRDefault="00717FE7" w:rsidP="0053707C">
            <w:pPr>
              <w:jc w:val="both"/>
            </w:pPr>
            <w:r>
              <w:rPr>
                <w:b/>
              </w:rPr>
              <w:t>Stručná anotace předmětu</w:t>
            </w:r>
          </w:p>
        </w:tc>
        <w:tc>
          <w:tcPr>
            <w:tcW w:w="6779" w:type="dxa"/>
            <w:gridSpan w:val="17"/>
            <w:tcBorders>
              <w:top w:val="single" w:sz="4" w:space="0" w:color="00000A"/>
              <w:left w:val="single" w:sz="4" w:space="0" w:color="00000A"/>
              <w:right w:val="single" w:sz="4" w:space="0" w:color="00000A"/>
            </w:tcBorders>
            <w:shd w:val="clear" w:color="auto" w:fill="auto"/>
          </w:tcPr>
          <w:p w14:paraId="7E861364" w14:textId="77777777" w:rsidR="00717FE7" w:rsidRDefault="00717FE7" w:rsidP="0053707C">
            <w:pPr>
              <w:jc w:val="both"/>
            </w:pPr>
          </w:p>
        </w:tc>
      </w:tr>
      <w:tr w:rsidR="00717FE7" w14:paraId="79FA4167"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3938"/>
        </w:trPr>
        <w:tc>
          <w:tcPr>
            <w:tcW w:w="9860" w:type="dxa"/>
            <w:gridSpan w:val="20"/>
            <w:tcBorders>
              <w:left w:val="single" w:sz="4" w:space="0" w:color="00000A"/>
              <w:bottom w:val="single" w:sz="12" w:space="0" w:color="00000A"/>
              <w:right w:val="single" w:sz="4" w:space="0" w:color="00000A"/>
            </w:tcBorders>
            <w:shd w:val="clear" w:color="auto" w:fill="auto"/>
          </w:tcPr>
          <w:p w14:paraId="1D69D9DC" w14:textId="77777777" w:rsidR="00717FE7" w:rsidRDefault="00717FE7" w:rsidP="0053707C">
            <w:pPr>
              <w:jc w:val="both"/>
            </w:pPr>
            <w:r w:rsidRPr="004B74AA">
              <w:t>Cílem předmětu je získání znalostí v oblasti čistírenské mikrobiologie a výskytu vláknitých mikroorgani</w:t>
            </w:r>
            <w:r>
              <w:t>z</w:t>
            </w:r>
            <w:r w:rsidRPr="004B74AA">
              <w:t>mů v aktivacích. Dále jsou studenti seznámeni s mikrobiálními procesy využívanými v technologiích dekontaminace vod, ovzduší a půd a s možnostmi využití mikroorgani</w:t>
            </w:r>
            <w:r>
              <w:t>z</w:t>
            </w:r>
            <w:r w:rsidRPr="004B74AA">
              <w:t>mů pro odstraňování nežádoucích látek z životního prostředí. Jsou prohloubeny znalosti o de</w:t>
            </w:r>
            <w:r>
              <w:t>z</w:t>
            </w:r>
            <w:r w:rsidRPr="004B74AA">
              <w:t>infekci pitných a průmyslových vod.</w:t>
            </w:r>
            <w:r>
              <w:t xml:space="preserve"> </w:t>
            </w:r>
            <w:r w:rsidRPr="006C447C">
              <w:t>Obsah před</w:t>
            </w:r>
            <w:r>
              <w:t>mětu tvoří tyto tematické celky:</w:t>
            </w:r>
          </w:p>
          <w:p w14:paraId="00D798D4" w14:textId="77777777" w:rsidR="00717FE7" w:rsidRDefault="00717FE7" w:rsidP="0053707C">
            <w:pPr>
              <w:numPr>
                <w:ilvl w:val="0"/>
                <w:numId w:val="12"/>
              </w:numPr>
              <w:suppressAutoHyphens/>
              <w:ind w:left="284" w:hanging="57"/>
              <w:jc w:val="both"/>
            </w:pPr>
            <w:r>
              <w:t xml:space="preserve">Čistírenská mikrobiologie I - viry a bakterie v aktivacích, význam. </w:t>
            </w:r>
          </w:p>
          <w:p w14:paraId="6A0EB090" w14:textId="77777777" w:rsidR="00717FE7" w:rsidRDefault="00717FE7" w:rsidP="0053707C">
            <w:pPr>
              <w:numPr>
                <w:ilvl w:val="0"/>
                <w:numId w:val="12"/>
              </w:numPr>
              <w:suppressAutoHyphens/>
              <w:ind w:left="284" w:hanging="57"/>
              <w:jc w:val="both"/>
            </w:pPr>
            <w:r>
              <w:t xml:space="preserve">Čistírenská mikrobiologie II - vláknité bakterie, typy. </w:t>
            </w:r>
          </w:p>
          <w:p w14:paraId="50988351" w14:textId="77777777" w:rsidR="00717FE7" w:rsidRDefault="00717FE7" w:rsidP="0053707C">
            <w:pPr>
              <w:numPr>
                <w:ilvl w:val="0"/>
                <w:numId w:val="12"/>
              </w:numPr>
              <w:suppressAutoHyphens/>
              <w:ind w:left="284" w:hanging="57"/>
              <w:jc w:val="both"/>
            </w:pPr>
            <w:r>
              <w:t xml:space="preserve">Čistírenská mikrobiologie III - vláknité bakterie, tvorba biologických pěn. </w:t>
            </w:r>
          </w:p>
          <w:p w14:paraId="05F29B29" w14:textId="77777777" w:rsidR="00717FE7" w:rsidRDefault="00717FE7" w:rsidP="0053707C">
            <w:pPr>
              <w:numPr>
                <w:ilvl w:val="0"/>
                <w:numId w:val="12"/>
              </w:numPr>
              <w:suppressAutoHyphens/>
              <w:ind w:left="284" w:hanging="57"/>
              <w:jc w:val="both"/>
            </w:pPr>
            <w:r>
              <w:t xml:space="preserve">Čistírenská mikrobiologie IV - biologické problémy při separaci kalu. </w:t>
            </w:r>
          </w:p>
          <w:p w14:paraId="47373A7A" w14:textId="77777777" w:rsidR="00717FE7" w:rsidRDefault="00717FE7" w:rsidP="0053707C">
            <w:pPr>
              <w:numPr>
                <w:ilvl w:val="0"/>
                <w:numId w:val="12"/>
              </w:numPr>
              <w:suppressAutoHyphens/>
              <w:ind w:left="284" w:hanging="57"/>
              <w:jc w:val="both"/>
            </w:pPr>
            <w:r>
              <w:t xml:space="preserve">Čistírenská mikrobiologie V - houby, prvoci a mnohobuněční v aktivacích, význam. </w:t>
            </w:r>
          </w:p>
          <w:p w14:paraId="2CCB3835" w14:textId="77777777" w:rsidR="00717FE7" w:rsidRDefault="00717FE7" w:rsidP="0053707C">
            <w:pPr>
              <w:numPr>
                <w:ilvl w:val="0"/>
                <w:numId w:val="12"/>
              </w:numPr>
              <w:suppressAutoHyphens/>
              <w:ind w:left="284" w:hanging="57"/>
              <w:jc w:val="both"/>
            </w:pPr>
            <w:r>
              <w:t xml:space="preserve">Čistírenská mikrobiologie VI - mikroskopická kontrola, ostatní metody zkoumání mikrobiálních procesů. </w:t>
            </w:r>
          </w:p>
          <w:p w14:paraId="0B381396" w14:textId="77777777" w:rsidR="00717FE7" w:rsidRDefault="00717FE7" w:rsidP="0053707C">
            <w:pPr>
              <w:numPr>
                <w:ilvl w:val="0"/>
                <w:numId w:val="12"/>
              </w:numPr>
              <w:suppressAutoHyphens/>
              <w:ind w:left="284" w:hanging="57"/>
              <w:jc w:val="both"/>
            </w:pPr>
            <w:r>
              <w:t xml:space="preserve">Čistírenská mikrobiologie VII - mikrobiální odstraňování dusíku a fosforu. </w:t>
            </w:r>
          </w:p>
          <w:p w14:paraId="01541C2A" w14:textId="77777777" w:rsidR="00717FE7" w:rsidRDefault="00717FE7" w:rsidP="0053707C">
            <w:pPr>
              <w:numPr>
                <w:ilvl w:val="0"/>
                <w:numId w:val="12"/>
              </w:numPr>
              <w:suppressAutoHyphens/>
              <w:ind w:left="284" w:hanging="57"/>
              <w:jc w:val="both"/>
            </w:pPr>
            <w:r>
              <w:t xml:space="preserve">Čistírenská mikrobiologie VIII - anaerobní procesy a předčišťování vod s obsahem toxických látek. </w:t>
            </w:r>
          </w:p>
          <w:p w14:paraId="12C9335A" w14:textId="77777777" w:rsidR="00717FE7" w:rsidRDefault="00717FE7" w:rsidP="0053707C">
            <w:pPr>
              <w:numPr>
                <w:ilvl w:val="0"/>
                <w:numId w:val="12"/>
              </w:numPr>
              <w:suppressAutoHyphens/>
              <w:ind w:left="284" w:hanging="57"/>
              <w:jc w:val="both"/>
            </w:pPr>
            <w:r>
              <w:t xml:space="preserve">Mikrobiální čištění odpadního vzduchu. Kompostování. </w:t>
            </w:r>
          </w:p>
          <w:p w14:paraId="4BC3D119" w14:textId="77777777" w:rsidR="00717FE7" w:rsidRDefault="00717FE7" w:rsidP="0053707C">
            <w:pPr>
              <w:numPr>
                <w:ilvl w:val="0"/>
                <w:numId w:val="12"/>
              </w:numPr>
              <w:suppressAutoHyphens/>
              <w:ind w:left="284" w:hanging="57"/>
              <w:jc w:val="both"/>
            </w:pPr>
            <w:r>
              <w:t xml:space="preserve">Bioremediace půd a podzemních vod. Fytoremediace. </w:t>
            </w:r>
          </w:p>
          <w:p w14:paraId="3239836A" w14:textId="77777777" w:rsidR="00717FE7" w:rsidRDefault="00717FE7" w:rsidP="0053707C">
            <w:pPr>
              <w:numPr>
                <w:ilvl w:val="0"/>
                <w:numId w:val="12"/>
              </w:numPr>
              <w:suppressAutoHyphens/>
              <w:ind w:left="284" w:hanging="57"/>
              <w:jc w:val="both"/>
            </w:pPr>
            <w:r>
              <w:t xml:space="preserve">Biosorpce, biomethylace. Dezinfekce pitné vody. </w:t>
            </w:r>
          </w:p>
          <w:p w14:paraId="637334B3" w14:textId="77777777" w:rsidR="00717FE7" w:rsidRDefault="00717FE7" w:rsidP="0053707C">
            <w:pPr>
              <w:numPr>
                <w:ilvl w:val="0"/>
                <w:numId w:val="12"/>
              </w:numPr>
              <w:suppressAutoHyphens/>
              <w:ind w:left="284" w:hanging="57"/>
              <w:jc w:val="both"/>
            </w:pPr>
            <w:r>
              <w:t xml:space="preserve">Mikrobiální rozložitelnost sloučenin - základní zákonitosti. Příklady perzistentních sloučenin. </w:t>
            </w:r>
          </w:p>
          <w:p w14:paraId="55B9A3E6" w14:textId="77777777" w:rsidR="00717FE7" w:rsidRDefault="00717FE7" w:rsidP="0053707C">
            <w:pPr>
              <w:numPr>
                <w:ilvl w:val="0"/>
                <w:numId w:val="12"/>
              </w:numPr>
              <w:suppressAutoHyphens/>
              <w:ind w:left="284" w:hanging="57"/>
              <w:jc w:val="both"/>
            </w:pPr>
            <w:r>
              <w:t xml:space="preserve">Biodegradabilita alifatických a aromatických uhlovodíků. </w:t>
            </w:r>
          </w:p>
          <w:p w14:paraId="4DD18579" w14:textId="77777777" w:rsidR="00717FE7" w:rsidRDefault="00717FE7" w:rsidP="0053707C">
            <w:pPr>
              <w:numPr>
                <w:ilvl w:val="0"/>
                <w:numId w:val="12"/>
              </w:numPr>
              <w:suppressAutoHyphens/>
              <w:ind w:left="284" w:hanging="57"/>
              <w:jc w:val="both"/>
            </w:pPr>
            <w:r>
              <w:t>Biodegradabilita chlorovaných sloučenin a plastů.</w:t>
            </w:r>
          </w:p>
        </w:tc>
      </w:tr>
      <w:tr w:rsidR="00717FE7" w14:paraId="2AEA3C8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65"/>
        </w:trPr>
        <w:tc>
          <w:tcPr>
            <w:tcW w:w="3647" w:type="dxa"/>
            <w:gridSpan w:val="5"/>
            <w:tcBorders>
              <w:left w:val="single" w:sz="4" w:space="0" w:color="00000A"/>
              <w:bottom w:val="single" w:sz="4" w:space="0" w:color="00000A"/>
              <w:right w:val="single" w:sz="4" w:space="0" w:color="00000A"/>
            </w:tcBorders>
            <w:shd w:val="clear" w:color="auto" w:fill="F7CAAC"/>
          </w:tcPr>
          <w:p w14:paraId="10AC1371" w14:textId="77777777" w:rsidR="00717FE7" w:rsidRDefault="00717FE7" w:rsidP="0053707C">
            <w:pPr>
              <w:jc w:val="both"/>
            </w:pPr>
            <w:r>
              <w:rPr>
                <w:b/>
              </w:rPr>
              <w:t>Studijní literatura a studijní pomůcky</w:t>
            </w:r>
          </w:p>
        </w:tc>
        <w:tc>
          <w:tcPr>
            <w:tcW w:w="6213" w:type="dxa"/>
            <w:gridSpan w:val="15"/>
            <w:tcBorders>
              <w:left w:val="single" w:sz="4" w:space="0" w:color="00000A"/>
              <w:right w:val="single" w:sz="4" w:space="0" w:color="00000A"/>
            </w:tcBorders>
            <w:shd w:val="clear" w:color="auto" w:fill="auto"/>
          </w:tcPr>
          <w:p w14:paraId="347295D1" w14:textId="77777777" w:rsidR="00717FE7" w:rsidRDefault="00717FE7" w:rsidP="0053707C">
            <w:pPr>
              <w:jc w:val="both"/>
            </w:pPr>
          </w:p>
        </w:tc>
      </w:tr>
      <w:tr w:rsidR="00717FE7" w14:paraId="41BACAC9"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598"/>
        </w:trPr>
        <w:tc>
          <w:tcPr>
            <w:tcW w:w="9860" w:type="dxa"/>
            <w:gridSpan w:val="20"/>
            <w:tcBorders>
              <w:left w:val="single" w:sz="4" w:space="0" w:color="00000A"/>
              <w:bottom w:val="single" w:sz="4" w:space="0" w:color="00000A"/>
              <w:right w:val="single" w:sz="4" w:space="0" w:color="00000A"/>
            </w:tcBorders>
            <w:shd w:val="clear" w:color="auto" w:fill="auto"/>
          </w:tcPr>
          <w:p w14:paraId="772008F0" w14:textId="77777777" w:rsidR="00717FE7" w:rsidRDefault="00717FE7" w:rsidP="0053707C">
            <w:pPr>
              <w:jc w:val="both"/>
            </w:pPr>
            <w:r w:rsidRPr="00676B76">
              <w:rPr>
                <w:u w:val="single"/>
              </w:rPr>
              <w:t>Povinná literatura</w:t>
            </w:r>
            <w:r>
              <w:rPr>
                <w:u w:val="single"/>
              </w:rPr>
              <w:t>:</w:t>
            </w:r>
          </w:p>
          <w:p w14:paraId="18C81812" w14:textId="77777777" w:rsidR="00E62AB7" w:rsidRDefault="00E62AB7" w:rsidP="00E62AB7">
            <w:pPr>
              <w:jc w:val="both"/>
              <w:rPr>
                <w:sz w:val="19"/>
                <w:szCs w:val="19"/>
              </w:rPr>
            </w:pPr>
            <w:r w:rsidRPr="00C2702E">
              <w:rPr>
                <w:sz w:val="19"/>
                <w:szCs w:val="19"/>
              </w:rPr>
              <w:t>Výukové materiály v anglickém jazyce poskytnuté vyučujícím.</w:t>
            </w:r>
          </w:p>
          <w:p w14:paraId="2303C47E" w14:textId="77777777" w:rsidR="00717FE7" w:rsidRDefault="00717FE7" w:rsidP="0053707C">
            <w:pPr>
              <w:jc w:val="both"/>
            </w:pPr>
            <w:r w:rsidRPr="003F2E2C">
              <w:rPr>
                <w:caps/>
              </w:rPr>
              <w:t xml:space="preserve">Mara, D., Horan, </w:t>
            </w:r>
            <w:proofErr w:type="gramStart"/>
            <w:r w:rsidRPr="003F2E2C">
              <w:rPr>
                <w:caps/>
              </w:rPr>
              <w:t>N.J</w:t>
            </w:r>
            <w:r>
              <w:t>.</w:t>
            </w:r>
            <w:proofErr w:type="gramEnd"/>
            <w:r>
              <w:t xml:space="preserve"> Handbook of Water and Wastewater Microbiology. Amsterdam: Academic Press, 2003. ISBN 0-12-470100-0.</w:t>
            </w:r>
          </w:p>
          <w:p w14:paraId="3B2E3FC3" w14:textId="77777777" w:rsidR="00717FE7" w:rsidRDefault="00717FE7" w:rsidP="0053707C">
            <w:pPr>
              <w:jc w:val="both"/>
            </w:pPr>
          </w:p>
          <w:p w14:paraId="7850E5DE" w14:textId="77777777" w:rsidR="00717FE7" w:rsidRPr="00676B76" w:rsidRDefault="00717FE7" w:rsidP="0053707C">
            <w:pPr>
              <w:jc w:val="both"/>
              <w:rPr>
                <w:u w:val="single"/>
              </w:rPr>
            </w:pPr>
            <w:r w:rsidRPr="00676B76">
              <w:rPr>
                <w:u w:val="single"/>
              </w:rPr>
              <w:t>Doporučená</w:t>
            </w:r>
            <w:r>
              <w:rPr>
                <w:u w:val="single"/>
              </w:rPr>
              <w:t xml:space="preserve"> </w:t>
            </w:r>
            <w:r w:rsidRPr="00676B76">
              <w:rPr>
                <w:u w:val="single"/>
              </w:rPr>
              <w:t xml:space="preserve">literatura: </w:t>
            </w:r>
          </w:p>
          <w:p w14:paraId="528F612B" w14:textId="77777777" w:rsidR="00717FE7" w:rsidRDefault="00717FE7" w:rsidP="0053707C">
            <w:pPr>
              <w:jc w:val="both"/>
            </w:pPr>
            <w:r w:rsidRPr="003F2E2C">
              <w:rPr>
                <w:caps/>
              </w:rPr>
              <w:t>Seviour</w:t>
            </w:r>
            <w:r>
              <w:rPr>
                <w:caps/>
              </w:rPr>
              <w:t>,</w:t>
            </w:r>
            <w:r w:rsidRPr="003F2E2C">
              <w:rPr>
                <w:caps/>
              </w:rPr>
              <w:t xml:space="preserve"> </w:t>
            </w:r>
            <w:proofErr w:type="gramStart"/>
            <w:r w:rsidRPr="003F2E2C">
              <w:rPr>
                <w:caps/>
              </w:rPr>
              <w:t>R.J.</w:t>
            </w:r>
            <w:proofErr w:type="gramEnd"/>
            <w:r w:rsidRPr="003F2E2C">
              <w:rPr>
                <w:caps/>
              </w:rPr>
              <w:t>, Blackall</w:t>
            </w:r>
            <w:r>
              <w:rPr>
                <w:caps/>
              </w:rPr>
              <w:t>,</w:t>
            </w:r>
            <w:r w:rsidRPr="003F2E2C">
              <w:rPr>
                <w:caps/>
              </w:rPr>
              <w:t xml:space="preserve"> L.</w:t>
            </w:r>
            <w:r>
              <w:t xml:space="preserve"> The Microbiology of Activated Sludge. Dordrecht, 1999. ISBN 0-412-79380-6.</w:t>
            </w:r>
          </w:p>
          <w:p w14:paraId="5E38BD16" w14:textId="77777777" w:rsidR="00717FE7" w:rsidRDefault="00717FE7" w:rsidP="0053707C">
            <w:pPr>
              <w:jc w:val="both"/>
            </w:pPr>
            <w:r w:rsidRPr="0067459D">
              <w:rPr>
                <w:caps/>
                <w:kern w:val="20"/>
              </w:rPr>
              <w:t>Kennes, Ch., Thalasso, F</w:t>
            </w:r>
            <w:r>
              <w:t xml:space="preserve">. Waste Gas Biotreatment Technology. J. Chem. Technol. Biotechnol. 72, 303-319, 1998. </w:t>
            </w:r>
          </w:p>
        </w:tc>
      </w:tr>
      <w:tr w:rsidR="00717FE7" w14:paraId="1344DD05"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12" w:space="0" w:color="00000A"/>
              <w:left w:val="single" w:sz="2" w:space="0" w:color="00000A"/>
              <w:bottom w:val="single" w:sz="2" w:space="0" w:color="00000A"/>
              <w:right w:val="single" w:sz="2" w:space="0" w:color="00000A"/>
            </w:tcBorders>
            <w:shd w:val="clear" w:color="auto" w:fill="F7CAAC"/>
          </w:tcPr>
          <w:p w14:paraId="36025A09" w14:textId="77777777" w:rsidR="00717FE7" w:rsidRDefault="00717FE7" w:rsidP="0053707C">
            <w:pPr>
              <w:jc w:val="center"/>
            </w:pPr>
            <w:r>
              <w:rPr>
                <w:b/>
              </w:rPr>
              <w:t>Informace ke kombinované nebo distanční formě</w:t>
            </w:r>
          </w:p>
        </w:tc>
      </w:tr>
      <w:tr w:rsidR="00717FE7" w14:paraId="1966C2B5"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4782" w:type="dxa"/>
            <w:gridSpan w:val="8"/>
            <w:tcBorders>
              <w:top w:val="single" w:sz="2" w:space="0" w:color="00000A"/>
              <w:left w:val="single" w:sz="4" w:space="0" w:color="00000A"/>
              <w:bottom w:val="single" w:sz="4" w:space="0" w:color="00000A"/>
              <w:right w:val="single" w:sz="4" w:space="0" w:color="00000A"/>
            </w:tcBorders>
            <w:shd w:val="clear" w:color="auto" w:fill="F7CAAC"/>
          </w:tcPr>
          <w:p w14:paraId="53DFC2CF" w14:textId="77777777" w:rsidR="00717FE7" w:rsidRDefault="00717FE7" w:rsidP="0053707C">
            <w:pPr>
              <w:jc w:val="both"/>
            </w:pPr>
            <w:r>
              <w:rPr>
                <w:b/>
              </w:rPr>
              <w:t>Rozsah konzultací (soustředění)</w:t>
            </w:r>
          </w:p>
        </w:tc>
        <w:tc>
          <w:tcPr>
            <w:tcW w:w="888" w:type="dxa"/>
            <w:gridSpan w:val="3"/>
            <w:tcBorders>
              <w:top w:val="single" w:sz="2" w:space="0" w:color="00000A"/>
              <w:left w:val="single" w:sz="4" w:space="0" w:color="00000A"/>
              <w:bottom w:val="single" w:sz="4" w:space="0" w:color="00000A"/>
              <w:right w:val="single" w:sz="4" w:space="0" w:color="00000A"/>
            </w:tcBorders>
            <w:shd w:val="clear" w:color="auto" w:fill="auto"/>
          </w:tcPr>
          <w:p w14:paraId="4A416FAB" w14:textId="1D072947" w:rsidR="00717FE7" w:rsidRDefault="00717FE7" w:rsidP="0053707C">
            <w:pPr>
              <w:jc w:val="center"/>
            </w:pPr>
          </w:p>
        </w:tc>
        <w:tc>
          <w:tcPr>
            <w:tcW w:w="4190" w:type="dxa"/>
            <w:gridSpan w:val="9"/>
            <w:tcBorders>
              <w:top w:val="single" w:sz="2" w:space="0" w:color="00000A"/>
              <w:left w:val="single" w:sz="4" w:space="0" w:color="00000A"/>
              <w:bottom w:val="single" w:sz="4" w:space="0" w:color="00000A"/>
              <w:right w:val="single" w:sz="4" w:space="0" w:color="00000A"/>
            </w:tcBorders>
            <w:shd w:val="clear" w:color="auto" w:fill="F7CAAC"/>
          </w:tcPr>
          <w:p w14:paraId="4B65BF3F" w14:textId="77777777" w:rsidR="00717FE7" w:rsidRDefault="00717FE7" w:rsidP="0053707C">
            <w:pPr>
              <w:jc w:val="both"/>
            </w:pPr>
            <w:r>
              <w:rPr>
                <w:b/>
              </w:rPr>
              <w:t xml:space="preserve">hodin </w:t>
            </w:r>
          </w:p>
        </w:tc>
      </w:tr>
      <w:tr w:rsidR="00717FE7" w14:paraId="727F174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F7CAAC"/>
          </w:tcPr>
          <w:p w14:paraId="16486609" w14:textId="77777777" w:rsidR="00717FE7" w:rsidRDefault="00717FE7" w:rsidP="0053707C">
            <w:pPr>
              <w:jc w:val="both"/>
            </w:pPr>
            <w:r>
              <w:rPr>
                <w:b/>
              </w:rPr>
              <w:t>Informace o způsobu kontaktu s vyučujícím</w:t>
            </w:r>
          </w:p>
        </w:tc>
      </w:tr>
      <w:tr w:rsidR="00717FE7" w14:paraId="77E5DE03"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239"/>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auto"/>
          </w:tcPr>
          <w:p w14:paraId="2C554ACF" w14:textId="77777777" w:rsidR="00717FE7" w:rsidRDefault="00717FE7" w:rsidP="0053707C"/>
          <w:p w14:paraId="36C73E84" w14:textId="77777777" w:rsidR="001A57AE" w:rsidRDefault="001A57AE" w:rsidP="0053707C"/>
          <w:p w14:paraId="14B630DD" w14:textId="77777777" w:rsidR="001A57AE" w:rsidRDefault="001A57AE" w:rsidP="0053707C"/>
          <w:p w14:paraId="2C7D38C5" w14:textId="77777777" w:rsidR="001A57AE" w:rsidRDefault="001A57AE" w:rsidP="0053707C"/>
          <w:p w14:paraId="5AF7B708" w14:textId="77777777" w:rsidR="001A57AE" w:rsidRDefault="001A57AE" w:rsidP="0053707C"/>
          <w:p w14:paraId="789B23E9" w14:textId="77777777" w:rsidR="00E62AB7" w:rsidRDefault="00E62AB7" w:rsidP="0053707C"/>
          <w:p w14:paraId="72BD99C0" w14:textId="77777777" w:rsidR="00E62AB7" w:rsidRDefault="00E62AB7" w:rsidP="0053707C"/>
          <w:p w14:paraId="6C358319" w14:textId="77777777" w:rsidR="001A57AE" w:rsidRDefault="001A57AE" w:rsidP="0053707C"/>
          <w:p w14:paraId="5F23B5DF" w14:textId="77777777" w:rsidR="00717FE7" w:rsidRDefault="00717FE7" w:rsidP="0053707C"/>
          <w:p w14:paraId="78052192" w14:textId="77777777" w:rsidR="00717FE7" w:rsidRDefault="00717FE7" w:rsidP="0053707C"/>
        </w:tc>
      </w:tr>
      <w:tr w:rsidR="00717FE7" w14:paraId="69D293F4"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48832295" w14:textId="77777777" w:rsidR="00717FE7" w:rsidRDefault="00717FE7" w:rsidP="0053707C">
            <w:pPr>
              <w:jc w:val="both"/>
              <w:rPr>
                <w:b/>
                <w:sz w:val="28"/>
              </w:rPr>
            </w:pPr>
            <w:r>
              <w:lastRenderedPageBreak/>
              <w:br w:type="page"/>
            </w:r>
            <w:r>
              <w:br w:type="page"/>
            </w:r>
            <w:r>
              <w:rPr>
                <w:b/>
                <w:sz w:val="28"/>
              </w:rPr>
              <w:t>B-III – Charakteristika studijního předmětu</w:t>
            </w:r>
          </w:p>
        </w:tc>
      </w:tr>
      <w:tr w:rsidR="00717FE7" w14:paraId="229DC3E3"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4E82F213" w14:textId="77777777" w:rsidR="00717FE7" w:rsidRPr="00025BF9" w:rsidRDefault="00717FE7" w:rsidP="0053707C">
            <w:pPr>
              <w:jc w:val="both"/>
              <w:rPr>
                <w:b/>
              </w:rPr>
            </w:pPr>
            <w:r w:rsidRPr="00025BF9">
              <w:rPr>
                <w:b/>
              </w:rPr>
              <w:t>Název studijního předmětu</w:t>
            </w:r>
          </w:p>
        </w:tc>
        <w:tc>
          <w:tcPr>
            <w:tcW w:w="6779" w:type="dxa"/>
            <w:gridSpan w:val="17"/>
            <w:tcBorders>
              <w:top w:val="double" w:sz="4" w:space="0" w:color="auto"/>
            </w:tcBorders>
          </w:tcPr>
          <w:p w14:paraId="108D951A" w14:textId="1E877F9F" w:rsidR="00717FE7" w:rsidRPr="00025BF9" w:rsidRDefault="001A57AE" w:rsidP="0053707C">
            <w:pPr>
              <w:jc w:val="both"/>
              <w:rPr>
                <w:b/>
              </w:rPr>
            </w:pPr>
            <w:bookmarkStart w:id="436" w:name="Met_molek_biol"/>
            <w:bookmarkEnd w:id="436"/>
            <w:r w:rsidRPr="008E6536">
              <w:rPr>
                <w:b/>
              </w:rPr>
              <w:t>Methods in Molecular Biology</w:t>
            </w:r>
          </w:p>
        </w:tc>
      </w:tr>
      <w:tr w:rsidR="00717FE7" w14:paraId="2573270C" w14:textId="77777777" w:rsidTr="00A758E6">
        <w:trPr>
          <w:gridBefore w:val="1"/>
          <w:gridAfter w:val="1"/>
          <w:wBefore w:w="171" w:type="dxa"/>
          <w:wAfter w:w="34" w:type="dxa"/>
        </w:trPr>
        <w:tc>
          <w:tcPr>
            <w:tcW w:w="3081" w:type="dxa"/>
            <w:gridSpan w:val="3"/>
            <w:shd w:val="clear" w:color="auto" w:fill="F7CAAC"/>
          </w:tcPr>
          <w:p w14:paraId="1970B335" w14:textId="77777777" w:rsidR="00717FE7" w:rsidRPr="00D30179" w:rsidRDefault="00717FE7" w:rsidP="0053707C">
            <w:pPr>
              <w:jc w:val="both"/>
              <w:rPr>
                <w:b/>
              </w:rPr>
            </w:pPr>
            <w:r w:rsidRPr="00D30179">
              <w:rPr>
                <w:b/>
              </w:rPr>
              <w:t>Typ předmětu</w:t>
            </w:r>
          </w:p>
        </w:tc>
        <w:tc>
          <w:tcPr>
            <w:tcW w:w="3404" w:type="dxa"/>
            <w:gridSpan w:val="10"/>
          </w:tcPr>
          <w:p w14:paraId="1397C6A2" w14:textId="77777777" w:rsidR="00717FE7" w:rsidRPr="00D30179" w:rsidRDefault="00717FE7" w:rsidP="0053707C">
            <w:pPr>
              <w:jc w:val="both"/>
            </w:pPr>
            <w:r w:rsidRPr="00D30179">
              <w:t>povinný, ZT</w:t>
            </w:r>
          </w:p>
        </w:tc>
        <w:tc>
          <w:tcPr>
            <w:tcW w:w="2691" w:type="dxa"/>
            <w:gridSpan w:val="5"/>
            <w:shd w:val="clear" w:color="auto" w:fill="F7CAAC"/>
          </w:tcPr>
          <w:p w14:paraId="40ABE82D" w14:textId="77777777" w:rsidR="00717FE7" w:rsidRPr="00D30179" w:rsidRDefault="00717FE7" w:rsidP="0053707C">
            <w:pPr>
              <w:jc w:val="both"/>
            </w:pPr>
            <w:r w:rsidRPr="00D30179">
              <w:rPr>
                <w:b/>
              </w:rPr>
              <w:t>doporučený ročník / semestr</w:t>
            </w:r>
          </w:p>
        </w:tc>
        <w:tc>
          <w:tcPr>
            <w:tcW w:w="684" w:type="dxa"/>
            <w:gridSpan w:val="2"/>
          </w:tcPr>
          <w:p w14:paraId="1DF6F073" w14:textId="77777777" w:rsidR="00717FE7" w:rsidRPr="00D30179" w:rsidRDefault="00717FE7" w:rsidP="0053707C">
            <w:pPr>
              <w:jc w:val="both"/>
            </w:pPr>
            <w:r w:rsidRPr="00D30179">
              <w:t>1/LS</w:t>
            </w:r>
          </w:p>
        </w:tc>
      </w:tr>
      <w:tr w:rsidR="00717FE7" w14:paraId="7AE50CBD" w14:textId="77777777" w:rsidTr="00A758E6">
        <w:trPr>
          <w:gridBefore w:val="1"/>
          <w:gridAfter w:val="1"/>
          <w:wBefore w:w="171" w:type="dxa"/>
          <w:wAfter w:w="34" w:type="dxa"/>
        </w:trPr>
        <w:tc>
          <w:tcPr>
            <w:tcW w:w="3081" w:type="dxa"/>
            <w:gridSpan w:val="3"/>
            <w:shd w:val="clear" w:color="auto" w:fill="F7CAAC"/>
          </w:tcPr>
          <w:p w14:paraId="4DADC4D6" w14:textId="77777777" w:rsidR="00717FE7" w:rsidRPr="00D30179" w:rsidRDefault="00717FE7" w:rsidP="0053707C">
            <w:pPr>
              <w:jc w:val="both"/>
              <w:rPr>
                <w:b/>
              </w:rPr>
            </w:pPr>
            <w:r w:rsidRPr="00D30179">
              <w:rPr>
                <w:b/>
              </w:rPr>
              <w:t>Rozsah studijního předmětu</w:t>
            </w:r>
          </w:p>
        </w:tc>
        <w:tc>
          <w:tcPr>
            <w:tcW w:w="1701" w:type="dxa"/>
            <w:gridSpan w:val="5"/>
          </w:tcPr>
          <w:p w14:paraId="1E65188A" w14:textId="142988FF" w:rsidR="00717FE7" w:rsidRPr="00D30179" w:rsidRDefault="00E83E86" w:rsidP="0053707C">
            <w:pPr>
              <w:jc w:val="both"/>
            </w:pPr>
            <w:r w:rsidRPr="00D30179">
              <w:t>28p+14s+28l</w:t>
            </w:r>
          </w:p>
        </w:tc>
        <w:tc>
          <w:tcPr>
            <w:tcW w:w="888" w:type="dxa"/>
            <w:gridSpan w:val="3"/>
            <w:shd w:val="clear" w:color="auto" w:fill="F7CAAC"/>
          </w:tcPr>
          <w:p w14:paraId="276B34F6" w14:textId="77777777" w:rsidR="00717FE7" w:rsidRPr="00D30179" w:rsidRDefault="00717FE7" w:rsidP="0053707C">
            <w:pPr>
              <w:jc w:val="both"/>
              <w:rPr>
                <w:b/>
              </w:rPr>
            </w:pPr>
            <w:r w:rsidRPr="00D30179">
              <w:rPr>
                <w:b/>
              </w:rPr>
              <w:t xml:space="preserve">hod. </w:t>
            </w:r>
          </w:p>
        </w:tc>
        <w:tc>
          <w:tcPr>
            <w:tcW w:w="815" w:type="dxa"/>
            <w:gridSpan w:val="2"/>
          </w:tcPr>
          <w:p w14:paraId="56DB7824" w14:textId="187957CF" w:rsidR="00717FE7" w:rsidRPr="00D30179" w:rsidRDefault="00E83E86" w:rsidP="0053707C">
            <w:pPr>
              <w:jc w:val="both"/>
            </w:pPr>
            <w:r w:rsidRPr="00D30179">
              <w:t>70</w:t>
            </w:r>
          </w:p>
        </w:tc>
        <w:tc>
          <w:tcPr>
            <w:tcW w:w="2153" w:type="dxa"/>
            <w:gridSpan w:val="4"/>
            <w:shd w:val="clear" w:color="auto" w:fill="F7CAAC"/>
          </w:tcPr>
          <w:p w14:paraId="3C9CCE73" w14:textId="77777777" w:rsidR="00717FE7" w:rsidRPr="00D30179" w:rsidRDefault="00717FE7" w:rsidP="0053707C">
            <w:pPr>
              <w:jc w:val="both"/>
              <w:rPr>
                <w:b/>
              </w:rPr>
            </w:pPr>
            <w:r w:rsidRPr="00D30179">
              <w:rPr>
                <w:b/>
              </w:rPr>
              <w:t>kreditů</w:t>
            </w:r>
          </w:p>
        </w:tc>
        <w:tc>
          <w:tcPr>
            <w:tcW w:w="1222" w:type="dxa"/>
            <w:gridSpan w:val="3"/>
          </w:tcPr>
          <w:p w14:paraId="66A8F5A8" w14:textId="022A6A62" w:rsidR="00717FE7" w:rsidRPr="00D30179" w:rsidRDefault="00E83E86" w:rsidP="0053707C">
            <w:pPr>
              <w:jc w:val="both"/>
            </w:pPr>
            <w:r w:rsidRPr="00D30179">
              <w:t>5</w:t>
            </w:r>
          </w:p>
        </w:tc>
      </w:tr>
      <w:tr w:rsidR="00717FE7" w14:paraId="71FCD801" w14:textId="77777777" w:rsidTr="00A758E6">
        <w:trPr>
          <w:gridBefore w:val="1"/>
          <w:gridAfter w:val="1"/>
          <w:wBefore w:w="171" w:type="dxa"/>
          <w:wAfter w:w="34" w:type="dxa"/>
        </w:trPr>
        <w:tc>
          <w:tcPr>
            <w:tcW w:w="3081" w:type="dxa"/>
            <w:gridSpan w:val="3"/>
            <w:shd w:val="clear" w:color="auto" w:fill="F7CAAC"/>
          </w:tcPr>
          <w:p w14:paraId="40269F47" w14:textId="77777777" w:rsidR="00717FE7" w:rsidRPr="00D30179" w:rsidRDefault="00717FE7" w:rsidP="0053707C">
            <w:pPr>
              <w:jc w:val="both"/>
              <w:rPr>
                <w:b/>
              </w:rPr>
            </w:pPr>
            <w:r w:rsidRPr="00D30179">
              <w:rPr>
                <w:b/>
              </w:rPr>
              <w:t>Prerekvizity, korekvizity, ekvivalence</w:t>
            </w:r>
          </w:p>
        </w:tc>
        <w:tc>
          <w:tcPr>
            <w:tcW w:w="6779" w:type="dxa"/>
            <w:gridSpan w:val="17"/>
          </w:tcPr>
          <w:p w14:paraId="24B940EF" w14:textId="77777777" w:rsidR="00717FE7" w:rsidRPr="00D30179" w:rsidRDefault="00717FE7" w:rsidP="0053707C">
            <w:pPr>
              <w:jc w:val="both"/>
            </w:pPr>
          </w:p>
        </w:tc>
      </w:tr>
      <w:tr w:rsidR="00717FE7" w14:paraId="623748E2" w14:textId="77777777" w:rsidTr="00A758E6">
        <w:trPr>
          <w:gridBefore w:val="1"/>
          <w:gridAfter w:val="1"/>
          <w:wBefore w:w="171" w:type="dxa"/>
          <w:wAfter w:w="34" w:type="dxa"/>
        </w:trPr>
        <w:tc>
          <w:tcPr>
            <w:tcW w:w="3081" w:type="dxa"/>
            <w:gridSpan w:val="3"/>
            <w:shd w:val="clear" w:color="auto" w:fill="F7CAAC"/>
          </w:tcPr>
          <w:p w14:paraId="0BF78DA3" w14:textId="77777777" w:rsidR="00717FE7" w:rsidRPr="00D30179" w:rsidRDefault="00717FE7" w:rsidP="0053707C">
            <w:pPr>
              <w:jc w:val="both"/>
              <w:rPr>
                <w:b/>
              </w:rPr>
            </w:pPr>
            <w:r w:rsidRPr="00D30179">
              <w:rPr>
                <w:b/>
              </w:rPr>
              <w:t>Způsob ověření studijních výsledků</w:t>
            </w:r>
          </w:p>
        </w:tc>
        <w:tc>
          <w:tcPr>
            <w:tcW w:w="3404" w:type="dxa"/>
            <w:gridSpan w:val="10"/>
          </w:tcPr>
          <w:p w14:paraId="33014FA7" w14:textId="77777777" w:rsidR="00717FE7" w:rsidRPr="00D30179" w:rsidRDefault="00717FE7" w:rsidP="0053707C">
            <w:pPr>
              <w:pStyle w:val="Default"/>
              <w:jc w:val="both"/>
              <w:rPr>
                <w:sz w:val="20"/>
                <w:szCs w:val="20"/>
              </w:rPr>
            </w:pPr>
            <w:r w:rsidRPr="00D30179">
              <w:rPr>
                <w:sz w:val="20"/>
                <w:szCs w:val="20"/>
              </w:rPr>
              <w:t xml:space="preserve">zápočet, zkouška </w:t>
            </w:r>
          </w:p>
        </w:tc>
        <w:tc>
          <w:tcPr>
            <w:tcW w:w="1420" w:type="dxa"/>
            <w:shd w:val="clear" w:color="auto" w:fill="F7CAAC"/>
          </w:tcPr>
          <w:p w14:paraId="54597E4D" w14:textId="77777777" w:rsidR="00717FE7" w:rsidRPr="00D30179" w:rsidRDefault="00717FE7" w:rsidP="0053707C">
            <w:pPr>
              <w:jc w:val="both"/>
              <w:rPr>
                <w:b/>
              </w:rPr>
            </w:pPr>
            <w:r w:rsidRPr="00D30179">
              <w:rPr>
                <w:b/>
              </w:rPr>
              <w:t>Forma výuky</w:t>
            </w:r>
          </w:p>
        </w:tc>
        <w:tc>
          <w:tcPr>
            <w:tcW w:w="1955" w:type="dxa"/>
            <w:gridSpan w:val="6"/>
          </w:tcPr>
          <w:p w14:paraId="084F3880" w14:textId="77777777" w:rsidR="00717FE7" w:rsidRPr="00D30179" w:rsidRDefault="00717FE7" w:rsidP="0053707C">
            <w:pPr>
              <w:pStyle w:val="Default"/>
              <w:jc w:val="both"/>
              <w:rPr>
                <w:sz w:val="20"/>
                <w:szCs w:val="20"/>
              </w:rPr>
            </w:pPr>
            <w:r w:rsidRPr="00D30179">
              <w:rPr>
                <w:sz w:val="20"/>
                <w:szCs w:val="20"/>
              </w:rPr>
              <w:t>přednášky, semináře, laboratorní cvičení</w:t>
            </w:r>
          </w:p>
        </w:tc>
      </w:tr>
      <w:tr w:rsidR="00717FE7" w14:paraId="027A3BFC" w14:textId="77777777" w:rsidTr="00A758E6">
        <w:trPr>
          <w:gridBefore w:val="1"/>
          <w:gridAfter w:val="1"/>
          <w:wBefore w:w="171" w:type="dxa"/>
          <w:wAfter w:w="34" w:type="dxa"/>
        </w:trPr>
        <w:tc>
          <w:tcPr>
            <w:tcW w:w="3081" w:type="dxa"/>
            <w:gridSpan w:val="3"/>
            <w:shd w:val="clear" w:color="auto" w:fill="F7CAAC"/>
          </w:tcPr>
          <w:p w14:paraId="7DF403C1" w14:textId="77777777" w:rsidR="00717FE7" w:rsidRPr="00D30179" w:rsidRDefault="00717FE7" w:rsidP="0053707C">
            <w:pPr>
              <w:jc w:val="both"/>
              <w:rPr>
                <w:b/>
              </w:rPr>
            </w:pPr>
            <w:r w:rsidRPr="00D30179">
              <w:rPr>
                <w:b/>
              </w:rPr>
              <w:t>Forma způsobu ověření studijních výsledků a další požadavky na studenta</w:t>
            </w:r>
          </w:p>
        </w:tc>
        <w:tc>
          <w:tcPr>
            <w:tcW w:w="6779" w:type="dxa"/>
            <w:gridSpan w:val="17"/>
            <w:tcBorders>
              <w:bottom w:val="single" w:sz="4" w:space="0" w:color="00000A"/>
            </w:tcBorders>
          </w:tcPr>
          <w:p w14:paraId="1540F468" w14:textId="77777777" w:rsidR="00717FE7" w:rsidRPr="00D30179" w:rsidRDefault="00717FE7" w:rsidP="0053707C">
            <w:pPr>
              <w:jc w:val="both"/>
            </w:pPr>
            <w:r w:rsidRPr="00D30179">
              <w:t xml:space="preserve">Písemné testy v průběhu semestru a zkouška. </w:t>
            </w:r>
          </w:p>
          <w:p w14:paraId="77ED05D5" w14:textId="77777777" w:rsidR="00717FE7" w:rsidRPr="00D30179" w:rsidRDefault="00717FE7" w:rsidP="0053707C">
            <w:pPr>
              <w:jc w:val="both"/>
            </w:pPr>
            <w:r w:rsidRPr="00D30179">
              <w:t>Povinná účast v seminářích a laboratorních cvičeních, podmínkou pro udělení zápočtu je zisk nejméně 70% plného počtu bodů z (n-1) písemných testů.</w:t>
            </w:r>
          </w:p>
          <w:p w14:paraId="5B05A43A" w14:textId="77777777" w:rsidR="00717FE7" w:rsidRPr="00D30179" w:rsidRDefault="00717FE7" w:rsidP="0053707C">
            <w:pPr>
              <w:jc w:val="both"/>
            </w:pPr>
            <w:r w:rsidRPr="00D30179">
              <w:t xml:space="preserve">Zkouška: nutná znalost probrané látky v rozsahu přednášek, seminářů a laboratoří. </w:t>
            </w:r>
            <w:r w:rsidRPr="00D30179">
              <w:rPr>
                <w:noProof/>
              </w:rPr>
              <w:t>Písemný test a ústní zkouška; úspěšné složení písemné části je podmínkou pro účast na ústní části zkoušky.</w:t>
            </w:r>
          </w:p>
        </w:tc>
      </w:tr>
      <w:tr w:rsidR="00717FE7" w14:paraId="306A83D4"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265BF024" w14:textId="77777777" w:rsidR="00717FE7" w:rsidRPr="00D30179" w:rsidRDefault="00717FE7" w:rsidP="0053707C">
            <w:pPr>
              <w:jc w:val="both"/>
              <w:rPr>
                <w:b/>
              </w:rPr>
            </w:pPr>
            <w:r w:rsidRPr="00D30179">
              <w:rPr>
                <w:b/>
              </w:rPr>
              <w:t>Garant předmětu</w:t>
            </w:r>
          </w:p>
        </w:tc>
        <w:tc>
          <w:tcPr>
            <w:tcW w:w="6779" w:type="dxa"/>
            <w:gridSpan w:val="17"/>
            <w:tcBorders>
              <w:top w:val="single" w:sz="4" w:space="0" w:color="00000A"/>
            </w:tcBorders>
          </w:tcPr>
          <w:p w14:paraId="30185465" w14:textId="77777777" w:rsidR="00717FE7" w:rsidRPr="00D30179" w:rsidRDefault="00717FE7" w:rsidP="0053707C">
            <w:pPr>
              <w:jc w:val="both"/>
            </w:pPr>
            <w:r w:rsidRPr="00D30179">
              <w:t>doc. RNDr. Leona Buňková, Ph.D.</w:t>
            </w:r>
          </w:p>
        </w:tc>
      </w:tr>
      <w:tr w:rsidR="00717FE7" w14:paraId="5DE1C72E"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01502D64" w14:textId="77777777" w:rsidR="00717FE7" w:rsidRPr="00D30179" w:rsidRDefault="00717FE7" w:rsidP="0053707C">
            <w:pPr>
              <w:jc w:val="both"/>
              <w:rPr>
                <w:b/>
              </w:rPr>
            </w:pPr>
            <w:r w:rsidRPr="00D30179">
              <w:rPr>
                <w:b/>
              </w:rPr>
              <w:t>Zapojení garanta do výuky předmětu</w:t>
            </w:r>
          </w:p>
        </w:tc>
        <w:tc>
          <w:tcPr>
            <w:tcW w:w="6779" w:type="dxa"/>
            <w:gridSpan w:val="17"/>
            <w:tcBorders>
              <w:top w:val="nil"/>
            </w:tcBorders>
          </w:tcPr>
          <w:p w14:paraId="7BEA12D7" w14:textId="1142D8EA" w:rsidR="00717FE7" w:rsidRPr="00D30179" w:rsidRDefault="00E83E86" w:rsidP="0053707C">
            <w:pPr>
              <w:jc w:val="both"/>
            </w:pPr>
            <w:r w:rsidRPr="00D30179">
              <w:t>60</w:t>
            </w:r>
            <w:r w:rsidR="00717FE7" w:rsidRPr="00D30179">
              <w:t>%</w:t>
            </w:r>
            <w:r w:rsidRPr="00D30179">
              <w:t xml:space="preserve"> p </w:t>
            </w:r>
          </w:p>
        </w:tc>
      </w:tr>
      <w:tr w:rsidR="00717FE7" w14:paraId="133CCF7D" w14:textId="77777777" w:rsidTr="00A758E6">
        <w:trPr>
          <w:gridBefore w:val="1"/>
          <w:gridAfter w:val="1"/>
          <w:wBefore w:w="171" w:type="dxa"/>
          <w:wAfter w:w="34" w:type="dxa"/>
        </w:trPr>
        <w:tc>
          <w:tcPr>
            <w:tcW w:w="3081" w:type="dxa"/>
            <w:gridSpan w:val="3"/>
            <w:shd w:val="clear" w:color="auto" w:fill="F7CAAC"/>
          </w:tcPr>
          <w:p w14:paraId="39A30581" w14:textId="77777777" w:rsidR="00717FE7" w:rsidRPr="00D30179" w:rsidRDefault="00717FE7" w:rsidP="0053707C">
            <w:pPr>
              <w:jc w:val="both"/>
              <w:rPr>
                <w:b/>
              </w:rPr>
            </w:pPr>
            <w:r w:rsidRPr="00D30179">
              <w:rPr>
                <w:b/>
              </w:rPr>
              <w:t>Vyučující</w:t>
            </w:r>
          </w:p>
        </w:tc>
        <w:tc>
          <w:tcPr>
            <w:tcW w:w="6779" w:type="dxa"/>
            <w:gridSpan w:val="17"/>
            <w:tcBorders>
              <w:bottom w:val="nil"/>
            </w:tcBorders>
          </w:tcPr>
          <w:p w14:paraId="3E16FEE1" w14:textId="77777777" w:rsidR="00717FE7" w:rsidRPr="00D30179" w:rsidRDefault="00717FE7" w:rsidP="0053707C">
            <w:pPr>
              <w:jc w:val="both"/>
            </w:pPr>
          </w:p>
        </w:tc>
      </w:tr>
      <w:tr w:rsidR="00717FE7" w14:paraId="2061FEAD" w14:textId="77777777" w:rsidTr="00A758E6">
        <w:trPr>
          <w:gridBefore w:val="1"/>
          <w:gridAfter w:val="1"/>
          <w:wBefore w:w="171" w:type="dxa"/>
          <w:wAfter w:w="34" w:type="dxa"/>
          <w:trHeight w:val="554"/>
        </w:trPr>
        <w:tc>
          <w:tcPr>
            <w:tcW w:w="9860" w:type="dxa"/>
            <w:gridSpan w:val="20"/>
            <w:tcBorders>
              <w:top w:val="nil"/>
            </w:tcBorders>
          </w:tcPr>
          <w:p w14:paraId="1EF0A868" w14:textId="46D30395" w:rsidR="00717FE7" w:rsidRPr="00D30179" w:rsidRDefault="00717FE7" w:rsidP="00D30179">
            <w:pPr>
              <w:spacing w:before="60" w:after="60"/>
              <w:jc w:val="both"/>
            </w:pPr>
            <w:r w:rsidRPr="00D30179">
              <w:rPr>
                <w:b/>
              </w:rPr>
              <w:t>doc. RNDr. Leona Buňková, Ph.D.</w:t>
            </w:r>
            <w:r w:rsidRPr="00D30179">
              <w:t xml:space="preserve"> </w:t>
            </w:r>
            <w:r w:rsidR="00E83E86" w:rsidRPr="00D30179">
              <w:t>(60% p)</w:t>
            </w:r>
            <w:r w:rsidRPr="00D30179">
              <w:t xml:space="preserve">                                                          </w:t>
            </w:r>
          </w:p>
          <w:p w14:paraId="79933B97" w14:textId="65C8795B" w:rsidR="00717FE7" w:rsidRPr="00D30179" w:rsidRDefault="00717FE7" w:rsidP="00D30179">
            <w:pPr>
              <w:spacing w:before="60" w:after="60"/>
              <w:jc w:val="both"/>
            </w:pPr>
            <w:r w:rsidRPr="00D30179">
              <w:t xml:space="preserve">Mgr. Magda Janalíková, Ph.D. </w:t>
            </w:r>
            <w:r w:rsidR="00E83E86" w:rsidRPr="00D30179">
              <w:t>(</w:t>
            </w:r>
            <w:r w:rsidR="005723A5" w:rsidRPr="00D30179">
              <w:t>4</w:t>
            </w:r>
            <w:r w:rsidR="00E83E86" w:rsidRPr="00D30179">
              <w:t>0% p)</w:t>
            </w:r>
          </w:p>
        </w:tc>
      </w:tr>
      <w:tr w:rsidR="00717FE7" w14:paraId="761DFEBD" w14:textId="77777777" w:rsidTr="00A758E6">
        <w:trPr>
          <w:gridBefore w:val="1"/>
          <w:gridAfter w:val="1"/>
          <w:wBefore w:w="171" w:type="dxa"/>
          <w:wAfter w:w="34" w:type="dxa"/>
        </w:trPr>
        <w:tc>
          <w:tcPr>
            <w:tcW w:w="3081" w:type="dxa"/>
            <w:gridSpan w:val="3"/>
            <w:shd w:val="clear" w:color="auto" w:fill="F7CAAC"/>
          </w:tcPr>
          <w:p w14:paraId="6A73FF33" w14:textId="77777777" w:rsidR="00717FE7" w:rsidRPr="00D30179" w:rsidRDefault="00717FE7" w:rsidP="0053707C">
            <w:pPr>
              <w:jc w:val="both"/>
              <w:rPr>
                <w:b/>
              </w:rPr>
            </w:pPr>
            <w:r w:rsidRPr="00D30179">
              <w:rPr>
                <w:b/>
              </w:rPr>
              <w:t>Stručná anotace předmětu</w:t>
            </w:r>
          </w:p>
        </w:tc>
        <w:tc>
          <w:tcPr>
            <w:tcW w:w="6779" w:type="dxa"/>
            <w:gridSpan w:val="17"/>
            <w:tcBorders>
              <w:bottom w:val="nil"/>
            </w:tcBorders>
          </w:tcPr>
          <w:p w14:paraId="7F1224E2" w14:textId="77777777" w:rsidR="00717FE7" w:rsidRPr="00D30179" w:rsidRDefault="00717FE7" w:rsidP="0053707C">
            <w:pPr>
              <w:jc w:val="both"/>
            </w:pPr>
          </w:p>
        </w:tc>
      </w:tr>
      <w:tr w:rsidR="00717FE7" w14:paraId="33C8C7AF" w14:textId="77777777" w:rsidTr="00A758E6">
        <w:trPr>
          <w:gridBefore w:val="1"/>
          <w:gridAfter w:val="1"/>
          <w:wBefore w:w="171" w:type="dxa"/>
          <w:wAfter w:w="34" w:type="dxa"/>
          <w:trHeight w:val="3714"/>
        </w:trPr>
        <w:tc>
          <w:tcPr>
            <w:tcW w:w="9860" w:type="dxa"/>
            <w:gridSpan w:val="20"/>
            <w:tcBorders>
              <w:top w:val="nil"/>
              <w:bottom w:val="single" w:sz="12" w:space="0" w:color="auto"/>
            </w:tcBorders>
          </w:tcPr>
          <w:p w14:paraId="77C2969D" w14:textId="77777777" w:rsidR="00717FE7" w:rsidRPr="00D30179" w:rsidRDefault="00717FE7" w:rsidP="0053707C">
            <w:pPr>
              <w:pStyle w:val="Default"/>
              <w:jc w:val="both"/>
              <w:rPr>
                <w:sz w:val="20"/>
                <w:szCs w:val="20"/>
              </w:rPr>
            </w:pPr>
            <w:r w:rsidRPr="00D30179">
              <w:rPr>
                <w:sz w:val="20"/>
                <w:szCs w:val="20"/>
              </w:rPr>
              <w:t xml:space="preserve">Cílem předmětu je rozšířit poznatky o studiu biologických makromolekul (nukleových kyselin a proteinů), které studenti nabyli v předcházejících předmětech. Student pochopí principy molekulárně biologických metod a způsoby jejich praktického využití. Obsah předmětu tvoří tyto tematické celky: </w:t>
            </w:r>
          </w:p>
          <w:p w14:paraId="7F18EBE8"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 xml:space="preserve">Struktura a funkce biologických makromolekul. Organizace genomu. </w:t>
            </w:r>
          </w:p>
          <w:p w14:paraId="7A1F329E"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 xml:space="preserve">Izolace, purifikace a separace nukleových kyselin. </w:t>
            </w:r>
          </w:p>
          <w:p w14:paraId="19E5C3AC"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Metody analýzy nukleových kyselin - elektroforéza, elektronová mikroskopie.</w:t>
            </w:r>
          </w:p>
          <w:p w14:paraId="1E906318"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Enzymová úprava nukleových kyselin, restrikční analýza.</w:t>
            </w:r>
          </w:p>
          <w:p w14:paraId="24365FBF"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 xml:space="preserve">Hybridizace nukleových kyselin, příprava nukleotidových sond a jejich značení, DNA microarray. </w:t>
            </w:r>
          </w:p>
          <w:p w14:paraId="5503D590"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Polymerázová řetězová reakce, real-time PCR.</w:t>
            </w:r>
          </w:p>
          <w:p w14:paraId="0F24D17A"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 xml:space="preserve">Varianty a modifikace PCR a jejich využití v molekulární diagnostice. </w:t>
            </w:r>
          </w:p>
          <w:p w14:paraId="1284F8D5"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Sekvencování DNA - klasické metody, pyrosekvenace, next-generation sekvenace.</w:t>
            </w:r>
          </w:p>
          <w:p w14:paraId="124AD01C"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Klonování DNA, klonovací vektory a jejich aplikace.</w:t>
            </w:r>
          </w:p>
          <w:p w14:paraId="5B1E75A5"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Mapování genomu. Genové a genomové knihovny.</w:t>
            </w:r>
          </w:p>
          <w:p w14:paraId="3A9432FA"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Průtoková cytometrie. Metody využívající MALDI-MS.</w:t>
            </w:r>
          </w:p>
          <w:p w14:paraId="62747A35"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Metody analýzy proteinů - elektroforéza, imunologické metody. Příprava a využití protilátek.</w:t>
            </w:r>
          </w:p>
          <w:p w14:paraId="298137D8"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Bioinformatika.</w:t>
            </w:r>
          </w:p>
          <w:p w14:paraId="5D482538" w14:textId="77777777" w:rsidR="00717FE7" w:rsidRPr="00D30179" w:rsidRDefault="00717FE7" w:rsidP="0053707C">
            <w:pPr>
              <w:pStyle w:val="Default"/>
              <w:numPr>
                <w:ilvl w:val="0"/>
                <w:numId w:val="13"/>
              </w:numPr>
              <w:ind w:left="284" w:hanging="57"/>
              <w:jc w:val="both"/>
              <w:rPr>
                <w:sz w:val="20"/>
                <w:szCs w:val="20"/>
              </w:rPr>
            </w:pPr>
            <w:r w:rsidRPr="00D30179">
              <w:rPr>
                <w:sz w:val="20"/>
                <w:szCs w:val="20"/>
              </w:rPr>
              <w:t>Molekulárně typizační metody v biotechnologiích. Metagenomika - analýza mikrobiálních komunit.</w:t>
            </w:r>
          </w:p>
        </w:tc>
      </w:tr>
      <w:tr w:rsidR="00717FE7" w14:paraId="702CD1D2"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38A16575" w14:textId="77777777" w:rsidR="00717FE7" w:rsidRPr="00D30179" w:rsidRDefault="00717FE7" w:rsidP="0053707C">
            <w:pPr>
              <w:jc w:val="both"/>
            </w:pPr>
            <w:r w:rsidRPr="00D30179">
              <w:rPr>
                <w:b/>
              </w:rPr>
              <w:t>Studijní literatura a studijní pomůcky</w:t>
            </w:r>
          </w:p>
        </w:tc>
        <w:tc>
          <w:tcPr>
            <w:tcW w:w="6213" w:type="dxa"/>
            <w:gridSpan w:val="15"/>
            <w:tcBorders>
              <w:top w:val="nil"/>
              <w:bottom w:val="nil"/>
            </w:tcBorders>
          </w:tcPr>
          <w:p w14:paraId="22BE0E06" w14:textId="77777777" w:rsidR="00717FE7" w:rsidRPr="00D30179" w:rsidRDefault="00717FE7" w:rsidP="0053707C">
            <w:pPr>
              <w:jc w:val="both"/>
            </w:pPr>
          </w:p>
        </w:tc>
      </w:tr>
      <w:tr w:rsidR="00717FE7" w14:paraId="04FDFFCE" w14:textId="77777777" w:rsidTr="00A758E6">
        <w:trPr>
          <w:gridBefore w:val="1"/>
          <w:gridAfter w:val="1"/>
          <w:wBefore w:w="171" w:type="dxa"/>
          <w:wAfter w:w="34" w:type="dxa"/>
          <w:trHeight w:val="1497"/>
        </w:trPr>
        <w:tc>
          <w:tcPr>
            <w:tcW w:w="9860" w:type="dxa"/>
            <w:gridSpan w:val="20"/>
            <w:tcBorders>
              <w:top w:val="nil"/>
            </w:tcBorders>
          </w:tcPr>
          <w:p w14:paraId="027A56BC" w14:textId="77777777" w:rsidR="00717FE7" w:rsidRPr="00D30179" w:rsidRDefault="00717FE7" w:rsidP="0053707C">
            <w:pPr>
              <w:jc w:val="both"/>
            </w:pPr>
            <w:r w:rsidRPr="00D30179">
              <w:rPr>
                <w:u w:val="single"/>
              </w:rPr>
              <w:t>Povinná literatura</w:t>
            </w:r>
            <w:r w:rsidRPr="00D30179">
              <w:t>:</w:t>
            </w:r>
          </w:p>
          <w:p w14:paraId="2A5E1E13" w14:textId="61537E77" w:rsidR="00717FE7" w:rsidRPr="00D30179" w:rsidRDefault="00E62AB7" w:rsidP="0053707C">
            <w:pPr>
              <w:jc w:val="both"/>
            </w:pPr>
            <w:r w:rsidRPr="00D30179">
              <w:t>Výukové materiály v anglickém jazyce poskytnuté vyučujícím.</w:t>
            </w:r>
          </w:p>
          <w:p w14:paraId="6388D9E6" w14:textId="77777777" w:rsidR="00717FE7" w:rsidRPr="00D30179" w:rsidRDefault="00717FE7" w:rsidP="0053707C">
            <w:pPr>
              <w:jc w:val="both"/>
            </w:pPr>
            <w:r w:rsidRPr="00D30179">
              <w:t xml:space="preserve">BROWN, </w:t>
            </w:r>
            <w:proofErr w:type="gramStart"/>
            <w:r w:rsidRPr="00D30179">
              <w:t>T.A.</w:t>
            </w:r>
            <w:proofErr w:type="gramEnd"/>
            <w:r w:rsidRPr="00D30179">
              <w:t xml:space="preserve"> Gene Cloning and DNA Analysis: An Introduction. 7th Ed. Chichester: Wiley Blackwell, 2016. ISBN 978-1-119-07256-0. </w:t>
            </w:r>
          </w:p>
          <w:p w14:paraId="141C3994" w14:textId="77777777" w:rsidR="00717FE7" w:rsidRPr="00D30179" w:rsidRDefault="00717FE7" w:rsidP="0053707C">
            <w:pPr>
              <w:jc w:val="both"/>
            </w:pPr>
          </w:p>
          <w:p w14:paraId="19D9A142" w14:textId="77777777" w:rsidR="00717FE7" w:rsidRPr="00D30179" w:rsidRDefault="00717FE7" w:rsidP="0053707C">
            <w:pPr>
              <w:jc w:val="both"/>
            </w:pPr>
            <w:r w:rsidRPr="00D30179">
              <w:rPr>
                <w:u w:val="single"/>
              </w:rPr>
              <w:t>Doporučená literatura</w:t>
            </w:r>
            <w:r w:rsidRPr="00D30179">
              <w:t>:</w:t>
            </w:r>
          </w:p>
          <w:p w14:paraId="6648177B" w14:textId="77777777" w:rsidR="00717FE7" w:rsidRPr="00D30179" w:rsidRDefault="00717FE7" w:rsidP="0053707C">
            <w:pPr>
              <w:jc w:val="both"/>
            </w:pPr>
            <w:r w:rsidRPr="00D30179">
              <w:t xml:space="preserve">CSEKE, </w:t>
            </w:r>
            <w:proofErr w:type="gramStart"/>
            <w:r w:rsidRPr="00D30179">
              <w:t>L.J.</w:t>
            </w:r>
            <w:proofErr w:type="gramEnd"/>
            <w:r w:rsidRPr="00D30179">
              <w:t>, KIRAKOSYAN, A., KAUFMAN, P.B., WESTFALL, M.V. Handbook of Molecular and Cellular Methods in Biology and Medicine. 3th Ed. Boca Raton: CRC Press, 2011. ISBN 978-1-4398-8195-8.</w:t>
            </w:r>
          </w:p>
          <w:p w14:paraId="76B9A89D" w14:textId="77777777" w:rsidR="00717FE7" w:rsidRPr="00D30179" w:rsidRDefault="00717FE7" w:rsidP="0053707C">
            <w:pPr>
              <w:jc w:val="both"/>
            </w:pPr>
            <w:proofErr w:type="gramStart"/>
            <w:r w:rsidRPr="00D30179">
              <w:t>GLICK, B.R.</w:t>
            </w:r>
            <w:proofErr w:type="gramEnd"/>
            <w:r w:rsidRPr="00D30179">
              <w:t>, PASTERNAK, J.J., PATTEN, C.L. Molecular Biotechnology. Principles and Applications of Recombinant DNA. 4th Ed. Washington: ASM Press, 2010. ISBN 978-1-55581-498-4.</w:t>
            </w:r>
          </w:p>
          <w:p w14:paraId="4B86948F" w14:textId="77777777" w:rsidR="00717FE7" w:rsidRPr="00D30179" w:rsidRDefault="00717FE7" w:rsidP="0053707C">
            <w:pPr>
              <w:jc w:val="both"/>
            </w:pPr>
            <w:r w:rsidRPr="00D30179">
              <w:t>WILSON, K., WALKER, J. Principles and Techniques of Biochemistry and Molecular Biology. 7th Ed. Cambridge: Cambridge University Press, 2010. ISBN 978-0-521-51635-8.</w:t>
            </w:r>
          </w:p>
        </w:tc>
      </w:tr>
      <w:tr w:rsidR="00717FE7" w14:paraId="21B3C1F9"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1F4B2AC0" w14:textId="77777777" w:rsidR="00717FE7" w:rsidRPr="00D30179" w:rsidRDefault="00717FE7" w:rsidP="0053707C">
            <w:pPr>
              <w:jc w:val="center"/>
              <w:rPr>
                <w:b/>
              </w:rPr>
            </w:pPr>
            <w:r w:rsidRPr="00D30179">
              <w:rPr>
                <w:b/>
              </w:rPr>
              <w:t>Informace ke kombinované nebo distanční formě</w:t>
            </w:r>
          </w:p>
        </w:tc>
      </w:tr>
      <w:tr w:rsidR="00717FE7" w14:paraId="3D303642"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0825261B" w14:textId="77777777" w:rsidR="00717FE7" w:rsidRPr="00D30179" w:rsidRDefault="00717FE7" w:rsidP="0053707C">
            <w:pPr>
              <w:jc w:val="both"/>
            </w:pPr>
            <w:r w:rsidRPr="00D30179">
              <w:rPr>
                <w:b/>
              </w:rPr>
              <w:t>Rozsah konzultací (soustředění)</w:t>
            </w:r>
          </w:p>
        </w:tc>
        <w:tc>
          <w:tcPr>
            <w:tcW w:w="888" w:type="dxa"/>
            <w:gridSpan w:val="3"/>
            <w:tcBorders>
              <w:top w:val="single" w:sz="2" w:space="0" w:color="auto"/>
            </w:tcBorders>
          </w:tcPr>
          <w:p w14:paraId="14339993" w14:textId="4F37ADC2" w:rsidR="00717FE7" w:rsidRPr="00D30179" w:rsidRDefault="00717FE7" w:rsidP="0053707C">
            <w:pPr>
              <w:jc w:val="center"/>
            </w:pPr>
          </w:p>
        </w:tc>
        <w:tc>
          <w:tcPr>
            <w:tcW w:w="4190" w:type="dxa"/>
            <w:gridSpan w:val="9"/>
            <w:tcBorders>
              <w:top w:val="single" w:sz="2" w:space="0" w:color="auto"/>
            </w:tcBorders>
            <w:shd w:val="clear" w:color="auto" w:fill="F7CAAC"/>
          </w:tcPr>
          <w:p w14:paraId="1A9765FC" w14:textId="77777777" w:rsidR="00717FE7" w:rsidRPr="00D30179" w:rsidRDefault="00717FE7" w:rsidP="0053707C">
            <w:pPr>
              <w:jc w:val="both"/>
              <w:rPr>
                <w:b/>
              </w:rPr>
            </w:pPr>
            <w:r w:rsidRPr="00D30179">
              <w:rPr>
                <w:b/>
              </w:rPr>
              <w:t xml:space="preserve">hodin </w:t>
            </w:r>
          </w:p>
        </w:tc>
      </w:tr>
      <w:tr w:rsidR="00717FE7" w14:paraId="40ECFED0" w14:textId="77777777" w:rsidTr="00A758E6">
        <w:trPr>
          <w:gridBefore w:val="1"/>
          <w:gridAfter w:val="1"/>
          <w:wBefore w:w="171" w:type="dxa"/>
          <w:wAfter w:w="34" w:type="dxa"/>
        </w:trPr>
        <w:tc>
          <w:tcPr>
            <w:tcW w:w="9860" w:type="dxa"/>
            <w:gridSpan w:val="20"/>
            <w:shd w:val="clear" w:color="auto" w:fill="F7CAAC"/>
          </w:tcPr>
          <w:p w14:paraId="7D9E6747" w14:textId="77777777" w:rsidR="00717FE7" w:rsidRPr="00D30179" w:rsidRDefault="00717FE7" w:rsidP="0053707C">
            <w:pPr>
              <w:jc w:val="both"/>
              <w:rPr>
                <w:b/>
              </w:rPr>
            </w:pPr>
            <w:r w:rsidRPr="00D30179">
              <w:rPr>
                <w:b/>
              </w:rPr>
              <w:t>Informace o způsobu kontaktu s vyučujícím</w:t>
            </w:r>
          </w:p>
        </w:tc>
      </w:tr>
      <w:tr w:rsidR="00717FE7" w14:paraId="35DCBE75" w14:textId="77777777" w:rsidTr="00A758E6">
        <w:trPr>
          <w:gridBefore w:val="1"/>
          <w:gridAfter w:val="1"/>
          <w:wBefore w:w="171" w:type="dxa"/>
          <w:wAfter w:w="34" w:type="dxa"/>
          <w:trHeight w:val="141"/>
        </w:trPr>
        <w:tc>
          <w:tcPr>
            <w:tcW w:w="9860" w:type="dxa"/>
            <w:gridSpan w:val="20"/>
          </w:tcPr>
          <w:p w14:paraId="14A8B0A2" w14:textId="77777777" w:rsidR="00717FE7" w:rsidRPr="00D30179" w:rsidRDefault="00717FE7" w:rsidP="0053707C">
            <w:pPr>
              <w:jc w:val="both"/>
            </w:pPr>
          </w:p>
          <w:p w14:paraId="117831B0" w14:textId="77777777" w:rsidR="00040FAD" w:rsidRPr="00D30179" w:rsidRDefault="00040FAD" w:rsidP="0053707C">
            <w:pPr>
              <w:jc w:val="both"/>
            </w:pPr>
          </w:p>
          <w:p w14:paraId="44957CAC" w14:textId="2CDC10AB" w:rsidR="00040FAD" w:rsidRPr="00D30179" w:rsidRDefault="00040FAD" w:rsidP="0053707C">
            <w:pPr>
              <w:jc w:val="both"/>
            </w:pPr>
          </w:p>
        </w:tc>
      </w:tr>
      <w:tr w:rsidR="00717FE7" w14:paraId="7ACE3A94"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70835E86" w14:textId="77777777" w:rsidR="00717FE7" w:rsidRDefault="00717FE7" w:rsidP="0053707C">
            <w:pPr>
              <w:jc w:val="both"/>
              <w:rPr>
                <w:b/>
                <w:sz w:val="28"/>
              </w:rPr>
            </w:pPr>
            <w:r>
              <w:lastRenderedPageBreak/>
              <w:br w:type="page"/>
            </w:r>
            <w:r>
              <w:rPr>
                <w:b/>
                <w:sz w:val="28"/>
              </w:rPr>
              <w:t>B-III – Charakteristika studijního předmětu</w:t>
            </w:r>
          </w:p>
        </w:tc>
      </w:tr>
      <w:tr w:rsidR="00717FE7" w14:paraId="5B92FAF7"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54AA425D" w14:textId="77777777" w:rsidR="00717FE7" w:rsidRDefault="00717FE7" w:rsidP="0053707C">
            <w:pPr>
              <w:jc w:val="both"/>
              <w:rPr>
                <w:b/>
              </w:rPr>
            </w:pPr>
            <w:r>
              <w:rPr>
                <w:b/>
              </w:rPr>
              <w:t>Název studijního předmětu</w:t>
            </w:r>
          </w:p>
        </w:tc>
        <w:tc>
          <w:tcPr>
            <w:tcW w:w="6779" w:type="dxa"/>
            <w:gridSpan w:val="17"/>
            <w:tcBorders>
              <w:top w:val="double" w:sz="4" w:space="0" w:color="auto"/>
            </w:tcBorders>
          </w:tcPr>
          <w:p w14:paraId="22C0DAB4" w14:textId="42F37D49" w:rsidR="00717FE7" w:rsidRPr="00A71D37" w:rsidRDefault="001A57AE" w:rsidP="0053707C">
            <w:pPr>
              <w:jc w:val="both"/>
              <w:rPr>
                <w:b/>
              </w:rPr>
            </w:pPr>
            <w:bookmarkStart w:id="437" w:name="Rekomb_biotech"/>
            <w:bookmarkEnd w:id="437"/>
            <w:r>
              <w:rPr>
                <w:b/>
              </w:rPr>
              <w:t>Recombinant Biotechnology</w:t>
            </w:r>
          </w:p>
        </w:tc>
      </w:tr>
      <w:tr w:rsidR="00717FE7" w14:paraId="66AF5271" w14:textId="77777777" w:rsidTr="00A758E6">
        <w:trPr>
          <w:gridBefore w:val="1"/>
          <w:gridAfter w:val="1"/>
          <w:wBefore w:w="171" w:type="dxa"/>
          <w:wAfter w:w="34" w:type="dxa"/>
        </w:trPr>
        <w:tc>
          <w:tcPr>
            <w:tcW w:w="3081" w:type="dxa"/>
            <w:gridSpan w:val="3"/>
            <w:shd w:val="clear" w:color="auto" w:fill="F7CAAC"/>
          </w:tcPr>
          <w:p w14:paraId="30B2ABD3" w14:textId="77777777" w:rsidR="00717FE7" w:rsidRDefault="00717FE7" w:rsidP="0053707C">
            <w:pPr>
              <w:jc w:val="both"/>
              <w:rPr>
                <w:b/>
              </w:rPr>
            </w:pPr>
            <w:r>
              <w:rPr>
                <w:b/>
              </w:rPr>
              <w:t>Typ předmětu</w:t>
            </w:r>
          </w:p>
        </w:tc>
        <w:tc>
          <w:tcPr>
            <w:tcW w:w="3404" w:type="dxa"/>
            <w:gridSpan w:val="10"/>
          </w:tcPr>
          <w:p w14:paraId="51768C2D" w14:textId="77777777" w:rsidR="00717FE7" w:rsidRDefault="00717FE7" w:rsidP="0053707C">
            <w:pPr>
              <w:jc w:val="both"/>
            </w:pPr>
            <w:r>
              <w:t>povinný, PZ</w:t>
            </w:r>
          </w:p>
        </w:tc>
        <w:tc>
          <w:tcPr>
            <w:tcW w:w="2691" w:type="dxa"/>
            <w:gridSpan w:val="5"/>
            <w:shd w:val="clear" w:color="auto" w:fill="F7CAAC"/>
          </w:tcPr>
          <w:p w14:paraId="4BEC81F9" w14:textId="77777777" w:rsidR="00717FE7" w:rsidRDefault="00717FE7" w:rsidP="0053707C">
            <w:pPr>
              <w:jc w:val="both"/>
            </w:pPr>
            <w:r>
              <w:rPr>
                <w:b/>
              </w:rPr>
              <w:t>doporučený ročník / semestr</w:t>
            </w:r>
          </w:p>
        </w:tc>
        <w:tc>
          <w:tcPr>
            <w:tcW w:w="684" w:type="dxa"/>
            <w:gridSpan w:val="2"/>
          </w:tcPr>
          <w:p w14:paraId="4B430F50" w14:textId="77777777" w:rsidR="00717FE7" w:rsidRDefault="00717FE7" w:rsidP="0053707C">
            <w:pPr>
              <w:jc w:val="both"/>
            </w:pPr>
            <w:r>
              <w:t>1/LS</w:t>
            </w:r>
          </w:p>
        </w:tc>
      </w:tr>
      <w:tr w:rsidR="00717FE7" w14:paraId="20C832BE" w14:textId="77777777" w:rsidTr="00A758E6">
        <w:trPr>
          <w:gridBefore w:val="1"/>
          <w:gridAfter w:val="1"/>
          <w:wBefore w:w="171" w:type="dxa"/>
          <w:wAfter w:w="34" w:type="dxa"/>
        </w:trPr>
        <w:tc>
          <w:tcPr>
            <w:tcW w:w="3081" w:type="dxa"/>
            <w:gridSpan w:val="3"/>
            <w:shd w:val="clear" w:color="auto" w:fill="F7CAAC"/>
          </w:tcPr>
          <w:p w14:paraId="6EFAA5D8" w14:textId="77777777" w:rsidR="00717FE7" w:rsidRDefault="00717FE7" w:rsidP="0053707C">
            <w:pPr>
              <w:jc w:val="both"/>
              <w:rPr>
                <w:b/>
              </w:rPr>
            </w:pPr>
            <w:r>
              <w:rPr>
                <w:b/>
              </w:rPr>
              <w:t>Rozsah studijního předmětu</w:t>
            </w:r>
          </w:p>
        </w:tc>
        <w:tc>
          <w:tcPr>
            <w:tcW w:w="1701" w:type="dxa"/>
            <w:gridSpan w:val="5"/>
          </w:tcPr>
          <w:p w14:paraId="20B945C8" w14:textId="144BE99C" w:rsidR="00717FE7" w:rsidRDefault="00E83E86" w:rsidP="00E83E86">
            <w:pPr>
              <w:jc w:val="both"/>
            </w:pPr>
            <w:r>
              <w:t>14p+</w:t>
            </w:r>
            <w:r w:rsidR="00717FE7">
              <w:t>14s+14l</w:t>
            </w:r>
          </w:p>
        </w:tc>
        <w:tc>
          <w:tcPr>
            <w:tcW w:w="888" w:type="dxa"/>
            <w:gridSpan w:val="3"/>
            <w:shd w:val="clear" w:color="auto" w:fill="F7CAAC"/>
          </w:tcPr>
          <w:p w14:paraId="7EB6DC4C" w14:textId="77777777" w:rsidR="00717FE7" w:rsidRDefault="00717FE7" w:rsidP="0053707C">
            <w:pPr>
              <w:jc w:val="both"/>
              <w:rPr>
                <w:b/>
              </w:rPr>
            </w:pPr>
            <w:r>
              <w:rPr>
                <w:b/>
              </w:rPr>
              <w:t xml:space="preserve">hod. </w:t>
            </w:r>
          </w:p>
        </w:tc>
        <w:tc>
          <w:tcPr>
            <w:tcW w:w="815" w:type="dxa"/>
            <w:gridSpan w:val="2"/>
          </w:tcPr>
          <w:p w14:paraId="482E5D39" w14:textId="77777777" w:rsidR="00717FE7" w:rsidRDefault="00717FE7" w:rsidP="0053707C">
            <w:pPr>
              <w:jc w:val="both"/>
            </w:pPr>
            <w:r>
              <w:t>42</w:t>
            </w:r>
          </w:p>
        </w:tc>
        <w:tc>
          <w:tcPr>
            <w:tcW w:w="2153" w:type="dxa"/>
            <w:gridSpan w:val="4"/>
            <w:shd w:val="clear" w:color="auto" w:fill="F7CAAC"/>
          </w:tcPr>
          <w:p w14:paraId="35BB393C" w14:textId="77777777" w:rsidR="00717FE7" w:rsidRDefault="00717FE7" w:rsidP="0053707C">
            <w:pPr>
              <w:jc w:val="both"/>
              <w:rPr>
                <w:b/>
              </w:rPr>
            </w:pPr>
            <w:r>
              <w:rPr>
                <w:b/>
              </w:rPr>
              <w:t>kreditů</w:t>
            </w:r>
          </w:p>
        </w:tc>
        <w:tc>
          <w:tcPr>
            <w:tcW w:w="1222" w:type="dxa"/>
            <w:gridSpan w:val="3"/>
          </w:tcPr>
          <w:p w14:paraId="6A8F915B" w14:textId="77777777" w:rsidR="00717FE7" w:rsidRDefault="00717FE7" w:rsidP="0053707C">
            <w:pPr>
              <w:jc w:val="both"/>
            </w:pPr>
            <w:r>
              <w:t>3</w:t>
            </w:r>
          </w:p>
        </w:tc>
      </w:tr>
      <w:tr w:rsidR="00717FE7" w14:paraId="3090B505" w14:textId="77777777" w:rsidTr="00A758E6">
        <w:trPr>
          <w:gridBefore w:val="1"/>
          <w:gridAfter w:val="1"/>
          <w:wBefore w:w="171" w:type="dxa"/>
          <w:wAfter w:w="34" w:type="dxa"/>
        </w:trPr>
        <w:tc>
          <w:tcPr>
            <w:tcW w:w="3081" w:type="dxa"/>
            <w:gridSpan w:val="3"/>
            <w:shd w:val="clear" w:color="auto" w:fill="F7CAAC"/>
          </w:tcPr>
          <w:p w14:paraId="3B4F5EF7" w14:textId="77777777" w:rsidR="00717FE7" w:rsidRDefault="00717FE7" w:rsidP="0053707C">
            <w:pPr>
              <w:jc w:val="both"/>
              <w:rPr>
                <w:b/>
                <w:sz w:val="22"/>
              </w:rPr>
            </w:pPr>
            <w:r>
              <w:rPr>
                <w:b/>
              </w:rPr>
              <w:t>Prerekvizity, korekvizity, ekvivalence</w:t>
            </w:r>
          </w:p>
        </w:tc>
        <w:tc>
          <w:tcPr>
            <w:tcW w:w="6779" w:type="dxa"/>
            <w:gridSpan w:val="17"/>
          </w:tcPr>
          <w:p w14:paraId="6EFB0F8E" w14:textId="77777777" w:rsidR="00717FE7" w:rsidRDefault="00717FE7" w:rsidP="0053707C">
            <w:pPr>
              <w:jc w:val="both"/>
            </w:pPr>
          </w:p>
        </w:tc>
      </w:tr>
      <w:tr w:rsidR="00717FE7" w14:paraId="2253A8D4" w14:textId="77777777" w:rsidTr="00A758E6">
        <w:trPr>
          <w:gridBefore w:val="1"/>
          <w:gridAfter w:val="1"/>
          <w:wBefore w:w="171" w:type="dxa"/>
          <w:wAfter w:w="34" w:type="dxa"/>
        </w:trPr>
        <w:tc>
          <w:tcPr>
            <w:tcW w:w="3081" w:type="dxa"/>
            <w:gridSpan w:val="3"/>
            <w:shd w:val="clear" w:color="auto" w:fill="F7CAAC"/>
          </w:tcPr>
          <w:p w14:paraId="3A7D532A" w14:textId="77777777" w:rsidR="00717FE7" w:rsidRDefault="00717FE7" w:rsidP="0053707C">
            <w:pPr>
              <w:jc w:val="both"/>
              <w:rPr>
                <w:b/>
              </w:rPr>
            </w:pPr>
            <w:r>
              <w:rPr>
                <w:b/>
              </w:rPr>
              <w:t>Způsob ověření studijních výsledků</w:t>
            </w:r>
          </w:p>
        </w:tc>
        <w:tc>
          <w:tcPr>
            <w:tcW w:w="3404" w:type="dxa"/>
            <w:gridSpan w:val="10"/>
          </w:tcPr>
          <w:p w14:paraId="74EC3DA2" w14:textId="77777777" w:rsidR="00717FE7" w:rsidRDefault="00717FE7" w:rsidP="0053707C">
            <w:pPr>
              <w:jc w:val="both"/>
            </w:pPr>
            <w:r>
              <w:t>zápočet, zkouška</w:t>
            </w:r>
          </w:p>
        </w:tc>
        <w:tc>
          <w:tcPr>
            <w:tcW w:w="1559" w:type="dxa"/>
            <w:gridSpan w:val="3"/>
            <w:shd w:val="clear" w:color="auto" w:fill="F7CAAC"/>
          </w:tcPr>
          <w:p w14:paraId="260565B7" w14:textId="77777777" w:rsidR="00717FE7" w:rsidRDefault="00717FE7" w:rsidP="0053707C">
            <w:pPr>
              <w:jc w:val="both"/>
              <w:rPr>
                <w:b/>
              </w:rPr>
            </w:pPr>
            <w:r>
              <w:rPr>
                <w:b/>
              </w:rPr>
              <w:t>Forma výuky</w:t>
            </w:r>
          </w:p>
        </w:tc>
        <w:tc>
          <w:tcPr>
            <w:tcW w:w="1816" w:type="dxa"/>
            <w:gridSpan w:val="4"/>
          </w:tcPr>
          <w:p w14:paraId="381BECAE" w14:textId="3E83236D" w:rsidR="00717FE7" w:rsidRDefault="00717FE7" w:rsidP="0053707C">
            <w:pPr>
              <w:jc w:val="both"/>
            </w:pPr>
            <w:r>
              <w:t>přednášky,</w:t>
            </w:r>
            <w:r w:rsidRPr="00C21219">
              <w:rPr>
                <w:sz w:val="19"/>
                <w:szCs w:val="19"/>
              </w:rPr>
              <w:t xml:space="preserve"> </w:t>
            </w:r>
            <w:r w:rsidR="005D73F4">
              <w:rPr>
                <w:sz w:val="19"/>
                <w:szCs w:val="19"/>
              </w:rPr>
              <w:t xml:space="preserve">semináře, </w:t>
            </w:r>
            <w:r w:rsidRPr="00C21219">
              <w:rPr>
                <w:sz w:val="19"/>
                <w:szCs w:val="19"/>
              </w:rPr>
              <w:t>laborato</w:t>
            </w:r>
            <w:r>
              <w:rPr>
                <w:sz w:val="19"/>
                <w:szCs w:val="19"/>
              </w:rPr>
              <w:t>rní cvičení</w:t>
            </w:r>
          </w:p>
        </w:tc>
      </w:tr>
      <w:tr w:rsidR="00717FE7" w14:paraId="1BE8C6F3" w14:textId="77777777" w:rsidTr="00A758E6">
        <w:trPr>
          <w:gridBefore w:val="1"/>
          <w:gridAfter w:val="1"/>
          <w:wBefore w:w="171" w:type="dxa"/>
          <w:wAfter w:w="34" w:type="dxa"/>
        </w:trPr>
        <w:tc>
          <w:tcPr>
            <w:tcW w:w="3081" w:type="dxa"/>
            <w:gridSpan w:val="3"/>
            <w:shd w:val="clear" w:color="auto" w:fill="F7CAAC"/>
          </w:tcPr>
          <w:p w14:paraId="7E8089C7" w14:textId="77777777" w:rsidR="00717FE7" w:rsidRDefault="00717FE7" w:rsidP="0053707C">
            <w:pPr>
              <w:jc w:val="both"/>
              <w:rPr>
                <w:b/>
              </w:rPr>
            </w:pPr>
            <w:r>
              <w:rPr>
                <w:b/>
              </w:rPr>
              <w:t>Forma způsobu ověření studijních výsledků a další požadavky na studenta</w:t>
            </w:r>
          </w:p>
        </w:tc>
        <w:tc>
          <w:tcPr>
            <w:tcW w:w="6779" w:type="dxa"/>
            <w:gridSpan w:val="17"/>
            <w:tcBorders>
              <w:bottom w:val="single" w:sz="4" w:space="0" w:color="00000A"/>
            </w:tcBorders>
          </w:tcPr>
          <w:p w14:paraId="2432A369" w14:textId="77777777" w:rsidR="00717FE7" w:rsidRDefault="00717FE7" w:rsidP="0053707C">
            <w:pPr>
              <w:jc w:val="both"/>
            </w:pPr>
            <w:r>
              <w:t>Zápočet: vypracování laboratorních úloh, odevzdání protokolů v požadované kvalitě.</w:t>
            </w:r>
          </w:p>
          <w:p w14:paraId="45B3C065" w14:textId="77777777" w:rsidR="00717FE7" w:rsidRDefault="00717FE7" w:rsidP="0053707C">
            <w:pPr>
              <w:jc w:val="both"/>
            </w:pPr>
            <w:r>
              <w:t>Zkouška: prokázání znalosti probíraných tematických okruhů, ústní zkouška.</w:t>
            </w:r>
          </w:p>
        </w:tc>
      </w:tr>
      <w:tr w:rsidR="00717FE7" w14:paraId="438AB671"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4C250D1A" w14:textId="77777777" w:rsidR="00717FE7" w:rsidRDefault="00717FE7" w:rsidP="0053707C">
            <w:pPr>
              <w:jc w:val="both"/>
              <w:rPr>
                <w:b/>
              </w:rPr>
            </w:pPr>
            <w:r>
              <w:rPr>
                <w:b/>
              </w:rPr>
              <w:t>Garant předmětu</w:t>
            </w:r>
          </w:p>
        </w:tc>
        <w:tc>
          <w:tcPr>
            <w:tcW w:w="6779" w:type="dxa"/>
            <w:gridSpan w:val="17"/>
            <w:tcBorders>
              <w:top w:val="single" w:sz="4" w:space="0" w:color="00000A"/>
            </w:tcBorders>
          </w:tcPr>
          <w:p w14:paraId="44747A75" w14:textId="210C8A0C" w:rsidR="00717FE7" w:rsidRDefault="00523142" w:rsidP="0053707C">
            <w:pPr>
              <w:jc w:val="both"/>
            </w:pPr>
            <w:r>
              <w:t>prof</w:t>
            </w:r>
            <w:r w:rsidR="00717FE7">
              <w:t>. Mgr. Marek Koutný, Ph.D.</w:t>
            </w:r>
          </w:p>
        </w:tc>
      </w:tr>
      <w:tr w:rsidR="00717FE7" w14:paraId="25A84700"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3B85E205" w14:textId="77777777" w:rsidR="00717FE7" w:rsidRDefault="00717FE7" w:rsidP="0053707C">
            <w:pPr>
              <w:jc w:val="both"/>
              <w:rPr>
                <w:b/>
              </w:rPr>
            </w:pPr>
            <w:r>
              <w:rPr>
                <w:b/>
              </w:rPr>
              <w:t>Zapojení garanta do výuky předmětu</w:t>
            </w:r>
          </w:p>
        </w:tc>
        <w:tc>
          <w:tcPr>
            <w:tcW w:w="6779" w:type="dxa"/>
            <w:gridSpan w:val="17"/>
            <w:tcBorders>
              <w:top w:val="nil"/>
            </w:tcBorders>
          </w:tcPr>
          <w:p w14:paraId="1A3CB2E9" w14:textId="6802E708" w:rsidR="00717FE7" w:rsidRDefault="00E83E86" w:rsidP="0053707C">
            <w:pPr>
              <w:jc w:val="both"/>
            </w:pPr>
            <w:r>
              <w:t>40% p</w:t>
            </w:r>
          </w:p>
        </w:tc>
      </w:tr>
      <w:tr w:rsidR="00717FE7" w14:paraId="3EE3292A" w14:textId="77777777" w:rsidTr="00A758E6">
        <w:trPr>
          <w:gridBefore w:val="1"/>
          <w:gridAfter w:val="1"/>
          <w:wBefore w:w="171" w:type="dxa"/>
          <w:wAfter w:w="34" w:type="dxa"/>
        </w:trPr>
        <w:tc>
          <w:tcPr>
            <w:tcW w:w="3081" w:type="dxa"/>
            <w:gridSpan w:val="3"/>
            <w:shd w:val="clear" w:color="auto" w:fill="F7CAAC"/>
          </w:tcPr>
          <w:p w14:paraId="43B880E0" w14:textId="77777777" w:rsidR="00717FE7" w:rsidRDefault="00717FE7" w:rsidP="0053707C">
            <w:pPr>
              <w:jc w:val="both"/>
              <w:rPr>
                <w:b/>
              </w:rPr>
            </w:pPr>
            <w:r>
              <w:rPr>
                <w:b/>
              </w:rPr>
              <w:t>Vyučující</w:t>
            </w:r>
          </w:p>
        </w:tc>
        <w:tc>
          <w:tcPr>
            <w:tcW w:w="6779" w:type="dxa"/>
            <w:gridSpan w:val="17"/>
            <w:tcBorders>
              <w:bottom w:val="nil"/>
            </w:tcBorders>
          </w:tcPr>
          <w:p w14:paraId="1834DBDB" w14:textId="77777777" w:rsidR="00717FE7" w:rsidRDefault="00717FE7" w:rsidP="0053707C">
            <w:pPr>
              <w:jc w:val="both"/>
            </w:pPr>
          </w:p>
        </w:tc>
      </w:tr>
      <w:tr w:rsidR="00717FE7" w14:paraId="7F948740" w14:textId="77777777" w:rsidTr="00A758E6">
        <w:trPr>
          <w:gridBefore w:val="1"/>
          <w:gridAfter w:val="1"/>
          <w:wBefore w:w="171" w:type="dxa"/>
          <w:wAfter w:w="34" w:type="dxa"/>
          <w:trHeight w:val="114"/>
        </w:trPr>
        <w:tc>
          <w:tcPr>
            <w:tcW w:w="9860" w:type="dxa"/>
            <w:gridSpan w:val="20"/>
            <w:tcBorders>
              <w:top w:val="nil"/>
            </w:tcBorders>
          </w:tcPr>
          <w:p w14:paraId="00C7DBC2" w14:textId="08692ED4" w:rsidR="00C80782" w:rsidRDefault="00C80782" w:rsidP="00D30179">
            <w:pPr>
              <w:spacing w:before="60"/>
              <w:jc w:val="both"/>
            </w:pPr>
            <w:r w:rsidRPr="00C80782">
              <w:rPr>
                <w:b/>
              </w:rPr>
              <w:t>prof. Mgr. Marek Koutný, Ph.D.</w:t>
            </w:r>
            <w:r>
              <w:t xml:space="preserve"> (40% p)</w:t>
            </w:r>
          </w:p>
          <w:p w14:paraId="2BAF0A79" w14:textId="263559DF" w:rsidR="00717FE7" w:rsidRDefault="00E83E86" w:rsidP="00D30179">
            <w:pPr>
              <w:spacing w:before="40" w:after="40"/>
              <w:jc w:val="both"/>
            </w:pPr>
            <w:r>
              <w:t>RNDr. Marek Ingr, Ph.D. (</w:t>
            </w:r>
            <w:r w:rsidR="00C80782">
              <w:t>3</w:t>
            </w:r>
            <w:r>
              <w:t>0</w:t>
            </w:r>
            <w:r w:rsidR="00717FE7">
              <w:t>%</w:t>
            </w:r>
            <w:r>
              <w:t xml:space="preserve"> p</w:t>
            </w:r>
            <w:r w:rsidR="00717FE7">
              <w:t>)</w:t>
            </w:r>
          </w:p>
          <w:p w14:paraId="09BF00F6" w14:textId="2CC171BC" w:rsidR="00717FE7" w:rsidRDefault="00717FE7" w:rsidP="00D30179">
            <w:pPr>
              <w:spacing w:after="60"/>
              <w:jc w:val="both"/>
            </w:pPr>
            <w:r>
              <w:t>Mgr. Magda Janalíková,</w:t>
            </w:r>
            <w:r w:rsidR="00E83E86">
              <w:t xml:space="preserve"> Ph.D. (30</w:t>
            </w:r>
            <w:r>
              <w:t>%</w:t>
            </w:r>
            <w:r w:rsidR="00E83E86">
              <w:t xml:space="preserve"> p</w:t>
            </w:r>
            <w:r>
              <w:t>)</w:t>
            </w:r>
          </w:p>
        </w:tc>
      </w:tr>
      <w:tr w:rsidR="00717FE7" w14:paraId="4122759C" w14:textId="77777777" w:rsidTr="00A758E6">
        <w:trPr>
          <w:gridBefore w:val="1"/>
          <w:gridAfter w:val="1"/>
          <w:wBefore w:w="171" w:type="dxa"/>
          <w:wAfter w:w="34" w:type="dxa"/>
        </w:trPr>
        <w:tc>
          <w:tcPr>
            <w:tcW w:w="3081" w:type="dxa"/>
            <w:gridSpan w:val="3"/>
            <w:shd w:val="clear" w:color="auto" w:fill="F7CAAC"/>
          </w:tcPr>
          <w:p w14:paraId="001590B3" w14:textId="77777777" w:rsidR="00717FE7" w:rsidRDefault="00717FE7" w:rsidP="0053707C">
            <w:pPr>
              <w:jc w:val="both"/>
              <w:rPr>
                <w:b/>
              </w:rPr>
            </w:pPr>
            <w:r>
              <w:rPr>
                <w:b/>
              </w:rPr>
              <w:t>Stručná anotace předmětu</w:t>
            </w:r>
          </w:p>
        </w:tc>
        <w:tc>
          <w:tcPr>
            <w:tcW w:w="6779" w:type="dxa"/>
            <w:gridSpan w:val="17"/>
            <w:tcBorders>
              <w:bottom w:val="nil"/>
            </w:tcBorders>
          </w:tcPr>
          <w:p w14:paraId="565CCC9D" w14:textId="77777777" w:rsidR="00717FE7" w:rsidRDefault="00717FE7" w:rsidP="0053707C">
            <w:pPr>
              <w:jc w:val="both"/>
            </w:pPr>
          </w:p>
        </w:tc>
      </w:tr>
      <w:tr w:rsidR="00717FE7" w14:paraId="36B08FC0" w14:textId="77777777" w:rsidTr="00A758E6">
        <w:trPr>
          <w:gridBefore w:val="1"/>
          <w:gridAfter w:val="1"/>
          <w:wBefore w:w="171" w:type="dxa"/>
          <w:wAfter w:w="34" w:type="dxa"/>
          <w:trHeight w:val="3644"/>
        </w:trPr>
        <w:tc>
          <w:tcPr>
            <w:tcW w:w="9860" w:type="dxa"/>
            <w:gridSpan w:val="20"/>
            <w:tcBorders>
              <w:top w:val="nil"/>
              <w:bottom w:val="single" w:sz="12" w:space="0" w:color="auto"/>
            </w:tcBorders>
          </w:tcPr>
          <w:p w14:paraId="6206A93A" w14:textId="77777777" w:rsidR="00717FE7" w:rsidRDefault="00717FE7" w:rsidP="0053707C">
            <w:pPr>
              <w:jc w:val="both"/>
            </w:pPr>
            <w:r>
              <w:t xml:space="preserve">Cílem předmětu je seznámit studenty s rekombinantní produkcí proteinů a dalších látek a s jejím technologickým využitím. </w:t>
            </w:r>
            <w:r w:rsidRPr="006C447C">
              <w:t>Obsah před</w:t>
            </w:r>
            <w:r>
              <w:t>mětu tvoří tyto tematické celky:</w:t>
            </w:r>
          </w:p>
          <w:p w14:paraId="349701D1" w14:textId="77777777" w:rsidR="00717FE7" w:rsidRDefault="00717FE7" w:rsidP="0053707C">
            <w:pPr>
              <w:pStyle w:val="Odstavecseseznamem"/>
              <w:numPr>
                <w:ilvl w:val="0"/>
                <w:numId w:val="14"/>
              </w:numPr>
              <w:ind w:left="284" w:hanging="57"/>
              <w:jc w:val="both"/>
            </w:pPr>
            <w:r>
              <w:t>Rekombinantní DNA, klonování genů, příprava expresních vektorů.</w:t>
            </w:r>
          </w:p>
          <w:p w14:paraId="202D9069" w14:textId="77777777" w:rsidR="00717FE7" w:rsidRDefault="00717FE7" w:rsidP="0053707C">
            <w:pPr>
              <w:pStyle w:val="Odstavecseseznamem"/>
              <w:numPr>
                <w:ilvl w:val="0"/>
                <w:numId w:val="14"/>
              </w:numPr>
              <w:ind w:left="284" w:hanging="57"/>
              <w:jc w:val="both"/>
            </w:pPr>
            <w:r>
              <w:t>Proteosyntéza a její regulace v prokaryotních a eukaryotních organismech.</w:t>
            </w:r>
          </w:p>
          <w:p w14:paraId="0F09CBB0" w14:textId="77777777" w:rsidR="00717FE7" w:rsidRDefault="00717FE7" w:rsidP="0053707C">
            <w:pPr>
              <w:pStyle w:val="Odstavecseseznamem"/>
              <w:numPr>
                <w:ilvl w:val="0"/>
                <w:numId w:val="14"/>
              </w:numPr>
              <w:ind w:left="284" w:hanging="57"/>
              <w:jc w:val="both"/>
            </w:pPr>
            <w:r>
              <w:t xml:space="preserve">Prokaryotní expresní systémy: bakterie E. </w:t>
            </w:r>
            <w:proofErr w:type="gramStart"/>
            <w:r>
              <w:t>coli</w:t>
            </w:r>
            <w:proofErr w:type="gramEnd"/>
            <w:r>
              <w:t>, transformace bakterií plazmidy, metody indukce proteinové exprese.</w:t>
            </w:r>
          </w:p>
          <w:p w14:paraId="05D7D39E" w14:textId="77777777" w:rsidR="00717FE7" w:rsidRDefault="00717FE7" w:rsidP="0053707C">
            <w:pPr>
              <w:pStyle w:val="Odstavecseseznamem"/>
              <w:numPr>
                <w:ilvl w:val="0"/>
                <w:numId w:val="14"/>
              </w:numPr>
              <w:ind w:left="284" w:hanging="57"/>
              <w:jc w:val="both"/>
            </w:pPr>
            <w:r>
              <w:t>Prokaryotní expresní systémy: vliv podmínek na expresi proteinu, koexprese chaperonů, fúzní proteiny.</w:t>
            </w:r>
          </w:p>
          <w:p w14:paraId="43DDFC1C" w14:textId="77777777" w:rsidR="00717FE7" w:rsidRDefault="00717FE7" w:rsidP="0053707C">
            <w:pPr>
              <w:pStyle w:val="Odstavecseseznamem"/>
              <w:numPr>
                <w:ilvl w:val="0"/>
                <w:numId w:val="14"/>
              </w:numPr>
              <w:ind w:left="284" w:hanging="57"/>
              <w:jc w:val="both"/>
            </w:pPr>
            <w:r>
              <w:t>Izolace a purifikace rekombinantních proteinů: přehled separačních metod.</w:t>
            </w:r>
          </w:p>
          <w:p w14:paraId="361DA25A" w14:textId="77777777" w:rsidR="00717FE7" w:rsidRDefault="00717FE7" w:rsidP="0053707C">
            <w:pPr>
              <w:pStyle w:val="Odstavecseseznamem"/>
              <w:numPr>
                <w:ilvl w:val="0"/>
                <w:numId w:val="14"/>
              </w:numPr>
              <w:ind w:left="284" w:hanging="57"/>
              <w:jc w:val="both"/>
            </w:pPr>
            <w:r>
              <w:t>Analýza rekombinantních proteinů: elektroforéza SDS PAGE, blotování, hmotnostní spektrometrie.</w:t>
            </w:r>
          </w:p>
          <w:p w14:paraId="29EA2AEB" w14:textId="77777777" w:rsidR="00717FE7" w:rsidRDefault="00717FE7" w:rsidP="0053707C">
            <w:pPr>
              <w:pStyle w:val="Odstavecseseznamem"/>
              <w:numPr>
                <w:ilvl w:val="0"/>
                <w:numId w:val="14"/>
              </w:numPr>
              <w:ind w:left="284" w:hanging="57"/>
              <w:jc w:val="both"/>
            </w:pPr>
            <w:r>
              <w:t>Posttranslační modifikace proteinů: tvorba disulfidických vazeb, proteolýza, glykosylace, fosforylace, acetylace atd.</w:t>
            </w:r>
          </w:p>
          <w:p w14:paraId="177D3325" w14:textId="77777777" w:rsidR="00717FE7" w:rsidRDefault="00717FE7" w:rsidP="0053707C">
            <w:pPr>
              <w:pStyle w:val="Odstavecseseznamem"/>
              <w:numPr>
                <w:ilvl w:val="0"/>
                <w:numId w:val="14"/>
              </w:numPr>
              <w:ind w:left="284" w:hanging="57"/>
              <w:jc w:val="both"/>
            </w:pPr>
            <w:r>
              <w:t>Eukaryotní expresní systémy kvasinkové, hmyzí, savčí.</w:t>
            </w:r>
          </w:p>
          <w:p w14:paraId="391FC7A4" w14:textId="77777777" w:rsidR="00717FE7" w:rsidRDefault="00717FE7" w:rsidP="0053707C">
            <w:pPr>
              <w:pStyle w:val="Odstavecseseznamem"/>
              <w:numPr>
                <w:ilvl w:val="0"/>
                <w:numId w:val="14"/>
              </w:numPr>
              <w:ind w:left="284" w:hanging="57"/>
              <w:jc w:val="both"/>
            </w:pPr>
            <w:r>
              <w:t>Bezbuněčné expresní systémy.</w:t>
            </w:r>
          </w:p>
          <w:p w14:paraId="133AB712" w14:textId="77777777" w:rsidR="00717FE7" w:rsidRDefault="00717FE7" w:rsidP="0053707C">
            <w:pPr>
              <w:pStyle w:val="Odstavecseseznamem"/>
              <w:numPr>
                <w:ilvl w:val="0"/>
                <w:numId w:val="14"/>
              </w:numPr>
              <w:ind w:left="284" w:hanging="57"/>
              <w:jc w:val="both"/>
            </w:pPr>
            <w:r>
              <w:t>Řízená evoluce proteinů, metoda fágového, kvasinkového, mRNA a ribozomálního displeje.</w:t>
            </w:r>
          </w:p>
          <w:p w14:paraId="4E8DF4DF" w14:textId="77777777" w:rsidR="00717FE7" w:rsidRDefault="00717FE7" w:rsidP="0053707C">
            <w:pPr>
              <w:pStyle w:val="Odstavecseseznamem"/>
              <w:numPr>
                <w:ilvl w:val="0"/>
                <w:numId w:val="14"/>
              </w:numPr>
              <w:ind w:left="284" w:hanging="57"/>
              <w:jc w:val="both"/>
            </w:pPr>
            <w:r>
              <w:t>Vývoj a produkce rekombinantních a humanizovaných protilátek.</w:t>
            </w:r>
          </w:p>
          <w:p w14:paraId="36F7E5DB" w14:textId="77777777" w:rsidR="00717FE7" w:rsidRDefault="00717FE7" w:rsidP="0053707C">
            <w:pPr>
              <w:pStyle w:val="Odstavecseseznamem"/>
              <w:numPr>
                <w:ilvl w:val="0"/>
                <w:numId w:val="14"/>
              </w:numPr>
              <w:ind w:left="284" w:hanging="57"/>
              <w:jc w:val="both"/>
            </w:pPr>
            <w:r>
              <w:t>Rekombinantní proteiny v potravinářském průmyslu.</w:t>
            </w:r>
          </w:p>
          <w:p w14:paraId="5F39CA0A" w14:textId="77777777" w:rsidR="00717FE7" w:rsidRDefault="00717FE7" w:rsidP="0053707C">
            <w:pPr>
              <w:pStyle w:val="Odstavecseseznamem"/>
              <w:numPr>
                <w:ilvl w:val="0"/>
                <w:numId w:val="14"/>
              </w:numPr>
              <w:ind w:left="284" w:hanging="57"/>
              <w:jc w:val="both"/>
            </w:pPr>
            <w:r>
              <w:t>Rekombinantní mikroorganismy a produkce nízkomolekulárních látek - antibiotik, polyketidů, neribozomálních peptidů a dalších.</w:t>
            </w:r>
          </w:p>
          <w:p w14:paraId="4708C669" w14:textId="77777777" w:rsidR="00717FE7" w:rsidRPr="0021097B" w:rsidRDefault="00717FE7" w:rsidP="0053707C">
            <w:pPr>
              <w:pStyle w:val="Odstavecseseznamem"/>
              <w:numPr>
                <w:ilvl w:val="0"/>
                <w:numId w:val="14"/>
              </w:numPr>
              <w:ind w:left="284" w:hanging="57"/>
              <w:jc w:val="both"/>
            </w:pPr>
            <w:r>
              <w:t>Rekombinantní mikroorganismy v životním prostředí: bioremediace, produkce biopaliv, mikrobiální palivové články.</w:t>
            </w:r>
          </w:p>
        </w:tc>
      </w:tr>
      <w:tr w:rsidR="00717FE7" w14:paraId="6D3DDF5B"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2E8777EA" w14:textId="77777777" w:rsidR="00717FE7" w:rsidRPr="00025BF9" w:rsidRDefault="00717FE7" w:rsidP="0053707C">
            <w:pPr>
              <w:jc w:val="both"/>
            </w:pPr>
            <w:r w:rsidRPr="00025BF9">
              <w:rPr>
                <w:b/>
              </w:rPr>
              <w:t>Studijní literatura a studijní pomůcky</w:t>
            </w:r>
          </w:p>
        </w:tc>
        <w:tc>
          <w:tcPr>
            <w:tcW w:w="6213" w:type="dxa"/>
            <w:gridSpan w:val="15"/>
            <w:tcBorders>
              <w:top w:val="nil"/>
              <w:bottom w:val="nil"/>
            </w:tcBorders>
          </w:tcPr>
          <w:p w14:paraId="1E102A92" w14:textId="77777777" w:rsidR="00717FE7" w:rsidRDefault="00717FE7" w:rsidP="0053707C">
            <w:pPr>
              <w:jc w:val="both"/>
            </w:pPr>
          </w:p>
        </w:tc>
      </w:tr>
      <w:tr w:rsidR="00717FE7" w14:paraId="1AC6FBC3" w14:textId="77777777" w:rsidTr="00A758E6">
        <w:trPr>
          <w:gridBefore w:val="1"/>
          <w:gridAfter w:val="1"/>
          <w:wBefore w:w="171" w:type="dxa"/>
          <w:wAfter w:w="34" w:type="dxa"/>
          <w:trHeight w:val="1497"/>
        </w:trPr>
        <w:tc>
          <w:tcPr>
            <w:tcW w:w="9860" w:type="dxa"/>
            <w:gridSpan w:val="20"/>
            <w:tcBorders>
              <w:top w:val="nil"/>
            </w:tcBorders>
          </w:tcPr>
          <w:p w14:paraId="79AE885C" w14:textId="77777777" w:rsidR="00717FE7" w:rsidRPr="00D30179" w:rsidRDefault="00717FE7" w:rsidP="0053707C">
            <w:pPr>
              <w:jc w:val="both"/>
              <w:rPr>
                <w:u w:val="single"/>
              </w:rPr>
            </w:pPr>
            <w:r w:rsidRPr="00D30179">
              <w:rPr>
                <w:u w:val="single"/>
              </w:rPr>
              <w:t xml:space="preserve">Povinná literatura: </w:t>
            </w:r>
          </w:p>
          <w:p w14:paraId="156F51F2" w14:textId="77777777" w:rsidR="00E62AB7" w:rsidRPr="00D30179" w:rsidRDefault="00E62AB7" w:rsidP="00E62AB7">
            <w:pPr>
              <w:jc w:val="both"/>
            </w:pPr>
            <w:r w:rsidRPr="00D30179">
              <w:t>Výukové materiály v anglickém jazyce poskytnuté vyučujícím.</w:t>
            </w:r>
          </w:p>
          <w:p w14:paraId="4BF2842E" w14:textId="77777777" w:rsidR="00717FE7" w:rsidRPr="00D30179" w:rsidRDefault="00717FE7" w:rsidP="0053707C">
            <w:pPr>
              <w:jc w:val="both"/>
            </w:pPr>
            <w:proofErr w:type="gramStart"/>
            <w:r w:rsidRPr="00D30179">
              <w:rPr>
                <w:caps/>
              </w:rPr>
              <w:t>Rosano, G.L.</w:t>
            </w:r>
            <w:proofErr w:type="gramEnd"/>
            <w:r w:rsidRPr="00D30179">
              <w:rPr>
                <w:caps/>
              </w:rPr>
              <w:t>, Ceccarelli, E.A.</w:t>
            </w:r>
            <w:r w:rsidRPr="00D30179">
              <w:t xml:space="preserve"> (Eds.) Recombinant Protein Expression in Microbial Systems. Frontiers in Microbiology 5, 102, 2014. ISSN 1664-8714. ISBN 978-2-88919-294-6. DOI 10.3389/978-2-88919-294-6.</w:t>
            </w:r>
          </w:p>
          <w:p w14:paraId="31C5B1E0" w14:textId="77777777" w:rsidR="00717FE7" w:rsidRPr="00D30179" w:rsidRDefault="00717FE7" w:rsidP="0053707C">
            <w:pPr>
              <w:jc w:val="both"/>
            </w:pPr>
            <w:r w:rsidRPr="00D30179">
              <w:rPr>
                <w:caps/>
              </w:rPr>
              <w:t>Gelliessen, G.</w:t>
            </w:r>
            <w:r w:rsidRPr="00D30179">
              <w:t xml:space="preserve"> (Ed.) Production of Recombinant Proteins. Wiley-Blacwell, 2014. ISBN 978-3-527-31036-4.</w:t>
            </w:r>
          </w:p>
          <w:p w14:paraId="0845BE10" w14:textId="77777777" w:rsidR="00717FE7" w:rsidRPr="00D30179" w:rsidRDefault="00717FE7" w:rsidP="0053707C">
            <w:pPr>
              <w:jc w:val="both"/>
            </w:pPr>
          </w:p>
          <w:p w14:paraId="76991D90" w14:textId="77777777" w:rsidR="00717FE7" w:rsidRPr="00D30179" w:rsidRDefault="00717FE7" w:rsidP="0053707C">
            <w:pPr>
              <w:jc w:val="both"/>
              <w:rPr>
                <w:u w:val="single"/>
              </w:rPr>
            </w:pPr>
            <w:r w:rsidRPr="00D30179">
              <w:rPr>
                <w:u w:val="single"/>
              </w:rPr>
              <w:t>Doporučená literatura:</w:t>
            </w:r>
          </w:p>
          <w:p w14:paraId="3DC25354" w14:textId="77777777" w:rsidR="00717FE7" w:rsidRPr="00D30179" w:rsidRDefault="00717FE7" w:rsidP="0053707C">
            <w:pPr>
              <w:jc w:val="both"/>
            </w:pPr>
            <w:r w:rsidRPr="00D30179">
              <w:rPr>
                <w:caps/>
              </w:rPr>
              <w:t xml:space="preserve">Kokate, C., Jalalpure, </w:t>
            </w:r>
            <w:proofErr w:type="gramStart"/>
            <w:r w:rsidRPr="00D30179">
              <w:rPr>
                <w:caps/>
              </w:rPr>
              <w:t>S.S.</w:t>
            </w:r>
            <w:proofErr w:type="gramEnd"/>
            <w:r w:rsidRPr="00D30179">
              <w:rPr>
                <w:caps/>
              </w:rPr>
              <w:t>, Hurakadle, P.J</w:t>
            </w:r>
            <w:r w:rsidRPr="00D30179">
              <w:t>. Textbook of Pharmaceutical Biotechnology. New Delhi: Elsevier, 2011. ISBN 978-81-312-2828-9.</w:t>
            </w:r>
          </w:p>
          <w:p w14:paraId="63039062" w14:textId="77777777" w:rsidR="00717FE7" w:rsidRPr="00025BF9" w:rsidRDefault="00717FE7" w:rsidP="0053707C">
            <w:pPr>
              <w:jc w:val="both"/>
            </w:pPr>
            <w:r w:rsidRPr="00D30179">
              <w:t>Prezentace z přednášky. Aktuální odborné publikace.</w:t>
            </w:r>
          </w:p>
        </w:tc>
      </w:tr>
      <w:tr w:rsidR="00717FE7" w14:paraId="64C62585"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5EB51A7D" w14:textId="77777777" w:rsidR="00717FE7" w:rsidRDefault="00717FE7" w:rsidP="0053707C">
            <w:pPr>
              <w:jc w:val="center"/>
              <w:rPr>
                <w:b/>
              </w:rPr>
            </w:pPr>
            <w:r>
              <w:rPr>
                <w:b/>
              </w:rPr>
              <w:t>Informace ke kombinované nebo distanční formě</w:t>
            </w:r>
          </w:p>
        </w:tc>
      </w:tr>
      <w:tr w:rsidR="00717FE7" w14:paraId="10BEDB06"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209A3FAD" w14:textId="77777777" w:rsidR="00717FE7" w:rsidRDefault="00717FE7" w:rsidP="0053707C">
            <w:pPr>
              <w:jc w:val="both"/>
            </w:pPr>
            <w:r>
              <w:rPr>
                <w:b/>
              </w:rPr>
              <w:t>Rozsah konzultací (soustředění)</w:t>
            </w:r>
          </w:p>
        </w:tc>
        <w:tc>
          <w:tcPr>
            <w:tcW w:w="888" w:type="dxa"/>
            <w:gridSpan w:val="3"/>
            <w:tcBorders>
              <w:top w:val="single" w:sz="2" w:space="0" w:color="auto"/>
            </w:tcBorders>
          </w:tcPr>
          <w:p w14:paraId="588999F3" w14:textId="121A36CF" w:rsidR="00717FE7" w:rsidRDefault="00717FE7" w:rsidP="0053707C">
            <w:pPr>
              <w:jc w:val="center"/>
            </w:pPr>
          </w:p>
        </w:tc>
        <w:tc>
          <w:tcPr>
            <w:tcW w:w="4190" w:type="dxa"/>
            <w:gridSpan w:val="9"/>
            <w:tcBorders>
              <w:top w:val="single" w:sz="2" w:space="0" w:color="auto"/>
            </w:tcBorders>
            <w:shd w:val="clear" w:color="auto" w:fill="F7CAAC"/>
          </w:tcPr>
          <w:p w14:paraId="31E3F1C5" w14:textId="77777777" w:rsidR="00717FE7" w:rsidRDefault="00717FE7" w:rsidP="0053707C">
            <w:pPr>
              <w:jc w:val="both"/>
              <w:rPr>
                <w:b/>
              </w:rPr>
            </w:pPr>
            <w:r>
              <w:rPr>
                <w:b/>
              </w:rPr>
              <w:t xml:space="preserve">hodin </w:t>
            </w:r>
          </w:p>
        </w:tc>
      </w:tr>
      <w:tr w:rsidR="00717FE7" w14:paraId="6A0CFBE5" w14:textId="77777777" w:rsidTr="00A758E6">
        <w:trPr>
          <w:gridBefore w:val="1"/>
          <w:gridAfter w:val="1"/>
          <w:wBefore w:w="171" w:type="dxa"/>
          <w:wAfter w:w="34" w:type="dxa"/>
        </w:trPr>
        <w:tc>
          <w:tcPr>
            <w:tcW w:w="9860" w:type="dxa"/>
            <w:gridSpan w:val="20"/>
            <w:shd w:val="clear" w:color="auto" w:fill="F7CAAC"/>
          </w:tcPr>
          <w:p w14:paraId="04E54176" w14:textId="77777777" w:rsidR="00717FE7" w:rsidRDefault="00717FE7" w:rsidP="0053707C">
            <w:pPr>
              <w:jc w:val="both"/>
              <w:rPr>
                <w:b/>
              </w:rPr>
            </w:pPr>
            <w:r>
              <w:rPr>
                <w:b/>
              </w:rPr>
              <w:t>Informace o způsobu kontaktu s vyučujícím</w:t>
            </w:r>
          </w:p>
        </w:tc>
      </w:tr>
      <w:tr w:rsidR="00717FE7" w14:paraId="15C67A92" w14:textId="77777777" w:rsidTr="00A758E6">
        <w:trPr>
          <w:gridBefore w:val="1"/>
          <w:gridAfter w:val="1"/>
          <w:wBefore w:w="171" w:type="dxa"/>
          <w:wAfter w:w="34" w:type="dxa"/>
          <w:trHeight w:val="141"/>
        </w:trPr>
        <w:tc>
          <w:tcPr>
            <w:tcW w:w="9860" w:type="dxa"/>
            <w:gridSpan w:val="20"/>
          </w:tcPr>
          <w:p w14:paraId="59CC39DD" w14:textId="77777777" w:rsidR="001A57AE" w:rsidRDefault="001A57AE" w:rsidP="00C80782">
            <w:pPr>
              <w:jc w:val="both"/>
            </w:pPr>
          </w:p>
          <w:p w14:paraId="0AD4A928" w14:textId="77777777" w:rsidR="001A57AE" w:rsidRDefault="001A57AE" w:rsidP="00C80782">
            <w:pPr>
              <w:jc w:val="both"/>
            </w:pPr>
          </w:p>
          <w:p w14:paraId="1B6A1D27" w14:textId="77777777" w:rsidR="001A57AE" w:rsidRDefault="001A57AE" w:rsidP="00C80782">
            <w:pPr>
              <w:jc w:val="both"/>
            </w:pPr>
          </w:p>
          <w:p w14:paraId="50ED2ECB" w14:textId="77777777" w:rsidR="001A57AE" w:rsidRDefault="001A57AE" w:rsidP="00C80782">
            <w:pPr>
              <w:jc w:val="both"/>
            </w:pPr>
          </w:p>
          <w:p w14:paraId="22827A60" w14:textId="77777777" w:rsidR="00E62AB7" w:rsidRDefault="00E62AB7" w:rsidP="00C80782">
            <w:pPr>
              <w:jc w:val="both"/>
            </w:pPr>
          </w:p>
          <w:p w14:paraId="029D7FBC" w14:textId="77777777" w:rsidR="00E62AB7" w:rsidRDefault="00E62AB7" w:rsidP="00C80782">
            <w:pPr>
              <w:jc w:val="both"/>
            </w:pPr>
          </w:p>
          <w:p w14:paraId="1073E147" w14:textId="77777777" w:rsidR="00717FE7" w:rsidRDefault="00717FE7" w:rsidP="00C80782">
            <w:pPr>
              <w:jc w:val="both"/>
              <w:rPr>
                <w:b/>
                <w:color w:val="FF0000"/>
              </w:rPr>
            </w:pPr>
          </w:p>
          <w:p w14:paraId="0DBC8EFF" w14:textId="61F7E196" w:rsidR="00025BF9" w:rsidRPr="00A470E2" w:rsidRDefault="00025BF9" w:rsidP="00C80782">
            <w:pPr>
              <w:jc w:val="both"/>
              <w:rPr>
                <w:b/>
                <w:color w:val="FF0000"/>
              </w:rPr>
            </w:pPr>
          </w:p>
        </w:tc>
      </w:tr>
      <w:tr w:rsidR="00717FE7" w14:paraId="418CF0BC"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7A58F3C6" w14:textId="77777777" w:rsidR="00717FE7" w:rsidRDefault="00717FE7" w:rsidP="0053707C">
            <w:pPr>
              <w:jc w:val="both"/>
              <w:rPr>
                <w:b/>
                <w:sz w:val="28"/>
              </w:rPr>
            </w:pPr>
            <w:r>
              <w:lastRenderedPageBreak/>
              <w:br w:type="page"/>
            </w:r>
            <w:r>
              <w:br w:type="page"/>
            </w:r>
            <w:r>
              <w:rPr>
                <w:b/>
                <w:sz w:val="28"/>
              </w:rPr>
              <w:t>B-III – Charakteristika studijního předmětu</w:t>
            </w:r>
          </w:p>
        </w:tc>
      </w:tr>
      <w:tr w:rsidR="00717FE7" w14:paraId="3DA2EEAB"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56FC353C" w14:textId="77777777" w:rsidR="00717FE7" w:rsidRDefault="00717FE7" w:rsidP="0053707C">
            <w:pPr>
              <w:jc w:val="both"/>
              <w:rPr>
                <w:b/>
              </w:rPr>
            </w:pPr>
            <w:r>
              <w:rPr>
                <w:b/>
              </w:rPr>
              <w:t>Název studijního předmětu</w:t>
            </w:r>
          </w:p>
        </w:tc>
        <w:tc>
          <w:tcPr>
            <w:tcW w:w="6779" w:type="dxa"/>
            <w:gridSpan w:val="17"/>
            <w:tcBorders>
              <w:top w:val="double" w:sz="4" w:space="0" w:color="auto"/>
            </w:tcBorders>
          </w:tcPr>
          <w:p w14:paraId="24932FF1" w14:textId="731C3489" w:rsidR="00717FE7" w:rsidRPr="00A71D37" w:rsidRDefault="001A57AE" w:rsidP="0053707C">
            <w:pPr>
              <w:jc w:val="both"/>
              <w:rPr>
                <w:b/>
              </w:rPr>
            </w:pPr>
            <w:bookmarkStart w:id="438" w:name="Biomed_apl_a_farm_biotech"/>
            <w:bookmarkEnd w:id="438"/>
            <w:r w:rsidRPr="001A57AE">
              <w:rPr>
                <w:b/>
              </w:rPr>
              <w:t>Biomedical Applications and Pharmacological Biotechnology</w:t>
            </w:r>
          </w:p>
        </w:tc>
      </w:tr>
      <w:tr w:rsidR="00717FE7" w14:paraId="791F0FF0" w14:textId="77777777" w:rsidTr="00A758E6">
        <w:trPr>
          <w:gridBefore w:val="1"/>
          <w:gridAfter w:val="1"/>
          <w:wBefore w:w="171" w:type="dxa"/>
          <w:wAfter w:w="34" w:type="dxa"/>
        </w:trPr>
        <w:tc>
          <w:tcPr>
            <w:tcW w:w="3081" w:type="dxa"/>
            <w:gridSpan w:val="3"/>
            <w:shd w:val="clear" w:color="auto" w:fill="F7CAAC"/>
          </w:tcPr>
          <w:p w14:paraId="2EAADFDA" w14:textId="77777777" w:rsidR="00717FE7" w:rsidRPr="00651572" w:rsidRDefault="00717FE7" w:rsidP="0053707C">
            <w:pPr>
              <w:jc w:val="both"/>
              <w:rPr>
                <w:b/>
              </w:rPr>
            </w:pPr>
            <w:r w:rsidRPr="00651572">
              <w:rPr>
                <w:b/>
              </w:rPr>
              <w:t>Typ předmětu</w:t>
            </w:r>
          </w:p>
        </w:tc>
        <w:tc>
          <w:tcPr>
            <w:tcW w:w="3404" w:type="dxa"/>
            <w:gridSpan w:val="10"/>
          </w:tcPr>
          <w:p w14:paraId="6C5A7DD7" w14:textId="77777777" w:rsidR="00717FE7" w:rsidRDefault="00717FE7" w:rsidP="0053707C">
            <w:pPr>
              <w:jc w:val="both"/>
            </w:pPr>
            <w:r>
              <w:t>povinný, PZ</w:t>
            </w:r>
          </w:p>
        </w:tc>
        <w:tc>
          <w:tcPr>
            <w:tcW w:w="2691" w:type="dxa"/>
            <w:gridSpan w:val="5"/>
            <w:shd w:val="clear" w:color="auto" w:fill="F7CAAC"/>
          </w:tcPr>
          <w:p w14:paraId="669AA487" w14:textId="77777777" w:rsidR="00717FE7" w:rsidRDefault="00717FE7" w:rsidP="0053707C">
            <w:pPr>
              <w:jc w:val="both"/>
            </w:pPr>
            <w:r>
              <w:rPr>
                <w:b/>
              </w:rPr>
              <w:t>doporučený ročník / semestr</w:t>
            </w:r>
          </w:p>
        </w:tc>
        <w:tc>
          <w:tcPr>
            <w:tcW w:w="684" w:type="dxa"/>
            <w:gridSpan w:val="2"/>
          </w:tcPr>
          <w:p w14:paraId="55A6BFF5" w14:textId="77777777" w:rsidR="00717FE7" w:rsidRDefault="00717FE7" w:rsidP="0053707C">
            <w:pPr>
              <w:jc w:val="both"/>
            </w:pPr>
            <w:r>
              <w:t>1/LS</w:t>
            </w:r>
          </w:p>
        </w:tc>
      </w:tr>
      <w:tr w:rsidR="00717FE7" w14:paraId="17166733" w14:textId="77777777" w:rsidTr="00A758E6">
        <w:trPr>
          <w:gridBefore w:val="1"/>
          <w:gridAfter w:val="1"/>
          <w:wBefore w:w="171" w:type="dxa"/>
          <w:wAfter w:w="34" w:type="dxa"/>
        </w:trPr>
        <w:tc>
          <w:tcPr>
            <w:tcW w:w="3081" w:type="dxa"/>
            <w:gridSpan w:val="3"/>
            <w:shd w:val="clear" w:color="auto" w:fill="F7CAAC"/>
          </w:tcPr>
          <w:p w14:paraId="37B366A5" w14:textId="77777777" w:rsidR="00717FE7" w:rsidRPr="00651572" w:rsidRDefault="00717FE7" w:rsidP="0053707C">
            <w:pPr>
              <w:jc w:val="both"/>
              <w:rPr>
                <w:b/>
              </w:rPr>
            </w:pPr>
            <w:r w:rsidRPr="00651572">
              <w:rPr>
                <w:b/>
              </w:rPr>
              <w:t>Rozsah studijního předmětu</w:t>
            </w:r>
          </w:p>
        </w:tc>
        <w:tc>
          <w:tcPr>
            <w:tcW w:w="1701" w:type="dxa"/>
            <w:gridSpan w:val="5"/>
          </w:tcPr>
          <w:p w14:paraId="7875968A" w14:textId="00F5B4C5" w:rsidR="00717FE7" w:rsidRDefault="00C80782" w:rsidP="0053707C">
            <w:pPr>
              <w:jc w:val="both"/>
            </w:pPr>
            <w:r>
              <w:t>28p+14s+0l</w:t>
            </w:r>
          </w:p>
        </w:tc>
        <w:tc>
          <w:tcPr>
            <w:tcW w:w="888" w:type="dxa"/>
            <w:gridSpan w:val="3"/>
            <w:shd w:val="clear" w:color="auto" w:fill="F7CAAC"/>
          </w:tcPr>
          <w:p w14:paraId="521D1ABA" w14:textId="77777777" w:rsidR="00717FE7" w:rsidRDefault="00717FE7" w:rsidP="0053707C">
            <w:pPr>
              <w:jc w:val="both"/>
              <w:rPr>
                <w:b/>
              </w:rPr>
            </w:pPr>
            <w:r>
              <w:rPr>
                <w:b/>
              </w:rPr>
              <w:t xml:space="preserve">hod. </w:t>
            </w:r>
          </w:p>
        </w:tc>
        <w:tc>
          <w:tcPr>
            <w:tcW w:w="815" w:type="dxa"/>
            <w:gridSpan w:val="2"/>
          </w:tcPr>
          <w:p w14:paraId="41972F4E" w14:textId="6D24A881" w:rsidR="00717FE7" w:rsidRDefault="00C80782" w:rsidP="0053707C">
            <w:pPr>
              <w:jc w:val="both"/>
            </w:pPr>
            <w:r>
              <w:t>42</w:t>
            </w:r>
          </w:p>
        </w:tc>
        <w:tc>
          <w:tcPr>
            <w:tcW w:w="2153" w:type="dxa"/>
            <w:gridSpan w:val="4"/>
            <w:shd w:val="clear" w:color="auto" w:fill="F7CAAC"/>
          </w:tcPr>
          <w:p w14:paraId="5FFEA617" w14:textId="77777777" w:rsidR="00717FE7" w:rsidRDefault="00717FE7" w:rsidP="0053707C">
            <w:pPr>
              <w:jc w:val="both"/>
              <w:rPr>
                <w:b/>
              </w:rPr>
            </w:pPr>
            <w:r>
              <w:rPr>
                <w:b/>
              </w:rPr>
              <w:t>kreditů</w:t>
            </w:r>
          </w:p>
        </w:tc>
        <w:tc>
          <w:tcPr>
            <w:tcW w:w="1222" w:type="dxa"/>
            <w:gridSpan w:val="3"/>
          </w:tcPr>
          <w:p w14:paraId="4736A9A1" w14:textId="32614CE2" w:rsidR="00717FE7" w:rsidRDefault="00C80782" w:rsidP="0053707C">
            <w:pPr>
              <w:jc w:val="both"/>
            </w:pPr>
            <w:r>
              <w:t>4</w:t>
            </w:r>
          </w:p>
        </w:tc>
      </w:tr>
      <w:tr w:rsidR="00717FE7" w14:paraId="209F9D89" w14:textId="77777777" w:rsidTr="00A758E6">
        <w:trPr>
          <w:gridBefore w:val="1"/>
          <w:gridAfter w:val="1"/>
          <w:wBefore w:w="171" w:type="dxa"/>
          <w:wAfter w:w="34" w:type="dxa"/>
        </w:trPr>
        <w:tc>
          <w:tcPr>
            <w:tcW w:w="3081" w:type="dxa"/>
            <w:gridSpan w:val="3"/>
            <w:shd w:val="clear" w:color="auto" w:fill="F7CAAC"/>
          </w:tcPr>
          <w:p w14:paraId="5181BD9C" w14:textId="77777777" w:rsidR="00717FE7" w:rsidRPr="00651572" w:rsidRDefault="00717FE7" w:rsidP="0053707C">
            <w:pPr>
              <w:jc w:val="both"/>
              <w:rPr>
                <w:b/>
              </w:rPr>
            </w:pPr>
            <w:r w:rsidRPr="00651572">
              <w:rPr>
                <w:b/>
              </w:rPr>
              <w:t>Prerekvizity, korekvizity, ekvivalence</w:t>
            </w:r>
          </w:p>
        </w:tc>
        <w:tc>
          <w:tcPr>
            <w:tcW w:w="6779" w:type="dxa"/>
            <w:gridSpan w:val="17"/>
          </w:tcPr>
          <w:p w14:paraId="7953D858" w14:textId="77777777" w:rsidR="00717FE7" w:rsidRDefault="00717FE7" w:rsidP="0053707C">
            <w:pPr>
              <w:jc w:val="both"/>
            </w:pPr>
          </w:p>
        </w:tc>
      </w:tr>
      <w:tr w:rsidR="00717FE7" w14:paraId="287D9057" w14:textId="77777777" w:rsidTr="00A758E6">
        <w:trPr>
          <w:gridBefore w:val="1"/>
          <w:gridAfter w:val="1"/>
          <w:wBefore w:w="171" w:type="dxa"/>
          <w:wAfter w:w="34" w:type="dxa"/>
        </w:trPr>
        <w:tc>
          <w:tcPr>
            <w:tcW w:w="3081" w:type="dxa"/>
            <w:gridSpan w:val="3"/>
            <w:shd w:val="clear" w:color="auto" w:fill="F7CAAC"/>
          </w:tcPr>
          <w:p w14:paraId="266B4419" w14:textId="77777777" w:rsidR="00717FE7" w:rsidRPr="00651572" w:rsidRDefault="00717FE7" w:rsidP="0053707C">
            <w:pPr>
              <w:jc w:val="both"/>
              <w:rPr>
                <w:b/>
              </w:rPr>
            </w:pPr>
            <w:r w:rsidRPr="00651572">
              <w:rPr>
                <w:b/>
              </w:rPr>
              <w:t>Způsob ověření studijních výsledků</w:t>
            </w:r>
          </w:p>
        </w:tc>
        <w:tc>
          <w:tcPr>
            <w:tcW w:w="3404" w:type="dxa"/>
            <w:gridSpan w:val="10"/>
          </w:tcPr>
          <w:p w14:paraId="7C2036D0" w14:textId="7B4A8852" w:rsidR="00717FE7" w:rsidRDefault="005D73F4" w:rsidP="0053707C">
            <w:pPr>
              <w:jc w:val="both"/>
            </w:pPr>
            <w:r>
              <w:t>zápočet, zkouška</w:t>
            </w:r>
          </w:p>
        </w:tc>
        <w:tc>
          <w:tcPr>
            <w:tcW w:w="1559" w:type="dxa"/>
            <w:gridSpan w:val="3"/>
            <w:shd w:val="clear" w:color="auto" w:fill="F7CAAC"/>
          </w:tcPr>
          <w:p w14:paraId="7AE3D18E" w14:textId="77777777" w:rsidR="00717FE7" w:rsidRDefault="00717FE7" w:rsidP="0053707C">
            <w:pPr>
              <w:jc w:val="both"/>
              <w:rPr>
                <w:b/>
              </w:rPr>
            </w:pPr>
            <w:r>
              <w:rPr>
                <w:b/>
              </w:rPr>
              <w:t>Forma výuky</w:t>
            </w:r>
          </w:p>
        </w:tc>
        <w:tc>
          <w:tcPr>
            <w:tcW w:w="1816" w:type="dxa"/>
            <w:gridSpan w:val="4"/>
          </w:tcPr>
          <w:p w14:paraId="10EB2881" w14:textId="77777777" w:rsidR="00717FE7" w:rsidRDefault="00717FE7" w:rsidP="0053707C">
            <w:pPr>
              <w:jc w:val="both"/>
            </w:pPr>
            <w:r>
              <w:t>přednášky, semináře</w:t>
            </w:r>
          </w:p>
        </w:tc>
      </w:tr>
      <w:tr w:rsidR="00717FE7" w14:paraId="3002E371" w14:textId="77777777" w:rsidTr="00A758E6">
        <w:trPr>
          <w:gridBefore w:val="1"/>
          <w:gridAfter w:val="1"/>
          <w:wBefore w:w="171" w:type="dxa"/>
          <w:wAfter w:w="34" w:type="dxa"/>
        </w:trPr>
        <w:tc>
          <w:tcPr>
            <w:tcW w:w="3081" w:type="dxa"/>
            <w:gridSpan w:val="3"/>
            <w:shd w:val="clear" w:color="auto" w:fill="F7CAAC"/>
          </w:tcPr>
          <w:p w14:paraId="74172B46" w14:textId="77777777" w:rsidR="00717FE7" w:rsidRPr="00651572" w:rsidRDefault="00717FE7" w:rsidP="0053707C">
            <w:pPr>
              <w:jc w:val="both"/>
              <w:rPr>
                <w:b/>
              </w:rPr>
            </w:pPr>
            <w:r w:rsidRPr="00651572">
              <w:rPr>
                <w:b/>
              </w:rPr>
              <w:t>Forma způsobu ověření studijních výsledků a další požadavky na studenta</w:t>
            </w:r>
          </w:p>
        </w:tc>
        <w:tc>
          <w:tcPr>
            <w:tcW w:w="6779" w:type="dxa"/>
            <w:gridSpan w:val="17"/>
            <w:tcBorders>
              <w:bottom w:val="single" w:sz="4" w:space="0" w:color="00000A"/>
            </w:tcBorders>
          </w:tcPr>
          <w:p w14:paraId="37E41C2F" w14:textId="77777777" w:rsidR="00717FE7" w:rsidRDefault="00717FE7" w:rsidP="0053707C">
            <w:pPr>
              <w:jc w:val="both"/>
              <w:rPr>
                <w:color w:val="000000"/>
                <w:shd w:val="clear" w:color="auto" w:fill="FFFFFF"/>
              </w:rPr>
            </w:pPr>
            <w:r w:rsidRPr="00651572">
              <w:t>Aktivní účast na seminářích</w:t>
            </w:r>
            <w:r>
              <w:t xml:space="preserve">: </w:t>
            </w:r>
            <w:r w:rsidRPr="00651572">
              <w:rPr>
                <w:color w:val="000000"/>
                <w:shd w:val="clear" w:color="auto" w:fill="FFFFFF"/>
              </w:rPr>
              <w:t>minimálně 80% účast</w:t>
            </w:r>
            <w:r>
              <w:rPr>
                <w:color w:val="000000"/>
                <w:shd w:val="clear" w:color="auto" w:fill="FFFFFF"/>
              </w:rPr>
              <w:t xml:space="preserve"> na </w:t>
            </w:r>
            <w:r w:rsidRPr="006A6C37">
              <w:rPr>
                <w:color w:val="000000"/>
                <w:shd w:val="clear" w:color="auto" w:fill="FFFFFF"/>
              </w:rPr>
              <w:t>odučených hodinách seminářů.</w:t>
            </w:r>
          </w:p>
          <w:p w14:paraId="451A0560" w14:textId="77777777" w:rsidR="00717FE7" w:rsidRDefault="00717FE7" w:rsidP="0053707C">
            <w:pPr>
              <w:jc w:val="both"/>
            </w:pPr>
            <w:r>
              <w:t>P</w:t>
            </w:r>
            <w:r w:rsidRPr="00651572">
              <w:t>rezentace</w:t>
            </w:r>
            <w:r>
              <w:t xml:space="preserve">: </w:t>
            </w:r>
            <w:r w:rsidRPr="00651572">
              <w:rPr>
                <w:color w:val="000000"/>
                <w:shd w:val="clear" w:color="auto" w:fill="FFFFFF"/>
              </w:rPr>
              <w:t>zpracování zadaného tématu v programu PowerPoint a ústní přednes</w:t>
            </w:r>
            <w:r>
              <w:t>.</w:t>
            </w:r>
          </w:p>
          <w:p w14:paraId="124D0699" w14:textId="77777777" w:rsidR="00717FE7" w:rsidRPr="00651572" w:rsidRDefault="00717FE7" w:rsidP="0053707C">
            <w:pPr>
              <w:jc w:val="both"/>
            </w:pPr>
            <w:r>
              <w:t>Z</w:t>
            </w:r>
            <w:r w:rsidRPr="00651572">
              <w:t>ávěrečný písemný test</w:t>
            </w:r>
            <w:r>
              <w:t xml:space="preserve">: </w:t>
            </w:r>
            <w:r w:rsidRPr="00651572">
              <w:rPr>
                <w:color w:val="000000"/>
                <w:shd w:val="clear" w:color="auto" w:fill="FFFFFF"/>
              </w:rPr>
              <w:t>prokázání znalostí</w:t>
            </w:r>
            <w:r>
              <w:rPr>
                <w:color w:val="000000"/>
                <w:shd w:val="clear" w:color="auto" w:fill="FFFFFF"/>
              </w:rPr>
              <w:t xml:space="preserve"> probíraných tematických okruhů</w:t>
            </w:r>
            <w:r w:rsidRPr="00651572">
              <w:t>.</w:t>
            </w:r>
          </w:p>
        </w:tc>
      </w:tr>
      <w:tr w:rsidR="00717FE7" w14:paraId="5671361F"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79DC20F1" w14:textId="77777777" w:rsidR="00717FE7" w:rsidRPr="00651572" w:rsidRDefault="00717FE7" w:rsidP="0053707C">
            <w:pPr>
              <w:jc w:val="both"/>
              <w:rPr>
                <w:b/>
              </w:rPr>
            </w:pPr>
            <w:r w:rsidRPr="00651572">
              <w:rPr>
                <w:b/>
              </w:rPr>
              <w:t>Garant předmětu</w:t>
            </w:r>
          </w:p>
        </w:tc>
        <w:tc>
          <w:tcPr>
            <w:tcW w:w="6779" w:type="dxa"/>
            <w:gridSpan w:val="17"/>
            <w:tcBorders>
              <w:top w:val="single" w:sz="4" w:space="0" w:color="00000A"/>
            </w:tcBorders>
          </w:tcPr>
          <w:p w14:paraId="0CE8B4EA" w14:textId="77777777" w:rsidR="00717FE7" w:rsidRDefault="00717FE7" w:rsidP="0053707C">
            <w:pPr>
              <w:jc w:val="both"/>
            </w:pPr>
            <w:r>
              <w:t>Mgr. Petra Jančová, Ph.D.</w:t>
            </w:r>
          </w:p>
        </w:tc>
      </w:tr>
      <w:tr w:rsidR="00717FE7" w14:paraId="7478EAEC"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5036172E" w14:textId="77777777" w:rsidR="00717FE7" w:rsidRPr="00651572" w:rsidRDefault="00717FE7" w:rsidP="0053707C">
            <w:pPr>
              <w:jc w:val="both"/>
              <w:rPr>
                <w:b/>
              </w:rPr>
            </w:pPr>
            <w:r w:rsidRPr="00651572">
              <w:rPr>
                <w:b/>
              </w:rPr>
              <w:t>Zapojení garanta do výuky předmětu</w:t>
            </w:r>
          </w:p>
        </w:tc>
        <w:tc>
          <w:tcPr>
            <w:tcW w:w="6779" w:type="dxa"/>
            <w:gridSpan w:val="17"/>
            <w:tcBorders>
              <w:top w:val="nil"/>
            </w:tcBorders>
          </w:tcPr>
          <w:p w14:paraId="46242A55" w14:textId="600AC630" w:rsidR="00717FE7" w:rsidRDefault="00C80782" w:rsidP="0053707C">
            <w:pPr>
              <w:jc w:val="both"/>
            </w:pPr>
            <w:r>
              <w:t>100% p</w:t>
            </w:r>
          </w:p>
        </w:tc>
      </w:tr>
      <w:tr w:rsidR="00717FE7" w14:paraId="66F43856" w14:textId="77777777" w:rsidTr="00A758E6">
        <w:trPr>
          <w:gridBefore w:val="1"/>
          <w:gridAfter w:val="1"/>
          <w:wBefore w:w="171" w:type="dxa"/>
          <w:wAfter w:w="34" w:type="dxa"/>
        </w:trPr>
        <w:tc>
          <w:tcPr>
            <w:tcW w:w="3081" w:type="dxa"/>
            <w:gridSpan w:val="3"/>
            <w:shd w:val="clear" w:color="auto" w:fill="F7CAAC"/>
          </w:tcPr>
          <w:p w14:paraId="5DD95D17" w14:textId="77777777" w:rsidR="00717FE7" w:rsidRPr="00651572" w:rsidRDefault="00717FE7" w:rsidP="0053707C">
            <w:pPr>
              <w:jc w:val="both"/>
              <w:rPr>
                <w:b/>
              </w:rPr>
            </w:pPr>
            <w:r w:rsidRPr="00651572">
              <w:rPr>
                <w:b/>
              </w:rPr>
              <w:t>Vyučující</w:t>
            </w:r>
          </w:p>
        </w:tc>
        <w:tc>
          <w:tcPr>
            <w:tcW w:w="6779" w:type="dxa"/>
            <w:gridSpan w:val="17"/>
            <w:tcBorders>
              <w:bottom w:val="nil"/>
            </w:tcBorders>
          </w:tcPr>
          <w:p w14:paraId="76D510D8" w14:textId="77777777" w:rsidR="00717FE7" w:rsidRDefault="00717FE7" w:rsidP="0053707C">
            <w:pPr>
              <w:jc w:val="both"/>
            </w:pPr>
          </w:p>
        </w:tc>
      </w:tr>
      <w:tr w:rsidR="00717FE7" w14:paraId="31D189D1" w14:textId="77777777" w:rsidTr="00A758E6">
        <w:trPr>
          <w:gridBefore w:val="1"/>
          <w:gridAfter w:val="1"/>
          <w:wBefore w:w="171" w:type="dxa"/>
          <w:wAfter w:w="34" w:type="dxa"/>
          <w:trHeight w:val="89"/>
        </w:trPr>
        <w:tc>
          <w:tcPr>
            <w:tcW w:w="9860" w:type="dxa"/>
            <w:gridSpan w:val="20"/>
            <w:tcBorders>
              <w:top w:val="nil"/>
            </w:tcBorders>
          </w:tcPr>
          <w:p w14:paraId="42221D79" w14:textId="1861F84E" w:rsidR="00717FE7" w:rsidRPr="00C80782" w:rsidRDefault="00717FE7" w:rsidP="0053707C">
            <w:pPr>
              <w:spacing w:before="60" w:after="60"/>
              <w:jc w:val="both"/>
            </w:pPr>
            <w:r w:rsidRPr="00C80782">
              <w:rPr>
                <w:b/>
              </w:rPr>
              <w:t xml:space="preserve">Mgr. Petra Jančová, Ph.D. </w:t>
            </w:r>
            <w:r w:rsidR="00C80782">
              <w:t>(100% p)</w:t>
            </w:r>
          </w:p>
        </w:tc>
      </w:tr>
      <w:tr w:rsidR="00717FE7" w14:paraId="6021312B" w14:textId="77777777" w:rsidTr="00A758E6">
        <w:trPr>
          <w:gridBefore w:val="1"/>
          <w:gridAfter w:val="1"/>
          <w:wBefore w:w="171" w:type="dxa"/>
          <w:wAfter w:w="34" w:type="dxa"/>
        </w:trPr>
        <w:tc>
          <w:tcPr>
            <w:tcW w:w="3081" w:type="dxa"/>
            <w:gridSpan w:val="3"/>
            <w:shd w:val="clear" w:color="auto" w:fill="F7CAAC"/>
          </w:tcPr>
          <w:p w14:paraId="4EA0EF1E" w14:textId="77777777" w:rsidR="00717FE7" w:rsidRPr="00651572" w:rsidRDefault="00717FE7" w:rsidP="0053707C">
            <w:pPr>
              <w:jc w:val="both"/>
              <w:rPr>
                <w:b/>
              </w:rPr>
            </w:pPr>
            <w:r w:rsidRPr="00651572">
              <w:rPr>
                <w:b/>
              </w:rPr>
              <w:t>Stručná anotace předmětu</w:t>
            </w:r>
          </w:p>
        </w:tc>
        <w:tc>
          <w:tcPr>
            <w:tcW w:w="6779" w:type="dxa"/>
            <w:gridSpan w:val="17"/>
            <w:tcBorders>
              <w:bottom w:val="nil"/>
            </w:tcBorders>
          </w:tcPr>
          <w:p w14:paraId="0F0223B9" w14:textId="77777777" w:rsidR="00717FE7" w:rsidRDefault="00717FE7" w:rsidP="0053707C">
            <w:pPr>
              <w:jc w:val="both"/>
            </w:pPr>
          </w:p>
        </w:tc>
      </w:tr>
      <w:tr w:rsidR="00717FE7" w14:paraId="1EDB402A" w14:textId="77777777" w:rsidTr="00A758E6">
        <w:trPr>
          <w:gridBefore w:val="1"/>
          <w:gridAfter w:val="1"/>
          <w:wBefore w:w="171" w:type="dxa"/>
          <w:wAfter w:w="34" w:type="dxa"/>
          <w:trHeight w:val="3938"/>
        </w:trPr>
        <w:tc>
          <w:tcPr>
            <w:tcW w:w="9860" w:type="dxa"/>
            <w:gridSpan w:val="20"/>
            <w:tcBorders>
              <w:top w:val="nil"/>
              <w:bottom w:val="single" w:sz="12" w:space="0" w:color="auto"/>
            </w:tcBorders>
          </w:tcPr>
          <w:p w14:paraId="74682AF7" w14:textId="77777777" w:rsidR="00717FE7" w:rsidRPr="00651572" w:rsidRDefault="00717FE7" w:rsidP="0053707C">
            <w:pPr>
              <w:jc w:val="both"/>
            </w:pPr>
            <w:r w:rsidRPr="000619B8">
              <w:t xml:space="preserve">Cílem předmětu je </w:t>
            </w:r>
            <w:r>
              <w:t xml:space="preserve">seznámit studenty s informacemi o </w:t>
            </w:r>
            <w:r w:rsidRPr="00651572">
              <w:t>biotechnologických procesech, pomocí nichž jsou různé látky vyráběny, s využitím v medicíně. Vzhledem k</w:t>
            </w:r>
            <w:r>
              <w:t>e</w:t>
            </w:r>
            <w:r w:rsidRPr="00651572">
              <w:t> znalostem, které studenti získají studiem dalších disciplín, jako jsou chemie, biochemie, molekulární biologie, budou rozumět biosyntéze těchto látek, podstatě jejich výroby a jejich biologické aktivitě v lidském organismu.</w:t>
            </w:r>
            <w:r>
              <w:t xml:space="preserve"> </w:t>
            </w:r>
            <w:r w:rsidRPr="006C447C">
              <w:t>Obsah před</w:t>
            </w:r>
            <w:r>
              <w:t>mětu tvoří tyto tematické celky:</w:t>
            </w:r>
          </w:p>
          <w:p w14:paraId="5B453898" w14:textId="77777777" w:rsidR="00717FE7" w:rsidRPr="00651572" w:rsidRDefault="00717FE7" w:rsidP="0053707C">
            <w:pPr>
              <w:pStyle w:val="Odstavecseseznamem"/>
              <w:numPr>
                <w:ilvl w:val="0"/>
                <w:numId w:val="15"/>
              </w:numPr>
              <w:ind w:left="284" w:hanging="57"/>
              <w:jc w:val="both"/>
            </w:pPr>
            <w:r w:rsidRPr="00651572">
              <w:t>Vývoj a význam biotechnologií. Biotechnologie a farmaceutický průmysl.</w:t>
            </w:r>
          </w:p>
          <w:p w14:paraId="09990A98" w14:textId="77777777" w:rsidR="00717FE7" w:rsidRPr="00651572" w:rsidRDefault="00717FE7" w:rsidP="0053707C">
            <w:pPr>
              <w:pStyle w:val="Odstavecseseznamem"/>
              <w:numPr>
                <w:ilvl w:val="0"/>
                <w:numId w:val="15"/>
              </w:numPr>
              <w:ind w:left="284" w:hanging="57"/>
              <w:jc w:val="both"/>
            </w:pPr>
            <w:r w:rsidRPr="00651572">
              <w:t xml:space="preserve">Aminokyseliny </w:t>
            </w:r>
            <w:r>
              <w:t>-</w:t>
            </w:r>
            <w:r w:rsidRPr="00651572">
              <w:t xml:space="preserve"> charakteristika, biotechnologická výroba, aplikace.</w:t>
            </w:r>
          </w:p>
          <w:p w14:paraId="4F3827DC" w14:textId="77777777" w:rsidR="00717FE7" w:rsidRPr="00651572" w:rsidRDefault="00717FE7" w:rsidP="0053707C">
            <w:pPr>
              <w:pStyle w:val="Odstavecseseznamem"/>
              <w:numPr>
                <w:ilvl w:val="0"/>
                <w:numId w:val="15"/>
              </w:numPr>
              <w:ind w:left="284" w:hanging="57"/>
              <w:jc w:val="both"/>
            </w:pPr>
            <w:r w:rsidRPr="00651572">
              <w:t xml:space="preserve">Enzymy </w:t>
            </w:r>
            <w:r>
              <w:t>-</w:t>
            </w:r>
            <w:r w:rsidRPr="00651572">
              <w:t xml:space="preserve"> charakteristika, produkční organismy, technologické procesy, aplikace. Biotransformace (selektivní enzymová modifikace).</w:t>
            </w:r>
          </w:p>
          <w:p w14:paraId="385DF711" w14:textId="77777777" w:rsidR="00717FE7" w:rsidRPr="00651572" w:rsidRDefault="00717FE7" w:rsidP="0053707C">
            <w:pPr>
              <w:pStyle w:val="Odstavecseseznamem"/>
              <w:numPr>
                <w:ilvl w:val="0"/>
                <w:numId w:val="15"/>
              </w:numPr>
              <w:ind w:left="284" w:hanging="57"/>
              <w:jc w:val="both"/>
            </w:pPr>
            <w:r w:rsidRPr="00651572">
              <w:t xml:space="preserve">Lipidy </w:t>
            </w:r>
            <w:r>
              <w:t>-</w:t>
            </w:r>
            <w:r w:rsidRPr="00651572">
              <w:t xml:space="preserve"> biotechnologie, aplikace.</w:t>
            </w:r>
          </w:p>
          <w:p w14:paraId="07DC2058" w14:textId="77777777" w:rsidR="00717FE7" w:rsidRPr="00651572" w:rsidRDefault="00717FE7" w:rsidP="0053707C">
            <w:pPr>
              <w:pStyle w:val="Odstavecseseznamem"/>
              <w:numPr>
                <w:ilvl w:val="0"/>
                <w:numId w:val="15"/>
              </w:numPr>
              <w:ind w:left="284" w:hanging="57"/>
              <w:jc w:val="both"/>
            </w:pPr>
            <w:r w:rsidRPr="00651572">
              <w:t xml:space="preserve">Polysacharidy </w:t>
            </w:r>
            <w:r>
              <w:t xml:space="preserve">- </w:t>
            </w:r>
            <w:r w:rsidRPr="00651572">
              <w:t>charakteristika, produkční organismy, technologické procesy, aplikace.</w:t>
            </w:r>
          </w:p>
          <w:p w14:paraId="22D1894A" w14:textId="77777777" w:rsidR="00717FE7" w:rsidRPr="00651572" w:rsidRDefault="00717FE7" w:rsidP="0053707C">
            <w:pPr>
              <w:pStyle w:val="Odstavecseseznamem"/>
              <w:numPr>
                <w:ilvl w:val="0"/>
                <w:numId w:val="15"/>
              </w:numPr>
              <w:ind w:left="284" w:hanging="57"/>
              <w:jc w:val="both"/>
            </w:pPr>
            <w:r w:rsidRPr="00651572">
              <w:t xml:space="preserve">Vitamíny </w:t>
            </w:r>
            <w:r>
              <w:t>-</w:t>
            </w:r>
            <w:r w:rsidRPr="00651572">
              <w:t xml:space="preserve"> charakteristika, produkční organismy, technologické procesy, aplikace.</w:t>
            </w:r>
          </w:p>
          <w:p w14:paraId="5B8CB3FF" w14:textId="77777777" w:rsidR="00717FE7" w:rsidRPr="00651572" w:rsidRDefault="00717FE7" w:rsidP="0053707C">
            <w:pPr>
              <w:pStyle w:val="Odstavecseseznamem"/>
              <w:numPr>
                <w:ilvl w:val="0"/>
                <w:numId w:val="15"/>
              </w:numPr>
              <w:ind w:left="284" w:hanging="57"/>
              <w:jc w:val="both"/>
            </w:pPr>
            <w:r w:rsidRPr="00651572">
              <w:t xml:space="preserve">Antibiotika </w:t>
            </w:r>
            <w:r>
              <w:t>-</w:t>
            </w:r>
            <w:r w:rsidRPr="00651572">
              <w:t xml:space="preserve"> charakteristika, produkční organismy, technologické procesy</w:t>
            </w:r>
            <w:r>
              <w:t>,</w:t>
            </w:r>
            <w:r w:rsidRPr="00651572">
              <w:t xml:space="preserve"> farmakologicky významná antibiotika, aplikace.</w:t>
            </w:r>
          </w:p>
          <w:p w14:paraId="3FE22EDB" w14:textId="77777777" w:rsidR="00717FE7" w:rsidRPr="00651572" w:rsidRDefault="00717FE7" w:rsidP="0053707C">
            <w:pPr>
              <w:pStyle w:val="Odstavecseseznamem"/>
              <w:numPr>
                <w:ilvl w:val="0"/>
                <w:numId w:val="15"/>
              </w:numPr>
              <w:ind w:left="284" w:hanging="57"/>
              <w:jc w:val="both"/>
            </w:pPr>
            <w:r w:rsidRPr="00651572">
              <w:t xml:space="preserve">Alkaloidy </w:t>
            </w:r>
            <w:r>
              <w:t>-</w:t>
            </w:r>
            <w:r w:rsidRPr="00651572">
              <w:t xml:space="preserve"> charakteristika, produkční organismy, technologické procesy, aplikace.</w:t>
            </w:r>
          </w:p>
          <w:p w14:paraId="632C4CA4" w14:textId="77777777" w:rsidR="00717FE7" w:rsidRPr="00651572" w:rsidRDefault="00717FE7" w:rsidP="0053707C">
            <w:pPr>
              <w:pStyle w:val="Odstavecseseznamem"/>
              <w:numPr>
                <w:ilvl w:val="0"/>
                <w:numId w:val="15"/>
              </w:numPr>
              <w:ind w:left="284" w:hanging="57"/>
              <w:jc w:val="both"/>
            </w:pPr>
            <w:r w:rsidRPr="00651572">
              <w:t>Rekombinantní hormony a jejich využití.</w:t>
            </w:r>
          </w:p>
          <w:p w14:paraId="35851B8D" w14:textId="77777777" w:rsidR="00717FE7" w:rsidRPr="00651572" w:rsidRDefault="00717FE7" w:rsidP="0053707C">
            <w:pPr>
              <w:pStyle w:val="Odstavecseseznamem"/>
              <w:numPr>
                <w:ilvl w:val="0"/>
                <w:numId w:val="15"/>
              </w:numPr>
              <w:ind w:left="284" w:hanging="57"/>
              <w:jc w:val="both"/>
            </w:pPr>
            <w:r w:rsidRPr="00651572">
              <w:t>Krevní deriváty a jiné přípravky ovlivňující homeostázu.</w:t>
            </w:r>
          </w:p>
          <w:p w14:paraId="4E7EC03F" w14:textId="77777777" w:rsidR="00717FE7" w:rsidRPr="00651572" w:rsidRDefault="00717FE7" w:rsidP="0053707C">
            <w:pPr>
              <w:pStyle w:val="Odstavecseseznamem"/>
              <w:numPr>
                <w:ilvl w:val="0"/>
                <w:numId w:val="15"/>
              </w:numPr>
              <w:ind w:left="284" w:hanging="57"/>
              <w:jc w:val="both"/>
            </w:pPr>
            <w:r w:rsidRPr="00651572">
              <w:t>Protilátky, imunizace, vakcíny.</w:t>
            </w:r>
          </w:p>
          <w:p w14:paraId="6FA20A6C" w14:textId="77777777" w:rsidR="00717FE7" w:rsidRPr="00651572" w:rsidRDefault="00717FE7" w:rsidP="0053707C">
            <w:pPr>
              <w:pStyle w:val="Odstavecseseznamem"/>
              <w:numPr>
                <w:ilvl w:val="0"/>
                <w:numId w:val="15"/>
              </w:numPr>
              <w:ind w:left="284" w:hanging="57"/>
              <w:jc w:val="both"/>
            </w:pPr>
            <w:r w:rsidRPr="00651572">
              <w:t>Genová terapie a léčiva na bázi DNA.</w:t>
            </w:r>
          </w:p>
          <w:p w14:paraId="3676D3C3" w14:textId="77777777" w:rsidR="00717FE7" w:rsidRPr="00651572" w:rsidRDefault="00717FE7" w:rsidP="0053707C">
            <w:pPr>
              <w:pStyle w:val="Odstavecseseznamem"/>
              <w:numPr>
                <w:ilvl w:val="0"/>
                <w:numId w:val="15"/>
              </w:numPr>
              <w:ind w:left="284" w:hanging="57"/>
              <w:jc w:val="both"/>
            </w:pPr>
            <w:r w:rsidRPr="00651572">
              <w:t>Biologická léčba v onkologii.</w:t>
            </w:r>
          </w:p>
          <w:p w14:paraId="07A6A381" w14:textId="77777777" w:rsidR="00717FE7" w:rsidRPr="001C2941" w:rsidRDefault="00717FE7" w:rsidP="0053707C">
            <w:pPr>
              <w:pStyle w:val="Odstavecseseznamem"/>
              <w:numPr>
                <w:ilvl w:val="0"/>
                <w:numId w:val="15"/>
              </w:numPr>
              <w:ind w:left="284" w:hanging="57"/>
              <w:jc w:val="both"/>
              <w:rPr>
                <w:rFonts w:ascii="Arial" w:hAnsi="Arial" w:cs="Arial"/>
              </w:rPr>
            </w:pPr>
            <w:r w:rsidRPr="00651572">
              <w:t>Zneužívání biologických léčiv.</w:t>
            </w:r>
          </w:p>
        </w:tc>
      </w:tr>
      <w:tr w:rsidR="00717FE7" w14:paraId="26EDE288"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5C395CDA" w14:textId="77777777" w:rsidR="00717FE7" w:rsidRPr="00651572" w:rsidRDefault="00717FE7" w:rsidP="0053707C">
            <w:pPr>
              <w:jc w:val="both"/>
            </w:pPr>
            <w:r w:rsidRPr="00651572">
              <w:rPr>
                <w:b/>
              </w:rPr>
              <w:t>Studijní literatura a studijní pomůcky</w:t>
            </w:r>
          </w:p>
        </w:tc>
        <w:tc>
          <w:tcPr>
            <w:tcW w:w="6213" w:type="dxa"/>
            <w:gridSpan w:val="15"/>
            <w:tcBorders>
              <w:top w:val="nil"/>
              <w:bottom w:val="nil"/>
            </w:tcBorders>
          </w:tcPr>
          <w:p w14:paraId="1FAC0FFB" w14:textId="77777777" w:rsidR="00717FE7" w:rsidRDefault="00717FE7" w:rsidP="0053707C">
            <w:pPr>
              <w:jc w:val="both"/>
            </w:pPr>
          </w:p>
        </w:tc>
      </w:tr>
      <w:tr w:rsidR="00717FE7" w14:paraId="1A2984E4" w14:textId="77777777" w:rsidTr="00A758E6">
        <w:trPr>
          <w:gridBefore w:val="1"/>
          <w:gridAfter w:val="1"/>
          <w:wBefore w:w="171" w:type="dxa"/>
          <w:wAfter w:w="34" w:type="dxa"/>
          <w:trHeight w:val="1497"/>
        </w:trPr>
        <w:tc>
          <w:tcPr>
            <w:tcW w:w="9860" w:type="dxa"/>
            <w:gridSpan w:val="20"/>
            <w:tcBorders>
              <w:top w:val="nil"/>
            </w:tcBorders>
          </w:tcPr>
          <w:p w14:paraId="0F1846CA" w14:textId="77777777" w:rsidR="00717FE7" w:rsidRPr="00684C9B" w:rsidRDefault="00717FE7" w:rsidP="0053707C">
            <w:pPr>
              <w:jc w:val="both"/>
            </w:pPr>
            <w:r w:rsidRPr="00684C9B">
              <w:rPr>
                <w:u w:val="single"/>
              </w:rPr>
              <w:t>Povinná literatura</w:t>
            </w:r>
            <w:r w:rsidRPr="00684C9B">
              <w:t>:</w:t>
            </w:r>
          </w:p>
          <w:p w14:paraId="58CA2971" w14:textId="368BB77A" w:rsidR="00717FE7" w:rsidRPr="00E62AB7" w:rsidRDefault="00E62AB7" w:rsidP="0053707C">
            <w:pPr>
              <w:jc w:val="both"/>
              <w:rPr>
                <w:sz w:val="19"/>
                <w:szCs w:val="19"/>
              </w:rPr>
            </w:pPr>
            <w:r w:rsidRPr="00C2702E">
              <w:rPr>
                <w:sz w:val="19"/>
                <w:szCs w:val="19"/>
              </w:rPr>
              <w:t>Výukové materiály v anglickém jazyce poskytnuté vyučujícím.</w:t>
            </w:r>
          </w:p>
          <w:p w14:paraId="5EA4A6B2" w14:textId="77777777" w:rsidR="00717FE7" w:rsidRPr="00684C9B" w:rsidRDefault="00717FE7" w:rsidP="0053707C">
            <w:pPr>
              <w:pStyle w:val="Nadpis2"/>
              <w:spacing w:before="0"/>
              <w:jc w:val="both"/>
              <w:rPr>
                <w:rFonts w:ascii="Times New Roman" w:hAnsi="Times New Roman" w:cs="Times New Roman"/>
                <w:b w:val="0"/>
                <w:color w:val="auto"/>
                <w:sz w:val="20"/>
                <w:szCs w:val="20"/>
              </w:rPr>
            </w:pPr>
            <w:r w:rsidRPr="00684C9B">
              <w:rPr>
                <w:rStyle w:val="Siln"/>
                <w:rFonts w:ascii="Times New Roman" w:hAnsi="Times New Roman" w:cs="Times New Roman"/>
                <w:color w:val="auto"/>
                <w:sz w:val="20"/>
                <w:szCs w:val="20"/>
              </w:rPr>
              <w:t>CROMMELIN</w:t>
            </w:r>
            <w:r w:rsidRPr="00684C9B">
              <w:rPr>
                <w:rFonts w:ascii="Times New Roman" w:hAnsi="Times New Roman" w:cs="Times New Roman"/>
                <w:b w:val="0"/>
                <w:color w:val="auto"/>
                <w:sz w:val="20"/>
                <w:szCs w:val="20"/>
              </w:rPr>
              <w:t xml:space="preserve">, D.J.A., </w:t>
            </w:r>
            <w:r w:rsidRPr="00684C9B">
              <w:rPr>
                <w:rStyle w:val="Siln"/>
                <w:rFonts w:ascii="Times New Roman" w:hAnsi="Times New Roman" w:cs="Times New Roman"/>
                <w:color w:val="auto"/>
                <w:sz w:val="20"/>
                <w:szCs w:val="20"/>
              </w:rPr>
              <w:t>SINDELAR</w:t>
            </w:r>
            <w:r w:rsidRPr="00684C9B">
              <w:rPr>
                <w:rFonts w:ascii="Times New Roman" w:hAnsi="Times New Roman" w:cs="Times New Roman"/>
                <w:b w:val="0"/>
                <w:color w:val="auto"/>
                <w:sz w:val="20"/>
                <w:szCs w:val="20"/>
              </w:rPr>
              <w:t xml:space="preserve">, </w:t>
            </w:r>
            <w:proofErr w:type="gramStart"/>
            <w:r w:rsidRPr="00684C9B">
              <w:rPr>
                <w:rFonts w:ascii="Times New Roman" w:hAnsi="Times New Roman" w:cs="Times New Roman"/>
                <w:b w:val="0"/>
                <w:color w:val="auto"/>
                <w:sz w:val="20"/>
                <w:szCs w:val="20"/>
              </w:rPr>
              <w:t>R.</w:t>
            </w:r>
            <w:r>
              <w:rPr>
                <w:rFonts w:ascii="Times New Roman" w:hAnsi="Times New Roman" w:cs="Times New Roman"/>
                <w:b w:val="0"/>
                <w:color w:val="auto"/>
                <w:sz w:val="20"/>
                <w:szCs w:val="20"/>
              </w:rPr>
              <w:t xml:space="preserve">D., </w:t>
            </w:r>
            <w:r w:rsidRPr="00684C9B">
              <w:rPr>
                <w:rStyle w:val="Siln"/>
                <w:rFonts w:ascii="Times New Roman" w:hAnsi="Times New Roman" w:cs="Times New Roman"/>
                <w:color w:val="auto"/>
                <w:sz w:val="20"/>
                <w:szCs w:val="20"/>
              </w:rPr>
              <w:t>MEIBOHM</w:t>
            </w:r>
            <w:proofErr w:type="gramEnd"/>
            <w:r w:rsidRPr="00684C9B">
              <w:rPr>
                <w:rFonts w:ascii="Times New Roman" w:hAnsi="Times New Roman" w:cs="Times New Roman"/>
                <w:b w:val="0"/>
                <w:color w:val="auto"/>
                <w:sz w:val="20"/>
                <w:szCs w:val="20"/>
              </w:rPr>
              <w:t xml:space="preserve">, B. (Eds.) Pharmaceutical Biotechnology: Fundamentals and Applications. Springer, 2013. ISBN </w:t>
            </w:r>
            <w:r w:rsidRPr="00C80782">
              <w:rPr>
                <w:rStyle w:val="pissn"/>
                <w:rFonts w:ascii="Times New Roman" w:hAnsi="Times New Roman" w:cs="Times New Roman"/>
                <w:b w:val="0"/>
                <w:color w:val="auto"/>
                <w:sz w:val="20"/>
              </w:rPr>
              <w:t>978-1-4614-6485-3.</w:t>
            </w:r>
          </w:p>
          <w:p w14:paraId="6D9BE1EA" w14:textId="77777777" w:rsidR="00717FE7" w:rsidRPr="00EA4C5D" w:rsidRDefault="00717FE7" w:rsidP="0053707C">
            <w:pPr>
              <w:jc w:val="both"/>
            </w:pPr>
          </w:p>
          <w:p w14:paraId="1036B364" w14:textId="77777777" w:rsidR="00717FE7" w:rsidRPr="00684C9B" w:rsidRDefault="00717FE7" w:rsidP="0053707C">
            <w:pPr>
              <w:jc w:val="both"/>
            </w:pPr>
            <w:r w:rsidRPr="00684C9B">
              <w:rPr>
                <w:u w:val="single"/>
              </w:rPr>
              <w:t>Doporučená literatura</w:t>
            </w:r>
            <w:r w:rsidRPr="00684C9B">
              <w:t>:</w:t>
            </w:r>
          </w:p>
          <w:p w14:paraId="1D8CADAA" w14:textId="77777777" w:rsidR="00717FE7" w:rsidRPr="00684C9B" w:rsidRDefault="00717FE7" w:rsidP="0053707C">
            <w:pPr>
              <w:jc w:val="both"/>
            </w:pPr>
            <w:r w:rsidRPr="00684C9B">
              <w:t xml:space="preserve">KUN, </w:t>
            </w:r>
            <w:proofErr w:type="gramStart"/>
            <w:r w:rsidRPr="00684C9B">
              <w:t>L.</w:t>
            </w:r>
            <w:r>
              <w:t>Y.</w:t>
            </w:r>
            <w:proofErr w:type="gramEnd"/>
            <w:r>
              <w:t xml:space="preserve"> Microbial Biotechnology: </w:t>
            </w:r>
            <w:r w:rsidRPr="00684C9B">
              <w:t>Principles and Applications</w:t>
            </w:r>
            <w:r>
              <w:t xml:space="preserve">. 3rd </w:t>
            </w:r>
            <w:r w:rsidRPr="00684C9B">
              <w:t>Ed</w:t>
            </w:r>
            <w:r>
              <w:t xml:space="preserve">. </w:t>
            </w:r>
            <w:r w:rsidRPr="00684C9B">
              <w:t>World Scientific Publishing Co. Pte.</w:t>
            </w:r>
            <w:r>
              <w:t xml:space="preserve"> </w:t>
            </w:r>
            <w:r w:rsidRPr="00684C9B">
              <w:t>Ltd., 2013. ISBN 978-981-4366-82-3.</w:t>
            </w:r>
          </w:p>
          <w:p w14:paraId="4869B3F4" w14:textId="77777777" w:rsidR="00717FE7" w:rsidRPr="00651572" w:rsidRDefault="00717FE7" w:rsidP="0053707C">
            <w:pPr>
              <w:jc w:val="both"/>
            </w:pPr>
            <w:proofErr w:type="gramStart"/>
            <w:r>
              <w:t>HO</w:t>
            </w:r>
            <w:proofErr w:type="gramEnd"/>
            <w:r>
              <w:t>, R.</w:t>
            </w:r>
            <w:r w:rsidRPr="00684C9B">
              <w:t>J.Y., GIBALDI, M. Biotechnology and Biopharmaceuticals. Wiley, 2003. ISBN 0-471-20690-3.</w:t>
            </w:r>
          </w:p>
        </w:tc>
      </w:tr>
      <w:tr w:rsidR="00717FE7" w14:paraId="1C289722"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45DBCBDC" w14:textId="77777777" w:rsidR="00717FE7" w:rsidRPr="00651572" w:rsidRDefault="00717FE7" w:rsidP="0053707C">
            <w:pPr>
              <w:jc w:val="center"/>
              <w:rPr>
                <w:b/>
              </w:rPr>
            </w:pPr>
            <w:r w:rsidRPr="00651572">
              <w:rPr>
                <w:b/>
              </w:rPr>
              <w:t>Informace ke kombinované nebo distanční formě</w:t>
            </w:r>
          </w:p>
        </w:tc>
      </w:tr>
      <w:tr w:rsidR="00717FE7" w14:paraId="64F87542"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5C3AAF85" w14:textId="77777777" w:rsidR="00717FE7" w:rsidRPr="00651572" w:rsidRDefault="00717FE7" w:rsidP="0053707C">
            <w:pPr>
              <w:jc w:val="both"/>
            </w:pPr>
            <w:r w:rsidRPr="00651572">
              <w:rPr>
                <w:b/>
              </w:rPr>
              <w:t>Rozsah konzultací (soustředění)</w:t>
            </w:r>
          </w:p>
        </w:tc>
        <w:tc>
          <w:tcPr>
            <w:tcW w:w="888" w:type="dxa"/>
            <w:gridSpan w:val="3"/>
            <w:tcBorders>
              <w:top w:val="single" w:sz="2" w:space="0" w:color="auto"/>
            </w:tcBorders>
          </w:tcPr>
          <w:p w14:paraId="526C55AF" w14:textId="1C186E99" w:rsidR="00717FE7" w:rsidRDefault="00717FE7" w:rsidP="0053707C">
            <w:pPr>
              <w:jc w:val="center"/>
            </w:pPr>
          </w:p>
        </w:tc>
        <w:tc>
          <w:tcPr>
            <w:tcW w:w="4190" w:type="dxa"/>
            <w:gridSpan w:val="9"/>
            <w:tcBorders>
              <w:top w:val="single" w:sz="2" w:space="0" w:color="auto"/>
            </w:tcBorders>
            <w:shd w:val="clear" w:color="auto" w:fill="F7CAAC"/>
          </w:tcPr>
          <w:p w14:paraId="212008A5" w14:textId="77777777" w:rsidR="00717FE7" w:rsidRDefault="00717FE7" w:rsidP="0053707C">
            <w:pPr>
              <w:jc w:val="both"/>
              <w:rPr>
                <w:b/>
              </w:rPr>
            </w:pPr>
            <w:r>
              <w:rPr>
                <w:b/>
              </w:rPr>
              <w:t xml:space="preserve">hodin </w:t>
            </w:r>
          </w:p>
        </w:tc>
      </w:tr>
      <w:tr w:rsidR="00717FE7" w14:paraId="589A686B" w14:textId="77777777" w:rsidTr="00A758E6">
        <w:trPr>
          <w:gridBefore w:val="1"/>
          <w:gridAfter w:val="1"/>
          <w:wBefore w:w="171" w:type="dxa"/>
          <w:wAfter w:w="34" w:type="dxa"/>
        </w:trPr>
        <w:tc>
          <w:tcPr>
            <w:tcW w:w="9860" w:type="dxa"/>
            <w:gridSpan w:val="20"/>
            <w:shd w:val="clear" w:color="auto" w:fill="F7CAAC"/>
          </w:tcPr>
          <w:p w14:paraId="2AB76495" w14:textId="77777777" w:rsidR="00717FE7" w:rsidRPr="00651572" w:rsidRDefault="00717FE7" w:rsidP="0053707C">
            <w:pPr>
              <w:jc w:val="both"/>
              <w:rPr>
                <w:b/>
              </w:rPr>
            </w:pPr>
            <w:r w:rsidRPr="00651572">
              <w:rPr>
                <w:b/>
              </w:rPr>
              <w:t>Informace o způsobu kontaktu s vyučujícím</w:t>
            </w:r>
          </w:p>
        </w:tc>
      </w:tr>
      <w:tr w:rsidR="00717FE7" w14:paraId="47845157" w14:textId="77777777" w:rsidTr="00A758E6">
        <w:trPr>
          <w:gridBefore w:val="1"/>
          <w:gridAfter w:val="1"/>
          <w:wBefore w:w="171" w:type="dxa"/>
          <w:wAfter w:w="34" w:type="dxa"/>
          <w:trHeight w:val="850"/>
        </w:trPr>
        <w:tc>
          <w:tcPr>
            <w:tcW w:w="9860" w:type="dxa"/>
            <w:gridSpan w:val="20"/>
          </w:tcPr>
          <w:p w14:paraId="1439A23B" w14:textId="77777777" w:rsidR="00717FE7" w:rsidRDefault="00717FE7" w:rsidP="0053707C">
            <w:pPr>
              <w:jc w:val="both"/>
            </w:pPr>
          </w:p>
          <w:p w14:paraId="02115C5F" w14:textId="77777777" w:rsidR="00E62AB7" w:rsidRDefault="00E62AB7" w:rsidP="0053707C">
            <w:pPr>
              <w:jc w:val="both"/>
            </w:pPr>
          </w:p>
          <w:p w14:paraId="6F115F0F" w14:textId="77777777" w:rsidR="00E62AB7" w:rsidRDefault="00E62AB7" w:rsidP="0053707C">
            <w:pPr>
              <w:jc w:val="both"/>
            </w:pPr>
          </w:p>
          <w:p w14:paraId="0878A549" w14:textId="77777777" w:rsidR="00E62AB7" w:rsidRDefault="00E62AB7" w:rsidP="0053707C">
            <w:pPr>
              <w:jc w:val="both"/>
            </w:pPr>
          </w:p>
          <w:p w14:paraId="17699C0B" w14:textId="77777777" w:rsidR="00E62AB7" w:rsidRDefault="00E62AB7" w:rsidP="0053707C">
            <w:pPr>
              <w:jc w:val="both"/>
            </w:pPr>
          </w:p>
          <w:p w14:paraId="49940027" w14:textId="77777777" w:rsidR="00E62AB7" w:rsidRDefault="00E62AB7" w:rsidP="0053707C">
            <w:pPr>
              <w:jc w:val="both"/>
            </w:pPr>
          </w:p>
          <w:p w14:paraId="217CB04D" w14:textId="6C25624A" w:rsidR="00E62AB7" w:rsidRPr="00651572" w:rsidRDefault="00E62AB7" w:rsidP="0053707C">
            <w:pPr>
              <w:jc w:val="both"/>
            </w:pPr>
          </w:p>
        </w:tc>
      </w:tr>
      <w:tr w:rsidR="00717FE7" w14:paraId="0FB744CC"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3A314881" w14:textId="77777777" w:rsidR="00717FE7" w:rsidRDefault="00717FE7" w:rsidP="0053707C">
            <w:pPr>
              <w:jc w:val="both"/>
              <w:rPr>
                <w:b/>
                <w:sz w:val="28"/>
              </w:rPr>
            </w:pPr>
            <w:r>
              <w:lastRenderedPageBreak/>
              <w:br w:type="page"/>
            </w:r>
            <w:r>
              <w:br w:type="page"/>
            </w:r>
            <w:r>
              <w:rPr>
                <w:b/>
                <w:sz w:val="28"/>
              </w:rPr>
              <w:t>B-III – Charakteristika studijního předmětu</w:t>
            </w:r>
          </w:p>
        </w:tc>
      </w:tr>
      <w:tr w:rsidR="00717FE7" w14:paraId="329BACA8"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04D707FA" w14:textId="77777777" w:rsidR="00717FE7" w:rsidRPr="00F7225D" w:rsidRDefault="00717FE7" w:rsidP="0053707C">
            <w:pPr>
              <w:jc w:val="both"/>
              <w:rPr>
                <w:b/>
              </w:rPr>
            </w:pPr>
            <w:r w:rsidRPr="00F7225D">
              <w:rPr>
                <w:b/>
              </w:rPr>
              <w:t>Název studijního předmětu</w:t>
            </w:r>
          </w:p>
        </w:tc>
        <w:tc>
          <w:tcPr>
            <w:tcW w:w="6779" w:type="dxa"/>
            <w:gridSpan w:val="17"/>
            <w:tcBorders>
              <w:top w:val="double" w:sz="4" w:space="0" w:color="auto"/>
            </w:tcBorders>
          </w:tcPr>
          <w:p w14:paraId="4859A855" w14:textId="7B5E63A4" w:rsidR="00717FE7" w:rsidRPr="00F7225D" w:rsidRDefault="001A57AE" w:rsidP="0053707C">
            <w:pPr>
              <w:jc w:val="both"/>
              <w:rPr>
                <w:b/>
              </w:rPr>
            </w:pPr>
            <w:bookmarkStart w:id="439" w:name="Anal_sur_a_prod_biotech"/>
            <w:bookmarkEnd w:id="439"/>
            <w:r w:rsidRPr="001A57AE">
              <w:rPr>
                <w:b/>
              </w:rPr>
              <w:t>Analysis of Raw Materials and Biotechnology Products</w:t>
            </w:r>
          </w:p>
        </w:tc>
      </w:tr>
      <w:tr w:rsidR="00717FE7" w14:paraId="3359A1F3" w14:textId="77777777" w:rsidTr="00A758E6">
        <w:trPr>
          <w:gridBefore w:val="1"/>
          <w:gridAfter w:val="1"/>
          <w:wBefore w:w="171" w:type="dxa"/>
          <w:wAfter w:w="34" w:type="dxa"/>
        </w:trPr>
        <w:tc>
          <w:tcPr>
            <w:tcW w:w="3081" w:type="dxa"/>
            <w:gridSpan w:val="3"/>
            <w:shd w:val="clear" w:color="auto" w:fill="F7CAAC"/>
          </w:tcPr>
          <w:p w14:paraId="193B7277" w14:textId="77777777" w:rsidR="00717FE7" w:rsidRPr="00F7225D" w:rsidRDefault="00717FE7" w:rsidP="0053707C">
            <w:pPr>
              <w:jc w:val="both"/>
              <w:rPr>
                <w:b/>
              </w:rPr>
            </w:pPr>
            <w:r w:rsidRPr="00F7225D">
              <w:rPr>
                <w:b/>
              </w:rPr>
              <w:t>Typ předmětu</w:t>
            </w:r>
          </w:p>
        </w:tc>
        <w:tc>
          <w:tcPr>
            <w:tcW w:w="3404" w:type="dxa"/>
            <w:gridSpan w:val="10"/>
          </w:tcPr>
          <w:p w14:paraId="18A2F302" w14:textId="77777777" w:rsidR="00717FE7" w:rsidRPr="00F7225D" w:rsidRDefault="00717FE7" w:rsidP="0053707C">
            <w:pPr>
              <w:jc w:val="both"/>
            </w:pPr>
            <w:r w:rsidRPr="00F7225D">
              <w:t>povinný, ZT</w:t>
            </w:r>
          </w:p>
        </w:tc>
        <w:tc>
          <w:tcPr>
            <w:tcW w:w="2691" w:type="dxa"/>
            <w:gridSpan w:val="5"/>
            <w:shd w:val="clear" w:color="auto" w:fill="F7CAAC"/>
          </w:tcPr>
          <w:p w14:paraId="3E515AE9" w14:textId="77777777" w:rsidR="00717FE7" w:rsidRPr="00F7225D" w:rsidRDefault="00717FE7" w:rsidP="0053707C">
            <w:pPr>
              <w:jc w:val="both"/>
            </w:pPr>
            <w:r w:rsidRPr="00F7225D">
              <w:rPr>
                <w:b/>
              </w:rPr>
              <w:t>doporučený ročník / semestr</w:t>
            </w:r>
          </w:p>
        </w:tc>
        <w:tc>
          <w:tcPr>
            <w:tcW w:w="684" w:type="dxa"/>
            <w:gridSpan w:val="2"/>
          </w:tcPr>
          <w:p w14:paraId="5219658D" w14:textId="77777777" w:rsidR="00717FE7" w:rsidRPr="00F7225D" w:rsidRDefault="00717FE7" w:rsidP="0053707C">
            <w:pPr>
              <w:jc w:val="both"/>
            </w:pPr>
            <w:r w:rsidRPr="00F7225D">
              <w:t>1/LS</w:t>
            </w:r>
          </w:p>
        </w:tc>
      </w:tr>
      <w:tr w:rsidR="00717FE7" w14:paraId="3F200A1A" w14:textId="77777777" w:rsidTr="00A758E6">
        <w:trPr>
          <w:gridBefore w:val="1"/>
          <w:gridAfter w:val="1"/>
          <w:wBefore w:w="171" w:type="dxa"/>
          <w:wAfter w:w="34" w:type="dxa"/>
        </w:trPr>
        <w:tc>
          <w:tcPr>
            <w:tcW w:w="3081" w:type="dxa"/>
            <w:gridSpan w:val="3"/>
            <w:shd w:val="clear" w:color="auto" w:fill="F7CAAC"/>
          </w:tcPr>
          <w:p w14:paraId="10A6A4F2" w14:textId="77777777" w:rsidR="00717FE7" w:rsidRPr="00F7225D" w:rsidRDefault="00717FE7" w:rsidP="0053707C">
            <w:pPr>
              <w:jc w:val="both"/>
              <w:rPr>
                <w:b/>
              </w:rPr>
            </w:pPr>
            <w:r w:rsidRPr="00F7225D">
              <w:rPr>
                <w:b/>
              </w:rPr>
              <w:t>Rozsah studijního předmětu</w:t>
            </w:r>
          </w:p>
        </w:tc>
        <w:tc>
          <w:tcPr>
            <w:tcW w:w="1701" w:type="dxa"/>
            <w:gridSpan w:val="5"/>
          </w:tcPr>
          <w:p w14:paraId="64129E32" w14:textId="621B3902" w:rsidR="00717FE7" w:rsidRPr="00F7225D" w:rsidRDefault="00C80782" w:rsidP="00C80782">
            <w:pPr>
              <w:jc w:val="both"/>
            </w:pPr>
            <w:r>
              <w:t>28p</w:t>
            </w:r>
            <w:r w:rsidR="00717FE7" w:rsidRPr="00F7225D">
              <w:t>+14s+28l</w:t>
            </w:r>
          </w:p>
        </w:tc>
        <w:tc>
          <w:tcPr>
            <w:tcW w:w="888" w:type="dxa"/>
            <w:gridSpan w:val="3"/>
            <w:shd w:val="clear" w:color="auto" w:fill="F7CAAC"/>
          </w:tcPr>
          <w:p w14:paraId="394BCC8A" w14:textId="77777777" w:rsidR="00717FE7" w:rsidRPr="00F7225D" w:rsidRDefault="00717FE7" w:rsidP="0053707C">
            <w:pPr>
              <w:jc w:val="both"/>
              <w:rPr>
                <w:b/>
              </w:rPr>
            </w:pPr>
            <w:r w:rsidRPr="00F7225D">
              <w:rPr>
                <w:b/>
              </w:rPr>
              <w:t xml:space="preserve">hod. </w:t>
            </w:r>
          </w:p>
        </w:tc>
        <w:tc>
          <w:tcPr>
            <w:tcW w:w="815" w:type="dxa"/>
            <w:gridSpan w:val="2"/>
          </w:tcPr>
          <w:p w14:paraId="2BF2A4F3" w14:textId="77777777" w:rsidR="00717FE7" w:rsidRPr="00F7225D" w:rsidRDefault="00717FE7" w:rsidP="0053707C">
            <w:pPr>
              <w:jc w:val="both"/>
            </w:pPr>
            <w:r w:rsidRPr="00F7225D">
              <w:t>70</w:t>
            </w:r>
          </w:p>
        </w:tc>
        <w:tc>
          <w:tcPr>
            <w:tcW w:w="2153" w:type="dxa"/>
            <w:gridSpan w:val="4"/>
            <w:shd w:val="clear" w:color="auto" w:fill="F7CAAC"/>
          </w:tcPr>
          <w:p w14:paraId="16AEB773" w14:textId="77777777" w:rsidR="00717FE7" w:rsidRPr="00F7225D" w:rsidRDefault="00717FE7" w:rsidP="0053707C">
            <w:pPr>
              <w:jc w:val="both"/>
              <w:rPr>
                <w:b/>
              </w:rPr>
            </w:pPr>
            <w:r w:rsidRPr="00F7225D">
              <w:rPr>
                <w:b/>
              </w:rPr>
              <w:t>kreditů</w:t>
            </w:r>
          </w:p>
        </w:tc>
        <w:tc>
          <w:tcPr>
            <w:tcW w:w="1222" w:type="dxa"/>
            <w:gridSpan w:val="3"/>
          </w:tcPr>
          <w:p w14:paraId="47C080F5" w14:textId="77777777" w:rsidR="00717FE7" w:rsidRPr="00F7225D" w:rsidRDefault="00717FE7" w:rsidP="0053707C">
            <w:pPr>
              <w:jc w:val="both"/>
            </w:pPr>
            <w:r w:rsidRPr="00F7225D">
              <w:t>5</w:t>
            </w:r>
          </w:p>
        </w:tc>
      </w:tr>
      <w:tr w:rsidR="00717FE7" w14:paraId="782A1D91" w14:textId="77777777" w:rsidTr="00A758E6">
        <w:trPr>
          <w:gridBefore w:val="1"/>
          <w:gridAfter w:val="1"/>
          <w:wBefore w:w="171" w:type="dxa"/>
          <w:wAfter w:w="34" w:type="dxa"/>
        </w:trPr>
        <w:tc>
          <w:tcPr>
            <w:tcW w:w="3081" w:type="dxa"/>
            <w:gridSpan w:val="3"/>
            <w:shd w:val="clear" w:color="auto" w:fill="F7CAAC"/>
          </w:tcPr>
          <w:p w14:paraId="4B304BC8" w14:textId="77777777" w:rsidR="00717FE7" w:rsidRPr="00F7225D" w:rsidRDefault="00717FE7" w:rsidP="0053707C">
            <w:pPr>
              <w:jc w:val="both"/>
              <w:rPr>
                <w:b/>
              </w:rPr>
            </w:pPr>
            <w:r w:rsidRPr="00F7225D">
              <w:rPr>
                <w:b/>
              </w:rPr>
              <w:t>Prerekvizity, korekvizity, ekvivalence</w:t>
            </w:r>
          </w:p>
        </w:tc>
        <w:tc>
          <w:tcPr>
            <w:tcW w:w="6779" w:type="dxa"/>
            <w:gridSpan w:val="17"/>
          </w:tcPr>
          <w:p w14:paraId="16D80450" w14:textId="77777777" w:rsidR="00717FE7" w:rsidRPr="00F7225D" w:rsidRDefault="00717FE7" w:rsidP="0053707C">
            <w:pPr>
              <w:jc w:val="both"/>
            </w:pPr>
          </w:p>
        </w:tc>
      </w:tr>
      <w:tr w:rsidR="00717FE7" w14:paraId="28999B1D" w14:textId="77777777" w:rsidTr="00A758E6">
        <w:trPr>
          <w:gridBefore w:val="1"/>
          <w:gridAfter w:val="1"/>
          <w:wBefore w:w="171" w:type="dxa"/>
          <w:wAfter w:w="34" w:type="dxa"/>
        </w:trPr>
        <w:tc>
          <w:tcPr>
            <w:tcW w:w="3081" w:type="dxa"/>
            <w:gridSpan w:val="3"/>
            <w:shd w:val="clear" w:color="auto" w:fill="F7CAAC"/>
          </w:tcPr>
          <w:p w14:paraId="02BD3FD6" w14:textId="77777777" w:rsidR="00717FE7" w:rsidRPr="00F7225D" w:rsidRDefault="00717FE7" w:rsidP="0053707C">
            <w:pPr>
              <w:jc w:val="both"/>
              <w:rPr>
                <w:b/>
              </w:rPr>
            </w:pPr>
            <w:r w:rsidRPr="00F7225D">
              <w:rPr>
                <w:b/>
              </w:rPr>
              <w:t>Způsob ověření studijních výsledků</w:t>
            </w:r>
          </w:p>
        </w:tc>
        <w:tc>
          <w:tcPr>
            <w:tcW w:w="3404" w:type="dxa"/>
            <w:gridSpan w:val="10"/>
          </w:tcPr>
          <w:p w14:paraId="3146A778" w14:textId="77777777" w:rsidR="00717FE7" w:rsidRPr="00F7225D" w:rsidRDefault="00717FE7" w:rsidP="0053707C">
            <w:pPr>
              <w:jc w:val="both"/>
            </w:pPr>
            <w:r w:rsidRPr="00F7225D">
              <w:t>zápočet, zkouška</w:t>
            </w:r>
          </w:p>
        </w:tc>
        <w:tc>
          <w:tcPr>
            <w:tcW w:w="1420" w:type="dxa"/>
            <w:shd w:val="clear" w:color="auto" w:fill="F7CAAC"/>
          </w:tcPr>
          <w:p w14:paraId="7E937F4F" w14:textId="77777777" w:rsidR="00717FE7" w:rsidRPr="00F7225D" w:rsidRDefault="00717FE7" w:rsidP="0053707C">
            <w:pPr>
              <w:jc w:val="both"/>
              <w:rPr>
                <w:b/>
              </w:rPr>
            </w:pPr>
            <w:r w:rsidRPr="00F7225D">
              <w:rPr>
                <w:b/>
              </w:rPr>
              <w:t>Forma výuky</w:t>
            </w:r>
          </w:p>
        </w:tc>
        <w:tc>
          <w:tcPr>
            <w:tcW w:w="1955" w:type="dxa"/>
            <w:gridSpan w:val="6"/>
          </w:tcPr>
          <w:p w14:paraId="7B87ECF0" w14:textId="77777777" w:rsidR="00717FE7" w:rsidRPr="00F7225D" w:rsidRDefault="00717FE7" w:rsidP="0053707C">
            <w:pPr>
              <w:jc w:val="both"/>
            </w:pPr>
            <w:r w:rsidRPr="00F7225D">
              <w:t>přednášky, semináře, laboratorní cvičení</w:t>
            </w:r>
          </w:p>
        </w:tc>
      </w:tr>
      <w:tr w:rsidR="00717FE7" w14:paraId="0A90A245" w14:textId="77777777" w:rsidTr="00A758E6">
        <w:trPr>
          <w:gridBefore w:val="1"/>
          <w:gridAfter w:val="1"/>
          <w:wBefore w:w="171" w:type="dxa"/>
          <w:wAfter w:w="34" w:type="dxa"/>
        </w:trPr>
        <w:tc>
          <w:tcPr>
            <w:tcW w:w="3081" w:type="dxa"/>
            <w:gridSpan w:val="3"/>
            <w:shd w:val="clear" w:color="auto" w:fill="F7CAAC"/>
          </w:tcPr>
          <w:p w14:paraId="27E07EFA" w14:textId="77777777" w:rsidR="00717FE7" w:rsidRPr="00F7225D" w:rsidRDefault="00717FE7" w:rsidP="0053707C">
            <w:pPr>
              <w:jc w:val="both"/>
              <w:rPr>
                <w:b/>
              </w:rPr>
            </w:pPr>
            <w:r w:rsidRPr="00F7225D">
              <w:rPr>
                <w:b/>
              </w:rPr>
              <w:t>Forma způsobu ověření studijních výsledků a další požadavky na studenta</w:t>
            </w:r>
          </w:p>
        </w:tc>
        <w:tc>
          <w:tcPr>
            <w:tcW w:w="6779" w:type="dxa"/>
            <w:gridSpan w:val="17"/>
            <w:tcBorders>
              <w:bottom w:val="single" w:sz="4" w:space="0" w:color="00000A"/>
            </w:tcBorders>
          </w:tcPr>
          <w:p w14:paraId="6A7415AF" w14:textId="77777777" w:rsidR="00717FE7" w:rsidRPr="00F7225D" w:rsidRDefault="00717FE7" w:rsidP="0053707C">
            <w:pPr>
              <w:jc w:val="both"/>
            </w:pPr>
            <w:r w:rsidRPr="00F7225D">
              <w:t xml:space="preserve">Docházka: </w:t>
            </w:r>
            <w:r>
              <w:t>v </w:t>
            </w:r>
            <w:r w:rsidRPr="00F7225D">
              <w:t>laborato</w:t>
            </w:r>
            <w:r>
              <w:t>rních cvičeních</w:t>
            </w:r>
            <w:r w:rsidRPr="00F7225D">
              <w:t xml:space="preserve"> a seminářích povinná 100% účast. </w:t>
            </w:r>
          </w:p>
          <w:p w14:paraId="0270C4C0" w14:textId="77777777" w:rsidR="00717FE7" w:rsidRPr="00F7225D" w:rsidRDefault="00717FE7" w:rsidP="0053707C">
            <w:pPr>
              <w:jc w:val="both"/>
            </w:pPr>
            <w:r w:rsidRPr="00F7225D">
              <w:t xml:space="preserve">Zápočet: znalost problematiky absolvovaných úloh a seminářů; protokoly ze všech laboratorních cvičení. V zápočtovém testu získat minimálně 70% bodů. </w:t>
            </w:r>
          </w:p>
          <w:p w14:paraId="3B38BBFD" w14:textId="77777777" w:rsidR="00717FE7" w:rsidRPr="00F7225D" w:rsidRDefault="00717FE7" w:rsidP="0053707C">
            <w:pPr>
              <w:jc w:val="both"/>
            </w:pPr>
            <w:r w:rsidRPr="00F7225D">
              <w:t xml:space="preserve">Zkouška: </w:t>
            </w:r>
            <w:r w:rsidRPr="00F7225D">
              <w:rPr>
                <w:color w:val="000000"/>
                <w:shd w:val="clear" w:color="auto" w:fill="FFFFFF"/>
              </w:rPr>
              <w:t>znalost probíraných tematických okruhů</w:t>
            </w:r>
            <w:r w:rsidRPr="00F7225D">
              <w:t xml:space="preserve">, ústní zkouška. </w:t>
            </w:r>
          </w:p>
        </w:tc>
      </w:tr>
      <w:tr w:rsidR="00717FE7" w14:paraId="53C2C92D"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69ADF4E0" w14:textId="77777777" w:rsidR="00717FE7" w:rsidRPr="00F7225D" w:rsidRDefault="00717FE7" w:rsidP="0053707C">
            <w:pPr>
              <w:jc w:val="both"/>
              <w:rPr>
                <w:b/>
              </w:rPr>
            </w:pPr>
            <w:r w:rsidRPr="00F7225D">
              <w:rPr>
                <w:b/>
              </w:rPr>
              <w:t>Garant předmětu</w:t>
            </w:r>
          </w:p>
        </w:tc>
        <w:tc>
          <w:tcPr>
            <w:tcW w:w="6779" w:type="dxa"/>
            <w:gridSpan w:val="17"/>
            <w:tcBorders>
              <w:top w:val="single" w:sz="4" w:space="0" w:color="00000A"/>
            </w:tcBorders>
          </w:tcPr>
          <w:p w14:paraId="51981DF9" w14:textId="77777777" w:rsidR="00717FE7" w:rsidRPr="00F7225D" w:rsidRDefault="00717FE7" w:rsidP="0053707C">
            <w:pPr>
              <w:jc w:val="both"/>
            </w:pPr>
            <w:r w:rsidRPr="00F7225D">
              <w:t>prof. Mgr. Marek Koutný, Ph.D.</w:t>
            </w:r>
          </w:p>
        </w:tc>
      </w:tr>
      <w:tr w:rsidR="00717FE7" w14:paraId="2FBD975E" w14:textId="77777777" w:rsidTr="00A758E6">
        <w:trPr>
          <w:gridBefore w:val="1"/>
          <w:gridAfter w:val="1"/>
          <w:wBefore w:w="171" w:type="dxa"/>
          <w:wAfter w:w="34" w:type="dxa"/>
          <w:trHeight w:val="243"/>
        </w:trPr>
        <w:tc>
          <w:tcPr>
            <w:tcW w:w="3081" w:type="dxa"/>
            <w:gridSpan w:val="3"/>
            <w:tcBorders>
              <w:top w:val="nil"/>
              <w:bottom w:val="single" w:sz="4" w:space="0" w:color="auto"/>
            </w:tcBorders>
            <w:shd w:val="clear" w:color="auto" w:fill="F7CAAC"/>
          </w:tcPr>
          <w:p w14:paraId="72AC9684" w14:textId="77777777" w:rsidR="00717FE7" w:rsidRPr="00F7225D" w:rsidRDefault="00717FE7" w:rsidP="0053707C">
            <w:pPr>
              <w:jc w:val="both"/>
              <w:rPr>
                <w:b/>
              </w:rPr>
            </w:pPr>
            <w:r w:rsidRPr="00F7225D">
              <w:rPr>
                <w:b/>
              </w:rPr>
              <w:t>Zapojení garanta do výuky předmětu</w:t>
            </w:r>
          </w:p>
        </w:tc>
        <w:tc>
          <w:tcPr>
            <w:tcW w:w="6779" w:type="dxa"/>
            <w:gridSpan w:val="17"/>
            <w:tcBorders>
              <w:top w:val="nil"/>
            </w:tcBorders>
          </w:tcPr>
          <w:p w14:paraId="6217379E" w14:textId="77777777" w:rsidR="00717FE7" w:rsidRPr="00F7225D" w:rsidRDefault="00717FE7" w:rsidP="0053707C">
            <w:pPr>
              <w:jc w:val="both"/>
            </w:pPr>
            <w:r w:rsidRPr="00F7225D">
              <w:t>50% p</w:t>
            </w:r>
          </w:p>
        </w:tc>
      </w:tr>
      <w:tr w:rsidR="00717FE7" w14:paraId="28F7C7F9" w14:textId="77777777" w:rsidTr="00A758E6">
        <w:trPr>
          <w:gridBefore w:val="1"/>
          <w:gridAfter w:val="1"/>
          <w:wBefore w:w="171" w:type="dxa"/>
          <w:wAfter w:w="34" w:type="dxa"/>
        </w:trPr>
        <w:tc>
          <w:tcPr>
            <w:tcW w:w="3081" w:type="dxa"/>
            <w:gridSpan w:val="3"/>
            <w:tcBorders>
              <w:bottom w:val="single" w:sz="4" w:space="0" w:color="auto"/>
            </w:tcBorders>
            <w:shd w:val="clear" w:color="auto" w:fill="F7CAAC"/>
          </w:tcPr>
          <w:p w14:paraId="1764CB5D" w14:textId="77777777" w:rsidR="00717FE7" w:rsidRPr="00F7225D" w:rsidRDefault="00717FE7" w:rsidP="0053707C">
            <w:pPr>
              <w:jc w:val="both"/>
              <w:rPr>
                <w:b/>
              </w:rPr>
            </w:pPr>
            <w:r w:rsidRPr="00F7225D">
              <w:rPr>
                <w:b/>
              </w:rPr>
              <w:t>Vyučující</w:t>
            </w:r>
          </w:p>
        </w:tc>
        <w:tc>
          <w:tcPr>
            <w:tcW w:w="6779" w:type="dxa"/>
            <w:gridSpan w:val="17"/>
            <w:tcBorders>
              <w:bottom w:val="nil"/>
            </w:tcBorders>
          </w:tcPr>
          <w:p w14:paraId="10DA7CF0" w14:textId="77777777" w:rsidR="00717FE7" w:rsidRPr="00F7225D" w:rsidRDefault="00717FE7" w:rsidP="0053707C">
            <w:pPr>
              <w:jc w:val="both"/>
            </w:pPr>
          </w:p>
        </w:tc>
      </w:tr>
      <w:tr w:rsidR="00717FE7" w14:paraId="29B2FBC3" w14:textId="77777777" w:rsidTr="00A758E6">
        <w:trPr>
          <w:gridBefore w:val="1"/>
          <w:gridAfter w:val="1"/>
          <w:wBefore w:w="171" w:type="dxa"/>
          <w:wAfter w:w="34" w:type="dxa"/>
        </w:trPr>
        <w:tc>
          <w:tcPr>
            <w:tcW w:w="9860" w:type="dxa"/>
            <w:gridSpan w:val="20"/>
            <w:tcBorders>
              <w:top w:val="nil"/>
            </w:tcBorders>
            <w:shd w:val="clear" w:color="auto" w:fill="FFFFFF" w:themeFill="background1"/>
          </w:tcPr>
          <w:p w14:paraId="44BF6B8E" w14:textId="3537B011" w:rsidR="00717FE7" w:rsidRPr="00F7225D" w:rsidRDefault="00717FE7" w:rsidP="00D30179">
            <w:pPr>
              <w:spacing w:before="60" w:after="60"/>
              <w:jc w:val="both"/>
            </w:pPr>
            <w:r w:rsidRPr="00C80782">
              <w:rPr>
                <w:b/>
              </w:rPr>
              <w:t>prof. Mgr. Marek Koutný, Ph.D.</w:t>
            </w:r>
            <w:r w:rsidRPr="00F7225D">
              <w:t xml:space="preserve"> (50% p)</w:t>
            </w:r>
          </w:p>
          <w:p w14:paraId="7E8E0717" w14:textId="346A3C9D" w:rsidR="00717FE7" w:rsidRPr="00F7225D" w:rsidRDefault="00717FE7" w:rsidP="00D30179">
            <w:pPr>
              <w:spacing w:before="60" w:after="60"/>
              <w:jc w:val="both"/>
            </w:pPr>
            <w:r w:rsidRPr="00F7225D">
              <w:t>Ing.</w:t>
            </w:r>
            <w:r w:rsidR="00C80782">
              <w:t xml:space="preserve"> Lenka Šenkárová, Ph.D. (50% p</w:t>
            </w:r>
            <w:r w:rsidRPr="00F7225D">
              <w:t>)</w:t>
            </w:r>
          </w:p>
        </w:tc>
      </w:tr>
      <w:tr w:rsidR="00717FE7" w14:paraId="4CBFCC6B" w14:textId="77777777" w:rsidTr="00A758E6">
        <w:trPr>
          <w:gridBefore w:val="1"/>
          <w:gridAfter w:val="1"/>
          <w:wBefore w:w="171" w:type="dxa"/>
          <w:wAfter w:w="34" w:type="dxa"/>
        </w:trPr>
        <w:tc>
          <w:tcPr>
            <w:tcW w:w="3081" w:type="dxa"/>
            <w:gridSpan w:val="3"/>
            <w:shd w:val="clear" w:color="auto" w:fill="F7CAAC"/>
          </w:tcPr>
          <w:p w14:paraId="52712BCD" w14:textId="77777777" w:rsidR="00717FE7" w:rsidRPr="00651572" w:rsidRDefault="00717FE7" w:rsidP="0053707C">
            <w:pPr>
              <w:jc w:val="both"/>
              <w:rPr>
                <w:b/>
                <w:sz w:val="19"/>
                <w:szCs w:val="19"/>
              </w:rPr>
            </w:pPr>
            <w:r w:rsidRPr="00651572">
              <w:rPr>
                <w:b/>
                <w:sz w:val="19"/>
                <w:szCs w:val="19"/>
              </w:rPr>
              <w:t>Stručná anotace předmětu</w:t>
            </w:r>
          </w:p>
        </w:tc>
        <w:tc>
          <w:tcPr>
            <w:tcW w:w="6779" w:type="dxa"/>
            <w:gridSpan w:val="17"/>
            <w:tcBorders>
              <w:bottom w:val="nil"/>
            </w:tcBorders>
          </w:tcPr>
          <w:p w14:paraId="5AAA27A5" w14:textId="77777777" w:rsidR="00717FE7" w:rsidRPr="00651572" w:rsidRDefault="00717FE7" w:rsidP="0053707C">
            <w:pPr>
              <w:jc w:val="both"/>
              <w:rPr>
                <w:sz w:val="19"/>
                <w:szCs w:val="19"/>
              </w:rPr>
            </w:pPr>
          </w:p>
        </w:tc>
      </w:tr>
      <w:tr w:rsidR="00717FE7" w14:paraId="7D6AFDEF" w14:textId="77777777" w:rsidTr="00A758E6">
        <w:trPr>
          <w:gridBefore w:val="1"/>
          <w:gridAfter w:val="1"/>
          <w:wBefore w:w="171" w:type="dxa"/>
          <w:wAfter w:w="34" w:type="dxa"/>
          <w:trHeight w:val="3938"/>
        </w:trPr>
        <w:tc>
          <w:tcPr>
            <w:tcW w:w="9860" w:type="dxa"/>
            <w:gridSpan w:val="20"/>
            <w:tcBorders>
              <w:top w:val="nil"/>
              <w:bottom w:val="single" w:sz="12" w:space="0" w:color="auto"/>
            </w:tcBorders>
          </w:tcPr>
          <w:p w14:paraId="7511F8CA" w14:textId="77777777" w:rsidR="00717FE7" w:rsidRPr="00F7225D" w:rsidRDefault="00717FE7" w:rsidP="0053707C">
            <w:pPr>
              <w:jc w:val="both"/>
            </w:pPr>
            <w:r w:rsidRPr="00F7225D">
              <w:t>Cílem předmětu je představit nejen klasické, ale především moderní postupy analýzy složek potravin i různých přír</w:t>
            </w:r>
            <w:r>
              <w:t>odních produktů, konkrétně vody</w:t>
            </w:r>
            <w:r w:rsidRPr="00F7225D">
              <w:t xml:space="preserve">/sušiny, minerálních látek i klíčových makronutrientů - bílkovin, sacharidů a lipidů. Široce diskutovány jsou i postupy stanovení vitamínů a dalších esenciálních látek, senzoricky aktivních sloučenin, potravinových aditiv, přírodních toxinů i různých skupin kontaminantů. Představení analytické strategie je vždy doprovázeno příklady zajímavých aplikací (např. problematika falšování potravin). Výuka předmětu vychází ze znalostí základů analytické chemie, biochemie a chemie potravin. Obsah předmětu tvoří tyto tematické celky: </w:t>
            </w:r>
          </w:p>
          <w:p w14:paraId="4D824801" w14:textId="77777777" w:rsidR="00717FE7" w:rsidRPr="00F7225D" w:rsidRDefault="00717FE7" w:rsidP="0053707C">
            <w:pPr>
              <w:pStyle w:val="Odstavecseseznamem"/>
              <w:numPr>
                <w:ilvl w:val="0"/>
                <w:numId w:val="16"/>
              </w:numPr>
              <w:ind w:left="284" w:hanging="57"/>
              <w:jc w:val="both"/>
            </w:pPr>
            <w:r w:rsidRPr="00F7225D">
              <w:t>Úvod, strategie optimalizace pracovních charakteristik analytických metod.</w:t>
            </w:r>
          </w:p>
          <w:p w14:paraId="1A113A7D" w14:textId="77777777" w:rsidR="00717FE7" w:rsidRPr="00F7225D" w:rsidRDefault="00717FE7" w:rsidP="0053707C">
            <w:pPr>
              <w:pStyle w:val="Odstavecseseznamem"/>
              <w:numPr>
                <w:ilvl w:val="0"/>
                <w:numId w:val="16"/>
              </w:numPr>
              <w:ind w:left="284" w:hanging="57"/>
              <w:jc w:val="both"/>
            </w:pPr>
            <w:r w:rsidRPr="00F7225D">
              <w:t xml:space="preserve">Voda a minerální látky. </w:t>
            </w:r>
          </w:p>
          <w:p w14:paraId="21FD8502" w14:textId="77777777" w:rsidR="00717FE7" w:rsidRPr="00F7225D" w:rsidRDefault="00717FE7" w:rsidP="0053707C">
            <w:pPr>
              <w:pStyle w:val="Odstavecseseznamem"/>
              <w:numPr>
                <w:ilvl w:val="0"/>
                <w:numId w:val="16"/>
              </w:numPr>
              <w:ind w:left="284" w:hanging="57"/>
              <w:jc w:val="both"/>
            </w:pPr>
            <w:r w:rsidRPr="00F7225D">
              <w:t>Aminokyseliny, peptidy.</w:t>
            </w:r>
          </w:p>
          <w:p w14:paraId="15E46F07" w14:textId="77777777" w:rsidR="00717FE7" w:rsidRPr="00F7225D" w:rsidRDefault="00717FE7" w:rsidP="0053707C">
            <w:pPr>
              <w:pStyle w:val="Odstavecseseznamem"/>
              <w:numPr>
                <w:ilvl w:val="0"/>
                <w:numId w:val="16"/>
              </w:numPr>
              <w:ind w:left="284" w:hanging="57"/>
              <w:jc w:val="both"/>
            </w:pPr>
            <w:r w:rsidRPr="00F7225D">
              <w:t>Bílkoviny.</w:t>
            </w:r>
          </w:p>
          <w:p w14:paraId="77841616" w14:textId="77777777" w:rsidR="00717FE7" w:rsidRPr="00F7225D" w:rsidRDefault="00717FE7" w:rsidP="0053707C">
            <w:pPr>
              <w:pStyle w:val="Odstavecseseznamem"/>
              <w:numPr>
                <w:ilvl w:val="0"/>
                <w:numId w:val="16"/>
              </w:numPr>
              <w:ind w:left="284" w:hanging="57"/>
              <w:jc w:val="both"/>
            </w:pPr>
            <w:r w:rsidRPr="00F7225D">
              <w:t>Sacharidy.</w:t>
            </w:r>
          </w:p>
          <w:p w14:paraId="21505330" w14:textId="77777777" w:rsidR="00717FE7" w:rsidRPr="00F7225D" w:rsidRDefault="00717FE7" w:rsidP="0053707C">
            <w:pPr>
              <w:pStyle w:val="Odstavecseseznamem"/>
              <w:numPr>
                <w:ilvl w:val="0"/>
                <w:numId w:val="16"/>
              </w:numPr>
              <w:ind w:left="284" w:hanging="57"/>
              <w:jc w:val="both"/>
            </w:pPr>
            <w:r w:rsidRPr="00F7225D">
              <w:t>Polysacharidy.</w:t>
            </w:r>
          </w:p>
          <w:p w14:paraId="21942265" w14:textId="77777777" w:rsidR="00717FE7" w:rsidRPr="00F7225D" w:rsidRDefault="00717FE7" w:rsidP="0053707C">
            <w:pPr>
              <w:pStyle w:val="Odstavecseseznamem"/>
              <w:numPr>
                <w:ilvl w:val="0"/>
                <w:numId w:val="16"/>
              </w:numPr>
              <w:ind w:left="284" w:hanging="57"/>
              <w:jc w:val="both"/>
            </w:pPr>
            <w:r w:rsidRPr="00F7225D">
              <w:t>Lipidy a doprovodné látky lipidů.</w:t>
            </w:r>
          </w:p>
          <w:p w14:paraId="4AF83AE2" w14:textId="77777777" w:rsidR="00717FE7" w:rsidRPr="00F7225D" w:rsidRDefault="00717FE7" w:rsidP="0053707C">
            <w:pPr>
              <w:pStyle w:val="Odstavecseseznamem"/>
              <w:numPr>
                <w:ilvl w:val="0"/>
                <w:numId w:val="16"/>
              </w:numPr>
              <w:ind w:left="284" w:hanging="57"/>
              <w:jc w:val="both"/>
            </w:pPr>
            <w:r w:rsidRPr="00F7225D">
              <w:t>Vitaminy.</w:t>
            </w:r>
          </w:p>
          <w:p w14:paraId="2FF7C0CD" w14:textId="77777777" w:rsidR="00717FE7" w:rsidRPr="00F7225D" w:rsidRDefault="00717FE7" w:rsidP="0053707C">
            <w:pPr>
              <w:pStyle w:val="Odstavecseseznamem"/>
              <w:numPr>
                <w:ilvl w:val="0"/>
                <w:numId w:val="16"/>
              </w:numPr>
              <w:ind w:left="284" w:hanging="57"/>
              <w:jc w:val="both"/>
            </w:pPr>
            <w:r w:rsidRPr="00F7225D">
              <w:t>Senzoricky aktivní látky.</w:t>
            </w:r>
          </w:p>
          <w:p w14:paraId="4EAC4400" w14:textId="77777777" w:rsidR="00717FE7" w:rsidRPr="00F7225D" w:rsidRDefault="00717FE7" w:rsidP="0053707C">
            <w:pPr>
              <w:pStyle w:val="Odstavecseseznamem"/>
              <w:numPr>
                <w:ilvl w:val="0"/>
                <w:numId w:val="16"/>
              </w:numPr>
              <w:ind w:left="284" w:hanging="57"/>
              <w:jc w:val="both"/>
            </w:pPr>
            <w:r w:rsidRPr="00F7225D">
              <w:t>Přírodní biologicky aktivní látky I.</w:t>
            </w:r>
          </w:p>
          <w:p w14:paraId="41B99170" w14:textId="77777777" w:rsidR="00717FE7" w:rsidRPr="00F7225D" w:rsidRDefault="00717FE7" w:rsidP="0053707C">
            <w:pPr>
              <w:pStyle w:val="Odstavecseseznamem"/>
              <w:numPr>
                <w:ilvl w:val="0"/>
                <w:numId w:val="16"/>
              </w:numPr>
              <w:ind w:left="284" w:hanging="57"/>
              <w:jc w:val="both"/>
            </w:pPr>
            <w:r w:rsidRPr="00F7225D">
              <w:t>Přírodní biologicky aktivní látky II.</w:t>
            </w:r>
          </w:p>
          <w:p w14:paraId="070D3C93" w14:textId="77777777" w:rsidR="00717FE7" w:rsidRPr="00F7225D" w:rsidRDefault="00717FE7" w:rsidP="0053707C">
            <w:pPr>
              <w:pStyle w:val="Odstavecseseznamem"/>
              <w:numPr>
                <w:ilvl w:val="0"/>
                <w:numId w:val="16"/>
              </w:numPr>
              <w:ind w:left="284" w:hanging="57"/>
              <w:jc w:val="both"/>
            </w:pPr>
            <w:r w:rsidRPr="00F7225D">
              <w:t>Potravinová aditiva, kontaminanty.</w:t>
            </w:r>
          </w:p>
          <w:p w14:paraId="21D98070" w14:textId="77777777" w:rsidR="00717FE7" w:rsidRPr="00F7225D" w:rsidRDefault="00717FE7" w:rsidP="0053707C">
            <w:pPr>
              <w:pStyle w:val="Odstavecseseznamem"/>
              <w:numPr>
                <w:ilvl w:val="0"/>
                <w:numId w:val="16"/>
              </w:numPr>
              <w:ind w:left="284" w:hanging="57"/>
              <w:jc w:val="both"/>
            </w:pPr>
            <w:r w:rsidRPr="00F7225D">
              <w:t>Biomasa.</w:t>
            </w:r>
          </w:p>
          <w:p w14:paraId="30210289" w14:textId="77777777" w:rsidR="00717FE7" w:rsidRPr="001C2941" w:rsidRDefault="00717FE7" w:rsidP="0053707C">
            <w:pPr>
              <w:pStyle w:val="Odstavecseseznamem"/>
              <w:numPr>
                <w:ilvl w:val="0"/>
                <w:numId w:val="16"/>
              </w:numPr>
              <w:ind w:left="284" w:hanging="57"/>
              <w:jc w:val="both"/>
              <w:rPr>
                <w:sz w:val="19"/>
                <w:szCs w:val="19"/>
              </w:rPr>
            </w:pPr>
            <w:r w:rsidRPr="00F7225D">
              <w:t>Případové studie, shrnutí.</w:t>
            </w:r>
          </w:p>
        </w:tc>
      </w:tr>
      <w:tr w:rsidR="00717FE7" w14:paraId="6E645517"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0C9CB48F" w14:textId="77777777" w:rsidR="00717FE7" w:rsidRPr="00651572" w:rsidRDefault="00717FE7" w:rsidP="0053707C">
            <w:pPr>
              <w:jc w:val="both"/>
              <w:rPr>
                <w:sz w:val="19"/>
                <w:szCs w:val="19"/>
              </w:rPr>
            </w:pPr>
            <w:r w:rsidRPr="00651572">
              <w:rPr>
                <w:b/>
                <w:sz w:val="19"/>
                <w:szCs w:val="19"/>
              </w:rPr>
              <w:t>Studijní literatura a studijní pomůcky</w:t>
            </w:r>
          </w:p>
        </w:tc>
        <w:tc>
          <w:tcPr>
            <w:tcW w:w="6213" w:type="dxa"/>
            <w:gridSpan w:val="15"/>
            <w:tcBorders>
              <w:top w:val="nil"/>
              <w:bottom w:val="nil"/>
            </w:tcBorders>
          </w:tcPr>
          <w:p w14:paraId="72C799CD" w14:textId="77777777" w:rsidR="00717FE7" w:rsidRPr="00651572" w:rsidRDefault="00717FE7" w:rsidP="0053707C">
            <w:pPr>
              <w:jc w:val="both"/>
              <w:rPr>
                <w:sz w:val="19"/>
                <w:szCs w:val="19"/>
              </w:rPr>
            </w:pPr>
          </w:p>
        </w:tc>
      </w:tr>
      <w:tr w:rsidR="00717FE7" w14:paraId="61A5D35F" w14:textId="77777777" w:rsidTr="00A758E6">
        <w:trPr>
          <w:gridBefore w:val="1"/>
          <w:gridAfter w:val="1"/>
          <w:wBefore w:w="171" w:type="dxa"/>
          <w:wAfter w:w="34" w:type="dxa"/>
          <w:trHeight w:val="1497"/>
        </w:trPr>
        <w:tc>
          <w:tcPr>
            <w:tcW w:w="9860" w:type="dxa"/>
            <w:gridSpan w:val="20"/>
            <w:tcBorders>
              <w:top w:val="nil"/>
            </w:tcBorders>
          </w:tcPr>
          <w:p w14:paraId="1A214ADE" w14:textId="77777777" w:rsidR="00717FE7" w:rsidRPr="00F7225D" w:rsidRDefault="00717FE7" w:rsidP="0053707C">
            <w:pPr>
              <w:jc w:val="both"/>
              <w:rPr>
                <w:u w:val="single"/>
              </w:rPr>
            </w:pPr>
            <w:r w:rsidRPr="00F7225D">
              <w:rPr>
                <w:u w:val="single"/>
              </w:rPr>
              <w:t>Povinná literatura:</w:t>
            </w:r>
          </w:p>
          <w:p w14:paraId="3FD6CFA4" w14:textId="77777777" w:rsidR="00E62AB7" w:rsidRDefault="00E62AB7" w:rsidP="00E62AB7">
            <w:pPr>
              <w:jc w:val="both"/>
              <w:rPr>
                <w:sz w:val="19"/>
                <w:szCs w:val="19"/>
              </w:rPr>
            </w:pPr>
            <w:r w:rsidRPr="00C2702E">
              <w:rPr>
                <w:sz w:val="19"/>
                <w:szCs w:val="19"/>
              </w:rPr>
              <w:t>Výukové materiály v anglickém jazyce poskytnuté vyučujícím.</w:t>
            </w:r>
          </w:p>
          <w:p w14:paraId="64AAA7C3" w14:textId="77777777" w:rsidR="00717FE7" w:rsidRPr="00F7225D" w:rsidRDefault="00717FE7" w:rsidP="0053707C">
            <w:pPr>
              <w:jc w:val="both"/>
            </w:pPr>
            <w:r w:rsidRPr="00F7225D">
              <w:rPr>
                <w:caps/>
              </w:rPr>
              <w:t xml:space="preserve">Nielsen, </w:t>
            </w:r>
            <w:proofErr w:type="gramStart"/>
            <w:r w:rsidRPr="00F7225D">
              <w:t>S.S.</w:t>
            </w:r>
            <w:proofErr w:type="gramEnd"/>
            <w:r w:rsidRPr="00F7225D">
              <w:t xml:space="preserve"> (Ed.) Food Analysis. 4th Ed. Springer, 2010. ISBN 978-1-4419-1478-12. </w:t>
            </w:r>
          </w:p>
          <w:p w14:paraId="01F2C8D9" w14:textId="77777777" w:rsidR="00717FE7" w:rsidRPr="00F7225D" w:rsidRDefault="00717FE7" w:rsidP="0053707C">
            <w:pPr>
              <w:jc w:val="both"/>
            </w:pPr>
            <w:r w:rsidRPr="00F7225D">
              <w:rPr>
                <w:caps/>
              </w:rPr>
              <w:t xml:space="preserve">Otles, </w:t>
            </w:r>
            <w:r w:rsidRPr="00F7225D">
              <w:t>S. (Ed.) Handbook of Food Analysis Instruments. Boca Raton: CRC Press, 2009. ISBN 9781420045673.</w:t>
            </w:r>
          </w:p>
          <w:p w14:paraId="5A0FDA9D" w14:textId="77777777" w:rsidR="00717FE7" w:rsidRPr="00F7225D" w:rsidRDefault="00717FE7" w:rsidP="0053707C">
            <w:pPr>
              <w:jc w:val="both"/>
              <w:rPr>
                <w:sz w:val="10"/>
                <w:szCs w:val="10"/>
              </w:rPr>
            </w:pPr>
          </w:p>
          <w:p w14:paraId="2D429234" w14:textId="77777777" w:rsidR="00717FE7" w:rsidRPr="00F7225D" w:rsidRDefault="00717FE7" w:rsidP="0053707C">
            <w:pPr>
              <w:jc w:val="both"/>
              <w:rPr>
                <w:u w:val="single"/>
              </w:rPr>
            </w:pPr>
            <w:r w:rsidRPr="00F7225D">
              <w:rPr>
                <w:u w:val="single"/>
              </w:rPr>
              <w:t xml:space="preserve">Doporučená literatura: </w:t>
            </w:r>
          </w:p>
          <w:p w14:paraId="1DA1FE08" w14:textId="77777777" w:rsidR="00717FE7" w:rsidRPr="00F7225D" w:rsidRDefault="00717FE7" w:rsidP="0053707C">
            <w:pPr>
              <w:jc w:val="both"/>
            </w:pPr>
            <w:r w:rsidRPr="00F7225D">
              <w:rPr>
                <w:caps/>
              </w:rPr>
              <w:t>Rubinson,</w:t>
            </w:r>
            <w:r w:rsidRPr="00F7225D">
              <w:t xml:space="preserve"> </w:t>
            </w:r>
            <w:proofErr w:type="gramStart"/>
            <w:r w:rsidRPr="00F7225D">
              <w:t>K.A.</w:t>
            </w:r>
            <w:proofErr w:type="gramEnd"/>
            <w:r w:rsidRPr="00F7225D">
              <w:t xml:space="preserve"> Contemporary Instrumental Analysis. Upper Saddle River: Prentice Hall, 2000. ISBN 137907265.</w:t>
            </w:r>
          </w:p>
          <w:p w14:paraId="6A9B44A8" w14:textId="77777777" w:rsidR="00717FE7" w:rsidRPr="00651572" w:rsidRDefault="00717FE7" w:rsidP="0053707C">
            <w:pPr>
              <w:jc w:val="both"/>
              <w:rPr>
                <w:sz w:val="19"/>
                <w:szCs w:val="19"/>
              </w:rPr>
            </w:pPr>
            <w:r w:rsidRPr="00F7225D">
              <w:t>Food Analytical Methods. Elektronický časopis, Springer. ISSN 1936-976X-5.</w:t>
            </w:r>
          </w:p>
        </w:tc>
      </w:tr>
      <w:tr w:rsidR="00717FE7" w14:paraId="7F3D2B35"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31AAC465" w14:textId="77777777" w:rsidR="00717FE7" w:rsidRPr="00651572" w:rsidRDefault="00717FE7" w:rsidP="0053707C">
            <w:pPr>
              <w:jc w:val="center"/>
              <w:rPr>
                <w:b/>
                <w:sz w:val="19"/>
                <w:szCs w:val="19"/>
              </w:rPr>
            </w:pPr>
            <w:r w:rsidRPr="00651572">
              <w:rPr>
                <w:b/>
                <w:sz w:val="19"/>
                <w:szCs w:val="19"/>
              </w:rPr>
              <w:t>Informace ke kombinované nebo distanční formě</w:t>
            </w:r>
          </w:p>
        </w:tc>
      </w:tr>
      <w:tr w:rsidR="00717FE7" w14:paraId="4C7A546C"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68AF8C42" w14:textId="77777777" w:rsidR="00717FE7" w:rsidRPr="00651572" w:rsidRDefault="00717FE7" w:rsidP="0053707C">
            <w:pPr>
              <w:jc w:val="both"/>
              <w:rPr>
                <w:sz w:val="19"/>
                <w:szCs w:val="19"/>
              </w:rPr>
            </w:pPr>
            <w:r w:rsidRPr="00651572">
              <w:rPr>
                <w:b/>
                <w:sz w:val="19"/>
                <w:szCs w:val="19"/>
              </w:rPr>
              <w:t>Rozsah konzultací (soustředění)</w:t>
            </w:r>
          </w:p>
        </w:tc>
        <w:tc>
          <w:tcPr>
            <w:tcW w:w="888" w:type="dxa"/>
            <w:gridSpan w:val="3"/>
            <w:tcBorders>
              <w:top w:val="single" w:sz="2" w:space="0" w:color="auto"/>
            </w:tcBorders>
          </w:tcPr>
          <w:p w14:paraId="31A4B17E" w14:textId="6F219053" w:rsidR="00717FE7" w:rsidRPr="00FA76C8" w:rsidRDefault="00717FE7" w:rsidP="0053707C">
            <w:pPr>
              <w:jc w:val="center"/>
            </w:pPr>
          </w:p>
        </w:tc>
        <w:tc>
          <w:tcPr>
            <w:tcW w:w="4190" w:type="dxa"/>
            <w:gridSpan w:val="9"/>
            <w:tcBorders>
              <w:top w:val="single" w:sz="2" w:space="0" w:color="auto"/>
            </w:tcBorders>
            <w:shd w:val="clear" w:color="auto" w:fill="F7CAAC"/>
          </w:tcPr>
          <w:p w14:paraId="163A0FBC" w14:textId="77777777" w:rsidR="00717FE7" w:rsidRPr="00651572" w:rsidRDefault="00717FE7" w:rsidP="0053707C">
            <w:pPr>
              <w:jc w:val="both"/>
              <w:rPr>
                <w:b/>
                <w:sz w:val="19"/>
                <w:szCs w:val="19"/>
              </w:rPr>
            </w:pPr>
            <w:r w:rsidRPr="00651572">
              <w:rPr>
                <w:b/>
                <w:sz w:val="19"/>
                <w:szCs w:val="19"/>
              </w:rPr>
              <w:t xml:space="preserve">hodin </w:t>
            </w:r>
          </w:p>
        </w:tc>
      </w:tr>
      <w:tr w:rsidR="00717FE7" w14:paraId="4AC2D1EE" w14:textId="77777777" w:rsidTr="00A758E6">
        <w:trPr>
          <w:gridBefore w:val="1"/>
          <w:gridAfter w:val="1"/>
          <w:wBefore w:w="171" w:type="dxa"/>
          <w:wAfter w:w="34" w:type="dxa"/>
        </w:trPr>
        <w:tc>
          <w:tcPr>
            <w:tcW w:w="9860" w:type="dxa"/>
            <w:gridSpan w:val="20"/>
            <w:shd w:val="clear" w:color="auto" w:fill="F7CAAC"/>
          </w:tcPr>
          <w:p w14:paraId="0C0584C3" w14:textId="77777777" w:rsidR="00717FE7" w:rsidRPr="00651572" w:rsidRDefault="00717FE7" w:rsidP="0053707C">
            <w:pPr>
              <w:jc w:val="both"/>
              <w:rPr>
                <w:b/>
                <w:sz w:val="19"/>
                <w:szCs w:val="19"/>
              </w:rPr>
            </w:pPr>
            <w:r w:rsidRPr="00651572">
              <w:rPr>
                <w:b/>
                <w:sz w:val="19"/>
                <w:szCs w:val="19"/>
              </w:rPr>
              <w:t>Informace o způsobu kontaktu s vyučujícím</w:t>
            </w:r>
          </w:p>
        </w:tc>
      </w:tr>
      <w:tr w:rsidR="00717FE7" w14:paraId="63AC80FA" w14:textId="77777777" w:rsidTr="00A758E6">
        <w:trPr>
          <w:gridBefore w:val="1"/>
          <w:gridAfter w:val="1"/>
          <w:wBefore w:w="171" w:type="dxa"/>
          <w:wAfter w:w="34" w:type="dxa"/>
          <w:trHeight w:val="1373"/>
        </w:trPr>
        <w:tc>
          <w:tcPr>
            <w:tcW w:w="9860" w:type="dxa"/>
            <w:gridSpan w:val="20"/>
          </w:tcPr>
          <w:p w14:paraId="2D64BA49" w14:textId="77777777" w:rsidR="00717FE7" w:rsidRDefault="00717FE7" w:rsidP="0053707C">
            <w:pPr>
              <w:jc w:val="both"/>
              <w:rPr>
                <w:sz w:val="19"/>
                <w:szCs w:val="19"/>
              </w:rPr>
            </w:pPr>
          </w:p>
          <w:p w14:paraId="0C4B53AC" w14:textId="77777777" w:rsidR="00E62AB7" w:rsidRDefault="00E62AB7" w:rsidP="0053707C">
            <w:pPr>
              <w:jc w:val="both"/>
              <w:rPr>
                <w:sz w:val="19"/>
                <w:szCs w:val="19"/>
              </w:rPr>
            </w:pPr>
          </w:p>
          <w:p w14:paraId="40D59619" w14:textId="77777777" w:rsidR="00E62AB7" w:rsidRDefault="00E62AB7" w:rsidP="0053707C">
            <w:pPr>
              <w:jc w:val="both"/>
              <w:rPr>
                <w:sz w:val="19"/>
                <w:szCs w:val="19"/>
              </w:rPr>
            </w:pPr>
          </w:p>
          <w:p w14:paraId="5CEC01CA" w14:textId="77777777" w:rsidR="00E62AB7" w:rsidRDefault="00E62AB7" w:rsidP="0053707C">
            <w:pPr>
              <w:jc w:val="both"/>
              <w:rPr>
                <w:sz w:val="19"/>
                <w:szCs w:val="19"/>
              </w:rPr>
            </w:pPr>
          </w:p>
          <w:p w14:paraId="650D91E0" w14:textId="77777777" w:rsidR="00E62AB7" w:rsidRDefault="00E62AB7" w:rsidP="0053707C">
            <w:pPr>
              <w:jc w:val="both"/>
              <w:rPr>
                <w:sz w:val="19"/>
                <w:szCs w:val="19"/>
              </w:rPr>
            </w:pPr>
          </w:p>
          <w:p w14:paraId="54A22301" w14:textId="77777777" w:rsidR="00E62AB7" w:rsidRDefault="00E62AB7" w:rsidP="0053707C">
            <w:pPr>
              <w:jc w:val="both"/>
              <w:rPr>
                <w:sz w:val="19"/>
                <w:szCs w:val="19"/>
              </w:rPr>
            </w:pPr>
          </w:p>
          <w:p w14:paraId="6B25B507" w14:textId="77777777" w:rsidR="00E62AB7" w:rsidRDefault="00E62AB7" w:rsidP="0053707C">
            <w:pPr>
              <w:jc w:val="both"/>
              <w:rPr>
                <w:sz w:val="19"/>
                <w:szCs w:val="19"/>
              </w:rPr>
            </w:pPr>
          </w:p>
          <w:p w14:paraId="40C1BE40" w14:textId="75AAA2D4" w:rsidR="00E62AB7" w:rsidRPr="00FC56F7" w:rsidRDefault="00E62AB7" w:rsidP="0053707C">
            <w:pPr>
              <w:jc w:val="both"/>
              <w:rPr>
                <w:sz w:val="19"/>
                <w:szCs w:val="19"/>
              </w:rPr>
            </w:pPr>
          </w:p>
        </w:tc>
      </w:tr>
      <w:tr w:rsidR="00717FE7" w14:paraId="15A1A281" w14:textId="77777777" w:rsidTr="00A758E6">
        <w:trPr>
          <w:gridBefore w:val="1"/>
          <w:gridAfter w:val="1"/>
          <w:wBefore w:w="171" w:type="dxa"/>
          <w:wAfter w:w="34" w:type="dxa"/>
          <w:trHeight w:val="283"/>
        </w:trPr>
        <w:tc>
          <w:tcPr>
            <w:tcW w:w="9860" w:type="dxa"/>
            <w:gridSpan w:val="20"/>
            <w:tcBorders>
              <w:top w:val="single" w:sz="4" w:space="0" w:color="auto"/>
              <w:left w:val="single" w:sz="4" w:space="0" w:color="auto"/>
              <w:bottom w:val="single" w:sz="4" w:space="0" w:color="auto"/>
              <w:right w:val="single" w:sz="4" w:space="0" w:color="auto"/>
            </w:tcBorders>
            <w:shd w:val="clear" w:color="auto" w:fill="BDD6EE"/>
          </w:tcPr>
          <w:p w14:paraId="6BDCEDF4" w14:textId="77777777" w:rsidR="00717FE7" w:rsidRPr="00651572" w:rsidRDefault="00717FE7" w:rsidP="0053707C">
            <w:pPr>
              <w:jc w:val="both"/>
              <w:rPr>
                <w:b/>
                <w:sz w:val="28"/>
                <w:szCs w:val="28"/>
              </w:rPr>
            </w:pPr>
            <w:r>
              <w:lastRenderedPageBreak/>
              <w:br w:type="page"/>
            </w:r>
            <w:r>
              <w:br w:type="page"/>
            </w:r>
            <w:r w:rsidRPr="00651572">
              <w:rPr>
                <w:b/>
                <w:sz w:val="28"/>
                <w:szCs w:val="28"/>
              </w:rPr>
              <w:t>B-III – Charakteristika studijního předmětu</w:t>
            </w:r>
          </w:p>
        </w:tc>
      </w:tr>
      <w:tr w:rsidR="00717FE7" w14:paraId="571E02D6"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74E3E1E3" w14:textId="77777777" w:rsidR="00717FE7" w:rsidRPr="00025BF9" w:rsidRDefault="00717FE7" w:rsidP="0053707C">
            <w:pPr>
              <w:jc w:val="both"/>
              <w:rPr>
                <w:b/>
              </w:rPr>
            </w:pPr>
            <w:r w:rsidRPr="00025BF9">
              <w:rPr>
                <w:b/>
              </w:rPr>
              <w:t>Název studijního předmětu</w:t>
            </w:r>
          </w:p>
        </w:tc>
        <w:tc>
          <w:tcPr>
            <w:tcW w:w="6779" w:type="dxa"/>
            <w:gridSpan w:val="17"/>
            <w:tcBorders>
              <w:top w:val="double" w:sz="4" w:space="0" w:color="auto"/>
            </w:tcBorders>
          </w:tcPr>
          <w:p w14:paraId="655DB60D" w14:textId="56655A23" w:rsidR="00717FE7" w:rsidRPr="00025BF9" w:rsidRDefault="001A57AE" w:rsidP="0053707C">
            <w:pPr>
              <w:jc w:val="both"/>
              <w:rPr>
                <w:b/>
              </w:rPr>
            </w:pPr>
            <w:bookmarkStart w:id="440" w:name="Biotech_proj_I"/>
            <w:bookmarkEnd w:id="440"/>
            <w:r w:rsidRPr="00025BF9">
              <w:rPr>
                <w:b/>
              </w:rPr>
              <w:t>Project of Biotechnology I</w:t>
            </w:r>
          </w:p>
        </w:tc>
      </w:tr>
      <w:tr w:rsidR="00717FE7" w14:paraId="1B9C8A02" w14:textId="77777777" w:rsidTr="00A758E6">
        <w:trPr>
          <w:gridBefore w:val="1"/>
          <w:gridAfter w:val="1"/>
          <w:wBefore w:w="171" w:type="dxa"/>
          <w:wAfter w:w="34" w:type="dxa"/>
        </w:trPr>
        <w:tc>
          <w:tcPr>
            <w:tcW w:w="3081" w:type="dxa"/>
            <w:gridSpan w:val="3"/>
            <w:shd w:val="clear" w:color="auto" w:fill="F7CAAC"/>
          </w:tcPr>
          <w:p w14:paraId="355FBE15" w14:textId="77777777" w:rsidR="00717FE7" w:rsidRPr="00D30179" w:rsidRDefault="00717FE7" w:rsidP="0053707C">
            <w:pPr>
              <w:jc w:val="both"/>
              <w:rPr>
                <w:b/>
              </w:rPr>
            </w:pPr>
            <w:r w:rsidRPr="00D30179">
              <w:rPr>
                <w:b/>
              </w:rPr>
              <w:t>Typ předmětu</w:t>
            </w:r>
          </w:p>
        </w:tc>
        <w:tc>
          <w:tcPr>
            <w:tcW w:w="3404" w:type="dxa"/>
            <w:gridSpan w:val="10"/>
          </w:tcPr>
          <w:p w14:paraId="350C0C83" w14:textId="77777777" w:rsidR="00717FE7" w:rsidRPr="00D30179" w:rsidRDefault="00717FE7" w:rsidP="0053707C">
            <w:pPr>
              <w:jc w:val="both"/>
            </w:pPr>
            <w:r w:rsidRPr="00D30179">
              <w:t>povinný, PZ</w:t>
            </w:r>
          </w:p>
        </w:tc>
        <w:tc>
          <w:tcPr>
            <w:tcW w:w="2691" w:type="dxa"/>
            <w:gridSpan w:val="5"/>
            <w:shd w:val="clear" w:color="auto" w:fill="F7CAAC"/>
          </w:tcPr>
          <w:p w14:paraId="2A48D21C" w14:textId="77777777" w:rsidR="00717FE7" w:rsidRPr="00D30179" w:rsidRDefault="00717FE7" w:rsidP="0053707C">
            <w:pPr>
              <w:jc w:val="both"/>
            </w:pPr>
            <w:r w:rsidRPr="00D30179">
              <w:rPr>
                <w:b/>
              </w:rPr>
              <w:t>doporučený ročník / semestr</w:t>
            </w:r>
          </w:p>
        </w:tc>
        <w:tc>
          <w:tcPr>
            <w:tcW w:w="684" w:type="dxa"/>
            <w:gridSpan w:val="2"/>
          </w:tcPr>
          <w:p w14:paraId="46B151D1" w14:textId="77777777" w:rsidR="00717FE7" w:rsidRPr="00D30179" w:rsidRDefault="00717FE7" w:rsidP="0053707C">
            <w:pPr>
              <w:jc w:val="both"/>
            </w:pPr>
            <w:r w:rsidRPr="00D30179">
              <w:t>1/LS</w:t>
            </w:r>
          </w:p>
        </w:tc>
      </w:tr>
      <w:tr w:rsidR="00717FE7" w14:paraId="73DFFF80" w14:textId="77777777" w:rsidTr="00A758E6">
        <w:trPr>
          <w:gridBefore w:val="1"/>
          <w:gridAfter w:val="1"/>
          <w:wBefore w:w="171" w:type="dxa"/>
          <w:wAfter w:w="34" w:type="dxa"/>
        </w:trPr>
        <w:tc>
          <w:tcPr>
            <w:tcW w:w="3081" w:type="dxa"/>
            <w:gridSpan w:val="3"/>
            <w:shd w:val="clear" w:color="auto" w:fill="F7CAAC"/>
          </w:tcPr>
          <w:p w14:paraId="5F67225A" w14:textId="77777777" w:rsidR="00717FE7" w:rsidRPr="00D30179" w:rsidRDefault="00717FE7" w:rsidP="0053707C">
            <w:pPr>
              <w:jc w:val="both"/>
              <w:rPr>
                <w:b/>
              </w:rPr>
            </w:pPr>
            <w:r w:rsidRPr="00D30179">
              <w:rPr>
                <w:b/>
              </w:rPr>
              <w:t>Rozsah studijního předmětu</w:t>
            </w:r>
          </w:p>
        </w:tc>
        <w:tc>
          <w:tcPr>
            <w:tcW w:w="1701" w:type="dxa"/>
            <w:gridSpan w:val="5"/>
          </w:tcPr>
          <w:p w14:paraId="129DB64F" w14:textId="7ECE1033" w:rsidR="00717FE7" w:rsidRPr="00D30179" w:rsidRDefault="00C80782" w:rsidP="0053707C">
            <w:pPr>
              <w:jc w:val="both"/>
            </w:pPr>
            <w:r w:rsidRPr="00D30179">
              <w:t>0p+14s+14l</w:t>
            </w:r>
          </w:p>
        </w:tc>
        <w:tc>
          <w:tcPr>
            <w:tcW w:w="888" w:type="dxa"/>
            <w:gridSpan w:val="3"/>
            <w:shd w:val="clear" w:color="auto" w:fill="F7CAAC"/>
          </w:tcPr>
          <w:p w14:paraId="47679F7C" w14:textId="77777777" w:rsidR="00717FE7" w:rsidRPr="00D30179" w:rsidRDefault="00717FE7" w:rsidP="0053707C">
            <w:pPr>
              <w:jc w:val="both"/>
              <w:rPr>
                <w:b/>
              </w:rPr>
            </w:pPr>
            <w:r w:rsidRPr="00D30179">
              <w:rPr>
                <w:b/>
              </w:rPr>
              <w:t xml:space="preserve">hod. </w:t>
            </w:r>
          </w:p>
        </w:tc>
        <w:tc>
          <w:tcPr>
            <w:tcW w:w="815" w:type="dxa"/>
            <w:gridSpan w:val="2"/>
          </w:tcPr>
          <w:p w14:paraId="6D5E2705" w14:textId="48B10392" w:rsidR="00717FE7" w:rsidRPr="00D30179" w:rsidRDefault="00A10332" w:rsidP="0053707C">
            <w:pPr>
              <w:jc w:val="both"/>
            </w:pPr>
            <w:r w:rsidRPr="00D30179">
              <w:t>28</w:t>
            </w:r>
          </w:p>
        </w:tc>
        <w:tc>
          <w:tcPr>
            <w:tcW w:w="2153" w:type="dxa"/>
            <w:gridSpan w:val="4"/>
            <w:shd w:val="clear" w:color="auto" w:fill="F7CAAC"/>
          </w:tcPr>
          <w:p w14:paraId="500BD5E3" w14:textId="77777777" w:rsidR="00717FE7" w:rsidRPr="00D30179" w:rsidRDefault="00717FE7" w:rsidP="0053707C">
            <w:pPr>
              <w:jc w:val="both"/>
              <w:rPr>
                <w:b/>
              </w:rPr>
            </w:pPr>
            <w:r w:rsidRPr="00D30179">
              <w:rPr>
                <w:b/>
              </w:rPr>
              <w:t>kreditů</w:t>
            </w:r>
          </w:p>
        </w:tc>
        <w:tc>
          <w:tcPr>
            <w:tcW w:w="1222" w:type="dxa"/>
            <w:gridSpan w:val="3"/>
          </w:tcPr>
          <w:p w14:paraId="71195508" w14:textId="49E2DD91" w:rsidR="00717FE7" w:rsidRPr="00D30179" w:rsidRDefault="00A10332" w:rsidP="0053707C">
            <w:pPr>
              <w:jc w:val="both"/>
            </w:pPr>
            <w:r w:rsidRPr="00D30179">
              <w:t>2</w:t>
            </w:r>
          </w:p>
        </w:tc>
      </w:tr>
      <w:tr w:rsidR="00717FE7" w14:paraId="01603856" w14:textId="77777777" w:rsidTr="00A758E6">
        <w:trPr>
          <w:gridBefore w:val="1"/>
          <w:gridAfter w:val="1"/>
          <w:wBefore w:w="171" w:type="dxa"/>
          <w:wAfter w:w="34" w:type="dxa"/>
        </w:trPr>
        <w:tc>
          <w:tcPr>
            <w:tcW w:w="3081" w:type="dxa"/>
            <w:gridSpan w:val="3"/>
            <w:shd w:val="clear" w:color="auto" w:fill="F7CAAC"/>
          </w:tcPr>
          <w:p w14:paraId="7359CB68" w14:textId="77777777" w:rsidR="00717FE7" w:rsidRPr="00D30179" w:rsidRDefault="00717FE7" w:rsidP="0053707C">
            <w:pPr>
              <w:jc w:val="both"/>
              <w:rPr>
                <w:b/>
              </w:rPr>
            </w:pPr>
            <w:r w:rsidRPr="00D30179">
              <w:rPr>
                <w:b/>
              </w:rPr>
              <w:t>Prerekvizity, korekvizity, ekvivalence</w:t>
            </w:r>
          </w:p>
        </w:tc>
        <w:tc>
          <w:tcPr>
            <w:tcW w:w="6779" w:type="dxa"/>
            <w:gridSpan w:val="17"/>
          </w:tcPr>
          <w:p w14:paraId="56DD4300" w14:textId="77777777" w:rsidR="00717FE7" w:rsidRPr="00D30179" w:rsidRDefault="00717FE7" w:rsidP="0053707C">
            <w:pPr>
              <w:jc w:val="both"/>
            </w:pPr>
          </w:p>
        </w:tc>
      </w:tr>
      <w:tr w:rsidR="00717FE7" w14:paraId="40707BF7" w14:textId="77777777" w:rsidTr="00A758E6">
        <w:trPr>
          <w:gridBefore w:val="1"/>
          <w:gridAfter w:val="1"/>
          <w:wBefore w:w="171" w:type="dxa"/>
          <w:wAfter w:w="34" w:type="dxa"/>
        </w:trPr>
        <w:tc>
          <w:tcPr>
            <w:tcW w:w="3081" w:type="dxa"/>
            <w:gridSpan w:val="3"/>
            <w:shd w:val="clear" w:color="auto" w:fill="F7CAAC"/>
          </w:tcPr>
          <w:p w14:paraId="635DECD8" w14:textId="77777777" w:rsidR="00717FE7" w:rsidRPr="00D30179" w:rsidRDefault="00717FE7" w:rsidP="0053707C">
            <w:pPr>
              <w:jc w:val="both"/>
              <w:rPr>
                <w:b/>
              </w:rPr>
            </w:pPr>
            <w:r w:rsidRPr="00D30179">
              <w:rPr>
                <w:b/>
              </w:rPr>
              <w:t>Způsob ověření studijních výsledků</w:t>
            </w:r>
          </w:p>
        </w:tc>
        <w:tc>
          <w:tcPr>
            <w:tcW w:w="3404" w:type="dxa"/>
            <w:gridSpan w:val="10"/>
            <w:tcBorders>
              <w:bottom w:val="single" w:sz="4" w:space="0" w:color="auto"/>
            </w:tcBorders>
          </w:tcPr>
          <w:p w14:paraId="2553FDC0" w14:textId="77777777" w:rsidR="00717FE7" w:rsidRPr="00D30179" w:rsidRDefault="00717FE7" w:rsidP="0053707C">
            <w:pPr>
              <w:pStyle w:val="Default"/>
              <w:jc w:val="both"/>
              <w:rPr>
                <w:sz w:val="20"/>
                <w:szCs w:val="20"/>
              </w:rPr>
            </w:pPr>
            <w:r w:rsidRPr="00D30179">
              <w:rPr>
                <w:sz w:val="20"/>
                <w:szCs w:val="20"/>
              </w:rPr>
              <w:t xml:space="preserve">zápočet </w:t>
            </w:r>
          </w:p>
        </w:tc>
        <w:tc>
          <w:tcPr>
            <w:tcW w:w="1559" w:type="dxa"/>
            <w:gridSpan w:val="3"/>
            <w:tcBorders>
              <w:bottom w:val="single" w:sz="4" w:space="0" w:color="auto"/>
            </w:tcBorders>
            <w:shd w:val="clear" w:color="auto" w:fill="F7CAAC"/>
          </w:tcPr>
          <w:p w14:paraId="223A878B" w14:textId="77777777" w:rsidR="00717FE7" w:rsidRPr="00D30179" w:rsidRDefault="00717FE7" w:rsidP="0053707C">
            <w:pPr>
              <w:jc w:val="both"/>
              <w:rPr>
                <w:b/>
              </w:rPr>
            </w:pPr>
            <w:r w:rsidRPr="00D30179">
              <w:rPr>
                <w:b/>
              </w:rPr>
              <w:t>Forma výuky</w:t>
            </w:r>
          </w:p>
        </w:tc>
        <w:tc>
          <w:tcPr>
            <w:tcW w:w="1816" w:type="dxa"/>
            <w:gridSpan w:val="4"/>
            <w:tcBorders>
              <w:bottom w:val="single" w:sz="4" w:space="0" w:color="auto"/>
            </w:tcBorders>
          </w:tcPr>
          <w:p w14:paraId="3A6E9C57" w14:textId="77777777" w:rsidR="00717FE7" w:rsidRPr="00D30179" w:rsidRDefault="00717FE7" w:rsidP="0053707C">
            <w:pPr>
              <w:pStyle w:val="Default"/>
              <w:jc w:val="both"/>
              <w:rPr>
                <w:sz w:val="20"/>
                <w:szCs w:val="20"/>
              </w:rPr>
            </w:pPr>
            <w:r w:rsidRPr="00D30179">
              <w:rPr>
                <w:sz w:val="20"/>
                <w:szCs w:val="20"/>
              </w:rPr>
              <w:t>semináře,  laboratorní cvičení</w:t>
            </w:r>
          </w:p>
        </w:tc>
      </w:tr>
      <w:tr w:rsidR="00717FE7" w14:paraId="41E5A41C" w14:textId="77777777" w:rsidTr="00A758E6">
        <w:trPr>
          <w:gridBefore w:val="1"/>
          <w:gridAfter w:val="1"/>
          <w:wBefore w:w="171" w:type="dxa"/>
          <w:wAfter w:w="34" w:type="dxa"/>
        </w:trPr>
        <w:tc>
          <w:tcPr>
            <w:tcW w:w="3081" w:type="dxa"/>
            <w:gridSpan w:val="3"/>
            <w:shd w:val="clear" w:color="auto" w:fill="F7CAAC"/>
          </w:tcPr>
          <w:p w14:paraId="36507BB6" w14:textId="77777777" w:rsidR="00717FE7" w:rsidRPr="00D30179" w:rsidRDefault="00717FE7" w:rsidP="0053707C">
            <w:pPr>
              <w:jc w:val="both"/>
              <w:rPr>
                <w:b/>
              </w:rPr>
            </w:pPr>
            <w:r w:rsidRPr="00D30179">
              <w:rPr>
                <w:b/>
              </w:rPr>
              <w:t>Forma způsobu ověření studijních výsledků a další požadavky na studenta</w:t>
            </w:r>
          </w:p>
        </w:tc>
        <w:tc>
          <w:tcPr>
            <w:tcW w:w="6779" w:type="dxa"/>
            <w:gridSpan w:val="17"/>
            <w:tcBorders>
              <w:bottom w:val="single" w:sz="4" w:space="0" w:color="auto"/>
            </w:tcBorders>
          </w:tcPr>
          <w:p w14:paraId="48A6CBCF" w14:textId="77777777" w:rsidR="00717FE7" w:rsidRPr="00D30179" w:rsidRDefault="00717FE7" w:rsidP="0053707C">
            <w:pPr>
              <w:jc w:val="both"/>
            </w:pPr>
            <w:r w:rsidRPr="00D30179">
              <w:t>Povinná účast v laboratorních cvičeních (100% docházka) a seminářích (90% docházka). V úvodní hodině bude zadáno téma projektu a vybrán vedoucí učitel. Podmínkou pro udělení zápočtu bude vypracování a prezentace dosavadních výsledků projektu.</w:t>
            </w:r>
          </w:p>
        </w:tc>
      </w:tr>
      <w:tr w:rsidR="00717FE7" w14:paraId="48848238"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21D58CD5" w14:textId="77777777" w:rsidR="00717FE7" w:rsidRPr="00D30179" w:rsidRDefault="00717FE7" w:rsidP="0053707C">
            <w:pPr>
              <w:jc w:val="both"/>
              <w:rPr>
                <w:b/>
              </w:rPr>
            </w:pPr>
            <w:r w:rsidRPr="00D30179">
              <w:rPr>
                <w:b/>
              </w:rPr>
              <w:t>Garant předmětu</w:t>
            </w:r>
          </w:p>
        </w:tc>
        <w:tc>
          <w:tcPr>
            <w:tcW w:w="6779" w:type="dxa"/>
            <w:gridSpan w:val="17"/>
            <w:tcBorders>
              <w:top w:val="single" w:sz="4" w:space="0" w:color="auto"/>
            </w:tcBorders>
          </w:tcPr>
          <w:p w14:paraId="188885DF" w14:textId="77777777" w:rsidR="00717FE7" w:rsidRPr="00D30179" w:rsidRDefault="00717FE7" w:rsidP="0053707C">
            <w:pPr>
              <w:jc w:val="both"/>
            </w:pPr>
            <w:r w:rsidRPr="00D30179">
              <w:t>Mgr. Magda Janalíková, Ph.D.</w:t>
            </w:r>
          </w:p>
        </w:tc>
      </w:tr>
      <w:tr w:rsidR="00717FE7" w14:paraId="306A63BC"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1E847FC1" w14:textId="77777777" w:rsidR="00717FE7" w:rsidRPr="00D30179" w:rsidRDefault="00717FE7" w:rsidP="0053707C">
            <w:pPr>
              <w:jc w:val="both"/>
              <w:rPr>
                <w:b/>
              </w:rPr>
            </w:pPr>
            <w:r w:rsidRPr="00D30179">
              <w:rPr>
                <w:b/>
              </w:rPr>
              <w:t>Zapojení garanta do výuky předmětu</w:t>
            </w:r>
          </w:p>
        </w:tc>
        <w:tc>
          <w:tcPr>
            <w:tcW w:w="6779" w:type="dxa"/>
            <w:gridSpan w:val="17"/>
            <w:tcBorders>
              <w:top w:val="nil"/>
            </w:tcBorders>
          </w:tcPr>
          <w:p w14:paraId="5C25C7AF" w14:textId="6DA7678E" w:rsidR="00717FE7" w:rsidRPr="00D30179" w:rsidRDefault="005D73F4" w:rsidP="0053707C">
            <w:pPr>
              <w:jc w:val="both"/>
            </w:pPr>
            <w:r>
              <w:t>6</w:t>
            </w:r>
            <w:r w:rsidRPr="00D30179">
              <w:t>0</w:t>
            </w:r>
            <w:r w:rsidR="00C80782" w:rsidRPr="00D30179">
              <w:t>% s</w:t>
            </w:r>
          </w:p>
        </w:tc>
      </w:tr>
      <w:tr w:rsidR="00717FE7" w14:paraId="158C2212" w14:textId="77777777" w:rsidTr="00A758E6">
        <w:trPr>
          <w:gridBefore w:val="1"/>
          <w:gridAfter w:val="1"/>
          <w:wBefore w:w="171" w:type="dxa"/>
          <w:wAfter w:w="34" w:type="dxa"/>
        </w:trPr>
        <w:tc>
          <w:tcPr>
            <w:tcW w:w="3081" w:type="dxa"/>
            <w:gridSpan w:val="3"/>
            <w:shd w:val="clear" w:color="auto" w:fill="F7CAAC"/>
          </w:tcPr>
          <w:p w14:paraId="7C80F0FF" w14:textId="77777777" w:rsidR="00717FE7" w:rsidRPr="00D30179" w:rsidRDefault="00717FE7" w:rsidP="0053707C">
            <w:pPr>
              <w:jc w:val="both"/>
              <w:rPr>
                <w:b/>
              </w:rPr>
            </w:pPr>
            <w:r w:rsidRPr="00D30179">
              <w:rPr>
                <w:b/>
              </w:rPr>
              <w:t>Vyučující</w:t>
            </w:r>
          </w:p>
        </w:tc>
        <w:tc>
          <w:tcPr>
            <w:tcW w:w="6779" w:type="dxa"/>
            <w:gridSpan w:val="17"/>
            <w:tcBorders>
              <w:bottom w:val="nil"/>
            </w:tcBorders>
          </w:tcPr>
          <w:p w14:paraId="79AA4E56" w14:textId="77777777" w:rsidR="00717FE7" w:rsidRPr="00D30179" w:rsidRDefault="00717FE7" w:rsidP="0053707C">
            <w:pPr>
              <w:jc w:val="both"/>
            </w:pPr>
          </w:p>
        </w:tc>
      </w:tr>
      <w:tr w:rsidR="00717FE7" w14:paraId="2971E7EC" w14:textId="77777777" w:rsidTr="00A758E6">
        <w:trPr>
          <w:gridBefore w:val="1"/>
          <w:gridAfter w:val="1"/>
          <w:wBefore w:w="171" w:type="dxa"/>
          <w:wAfter w:w="34" w:type="dxa"/>
          <w:trHeight w:val="554"/>
        </w:trPr>
        <w:tc>
          <w:tcPr>
            <w:tcW w:w="9860" w:type="dxa"/>
            <w:gridSpan w:val="20"/>
            <w:tcBorders>
              <w:top w:val="nil"/>
            </w:tcBorders>
          </w:tcPr>
          <w:p w14:paraId="3C03C483" w14:textId="1879B5CF" w:rsidR="00717FE7" w:rsidRDefault="00717FE7" w:rsidP="002F6C43">
            <w:pPr>
              <w:spacing w:before="40" w:after="40"/>
              <w:jc w:val="both"/>
            </w:pPr>
            <w:r w:rsidRPr="00D30179">
              <w:rPr>
                <w:b/>
              </w:rPr>
              <w:t>Mgr. Magda Janalíková, Ph.D.</w:t>
            </w:r>
            <w:r w:rsidRPr="00D30179">
              <w:t xml:space="preserve"> </w:t>
            </w:r>
            <w:r w:rsidR="00C80782" w:rsidRPr="00D30179">
              <w:t>(</w:t>
            </w:r>
            <w:r w:rsidR="005D73F4">
              <w:t>6</w:t>
            </w:r>
            <w:r w:rsidR="005D73F4" w:rsidRPr="00D30179">
              <w:t>0</w:t>
            </w:r>
            <w:r w:rsidRPr="00D30179">
              <w:t>%</w:t>
            </w:r>
            <w:r w:rsidR="00C80782" w:rsidRPr="00D30179">
              <w:t xml:space="preserve"> s</w:t>
            </w:r>
            <w:r w:rsidRPr="00D30179">
              <w:t>)</w:t>
            </w:r>
          </w:p>
          <w:p w14:paraId="22C34D92" w14:textId="77777777" w:rsidR="005D73F4" w:rsidRPr="003D60D4" w:rsidRDefault="005D73F4" w:rsidP="002A1D39">
            <w:pPr>
              <w:jc w:val="both"/>
              <w:rPr>
                <w:sz w:val="19"/>
                <w:szCs w:val="19"/>
              </w:rPr>
            </w:pPr>
            <w:r>
              <w:rPr>
                <w:sz w:val="19"/>
                <w:szCs w:val="19"/>
              </w:rPr>
              <w:t>doc. RNDr. Leona Buňková, Ph.D. (20% s)</w:t>
            </w:r>
          </w:p>
          <w:p w14:paraId="69061574" w14:textId="26691E58" w:rsidR="00717FE7" w:rsidRPr="00D30179" w:rsidRDefault="00717FE7" w:rsidP="002A1D39">
            <w:pPr>
              <w:spacing w:before="40" w:after="40"/>
              <w:jc w:val="both"/>
            </w:pPr>
            <w:r w:rsidRPr="00D30179">
              <w:t>I</w:t>
            </w:r>
            <w:r w:rsidR="0015648A" w:rsidRPr="00D30179">
              <w:t>ng. Jaroslav Filip, Ph.D. (</w:t>
            </w:r>
            <w:r w:rsidR="005D73F4">
              <w:t>2</w:t>
            </w:r>
            <w:r w:rsidRPr="00D30179">
              <w:t>0%</w:t>
            </w:r>
            <w:r w:rsidR="00C80782" w:rsidRPr="00D30179">
              <w:t xml:space="preserve"> s</w:t>
            </w:r>
            <w:r w:rsidRPr="00D30179">
              <w:t>)</w:t>
            </w:r>
          </w:p>
        </w:tc>
      </w:tr>
      <w:tr w:rsidR="00717FE7" w14:paraId="6271621B" w14:textId="77777777" w:rsidTr="00A758E6">
        <w:trPr>
          <w:gridBefore w:val="1"/>
          <w:gridAfter w:val="1"/>
          <w:wBefore w:w="171" w:type="dxa"/>
          <w:wAfter w:w="34" w:type="dxa"/>
        </w:trPr>
        <w:tc>
          <w:tcPr>
            <w:tcW w:w="3081" w:type="dxa"/>
            <w:gridSpan w:val="3"/>
            <w:shd w:val="clear" w:color="auto" w:fill="F7CAAC"/>
          </w:tcPr>
          <w:p w14:paraId="11DB07FA" w14:textId="77777777" w:rsidR="00717FE7" w:rsidRPr="00D30179" w:rsidRDefault="00717FE7" w:rsidP="0053707C">
            <w:pPr>
              <w:jc w:val="both"/>
              <w:rPr>
                <w:b/>
              </w:rPr>
            </w:pPr>
            <w:r w:rsidRPr="00D30179">
              <w:rPr>
                <w:b/>
              </w:rPr>
              <w:t>Stručná anotace předmětu</w:t>
            </w:r>
          </w:p>
        </w:tc>
        <w:tc>
          <w:tcPr>
            <w:tcW w:w="6779" w:type="dxa"/>
            <w:gridSpan w:val="17"/>
            <w:tcBorders>
              <w:bottom w:val="nil"/>
            </w:tcBorders>
          </w:tcPr>
          <w:p w14:paraId="1ACDC0FD" w14:textId="77777777" w:rsidR="00717FE7" w:rsidRPr="00D30179" w:rsidRDefault="00717FE7" w:rsidP="0053707C">
            <w:pPr>
              <w:jc w:val="both"/>
            </w:pPr>
          </w:p>
        </w:tc>
      </w:tr>
      <w:tr w:rsidR="00717FE7" w14:paraId="45C11D01" w14:textId="77777777" w:rsidTr="00A758E6">
        <w:trPr>
          <w:gridBefore w:val="1"/>
          <w:gridAfter w:val="1"/>
          <w:wBefore w:w="171" w:type="dxa"/>
          <w:wAfter w:w="34" w:type="dxa"/>
          <w:trHeight w:val="2393"/>
        </w:trPr>
        <w:tc>
          <w:tcPr>
            <w:tcW w:w="9860" w:type="dxa"/>
            <w:gridSpan w:val="20"/>
            <w:tcBorders>
              <w:top w:val="nil"/>
              <w:bottom w:val="single" w:sz="12" w:space="0" w:color="auto"/>
            </w:tcBorders>
          </w:tcPr>
          <w:p w14:paraId="32CD887E" w14:textId="77777777" w:rsidR="00717FE7" w:rsidRPr="00D30179" w:rsidRDefault="00717FE7" w:rsidP="0053707C">
            <w:pPr>
              <w:pStyle w:val="Default"/>
              <w:jc w:val="both"/>
              <w:rPr>
                <w:sz w:val="20"/>
                <w:szCs w:val="20"/>
              </w:rPr>
            </w:pPr>
            <w:r w:rsidRPr="00D30179">
              <w:rPr>
                <w:sz w:val="20"/>
                <w:szCs w:val="20"/>
              </w:rPr>
              <w:t>Cílem předmětu je ve skupině několika studentů prakticky vyřešit vybraný projekt na téma z oblasti biotechnologie. Úkolem studentů je téma uchopit pod vedením vybraného učitele, zpracovat jej prakticky a obhájit výsledky při prezentaci. Obsah předmětu tvoří tyto tematické celky:</w:t>
            </w:r>
          </w:p>
          <w:p w14:paraId="11FA05B8"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Úvod, organizace, rozdělení studentů do pracovních skupin, zadání témat projektů, diskuze.</w:t>
            </w:r>
          </w:p>
          <w:p w14:paraId="3FBA234F"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Databáze, získávání informací, kontakty.</w:t>
            </w:r>
          </w:p>
          <w:p w14:paraId="62E961C4"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Možnosti a návrhy způsobu praktického řešení jednotlivých projektů.</w:t>
            </w:r>
          </w:p>
          <w:p w14:paraId="2E5894C4"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Skupinové řešení projektu, konzultace s vedoucím učitelem.</w:t>
            </w:r>
          </w:p>
          <w:p w14:paraId="174FE0A6"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Skupinové řešení projektu, konzultace s vedoucím učitelem.</w:t>
            </w:r>
          </w:p>
          <w:p w14:paraId="6E69F1AE"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Skupinové řešení projektu, konzultace s vedoucím učitelem.</w:t>
            </w:r>
          </w:p>
          <w:p w14:paraId="716994F2"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Skupinové řešení projektu, konzultace s vedoucím učitelem.</w:t>
            </w:r>
          </w:p>
          <w:p w14:paraId="7A84081D"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 xml:space="preserve">Průběžné hodnocení projektu, korekce po konzultaci s vedoucím učitelem. </w:t>
            </w:r>
          </w:p>
          <w:p w14:paraId="363838A5"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Průběžné hodnocení projektu, korekce po konzultaci s vedoucím učitelem.</w:t>
            </w:r>
          </w:p>
          <w:p w14:paraId="25E1F260"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Průběžné hodnocení projektu, korekce po konzultaci s vedoucím učitelem.</w:t>
            </w:r>
          </w:p>
          <w:p w14:paraId="681C1DF2"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Vypracování zprávy z řešeného projektu.</w:t>
            </w:r>
          </w:p>
          <w:p w14:paraId="19B5BB49"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Vypracování zprávy z řešeného projektu.</w:t>
            </w:r>
          </w:p>
          <w:p w14:paraId="6BDEA859"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Příprava prezentace dosavadních výsledků projektu.</w:t>
            </w:r>
          </w:p>
          <w:p w14:paraId="57ED4D73" w14:textId="77777777" w:rsidR="00717FE7" w:rsidRPr="00D30179" w:rsidRDefault="00717FE7" w:rsidP="0053707C">
            <w:pPr>
              <w:pStyle w:val="Default"/>
              <w:numPr>
                <w:ilvl w:val="0"/>
                <w:numId w:val="17"/>
              </w:numPr>
              <w:ind w:left="284" w:hanging="57"/>
              <w:jc w:val="both"/>
              <w:rPr>
                <w:sz w:val="20"/>
                <w:szCs w:val="20"/>
              </w:rPr>
            </w:pPr>
            <w:r w:rsidRPr="00D30179">
              <w:rPr>
                <w:sz w:val="20"/>
                <w:szCs w:val="20"/>
              </w:rPr>
              <w:t>Prezentace a obhájení dosavadních výsledků projektu.</w:t>
            </w:r>
          </w:p>
        </w:tc>
      </w:tr>
      <w:tr w:rsidR="00717FE7" w14:paraId="73D41B9D"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1C827C3E" w14:textId="77777777" w:rsidR="00717FE7" w:rsidRPr="00D30179" w:rsidRDefault="00717FE7" w:rsidP="0053707C">
            <w:pPr>
              <w:jc w:val="both"/>
            </w:pPr>
            <w:r w:rsidRPr="00D30179">
              <w:rPr>
                <w:b/>
              </w:rPr>
              <w:t>Studijní literatura a studijní pomůcky</w:t>
            </w:r>
          </w:p>
        </w:tc>
        <w:tc>
          <w:tcPr>
            <w:tcW w:w="6213" w:type="dxa"/>
            <w:gridSpan w:val="15"/>
            <w:tcBorders>
              <w:top w:val="nil"/>
              <w:bottom w:val="nil"/>
            </w:tcBorders>
          </w:tcPr>
          <w:p w14:paraId="54E517EF" w14:textId="77777777" w:rsidR="00717FE7" w:rsidRPr="00D30179" w:rsidRDefault="00717FE7" w:rsidP="0053707C">
            <w:pPr>
              <w:jc w:val="both"/>
            </w:pPr>
          </w:p>
        </w:tc>
      </w:tr>
      <w:tr w:rsidR="00717FE7" w14:paraId="3A219F98" w14:textId="77777777" w:rsidTr="00A758E6">
        <w:trPr>
          <w:gridBefore w:val="1"/>
          <w:gridAfter w:val="1"/>
          <w:wBefore w:w="171" w:type="dxa"/>
          <w:wAfter w:w="34" w:type="dxa"/>
          <w:trHeight w:val="1497"/>
        </w:trPr>
        <w:tc>
          <w:tcPr>
            <w:tcW w:w="9860" w:type="dxa"/>
            <w:gridSpan w:val="20"/>
            <w:tcBorders>
              <w:top w:val="nil"/>
            </w:tcBorders>
          </w:tcPr>
          <w:p w14:paraId="2B34568A" w14:textId="77777777" w:rsidR="00717FE7" w:rsidRPr="00D30179" w:rsidRDefault="00717FE7" w:rsidP="0053707C">
            <w:pPr>
              <w:jc w:val="both"/>
            </w:pPr>
            <w:r w:rsidRPr="00D30179">
              <w:rPr>
                <w:u w:val="single"/>
              </w:rPr>
              <w:t>Povinná literatura</w:t>
            </w:r>
            <w:r w:rsidRPr="00D30179">
              <w:t>:</w:t>
            </w:r>
          </w:p>
          <w:p w14:paraId="0484C9F4" w14:textId="77777777" w:rsidR="00E62AB7" w:rsidRPr="00D30179" w:rsidRDefault="00E62AB7" w:rsidP="00E62AB7">
            <w:pPr>
              <w:jc w:val="both"/>
            </w:pPr>
            <w:r w:rsidRPr="00D30179">
              <w:t>Výukové materiály v anglickém jazyce poskytnuté vyučujícím.</w:t>
            </w:r>
          </w:p>
          <w:p w14:paraId="11E8B365" w14:textId="77777777" w:rsidR="00717FE7" w:rsidRPr="00D30179" w:rsidRDefault="00717FE7" w:rsidP="0053707C">
            <w:pPr>
              <w:jc w:val="both"/>
              <w:rPr>
                <w:shd w:val="clear" w:color="auto" w:fill="DCDCDC"/>
              </w:rPr>
            </w:pPr>
            <w:r w:rsidRPr="00D30179">
              <w:rPr>
                <w:shd w:val="clear" w:color="auto" w:fill="FFFFFF"/>
              </w:rPr>
              <w:t>CUSTERS, R. </w:t>
            </w:r>
            <w:r w:rsidRPr="00D30179">
              <w:rPr>
                <w:iCs/>
                <w:shd w:val="clear" w:color="auto" w:fill="FFFFFF"/>
              </w:rPr>
              <w:t>Průvodce biotechnologiemi: biotechnologie v zemědělství a potravinářství</w:t>
            </w:r>
            <w:r w:rsidRPr="00D30179">
              <w:rPr>
                <w:shd w:val="clear" w:color="auto" w:fill="FFFFFF"/>
              </w:rPr>
              <w:t>. Praha: Academia, 2006. ISBN 80-200-1350-4.</w:t>
            </w:r>
          </w:p>
          <w:p w14:paraId="30B0EF2E" w14:textId="77777777" w:rsidR="00717FE7" w:rsidRPr="00D30179" w:rsidRDefault="00717FE7" w:rsidP="0053707C">
            <w:pPr>
              <w:jc w:val="both"/>
              <w:rPr>
                <w:color w:val="000000"/>
              </w:rPr>
            </w:pPr>
            <w:r w:rsidRPr="00D30179">
              <w:rPr>
                <w:color w:val="000000"/>
              </w:rPr>
              <w:t xml:space="preserve">RENNEBERG, R., BERKLING, V., LOROCH, V., DEMAIN, </w:t>
            </w:r>
            <w:proofErr w:type="gramStart"/>
            <w:r w:rsidRPr="00D30179">
              <w:rPr>
                <w:color w:val="000000"/>
              </w:rPr>
              <w:t>A.L.</w:t>
            </w:r>
            <w:proofErr w:type="gramEnd"/>
            <w:r w:rsidRPr="00D30179">
              <w:rPr>
                <w:color w:val="000000"/>
              </w:rPr>
              <w:t> </w:t>
            </w:r>
            <w:r w:rsidRPr="00D30179">
              <w:rPr>
                <w:iCs/>
                <w:color w:val="000000"/>
              </w:rPr>
              <w:t>Biotechnology for Beginners</w:t>
            </w:r>
            <w:r w:rsidRPr="00D30179">
              <w:rPr>
                <w:color w:val="000000"/>
              </w:rPr>
              <w:t>. 2nd Ed. Amsterdam: Elsevier/AP, 2017. xxviii, 425 s. ISBN 978-0-12-801224-6.</w:t>
            </w:r>
          </w:p>
          <w:p w14:paraId="0ED47A7A" w14:textId="77777777" w:rsidR="00717FE7" w:rsidRPr="002A1D39" w:rsidRDefault="00717FE7" w:rsidP="0053707C">
            <w:pPr>
              <w:jc w:val="both"/>
              <w:rPr>
                <w:color w:val="000000"/>
                <w:shd w:val="clear" w:color="auto" w:fill="DCDCDC"/>
              </w:rPr>
            </w:pPr>
          </w:p>
          <w:p w14:paraId="086B47BB" w14:textId="77777777" w:rsidR="00717FE7" w:rsidRPr="00D30179" w:rsidRDefault="00717FE7" w:rsidP="0053707C">
            <w:pPr>
              <w:jc w:val="both"/>
            </w:pPr>
            <w:r w:rsidRPr="00D30179">
              <w:rPr>
                <w:u w:val="single"/>
              </w:rPr>
              <w:t>Doporučená literatura</w:t>
            </w:r>
            <w:r w:rsidRPr="00D30179">
              <w:t>:</w:t>
            </w:r>
          </w:p>
          <w:p w14:paraId="16AB8742" w14:textId="77777777" w:rsidR="00717FE7" w:rsidRPr="00D30179" w:rsidRDefault="00717FE7" w:rsidP="0053707C">
            <w:pPr>
              <w:jc w:val="both"/>
              <w:rPr>
                <w:color w:val="000000"/>
                <w:shd w:val="clear" w:color="auto" w:fill="DCDCDC"/>
              </w:rPr>
            </w:pPr>
            <w:r w:rsidRPr="00D30179">
              <w:rPr>
                <w:color w:val="000000"/>
              </w:rPr>
              <w:t xml:space="preserve">ZHOU, W., </w:t>
            </w:r>
            <w:proofErr w:type="gramStart"/>
            <w:r w:rsidRPr="00D30179">
              <w:rPr>
                <w:color w:val="000000"/>
              </w:rPr>
              <w:t>HUI, Y.H.</w:t>
            </w:r>
            <w:proofErr w:type="gramEnd"/>
            <w:r w:rsidRPr="00D30179">
              <w:rPr>
                <w:color w:val="000000"/>
              </w:rPr>
              <w:t> </w:t>
            </w:r>
            <w:r w:rsidRPr="00D30179">
              <w:rPr>
                <w:iCs/>
                <w:color w:val="000000"/>
              </w:rPr>
              <w:t>Bakery Products Science and Technology</w:t>
            </w:r>
            <w:r w:rsidRPr="00D30179">
              <w:rPr>
                <w:color w:val="000000"/>
              </w:rPr>
              <w:t>. 2nd Ed. Chichester: Wiley Blackwell, 2014. ISBN 978-1-118-79200-1.</w:t>
            </w:r>
          </w:p>
          <w:p w14:paraId="790BC028" w14:textId="77777777" w:rsidR="00717FE7" w:rsidRPr="00D30179" w:rsidRDefault="00717FE7" w:rsidP="0053707C">
            <w:pPr>
              <w:jc w:val="both"/>
            </w:pPr>
            <w:r w:rsidRPr="00D30179">
              <w:rPr>
                <w:color w:val="000000"/>
              </w:rPr>
              <w:t xml:space="preserve">BAMFORTH, </w:t>
            </w:r>
            <w:proofErr w:type="gramStart"/>
            <w:r w:rsidRPr="00D30179">
              <w:rPr>
                <w:color w:val="000000"/>
              </w:rPr>
              <w:t>C.W., WARD</w:t>
            </w:r>
            <w:proofErr w:type="gramEnd"/>
            <w:r w:rsidRPr="00D30179">
              <w:rPr>
                <w:color w:val="000000"/>
              </w:rPr>
              <w:t>, R.E. </w:t>
            </w:r>
            <w:r w:rsidRPr="00D30179">
              <w:rPr>
                <w:iCs/>
                <w:color w:val="000000"/>
              </w:rPr>
              <w:t>The Oxford Handbook of Food Fermentations</w:t>
            </w:r>
            <w:r w:rsidRPr="00D30179">
              <w:rPr>
                <w:color w:val="000000"/>
              </w:rPr>
              <w:t>. Oxford: Oxford University Press, 2014. xi, 805 s. ISBN 978-0-19-974270-7.</w:t>
            </w:r>
          </w:p>
          <w:p w14:paraId="52D7C15B" w14:textId="77777777" w:rsidR="00717FE7" w:rsidRPr="00D30179" w:rsidRDefault="00717FE7" w:rsidP="0053707C">
            <w:pPr>
              <w:jc w:val="both"/>
            </w:pPr>
            <w:proofErr w:type="gramStart"/>
            <w:r w:rsidRPr="00D30179">
              <w:rPr>
                <w:color w:val="000000"/>
              </w:rPr>
              <w:t>LEE, B.H.</w:t>
            </w:r>
            <w:proofErr w:type="gramEnd"/>
            <w:r w:rsidRPr="00D30179">
              <w:rPr>
                <w:color w:val="000000"/>
              </w:rPr>
              <w:t> </w:t>
            </w:r>
            <w:r w:rsidRPr="00D30179">
              <w:rPr>
                <w:iCs/>
                <w:color w:val="000000"/>
              </w:rPr>
              <w:t>Fundamentals of Food Biotechnology</w:t>
            </w:r>
            <w:r w:rsidRPr="00D30179">
              <w:rPr>
                <w:color w:val="000000"/>
              </w:rPr>
              <w:t>. 2nd Ed. Chichester: Wiley Blackwell, 2015. xviii, 518 s. ISBN 978-1-118-38495-4.</w:t>
            </w:r>
          </w:p>
        </w:tc>
      </w:tr>
      <w:tr w:rsidR="00717FE7" w14:paraId="5656A026"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36F45466" w14:textId="77777777" w:rsidR="00717FE7" w:rsidRPr="00D30179" w:rsidRDefault="00717FE7" w:rsidP="0053707C">
            <w:pPr>
              <w:jc w:val="center"/>
              <w:rPr>
                <w:b/>
              </w:rPr>
            </w:pPr>
            <w:r w:rsidRPr="00D30179">
              <w:rPr>
                <w:b/>
              </w:rPr>
              <w:t>Informace ke kombinované nebo distanční formě</w:t>
            </w:r>
          </w:p>
        </w:tc>
      </w:tr>
      <w:tr w:rsidR="00717FE7" w14:paraId="6CCCFB71"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544ABC80" w14:textId="77777777" w:rsidR="00717FE7" w:rsidRPr="00D30179" w:rsidRDefault="00717FE7" w:rsidP="0053707C">
            <w:pPr>
              <w:jc w:val="both"/>
            </w:pPr>
            <w:r w:rsidRPr="00D30179">
              <w:rPr>
                <w:b/>
              </w:rPr>
              <w:t>Rozsah konzultací (soustředění)</w:t>
            </w:r>
          </w:p>
        </w:tc>
        <w:tc>
          <w:tcPr>
            <w:tcW w:w="888" w:type="dxa"/>
            <w:gridSpan w:val="3"/>
            <w:tcBorders>
              <w:top w:val="single" w:sz="2" w:space="0" w:color="auto"/>
            </w:tcBorders>
          </w:tcPr>
          <w:p w14:paraId="522E6D84" w14:textId="093FDEB7" w:rsidR="00717FE7" w:rsidRPr="00D30179" w:rsidRDefault="00717FE7" w:rsidP="0053707C">
            <w:pPr>
              <w:jc w:val="center"/>
            </w:pPr>
          </w:p>
        </w:tc>
        <w:tc>
          <w:tcPr>
            <w:tcW w:w="4190" w:type="dxa"/>
            <w:gridSpan w:val="9"/>
            <w:tcBorders>
              <w:top w:val="single" w:sz="2" w:space="0" w:color="auto"/>
            </w:tcBorders>
            <w:shd w:val="clear" w:color="auto" w:fill="F7CAAC"/>
          </w:tcPr>
          <w:p w14:paraId="5A2C33D3" w14:textId="77777777" w:rsidR="00717FE7" w:rsidRPr="00D30179" w:rsidRDefault="00717FE7" w:rsidP="0053707C">
            <w:pPr>
              <w:jc w:val="both"/>
              <w:rPr>
                <w:b/>
              </w:rPr>
            </w:pPr>
            <w:r w:rsidRPr="00D30179">
              <w:rPr>
                <w:b/>
              </w:rPr>
              <w:t xml:space="preserve">hodin </w:t>
            </w:r>
          </w:p>
        </w:tc>
      </w:tr>
      <w:tr w:rsidR="00717FE7" w14:paraId="6D90D6B5" w14:textId="77777777" w:rsidTr="00A758E6">
        <w:trPr>
          <w:gridBefore w:val="1"/>
          <w:gridAfter w:val="1"/>
          <w:wBefore w:w="171" w:type="dxa"/>
          <w:wAfter w:w="34" w:type="dxa"/>
        </w:trPr>
        <w:tc>
          <w:tcPr>
            <w:tcW w:w="9860" w:type="dxa"/>
            <w:gridSpan w:val="20"/>
            <w:shd w:val="clear" w:color="auto" w:fill="F7CAAC"/>
          </w:tcPr>
          <w:p w14:paraId="0ED71D6F" w14:textId="77777777" w:rsidR="00717FE7" w:rsidRPr="00D30179" w:rsidRDefault="00717FE7" w:rsidP="0053707C">
            <w:pPr>
              <w:jc w:val="both"/>
              <w:rPr>
                <w:b/>
              </w:rPr>
            </w:pPr>
            <w:r w:rsidRPr="00D30179">
              <w:rPr>
                <w:b/>
              </w:rPr>
              <w:t>Informace o způsobu kontaktu s vyučujícím</w:t>
            </w:r>
          </w:p>
        </w:tc>
      </w:tr>
      <w:tr w:rsidR="00717FE7" w14:paraId="6610A6FD" w14:textId="77777777" w:rsidTr="00A758E6">
        <w:trPr>
          <w:gridBefore w:val="1"/>
          <w:gridAfter w:val="1"/>
          <w:wBefore w:w="171" w:type="dxa"/>
          <w:wAfter w:w="34" w:type="dxa"/>
          <w:trHeight w:val="425"/>
        </w:trPr>
        <w:tc>
          <w:tcPr>
            <w:tcW w:w="9860" w:type="dxa"/>
            <w:gridSpan w:val="20"/>
          </w:tcPr>
          <w:p w14:paraId="724FB877" w14:textId="77777777" w:rsidR="00A10332" w:rsidRPr="00D30179" w:rsidRDefault="00A10332" w:rsidP="001A57AE">
            <w:pPr>
              <w:jc w:val="both"/>
            </w:pPr>
          </w:p>
          <w:p w14:paraId="151703D5" w14:textId="77777777" w:rsidR="001A57AE" w:rsidRPr="00D30179" w:rsidRDefault="001A57AE" w:rsidP="001A57AE">
            <w:pPr>
              <w:jc w:val="both"/>
            </w:pPr>
          </w:p>
          <w:p w14:paraId="02DCA773" w14:textId="14A50CC6" w:rsidR="001A57AE" w:rsidRPr="00D30179" w:rsidRDefault="001A57AE" w:rsidP="001A57AE">
            <w:pPr>
              <w:jc w:val="both"/>
            </w:pPr>
          </w:p>
        </w:tc>
      </w:tr>
      <w:tr w:rsidR="00717FE7" w14:paraId="51010F53"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27E32B4E" w14:textId="77777777" w:rsidR="00717FE7" w:rsidRDefault="00717FE7" w:rsidP="0053707C">
            <w:pPr>
              <w:jc w:val="both"/>
              <w:rPr>
                <w:b/>
                <w:sz w:val="28"/>
              </w:rPr>
            </w:pPr>
            <w:r>
              <w:lastRenderedPageBreak/>
              <w:br w:type="page"/>
            </w:r>
            <w:r>
              <w:rPr>
                <w:b/>
                <w:sz w:val="28"/>
              </w:rPr>
              <w:t>B-III – Charakteristika studijního předmětu</w:t>
            </w:r>
          </w:p>
        </w:tc>
      </w:tr>
      <w:tr w:rsidR="00717FE7" w14:paraId="6D9D1B86"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30B5C1A3" w14:textId="77777777" w:rsidR="00717FE7" w:rsidRDefault="00717FE7" w:rsidP="0053707C">
            <w:pPr>
              <w:jc w:val="both"/>
              <w:rPr>
                <w:b/>
              </w:rPr>
            </w:pPr>
            <w:r>
              <w:rPr>
                <w:b/>
              </w:rPr>
              <w:t>Název studijního předmětu</w:t>
            </w:r>
          </w:p>
        </w:tc>
        <w:tc>
          <w:tcPr>
            <w:tcW w:w="6779" w:type="dxa"/>
            <w:gridSpan w:val="17"/>
            <w:tcBorders>
              <w:top w:val="double" w:sz="4" w:space="0" w:color="auto"/>
            </w:tcBorders>
          </w:tcPr>
          <w:p w14:paraId="47D265ED" w14:textId="63CBDC78" w:rsidR="00717FE7" w:rsidRPr="003073E2" w:rsidRDefault="001A57AE" w:rsidP="0053707C">
            <w:pPr>
              <w:jc w:val="both"/>
              <w:rPr>
                <w:b/>
              </w:rPr>
            </w:pPr>
            <w:bookmarkStart w:id="441" w:name="Ang_v_biotech"/>
            <w:bookmarkEnd w:id="441"/>
            <w:r>
              <w:rPr>
                <w:b/>
              </w:rPr>
              <w:t>English in Biotechnology</w:t>
            </w:r>
          </w:p>
        </w:tc>
      </w:tr>
      <w:tr w:rsidR="00717FE7" w14:paraId="4F8F91E1" w14:textId="77777777" w:rsidTr="00A758E6">
        <w:trPr>
          <w:gridBefore w:val="1"/>
          <w:gridAfter w:val="1"/>
          <w:wBefore w:w="171" w:type="dxa"/>
          <w:wAfter w:w="34" w:type="dxa"/>
        </w:trPr>
        <w:tc>
          <w:tcPr>
            <w:tcW w:w="3081" w:type="dxa"/>
            <w:gridSpan w:val="3"/>
            <w:shd w:val="clear" w:color="auto" w:fill="F7CAAC"/>
          </w:tcPr>
          <w:p w14:paraId="3F35C922" w14:textId="77777777" w:rsidR="00717FE7" w:rsidRDefault="00717FE7" w:rsidP="0053707C">
            <w:pPr>
              <w:jc w:val="both"/>
              <w:rPr>
                <w:b/>
              </w:rPr>
            </w:pPr>
            <w:r>
              <w:rPr>
                <w:b/>
              </w:rPr>
              <w:t>Typ předmětu</w:t>
            </w:r>
          </w:p>
        </w:tc>
        <w:tc>
          <w:tcPr>
            <w:tcW w:w="3404" w:type="dxa"/>
            <w:gridSpan w:val="10"/>
          </w:tcPr>
          <w:p w14:paraId="0D71F519" w14:textId="77777777" w:rsidR="00717FE7" w:rsidRDefault="00717FE7" w:rsidP="0053707C">
            <w:pPr>
              <w:jc w:val="both"/>
            </w:pPr>
            <w:r>
              <w:t>povinný</w:t>
            </w:r>
          </w:p>
        </w:tc>
        <w:tc>
          <w:tcPr>
            <w:tcW w:w="2691" w:type="dxa"/>
            <w:gridSpan w:val="5"/>
            <w:shd w:val="clear" w:color="auto" w:fill="F7CAAC"/>
          </w:tcPr>
          <w:p w14:paraId="67D46817" w14:textId="77777777" w:rsidR="00717FE7" w:rsidRDefault="00717FE7" w:rsidP="0053707C">
            <w:pPr>
              <w:jc w:val="both"/>
            </w:pPr>
            <w:r>
              <w:rPr>
                <w:b/>
              </w:rPr>
              <w:t>doporučený ročník / semestr</w:t>
            </w:r>
          </w:p>
        </w:tc>
        <w:tc>
          <w:tcPr>
            <w:tcW w:w="684" w:type="dxa"/>
            <w:gridSpan w:val="2"/>
          </w:tcPr>
          <w:p w14:paraId="5AAA3A68" w14:textId="77777777" w:rsidR="00717FE7" w:rsidRDefault="00717FE7" w:rsidP="0053707C">
            <w:pPr>
              <w:jc w:val="both"/>
            </w:pPr>
            <w:r>
              <w:t>1/LS</w:t>
            </w:r>
          </w:p>
        </w:tc>
      </w:tr>
      <w:tr w:rsidR="00717FE7" w14:paraId="107F74C4" w14:textId="77777777" w:rsidTr="00A758E6">
        <w:trPr>
          <w:gridBefore w:val="1"/>
          <w:gridAfter w:val="1"/>
          <w:wBefore w:w="171" w:type="dxa"/>
          <w:wAfter w:w="34" w:type="dxa"/>
        </w:trPr>
        <w:tc>
          <w:tcPr>
            <w:tcW w:w="3081" w:type="dxa"/>
            <w:gridSpan w:val="3"/>
            <w:shd w:val="clear" w:color="auto" w:fill="F7CAAC"/>
          </w:tcPr>
          <w:p w14:paraId="51DC465E" w14:textId="77777777" w:rsidR="00717FE7" w:rsidRDefault="00717FE7" w:rsidP="0053707C">
            <w:pPr>
              <w:jc w:val="both"/>
              <w:rPr>
                <w:b/>
              </w:rPr>
            </w:pPr>
            <w:r>
              <w:rPr>
                <w:b/>
              </w:rPr>
              <w:t>Rozsah studijního předmětu</w:t>
            </w:r>
          </w:p>
        </w:tc>
        <w:tc>
          <w:tcPr>
            <w:tcW w:w="1701" w:type="dxa"/>
            <w:gridSpan w:val="5"/>
          </w:tcPr>
          <w:p w14:paraId="0A8477FE" w14:textId="77777777" w:rsidR="00717FE7" w:rsidRDefault="00717FE7" w:rsidP="0053707C">
            <w:pPr>
              <w:jc w:val="both"/>
            </w:pPr>
            <w:r>
              <w:t>0p+28s+0l</w:t>
            </w:r>
          </w:p>
        </w:tc>
        <w:tc>
          <w:tcPr>
            <w:tcW w:w="888" w:type="dxa"/>
            <w:gridSpan w:val="3"/>
            <w:shd w:val="clear" w:color="auto" w:fill="F7CAAC"/>
          </w:tcPr>
          <w:p w14:paraId="16FBF7B5" w14:textId="77777777" w:rsidR="00717FE7" w:rsidRDefault="00717FE7" w:rsidP="0053707C">
            <w:pPr>
              <w:jc w:val="both"/>
              <w:rPr>
                <w:b/>
              </w:rPr>
            </w:pPr>
            <w:r>
              <w:rPr>
                <w:b/>
              </w:rPr>
              <w:t xml:space="preserve">hod. </w:t>
            </w:r>
          </w:p>
        </w:tc>
        <w:tc>
          <w:tcPr>
            <w:tcW w:w="815" w:type="dxa"/>
            <w:gridSpan w:val="2"/>
          </w:tcPr>
          <w:p w14:paraId="5B5AA994" w14:textId="77777777" w:rsidR="00717FE7" w:rsidRDefault="00717FE7" w:rsidP="0053707C">
            <w:pPr>
              <w:jc w:val="both"/>
            </w:pPr>
            <w:r>
              <w:t>28</w:t>
            </w:r>
          </w:p>
        </w:tc>
        <w:tc>
          <w:tcPr>
            <w:tcW w:w="2153" w:type="dxa"/>
            <w:gridSpan w:val="4"/>
            <w:shd w:val="clear" w:color="auto" w:fill="F7CAAC"/>
          </w:tcPr>
          <w:p w14:paraId="40286FE7" w14:textId="77777777" w:rsidR="00717FE7" w:rsidRDefault="00717FE7" w:rsidP="0053707C">
            <w:pPr>
              <w:jc w:val="both"/>
              <w:rPr>
                <w:b/>
              </w:rPr>
            </w:pPr>
            <w:r>
              <w:rPr>
                <w:b/>
              </w:rPr>
              <w:t>kreditů</w:t>
            </w:r>
          </w:p>
        </w:tc>
        <w:tc>
          <w:tcPr>
            <w:tcW w:w="1222" w:type="dxa"/>
            <w:gridSpan w:val="3"/>
          </w:tcPr>
          <w:p w14:paraId="6A59C24A" w14:textId="77777777" w:rsidR="00717FE7" w:rsidRDefault="00717FE7" w:rsidP="0053707C">
            <w:pPr>
              <w:jc w:val="both"/>
            </w:pPr>
            <w:r>
              <w:t>2</w:t>
            </w:r>
          </w:p>
        </w:tc>
      </w:tr>
      <w:tr w:rsidR="00717FE7" w14:paraId="1077D463" w14:textId="77777777" w:rsidTr="00A758E6">
        <w:trPr>
          <w:gridBefore w:val="1"/>
          <w:gridAfter w:val="1"/>
          <w:wBefore w:w="171" w:type="dxa"/>
          <w:wAfter w:w="34" w:type="dxa"/>
        </w:trPr>
        <w:tc>
          <w:tcPr>
            <w:tcW w:w="3081" w:type="dxa"/>
            <w:gridSpan w:val="3"/>
            <w:shd w:val="clear" w:color="auto" w:fill="F7CAAC"/>
          </w:tcPr>
          <w:p w14:paraId="04AF3B8E" w14:textId="77777777" w:rsidR="00717FE7" w:rsidRDefault="00717FE7" w:rsidP="0053707C">
            <w:pPr>
              <w:jc w:val="both"/>
              <w:rPr>
                <w:b/>
                <w:sz w:val="22"/>
              </w:rPr>
            </w:pPr>
            <w:r>
              <w:rPr>
                <w:b/>
              </w:rPr>
              <w:t>Prerekvizity, korekvizity, ekvivalence</w:t>
            </w:r>
          </w:p>
        </w:tc>
        <w:tc>
          <w:tcPr>
            <w:tcW w:w="6779" w:type="dxa"/>
            <w:gridSpan w:val="17"/>
          </w:tcPr>
          <w:p w14:paraId="518C5A7A" w14:textId="77777777" w:rsidR="00717FE7" w:rsidRDefault="00717FE7" w:rsidP="0053707C">
            <w:pPr>
              <w:jc w:val="both"/>
            </w:pPr>
          </w:p>
        </w:tc>
      </w:tr>
      <w:tr w:rsidR="00717FE7" w14:paraId="122A43AF" w14:textId="77777777" w:rsidTr="00A758E6">
        <w:trPr>
          <w:gridBefore w:val="1"/>
          <w:gridAfter w:val="1"/>
          <w:wBefore w:w="171" w:type="dxa"/>
          <w:wAfter w:w="34" w:type="dxa"/>
        </w:trPr>
        <w:tc>
          <w:tcPr>
            <w:tcW w:w="3081" w:type="dxa"/>
            <w:gridSpan w:val="3"/>
            <w:shd w:val="clear" w:color="auto" w:fill="F7CAAC"/>
          </w:tcPr>
          <w:p w14:paraId="601B9A2D" w14:textId="77777777" w:rsidR="00717FE7" w:rsidRDefault="00717FE7" w:rsidP="0053707C">
            <w:pPr>
              <w:jc w:val="both"/>
              <w:rPr>
                <w:b/>
              </w:rPr>
            </w:pPr>
            <w:r>
              <w:rPr>
                <w:b/>
              </w:rPr>
              <w:t>Způsob ověření studijních výsledků</w:t>
            </w:r>
          </w:p>
        </w:tc>
        <w:tc>
          <w:tcPr>
            <w:tcW w:w="3404" w:type="dxa"/>
            <w:gridSpan w:val="10"/>
          </w:tcPr>
          <w:p w14:paraId="1DF6A3BD" w14:textId="77777777" w:rsidR="00717FE7" w:rsidRDefault="00717FE7" w:rsidP="0053707C">
            <w:pPr>
              <w:jc w:val="both"/>
            </w:pPr>
            <w:r>
              <w:t>zkouška</w:t>
            </w:r>
          </w:p>
        </w:tc>
        <w:tc>
          <w:tcPr>
            <w:tcW w:w="1552" w:type="dxa"/>
            <w:gridSpan w:val="2"/>
            <w:shd w:val="clear" w:color="auto" w:fill="F7CAAC"/>
          </w:tcPr>
          <w:p w14:paraId="19F45903" w14:textId="77777777" w:rsidR="00717FE7" w:rsidRDefault="00717FE7" w:rsidP="0053707C">
            <w:pPr>
              <w:jc w:val="both"/>
              <w:rPr>
                <w:b/>
              </w:rPr>
            </w:pPr>
            <w:r>
              <w:rPr>
                <w:b/>
              </w:rPr>
              <w:t>Forma výuky</w:t>
            </w:r>
          </w:p>
        </w:tc>
        <w:tc>
          <w:tcPr>
            <w:tcW w:w="1823" w:type="dxa"/>
            <w:gridSpan w:val="5"/>
          </w:tcPr>
          <w:p w14:paraId="4E078947" w14:textId="77777777" w:rsidR="00717FE7" w:rsidRDefault="00717FE7" w:rsidP="0053707C">
            <w:pPr>
              <w:jc w:val="both"/>
            </w:pPr>
            <w:r>
              <w:t>semináře</w:t>
            </w:r>
          </w:p>
        </w:tc>
      </w:tr>
      <w:tr w:rsidR="00717FE7" w14:paraId="66C17BAD" w14:textId="77777777" w:rsidTr="00A758E6">
        <w:trPr>
          <w:gridBefore w:val="1"/>
          <w:gridAfter w:val="1"/>
          <w:wBefore w:w="171" w:type="dxa"/>
          <w:wAfter w:w="34" w:type="dxa"/>
        </w:trPr>
        <w:tc>
          <w:tcPr>
            <w:tcW w:w="3081" w:type="dxa"/>
            <w:gridSpan w:val="3"/>
            <w:shd w:val="clear" w:color="auto" w:fill="F7CAAC"/>
          </w:tcPr>
          <w:p w14:paraId="7A7350B6" w14:textId="77777777" w:rsidR="00717FE7" w:rsidRDefault="00717FE7" w:rsidP="0053707C">
            <w:pPr>
              <w:jc w:val="both"/>
              <w:rPr>
                <w:b/>
              </w:rPr>
            </w:pPr>
            <w:r>
              <w:rPr>
                <w:b/>
              </w:rPr>
              <w:t>Forma způsobu ověření studijních výsledků a další požadavky na studenta</w:t>
            </w:r>
          </w:p>
        </w:tc>
        <w:tc>
          <w:tcPr>
            <w:tcW w:w="6779" w:type="dxa"/>
            <w:gridSpan w:val="17"/>
            <w:tcBorders>
              <w:bottom w:val="single" w:sz="4" w:space="0" w:color="00000A"/>
            </w:tcBorders>
          </w:tcPr>
          <w:p w14:paraId="34EC428A" w14:textId="77777777" w:rsidR="00717FE7" w:rsidRDefault="00717FE7" w:rsidP="0053707C">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angličtiny je na úrovni pokročilý B2.</w:t>
            </w:r>
          </w:p>
        </w:tc>
      </w:tr>
      <w:tr w:rsidR="00717FE7" w14:paraId="3CAFFC6E"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27B289FE" w14:textId="77777777" w:rsidR="00717FE7" w:rsidRDefault="00717FE7" w:rsidP="0053707C">
            <w:pPr>
              <w:jc w:val="both"/>
              <w:rPr>
                <w:b/>
              </w:rPr>
            </w:pPr>
            <w:r>
              <w:rPr>
                <w:b/>
              </w:rPr>
              <w:t>Garant předmětu</w:t>
            </w:r>
          </w:p>
        </w:tc>
        <w:tc>
          <w:tcPr>
            <w:tcW w:w="6779" w:type="dxa"/>
            <w:gridSpan w:val="17"/>
            <w:tcBorders>
              <w:top w:val="single" w:sz="4" w:space="0" w:color="00000A"/>
            </w:tcBorders>
          </w:tcPr>
          <w:p w14:paraId="0764AF91" w14:textId="77777777" w:rsidR="00717FE7" w:rsidRDefault="00717FE7" w:rsidP="0053707C">
            <w:pPr>
              <w:jc w:val="both"/>
            </w:pPr>
          </w:p>
        </w:tc>
      </w:tr>
      <w:tr w:rsidR="00717FE7" w14:paraId="7DE0FC96"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4673EEFD" w14:textId="77777777" w:rsidR="00717FE7" w:rsidRDefault="00717FE7" w:rsidP="0053707C">
            <w:pPr>
              <w:jc w:val="both"/>
              <w:rPr>
                <w:b/>
              </w:rPr>
            </w:pPr>
            <w:r>
              <w:rPr>
                <w:b/>
              </w:rPr>
              <w:t>Zapojení garanta do výuky předmětu</w:t>
            </w:r>
          </w:p>
        </w:tc>
        <w:tc>
          <w:tcPr>
            <w:tcW w:w="6779" w:type="dxa"/>
            <w:gridSpan w:val="17"/>
            <w:tcBorders>
              <w:top w:val="nil"/>
            </w:tcBorders>
          </w:tcPr>
          <w:p w14:paraId="68A43062" w14:textId="77777777" w:rsidR="00717FE7" w:rsidRDefault="00717FE7" w:rsidP="0053707C">
            <w:pPr>
              <w:jc w:val="both"/>
            </w:pPr>
          </w:p>
        </w:tc>
      </w:tr>
      <w:tr w:rsidR="00717FE7" w14:paraId="7D1A8B52" w14:textId="77777777" w:rsidTr="00A758E6">
        <w:trPr>
          <w:gridBefore w:val="1"/>
          <w:gridAfter w:val="1"/>
          <w:wBefore w:w="171" w:type="dxa"/>
          <w:wAfter w:w="34" w:type="dxa"/>
        </w:trPr>
        <w:tc>
          <w:tcPr>
            <w:tcW w:w="3081" w:type="dxa"/>
            <w:gridSpan w:val="3"/>
            <w:shd w:val="clear" w:color="auto" w:fill="F7CAAC"/>
          </w:tcPr>
          <w:p w14:paraId="3B46F04B" w14:textId="77777777" w:rsidR="00717FE7" w:rsidRDefault="00717FE7" w:rsidP="0053707C">
            <w:pPr>
              <w:jc w:val="both"/>
              <w:rPr>
                <w:b/>
              </w:rPr>
            </w:pPr>
            <w:r>
              <w:rPr>
                <w:b/>
              </w:rPr>
              <w:t>Vyučující</w:t>
            </w:r>
          </w:p>
        </w:tc>
        <w:tc>
          <w:tcPr>
            <w:tcW w:w="6779" w:type="dxa"/>
            <w:gridSpan w:val="17"/>
            <w:tcBorders>
              <w:bottom w:val="nil"/>
            </w:tcBorders>
          </w:tcPr>
          <w:p w14:paraId="2B7D3302" w14:textId="77777777" w:rsidR="00717FE7" w:rsidRDefault="00717FE7" w:rsidP="0053707C">
            <w:pPr>
              <w:jc w:val="both"/>
            </w:pPr>
          </w:p>
        </w:tc>
      </w:tr>
      <w:tr w:rsidR="00717FE7" w14:paraId="3A66D8C4" w14:textId="77777777" w:rsidTr="00A758E6">
        <w:trPr>
          <w:gridBefore w:val="1"/>
          <w:gridAfter w:val="1"/>
          <w:wBefore w:w="171" w:type="dxa"/>
          <w:wAfter w:w="34" w:type="dxa"/>
          <w:trHeight w:val="68"/>
        </w:trPr>
        <w:tc>
          <w:tcPr>
            <w:tcW w:w="9860" w:type="dxa"/>
            <w:gridSpan w:val="20"/>
            <w:tcBorders>
              <w:top w:val="nil"/>
            </w:tcBorders>
          </w:tcPr>
          <w:p w14:paraId="7E5FC072" w14:textId="77777777" w:rsidR="00717FE7" w:rsidRPr="003073E2" w:rsidRDefault="00717FE7" w:rsidP="0053707C">
            <w:pPr>
              <w:pStyle w:val="Nadpis4"/>
              <w:spacing w:before="60" w:after="60"/>
              <w:rPr>
                <w:rFonts w:ascii="Times New Roman" w:hAnsi="Times New Roman" w:cs="Times New Roman"/>
                <w:b w:val="0"/>
                <w:i w:val="0"/>
              </w:rPr>
            </w:pPr>
            <w:r w:rsidRPr="003073E2">
              <w:rPr>
                <w:rFonts w:ascii="Times New Roman" w:hAnsi="Times New Roman" w:cs="Times New Roman"/>
                <w:b w:val="0"/>
                <w:color w:val="auto"/>
              </w:rPr>
              <w:t>Předmět má pro zaměření SP doplňující charakter.</w:t>
            </w:r>
          </w:p>
        </w:tc>
      </w:tr>
      <w:tr w:rsidR="00717FE7" w14:paraId="43186A18" w14:textId="77777777" w:rsidTr="00A758E6">
        <w:trPr>
          <w:gridBefore w:val="1"/>
          <w:gridAfter w:val="1"/>
          <w:wBefore w:w="171" w:type="dxa"/>
          <w:wAfter w:w="34" w:type="dxa"/>
        </w:trPr>
        <w:tc>
          <w:tcPr>
            <w:tcW w:w="3081" w:type="dxa"/>
            <w:gridSpan w:val="3"/>
            <w:shd w:val="clear" w:color="auto" w:fill="F7CAAC"/>
          </w:tcPr>
          <w:p w14:paraId="16969AB7" w14:textId="77777777" w:rsidR="00717FE7" w:rsidRDefault="00717FE7" w:rsidP="0053707C">
            <w:pPr>
              <w:jc w:val="both"/>
              <w:rPr>
                <w:b/>
              </w:rPr>
            </w:pPr>
            <w:r>
              <w:rPr>
                <w:b/>
              </w:rPr>
              <w:t>Stručná anotace předmětu</w:t>
            </w:r>
          </w:p>
        </w:tc>
        <w:tc>
          <w:tcPr>
            <w:tcW w:w="6779" w:type="dxa"/>
            <w:gridSpan w:val="17"/>
            <w:tcBorders>
              <w:bottom w:val="nil"/>
            </w:tcBorders>
          </w:tcPr>
          <w:p w14:paraId="2ABA2B35" w14:textId="77777777" w:rsidR="00717FE7" w:rsidRDefault="00717FE7" w:rsidP="0053707C">
            <w:pPr>
              <w:jc w:val="both"/>
            </w:pPr>
          </w:p>
        </w:tc>
      </w:tr>
      <w:tr w:rsidR="00717FE7" w14:paraId="4424BBD6" w14:textId="77777777" w:rsidTr="00A758E6">
        <w:trPr>
          <w:gridBefore w:val="1"/>
          <w:gridAfter w:val="1"/>
          <w:wBefore w:w="171" w:type="dxa"/>
          <w:wAfter w:w="34" w:type="dxa"/>
          <w:trHeight w:val="3899"/>
        </w:trPr>
        <w:tc>
          <w:tcPr>
            <w:tcW w:w="9860" w:type="dxa"/>
            <w:gridSpan w:val="20"/>
            <w:tcBorders>
              <w:top w:val="nil"/>
              <w:bottom w:val="single" w:sz="12" w:space="0" w:color="auto"/>
            </w:tcBorders>
          </w:tcPr>
          <w:p w14:paraId="1AAAEC65" w14:textId="77777777" w:rsidR="00717FE7" w:rsidRDefault="00717FE7" w:rsidP="0053707C">
            <w:pPr>
              <w:jc w:val="both"/>
            </w:pPr>
            <w:r>
              <w:t>Cílem předmětu je naučit studenty pracovat s odbornými tématy, písemně i ústně prezentovat technické informace v angličtině. Zabývá se rozvojem komunikačních schopností studentů i v obecné oblasti a profesních situacích. Obsah předmětu tvoří tyto tematické celky:</w:t>
            </w:r>
          </w:p>
          <w:p w14:paraId="2A3B91B8" w14:textId="77777777" w:rsidR="00717FE7" w:rsidRPr="00CE4780" w:rsidRDefault="00717FE7" w:rsidP="0053707C">
            <w:pPr>
              <w:pStyle w:val="Odstavecseseznamem"/>
              <w:numPr>
                <w:ilvl w:val="0"/>
                <w:numId w:val="4"/>
              </w:numPr>
              <w:ind w:left="284" w:hanging="57"/>
              <w:jc w:val="both"/>
            </w:pPr>
            <w:r w:rsidRPr="00CE4780">
              <w:t>Základní gramatické struktury</w:t>
            </w:r>
            <w:r>
              <w:t>.</w:t>
            </w:r>
          </w:p>
          <w:p w14:paraId="4A520E12" w14:textId="77777777" w:rsidR="00717FE7" w:rsidRDefault="00717FE7" w:rsidP="0053707C">
            <w:pPr>
              <w:pStyle w:val="Odstavecseseznamem"/>
              <w:numPr>
                <w:ilvl w:val="0"/>
                <w:numId w:val="4"/>
              </w:numPr>
              <w:ind w:left="284" w:hanging="57"/>
              <w:jc w:val="both"/>
            </w:pPr>
            <w:r w:rsidRPr="00CE4780">
              <w:t>Struktura odborných textů</w:t>
            </w:r>
            <w:r>
              <w:t>.</w:t>
            </w:r>
          </w:p>
          <w:p w14:paraId="48F2944B" w14:textId="77777777" w:rsidR="00717FE7" w:rsidRPr="00CE4780" w:rsidRDefault="00717FE7" w:rsidP="0053707C">
            <w:pPr>
              <w:pStyle w:val="Odstavecseseznamem"/>
              <w:numPr>
                <w:ilvl w:val="0"/>
                <w:numId w:val="4"/>
              </w:numPr>
              <w:ind w:left="284" w:hanging="57"/>
              <w:jc w:val="both"/>
            </w:pPr>
            <w:r>
              <w:t>Specifika prezentace v angličtině.</w:t>
            </w:r>
          </w:p>
          <w:p w14:paraId="1D2FCD3A" w14:textId="77777777" w:rsidR="00717FE7" w:rsidRPr="00CE4780" w:rsidRDefault="00717FE7" w:rsidP="0053707C">
            <w:pPr>
              <w:pStyle w:val="Odstavecseseznamem"/>
              <w:numPr>
                <w:ilvl w:val="0"/>
                <w:numId w:val="4"/>
              </w:numPr>
              <w:ind w:left="284" w:hanging="57"/>
              <w:jc w:val="both"/>
            </w:pPr>
            <w:r>
              <w:t>Analýzy biologického materiálu.</w:t>
            </w:r>
          </w:p>
          <w:p w14:paraId="4DE0E497" w14:textId="77777777" w:rsidR="00717FE7" w:rsidRPr="00CE4780" w:rsidRDefault="00717FE7" w:rsidP="0053707C">
            <w:pPr>
              <w:pStyle w:val="Odstavecseseznamem"/>
              <w:numPr>
                <w:ilvl w:val="0"/>
                <w:numId w:val="4"/>
              </w:numPr>
              <w:ind w:left="284" w:hanging="57"/>
              <w:jc w:val="both"/>
            </w:pPr>
            <w:r>
              <w:t>Techniky kultivace organizmů využívaných v biotechnologiích.</w:t>
            </w:r>
          </w:p>
          <w:p w14:paraId="47AE4960" w14:textId="77777777" w:rsidR="00717FE7" w:rsidRDefault="00717FE7" w:rsidP="0053707C">
            <w:pPr>
              <w:pStyle w:val="Odstavecseseznamem"/>
              <w:numPr>
                <w:ilvl w:val="0"/>
                <w:numId w:val="4"/>
              </w:numPr>
              <w:ind w:left="284" w:hanging="57"/>
              <w:jc w:val="both"/>
            </w:pPr>
            <w:r>
              <w:t>Biotechnologicky zajímavé látky.</w:t>
            </w:r>
          </w:p>
          <w:p w14:paraId="0441BD86" w14:textId="77777777" w:rsidR="00717FE7" w:rsidRPr="00CE4780" w:rsidRDefault="00717FE7" w:rsidP="0053707C">
            <w:pPr>
              <w:pStyle w:val="Odstavecseseznamem"/>
              <w:numPr>
                <w:ilvl w:val="0"/>
                <w:numId w:val="4"/>
              </w:numPr>
              <w:ind w:left="284" w:hanging="57"/>
              <w:jc w:val="both"/>
            </w:pPr>
            <w:r>
              <w:t>Proteinové a enzymové inženýrství.</w:t>
            </w:r>
          </w:p>
          <w:p w14:paraId="69106264" w14:textId="77777777" w:rsidR="00717FE7" w:rsidRPr="00CE4780" w:rsidRDefault="00717FE7" w:rsidP="0053707C">
            <w:pPr>
              <w:pStyle w:val="Odstavecseseznamem"/>
              <w:numPr>
                <w:ilvl w:val="0"/>
                <w:numId w:val="4"/>
              </w:numPr>
              <w:ind w:left="284" w:hanging="57"/>
              <w:jc w:val="both"/>
            </w:pPr>
            <w:r>
              <w:t>Metody izolace a klonování genů.</w:t>
            </w:r>
          </w:p>
          <w:p w14:paraId="349B96AE" w14:textId="77777777" w:rsidR="00717FE7" w:rsidRDefault="00717FE7" w:rsidP="0053707C">
            <w:pPr>
              <w:pStyle w:val="Odstavecseseznamem"/>
              <w:numPr>
                <w:ilvl w:val="0"/>
                <w:numId w:val="4"/>
              </w:numPr>
              <w:ind w:left="284" w:hanging="57"/>
              <w:jc w:val="both"/>
            </w:pPr>
            <w:r>
              <w:t>Rekombinantní DNA technologie.</w:t>
            </w:r>
          </w:p>
          <w:p w14:paraId="4FF070D2" w14:textId="77777777" w:rsidR="00717FE7" w:rsidRPr="00CE4780" w:rsidRDefault="00717FE7" w:rsidP="0053707C">
            <w:pPr>
              <w:pStyle w:val="Odstavecseseznamem"/>
              <w:numPr>
                <w:ilvl w:val="0"/>
                <w:numId w:val="4"/>
              </w:numPr>
              <w:ind w:left="284" w:hanging="57"/>
              <w:jc w:val="both"/>
            </w:pPr>
            <w:r>
              <w:t>Metody molekulární biologie.</w:t>
            </w:r>
          </w:p>
          <w:p w14:paraId="5624F96F" w14:textId="77777777" w:rsidR="00717FE7" w:rsidRPr="00CE4780" w:rsidRDefault="00717FE7" w:rsidP="0053707C">
            <w:pPr>
              <w:pStyle w:val="Odstavecseseznamem"/>
              <w:numPr>
                <w:ilvl w:val="0"/>
                <w:numId w:val="4"/>
              </w:numPr>
              <w:ind w:left="284" w:hanging="57"/>
              <w:jc w:val="both"/>
            </w:pPr>
            <w:r>
              <w:t>Transformace mikroorganizmů.</w:t>
            </w:r>
          </w:p>
          <w:p w14:paraId="63820CA9" w14:textId="77777777" w:rsidR="00717FE7" w:rsidRPr="00CE4780" w:rsidRDefault="00717FE7" w:rsidP="0053707C">
            <w:pPr>
              <w:pStyle w:val="Odstavecseseznamem"/>
              <w:numPr>
                <w:ilvl w:val="0"/>
                <w:numId w:val="4"/>
              </w:numPr>
              <w:ind w:left="284" w:hanging="57"/>
              <w:jc w:val="both"/>
            </w:pPr>
            <w:r>
              <w:t>Zneužití biotechnologických aplikací.</w:t>
            </w:r>
          </w:p>
          <w:p w14:paraId="0F2C9A78" w14:textId="77777777" w:rsidR="00717FE7" w:rsidRPr="00CE4780" w:rsidRDefault="00717FE7" w:rsidP="0053707C">
            <w:pPr>
              <w:pStyle w:val="Odstavecseseznamem"/>
              <w:numPr>
                <w:ilvl w:val="0"/>
                <w:numId w:val="4"/>
              </w:numPr>
              <w:ind w:left="284" w:hanging="57"/>
              <w:jc w:val="both"/>
            </w:pPr>
            <w:r>
              <w:t>Biomonitoring v životním prostředí.</w:t>
            </w:r>
          </w:p>
          <w:p w14:paraId="3D2EB6B9" w14:textId="77777777" w:rsidR="00717FE7" w:rsidRDefault="00717FE7" w:rsidP="0053707C">
            <w:pPr>
              <w:pStyle w:val="Odstavecseseznamem"/>
              <w:numPr>
                <w:ilvl w:val="0"/>
                <w:numId w:val="4"/>
              </w:numPr>
              <w:ind w:left="284" w:hanging="57"/>
              <w:jc w:val="both"/>
            </w:pPr>
            <w:r>
              <w:t>Prezentace vlastní odborné práce.</w:t>
            </w:r>
          </w:p>
        </w:tc>
      </w:tr>
      <w:tr w:rsidR="00717FE7" w14:paraId="2D072E09"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5046D868" w14:textId="77777777" w:rsidR="00717FE7" w:rsidRDefault="00717FE7" w:rsidP="0053707C">
            <w:pPr>
              <w:jc w:val="both"/>
            </w:pPr>
            <w:r>
              <w:rPr>
                <w:b/>
              </w:rPr>
              <w:t>Studijní literatura a studijní pomůcky</w:t>
            </w:r>
          </w:p>
        </w:tc>
        <w:tc>
          <w:tcPr>
            <w:tcW w:w="6213" w:type="dxa"/>
            <w:gridSpan w:val="15"/>
            <w:tcBorders>
              <w:top w:val="nil"/>
              <w:bottom w:val="nil"/>
            </w:tcBorders>
          </w:tcPr>
          <w:p w14:paraId="48E8FB8D" w14:textId="77777777" w:rsidR="00717FE7" w:rsidRDefault="00717FE7" w:rsidP="0053707C">
            <w:pPr>
              <w:jc w:val="both"/>
            </w:pPr>
          </w:p>
        </w:tc>
      </w:tr>
      <w:tr w:rsidR="00717FE7" w14:paraId="5E741ABD" w14:textId="77777777" w:rsidTr="00A758E6">
        <w:trPr>
          <w:gridBefore w:val="1"/>
          <w:gridAfter w:val="1"/>
          <w:wBefore w:w="171" w:type="dxa"/>
          <w:wAfter w:w="34" w:type="dxa"/>
          <w:trHeight w:val="1497"/>
        </w:trPr>
        <w:tc>
          <w:tcPr>
            <w:tcW w:w="9860" w:type="dxa"/>
            <w:gridSpan w:val="20"/>
            <w:tcBorders>
              <w:top w:val="nil"/>
            </w:tcBorders>
          </w:tcPr>
          <w:p w14:paraId="077DD2A2" w14:textId="77777777" w:rsidR="00717FE7" w:rsidRPr="002D524F" w:rsidRDefault="00717FE7" w:rsidP="0053707C">
            <w:pPr>
              <w:jc w:val="both"/>
            </w:pPr>
            <w:r w:rsidRPr="002D524F">
              <w:rPr>
                <w:u w:val="single"/>
              </w:rPr>
              <w:t>Povinná literatura</w:t>
            </w:r>
            <w:r w:rsidRPr="002D524F">
              <w:t>:</w:t>
            </w:r>
          </w:p>
          <w:p w14:paraId="01064FA5" w14:textId="77777777" w:rsidR="00717FE7" w:rsidRPr="002D524F" w:rsidRDefault="00717FE7" w:rsidP="0053707C">
            <w:pPr>
              <w:jc w:val="both"/>
            </w:pPr>
            <w:proofErr w:type="gramStart"/>
            <w:r w:rsidRPr="00900F3D">
              <w:rPr>
                <w:caps/>
                <w:kern w:val="20"/>
              </w:rPr>
              <w:t>Glendinning</w:t>
            </w:r>
            <w:r w:rsidRPr="002D524F">
              <w:t>, E.H.</w:t>
            </w:r>
            <w:proofErr w:type="gramEnd"/>
            <w:r w:rsidRPr="002D524F">
              <w:t xml:space="preserve"> </w:t>
            </w:r>
            <w:r w:rsidRPr="00900F3D">
              <w:t>Oxford English for Careers: Technology</w:t>
            </w:r>
            <w:r w:rsidRPr="002D524F">
              <w:t xml:space="preserve">. OUP, 2007. ISBN 0194569535. </w:t>
            </w:r>
          </w:p>
          <w:p w14:paraId="6A2A28A8" w14:textId="77777777" w:rsidR="00717FE7" w:rsidRPr="002D524F" w:rsidRDefault="00717FE7" w:rsidP="0053707C">
            <w:pPr>
              <w:jc w:val="both"/>
            </w:pPr>
          </w:p>
          <w:p w14:paraId="6E66AC51" w14:textId="77777777" w:rsidR="00717FE7" w:rsidRPr="002D524F" w:rsidRDefault="00717FE7" w:rsidP="0053707C">
            <w:pPr>
              <w:jc w:val="both"/>
            </w:pPr>
            <w:r w:rsidRPr="002D524F">
              <w:rPr>
                <w:u w:val="single"/>
              </w:rPr>
              <w:t>Doporučená literatura</w:t>
            </w:r>
            <w:r w:rsidRPr="002D524F">
              <w:t>:</w:t>
            </w:r>
          </w:p>
          <w:p w14:paraId="73ED8B52" w14:textId="77777777" w:rsidR="00717FE7" w:rsidRPr="002D524F" w:rsidRDefault="00717FE7" w:rsidP="0053707C">
            <w:pPr>
              <w:jc w:val="both"/>
            </w:pPr>
            <w:r w:rsidRPr="00900F3D">
              <w:rPr>
                <w:caps/>
                <w:kern w:val="20"/>
              </w:rPr>
              <w:t>Comfort, J</w:t>
            </w:r>
            <w:r w:rsidRPr="002D524F">
              <w:t xml:space="preserve">. </w:t>
            </w:r>
            <w:r w:rsidRPr="00900F3D">
              <w:t>Effective Presentations.</w:t>
            </w:r>
            <w:r w:rsidRPr="002D524F">
              <w:t xml:space="preserve"> Oxford: Oxford University Press, 1995. ISBN 0194570657. </w:t>
            </w:r>
          </w:p>
          <w:p w14:paraId="7B06B834" w14:textId="77777777" w:rsidR="00717FE7" w:rsidRPr="002D524F" w:rsidRDefault="00717FE7" w:rsidP="0053707C">
            <w:pPr>
              <w:jc w:val="both"/>
            </w:pPr>
            <w:r w:rsidRPr="00900F3D">
              <w:rPr>
                <w:caps/>
                <w:kern w:val="20"/>
              </w:rPr>
              <w:t>Murphy, R.</w:t>
            </w:r>
            <w:r w:rsidRPr="002D524F">
              <w:t xml:space="preserve"> </w:t>
            </w:r>
            <w:r w:rsidRPr="00900F3D">
              <w:t xml:space="preserve">English Grammar in </w:t>
            </w:r>
            <w:proofErr w:type="gramStart"/>
            <w:r w:rsidRPr="00900F3D">
              <w:t>Use</w:t>
            </w:r>
            <w:proofErr w:type="gramEnd"/>
            <w:r w:rsidRPr="00900F3D">
              <w:t>.</w:t>
            </w:r>
            <w:r w:rsidRPr="002D524F">
              <w:t xml:space="preserve"> Cambridge, 2003. ISBN 0-521-5293-X. </w:t>
            </w:r>
          </w:p>
          <w:p w14:paraId="4BD5A6FD" w14:textId="77777777" w:rsidR="00717FE7" w:rsidRDefault="00717FE7" w:rsidP="0053707C">
            <w:pPr>
              <w:jc w:val="both"/>
            </w:pPr>
            <w:r w:rsidRPr="002D524F">
              <w:t>Vlastní doplňující materiály v e-learningové podobě.</w:t>
            </w:r>
          </w:p>
        </w:tc>
      </w:tr>
      <w:tr w:rsidR="00717FE7" w14:paraId="5F52DF80" w14:textId="77777777" w:rsidTr="00A758E6">
        <w:trPr>
          <w:gridBefore w:val="1"/>
          <w:gridAfter w:val="1"/>
          <w:wBefore w:w="171" w:type="dxa"/>
          <w:wAfter w:w="34" w:type="dxa"/>
          <w:trHeight w:val="268"/>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2732B4E8" w14:textId="77777777" w:rsidR="00717FE7" w:rsidRDefault="00717FE7" w:rsidP="0053707C">
            <w:pPr>
              <w:jc w:val="center"/>
              <w:rPr>
                <w:b/>
              </w:rPr>
            </w:pPr>
            <w:r>
              <w:rPr>
                <w:b/>
              </w:rPr>
              <w:t>Informace ke kombinované nebo distanční formě</w:t>
            </w:r>
          </w:p>
        </w:tc>
      </w:tr>
      <w:tr w:rsidR="00717FE7" w14:paraId="1E0ED688"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09552CB0" w14:textId="77777777" w:rsidR="00717FE7" w:rsidRDefault="00717FE7" w:rsidP="0053707C">
            <w:pPr>
              <w:jc w:val="both"/>
            </w:pPr>
            <w:r>
              <w:rPr>
                <w:b/>
              </w:rPr>
              <w:t>Rozsah konzultací (soustředění)</w:t>
            </w:r>
          </w:p>
        </w:tc>
        <w:tc>
          <w:tcPr>
            <w:tcW w:w="888" w:type="dxa"/>
            <w:gridSpan w:val="3"/>
            <w:tcBorders>
              <w:top w:val="single" w:sz="2" w:space="0" w:color="auto"/>
            </w:tcBorders>
          </w:tcPr>
          <w:p w14:paraId="23A000BB" w14:textId="47BFFEC6" w:rsidR="00717FE7" w:rsidRDefault="00717FE7" w:rsidP="0053707C">
            <w:pPr>
              <w:jc w:val="center"/>
            </w:pPr>
          </w:p>
        </w:tc>
        <w:tc>
          <w:tcPr>
            <w:tcW w:w="4190" w:type="dxa"/>
            <w:gridSpan w:val="9"/>
            <w:tcBorders>
              <w:top w:val="single" w:sz="2" w:space="0" w:color="auto"/>
            </w:tcBorders>
            <w:shd w:val="clear" w:color="auto" w:fill="F7CAAC"/>
          </w:tcPr>
          <w:p w14:paraId="4C48C087" w14:textId="77777777" w:rsidR="00717FE7" w:rsidRDefault="00717FE7" w:rsidP="0053707C">
            <w:pPr>
              <w:jc w:val="both"/>
              <w:rPr>
                <w:b/>
              </w:rPr>
            </w:pPr>
            <w:r>
              <w:rPr>
                <w:b/>
              </w:rPr>
              <w:t xml:space="preserve">hodin </w:t>
            </w:r>
          </w:p>
        </w:tc>
      </w:tr>
      <w:tr w:rsidR="00717FE7" w14:paraId="1B4FA5EB" w14:textId="77777777" w:rsidTr="00A758E6">
        <w:trPr>
          <w:gridBefore w:val="1"/>
          <w:gridAfter w:val="1"/>
          <w:wBefore w:w="171" w:type="dxa"/>
          <w:wAfter w:w="34" w:type="dxa"/>
        </w:trPr>
        <w:tc>
          <w:tcPr>
            <w:tcW w:w="9860" w:type="dxa"/>
            <w:gridSpan w:val="20"/>
            <w:shd w:val="clear" w:color="auto" w:fill="F7CAAC"/>
          </w:tcPr>
          <w:p w14:paraId="3A48F0EE" w14:textId="77777777" w:rsidR="00717FE7" w:rsidRDefault="00717FE7" w:rsidP="0053707C">
            <w:pPr>
              <w:jc w:val="both"/>
              <w:rPr>
                <w:b/>
              </w:rPr>
            </w:pPr>
            <w:r>
              <w:rPr>
                <w:b/>
              </w:rPr>
              <w:t>Informace o způsobu kontaktu s vyučujícím</w:t>
            </w:r>
          </w:p>
        </w:tc>
      </w:tr>
      <w:tr w:rsidR="00717FE7" w14:paraId="767FC68A" w14:textId="77777777" w:rsidTr="00A758E6">
        <w:trPr>
          <w:gridBefore w:val="1"/>
          <w:gridAfter w:val="1"/>
          <w:wBefore w:w="171" w:type="dxa"/>
          <w:wAfter w:w="34" w:type="dxa"/>
          <w:trHeight w:val="1373"/>
        </w:trPr>
        <w:tc>
          <w:tcPr>
            <w:tcW w:w="9860" w:type="dxa"/>
            <w:gridSpan w:val="20"/>
          </w:tcPr>
          <w:p w14:paraId="61D2C22C" w14:textId="4CEC242C" w:rsidR="00717FE7" w:rsidRDefault="00717FE7" w:rsidP="0053707C">
            <w:pPr>
              <w:jc w:val="both"/>
            </w:pPr>
          </w:p>
          <w:p w14:paraId="6D6FF5B6" w14:textId="77777777" w:rsidR="00717FE7" w:rsidRDefault="00717FE7" w:rsidP="0053707C">
            <w:pPr>
              <w:jc w:val="both"/>
            </w:pPr>
          </w:p>
          <w:p w14:paraId="7B323E40" w14:textId="77777777" w:rsidR="00717FE7" w:rsidRDefault="00717FE7" w:rsidP="0053707C">
            <w:pPr>
              <w:jc w:val="both"/>
            </w:pPr>
          </w:p>
          <w:p w14:paraId="518B1642" w14:textId="77777777" w:rsidR="00717FE7" w:rsidRDefault="00717FE7" w:rsidP="0053707C">
            <w:pPr>
              <w:jc w:val="both"/>
            </w:pPr>
          </w:p>
          <w:p w14:paraId="5FE1C94D" w14:textId="77777777" w:rsidR="00717FE7" w:rsidRDefault="00717FE7" w:rsidP="0053707C">
            <w:pPr>
              <w:jc w:val="both"/>
            </w:pPr>
          </w:p>
          <w:p w14:paraId="73F47B51" w14:textId="77777777" w:rsidR="00717FE7" w:rsidRDefault="00717FE7" w:rsidP="0053707C">
            <w:pPr>
              <w:jc w:val="both"/>
            </w:pPr>
          </w:p>
          <w:p w14:paraId="1A3480CE" w14:textId="77777777" w:rsidR="00C4637E" w:rsidRDefault="00C4637E" w:rsidP="0053707C">
            <w:pPr>
              <w:jc w:val="both"/>
            </w:pPr>
          </w:p>
          <w:p w14:paraId="052BC54B" w14:textId="77777777" w:rsidR="00717FE7" w:rsidRDefault="00717FE7" w:rsidP="0053707C">
            <w:pPr>
              <w:jc w:val="both"/>
            </w:pPr>
          </w:p>
          <w:p w14:paraId="2346DE70" w14:textId="77777777" w:rsidR="00490292" w:rsidRDefault="00490292" w:rsidP="0053707C">
            <w:pPr>
              <w:jc w:val="both"/>
            </w:pPr>
          </w:p>
          <w:p w14:paraId="6C09C7E6" w14:textId="77777777" w:rsidR="00490292" w:rsidRDefault="00490292" w:rsidP="0053707C">
            <w:pPr>
              <w:jc w:val="both"/>
            </w:pPr>
          </w:p>
          <w:p w14:paraId="7B3C9340" w14:textId="77777777" w:rsidR="00717FE7" w:rsidRDefault="00717FE7" w:rsidP="0053707C">
            <w:pPr>
              <w:jc w:val="both"/>
            </w:pPr>
          </w:p>
          <w:p w14:paraId="5DEA099D" w14:textId="77777777" w:rsidR="00717FE7" w:rsidRDefault="00717FE7" w:rsidP="0053707C">
            <w:pPr>
              <w:jc w:val="both"/>
            </w:pPr>
          </w:p>
        </w:tc>
      </w:tr>
      <w:tr w:rsidR="0053707C" w14:paraId="53492BEC"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4DBC7E61" w14:textId="77777777" w:rsidR="0053707C" w:rsidRDefault="0053707C" w:rsidP="0053707C">
            <w:pPr>
              <w:jc w:val="both"/>
              <w:rPr>
                <w:b/>
                <w:sz w:val="28"/>
              </w:rPr>
            </w:pPr>
            <w:r>
              <w:lastRenderedPageBreak/>
              <w:br w:type="page"/>
            </w:r>
            <w:r>
              <w:rPr>
                <w:b/>
                <w:sz w:val="28"/>
              </w:rPr>
              <w:t>B-III – Charakteristika studijního předmětu</w:t>
            </w:r>
          </w:p>
        </w:tc>
      </w:tr>
      <w:tr w:rsidR="0053707C" w14:paraId="678290B2" w14:textId="77777777" w:rsidTr="00A758E6">
        <w:trPr>
          <w:gridBefore w:val="1"/>
          <w:gridAfter w:val="1"/>
          <w:wBefore w:w="171" w:type="dxa"/>
          <w:wAfter w:w="34" w:type="dxa"/>
        </w:trPr>
        <w:tc>
          <w:tcPr>
            <w:tcW w:w="3063" w:type="dxa"/>
            <w:gridSpan w:val="2"/>
            <w:tcBorders>
              <w:top w:val="double" w:sz="4" w:space="0" w:color="auto"/>
            </w:tcBorders>
            <w:shd w:val="clear" w:color="auto" w:fill="F7CAAC"/>
          </w:tcPr>
          <w:p w14:paraId="3926F106" w14:textId="77777777" w:rsidR="0053707C" w:rsidRPr="005C6832" w:rsidRDefault="0053707C" w:rsidP="0053707C">
            <w:pPr>
              <w:jc w:val="both"/>
              <w:rPr>
                <w:b/>
              </w:rPr>
            </w:pPr>
            <w:r w:rsidRPr="005C6832">
              <w:rPr>
                <w:b/>
              </w:rPr>
              <w:t>Název studijního předmětu</w:t>
            </w:r>
          </w:p>
        </w:tc>
        <w:tc>
          <w:tcPr>
            <w:tcW w:w="6797" w:type="dxa"/>
            <w:gridSpan w:val="18"/>
            <w:tcBorders>
              <w:top w:val="double" w:sz="4" w:space="0" w:color="auto"/>
            </w:tcBorders>
          </w:tcPr>
          <w:p w14:paraId="25F9496D" w14:textId="14E4FE2B" w:rsidR="0053707C" w:rsidRPr="00A71D37" w:rsidRDefault="00C4637E" w:rsidP="0053707C">
            <w:pPr>
              <w:jc w:val="both"/>
              <w:rPr>
                <w:b/>
              </w:rPr>
            </w:pPr>
            <w:bookmarkStart w:id="442" w:name="Výr_náp"/>
            <w:bookmarkEnd w:id="442"/>
            <w:r w:rsidRPr="00C4637E">
              <w:rPr>
                <w:b/>
              </w:rPr>
              <w:t>Production of Alcoholic and Non-Alcoholic Beverages</w:t>
            </w:r>
          </w:p>
        </w:tc>
      </w:tr>
      <w:tr w:rsidR="0053707C" w14:paraId="5B777630" w14:textId="77777777" w:rsidTr="00A758E6">
        <w:trPr>
          <w:gridBefore w:val="1"/>
          <w:gridAfter w:val="1"/>
          <w:wBefore w:w="171" w:type="dxa"/>
          <w:wAfter w:w="34" w:type="dxa"/>
        </w:trPr>
        <w:tc>
          <w:tcPr>
            <w:tcW w:w="3063" w:type="dxa"/>
            <w:gridSpan w:val="2"/>
            <w:shd w:val="clear" w:color="auto" w:fill="F7CAAC"/>
          </w:tcPr>
          <w:p w14:paraId="16F5DC0D" w14:textId="77777777" w:rsidR="0053707C" w:rsidRPr="005C6832" w:rsidRDefault="0053707C" w:rsidP="0053707C">
            <w:pPr>
              <w:jc w:val="both"/>
              <w:rPr>
                <w:b/>
              </w:rPr>
            </w:pPr>
            <w:r w:rsidRPr="005C6832">
              <w:rPr>
                <w:b/>
              </w:rPr>
              <w:t>Typ předmětu</w:t>
            </w:r>
          </w:p>
        </w:tc>
        <w:tc>
          <w:tcPr>
            <w:tcW w:w="3422" w:type="dxa"/>
            <w:gridSpan w:val="11"/>
          </w:tcPr>
          <w:p w14:paraId="71079AF6" w14:textId="77777777" w:rsidR="0053707C" w:rsidRPr="005C6832" w:rsidRDefault="0053707C" w:rsidP="0053707C">
            <w:pPr>
              <w:jc w:val="both"/>
            </w:pPr>
            <w:r>
              <w:t>p</w:t>
            </w:r>
            <w:r w:rsidRPr="005C6832">
              <w:t>ovinný</w:t>
            </w:r>
            <w:r>
              <w:t>, PZ</w:t>
            </w:r>
          </w:p>
        </w:tc>
        <w:tc>
          <w:tcPr>
            <w:tcW w:w="2691" w:type="dxa"/>
            <w:gridSpan w:val="5"/>
            <w:shd w:val="clear" w:color="auto" w:fill="F7CAAC"/>
          </w:tcPr>
          <w:p w14:paraId="4BD0D111" w14:textId="77777777" w:rsidR="0053707C" w:rsidRPr="005C6832" w:rsidRDefault="0053707C" w:rsidP="0053707C">
            <w:pPr>
              <w:jc w:val="both"/>
            </w:pPr>
            <w:r w:rsidRPr="005C6832">
              <w:rPr>
                <w:b/>
              </w:rPr>
              <w:t>doporučený ročník / semestr</w:t>
            </w:r>
          </w:p>
        </w:tc>
        <w:tc>
          <w:tcPr>
            <w:tcW w:w="684" w:type="dxa"/>
            <w:gridSpan w:val="2"/>
          </w:tcPr>
          <w:p w14:paraId="24F16334" w14:textId="77777777" w:rsidR="0053707C" w:rsidRPr="005C6832" w:rsidRDefault="0053707C" w:rsidP="0053707C">
            <w:pPr>
              <w:jc w:val="both"/>
            </w:pPr>
            <w:r w:rsidRPr="005C6832">
              <w:t>2/ZS</w:t>
            </w:r>
          </w:p>
        </w:tc>
      </w:tr>
      <w:tr w:rsidR="0053707C" w14:paraId="31ED8E7A" w14:textId="77777777" w:rsidTr="00A758E6">
        <w:trPr>
          <w:gridBefore w:val="1"/>
          <w:gridAfter w:val="1"/>
          <w:wBefore w:w="171" w:type="dxa"/>
          <w:wAfter w:w="34" w:type="dxa"/>
        </w:trPr>
        <w:tc>
          <w:tcPr>
            <w:tcW w:w="3063" w:type="dxa"/>
            <w:gridSpan w:val="2"/>
            <w:shd w:val="clear" w:color="auto" w:fill="F7CAAC"/>
          </w:tcPr>
          <w:p w14:paraId="10FE0767" w14:textId="77777777" w:rsidR="0053707C" w:rsidRPr="005C6832" w:rsidRDefault="0053707C" w:rsidP="0053707C">
            <w:pPr>
              <w:jc w:val="both"/>
              <w:rPr>
                <w:b/>
              </w:rPr>
            </w:pPr>
            <w:r w:rsidRPr="005C6832">
              <w:rPr>
                <w:b/>
              </w:rPr>
              <w:t>Rozsah studijního předmětu</w:t>
            </w:r>
          </w:p>
        </w:tc>
        <w:tc>
          <w:tcPr>
            <w:tcW w:w="1699" w:type="dxa"/>
            <w:gridSpan w:val="5"/>
          </w:tcPr>
          <w:p w14:paraId="7C6EA679" w14:textId="6DAD3C5B" w:rsidR="0053707C" w:rsidRPr="005C6832" w:rsidRDefault="00A10332" w:rsidP="00023281">
            <w:pPr>
              <w:jc w:val="both"/>
            </w:pPr>
            <w:r>
              <w:t>28p</w:t>
            </w:r>
            <w:r w:rsidR="0053707C" w:rsidRPr="005C6832">
              <w:t>+</w:t>
            </w:r>
            <w:r>
              <w:t>0s</w:t>
            </w:r>
            <w:r w:rsidR="00023281">
              <w:t>+</w:t>
            </w:r>
            <w:r w:rsidR="0053707C" w:rsidRPr="005C6832">
              <w:t>28l</w:t>
            </w:r>
          </w:p>
        </w:tc>
        <w:tc>
          <w:tcPr>
            <w:tcW w:w="887" w:type="dxa"/>
            <w:gridSpan w:val="3"/>
            <w:shd w:val="clear" w:color="auto" w:fill="F7CAAC"/>
          </w:tcPr>
          <w:p w14:paraId="3BF568AB" w14:textId="77777777" w:rsidR="0053707C" w:rsidRPr="005C6832" w:rsidRDefault="0053707C" w:rsidP="0053707C">
            <w:pPr>
              <w:jc w:val="both"/>
              <w:rPr>
                <w:b/>
              </w:rPr>
            </w:pPr>
            <w:r w:rsidRPr="005C6832">
              <w:rPr>
                <w:b/>
              </w:rPr>
              <w:t xml:space="preserve">hod. </w:t>
            </w:r>
          </w:p>
        </w:tc>
        <w:tc>
          <w:tcPr>
            <w:tcW w:w="836" w:type="dxa"/>
            <w:gridSpan w:val="3"/>
          </w:tcPr>
          <w:p w14:paraId="50BD3393" w14:textId="77777777" w:rsidR="0053707C" w:rsidRPr="005C6832" w:rsidRDefault="0053707C" w:rsidP="0053707C">
            <w:pPr>
              <w:jc w:val="both"/>
            </w:pPr>
            <w:r w:rsidRPr="005C6832">
              <w:t>56</w:t>
            </w:r>
          </w:p>
        </w:tc>
        <w:tc>
          <w:tcPr>
            <w:tcW w:w="2153" w:type="dxa"/>
            <w:gridSpan w:val="4"/>
            <w:shd w:val="clear" w:color="auto" w:fill="F7CAAC"/>
          </w:tcPr>
          <w:p w14:paraId="057064E0" w14:textId="77777777" w:rsidR="0053707C" w:rsidRPr="005C6832" w:rsidRDefault="0053707C" w:rsidP="0053707C">
            <w:pPr>
              <w:jc w:val="both"/>
              <w:rPr>
                <w:b/>
              </w:rPr>
            </w:pPr>
            <w:r w:rsidRPr="005C6832">
              <w:rPr>
                <w:b/>
              </w:rPr>
              <w:t>kreditů</w:t>
            </w:r>
          </w:p>
        </w:tc>
        <w:tc>
          <w:tcPr>
            <w:tcW w:w="1222" w:type="dxa"/>
            <w:gridSpan w:val="3"/>
          </w:tcPr>
          <w:p w14:paraId="43DA8A04" w14:textId="77777777" w:rsidR="0053707C" w:rsidRPr="005C6832" w:rsidRDefault="0053707C" w:rsidP="0053707C">
            <w:pPr>
              <w:jc w:val="both"/>
            </w:pPr>
            <w:r w:rsidRPr="005C6832">
              <w:t>4</w:t>
            </w:r>
          </w:p>
        </w:tc>
      </w:tr>
      <w:tr w:rsidR="0053707C" w14:paraId="51243B9D" w14:textId="77777777" w:rsidTr="00A758E6">
        <w:trPr>
          <w:gridBefore w:val="1"/>
          <w:gridAfter w:val="1"/>
          <w:wBefore w:w="171" w:type="dxa"/>
          <w:wAfter w:w="34" w:type="dxa"/>
        </w:trPr>
        <w:tc>
          <w:tcPr>
            <w:tcW w:w="3063" w:type="dxa"/>
            <w:gridSpan w:val="2"/>
            <w:shd w:val="clear" w:color="auto" w:fill="F7CAAC"/>
          </w:tcPr>
          <w:p w14:paraId="017F9BB1" w14:textId="77777777" w:rsidR="0053707C" w:rsidRPr="005C6832" w:rsidRDefault="0053707C" w:rsidP="0053707C">
            <w:pPr>
              <w:jc w:val="both"/>
              <w:rPr>
                <w:b/>
              </w:rPr>
            </w:pPr>
            <w:r w:rsidRPr="005C6832">
              <w:rPr>
                <w:b/>
              </w:rPr>
              <w:t>Prerekvizity, korekvizity, ekvivalence</w:t>
            </w:r>
          </w:p>
        </w:tc>
        <w:tc>
          <w:tcPr>
            <w:tcW w:w="6797" w:type="dxa"/>
            <w:gridSpan w:val="18"/>
          </w:tcPr>
          <w:p w14:paraId="17847FB7" w14:textId="77777777" w:rsidR="0053707C" w:rsidRPr="005C6832" w:rsidRDefault="0053707C" w:rsidP="0053707C">
            <w:pPr>
              <w:jc w:val="both"/>
            </w:pPr>
          </w:p>
        </w:tc>
      </w:tr>
      <w:tr w:rsidR="0053707C" w14:paraId="31D20FD0" w14:textId="77777777" w:rsidTr="00A758E6">
        <w:trPr>
          <w:gridBefore w:val="1"/>
          <w:gridAfter w:val="1"/>
          <w:wBefore w:w="171" w:type="dxa"/>
          <w:wAfter w:w="34" w:type="dxa"/>
        </w:trPr>
        <w:tc>
          <w:tcPr>
            <w:tcW w:w="3063" w:type="dxa"/>
            <w:gridSpan w:val="2"/>
            <w:shd w:val="clear" w:color="auto" w:fill="F7CAAC"/>
          </w:tcPr>
          <w:p w14:paraId="760FDAD9" w14:textId="77777777" w:rsidR="0053707C" w:rsidRPr="005C6832" w:rsidRDefault="0053707C" w:rsidP="0053707C">
            <w:pPr>
              <w:jc w:val="both"/>
              <w:rPr>
                <w:b/>
              </w:rPr>
            </w:pPr>
            <w:r w:rsidRPr="005C6832">
              <w:rPr>
                <w:b/>
              </w:rPr>
              <w:t>Způsob ověření studijních výsledků</w:t>
            </w:r>
          </w:p>
        </w:tc>
        <w:tc>
          <w:tcPr>
            <w:tcW w:w="3422" w:type="dxa"/>
            <w:gridSpan w:val="11"/>
          </w:tcPr>
          <w:p w14:paraId="594BB310" w14:textId="77777777" w:rsidR="0053707C" w:rsidRPr="005C6832" w:rsidRDefault="0053707C" w:rsidP="0053707C">
            <w:pPr>
              <w:jc w:val="both"/>
            </w:pPr>
            <w:r w:rsidRPr="005C6832">
              <w:t>zápočet, zkouška</w:t>
            </w:r>
          </w:p>
        </w:tc>
        <w:tc>
          <w:tcPr>
            <w:tcW w:w="1559" w:type="dxa"/>
            <w:gridSpan w:val="3"/>
            <w:shd w:val="clear" w:color="auto" w:fill="F7CAAC"/>
          </w:tcPr>
          <w:p w14:paraId="48214CF2" w14:textId="77777777" w:rsidR="0053707C" w:rsidRPr="005C6832" w:rsidRDefault="0053707C" w:rsidP="0053707C">
            <w:pPr>
              <w:jc w:val="both"/>
              <w:rPr>
                <w:b/>
              </w:rPr>
            </w:pPr>
            <w:r w:rsidRPr="005C6832">
              <w:rPr>
                <w:b/>
              </w:rPr>
              <w:t>Forma výuky</w:t>
            </w:r>
          </w:p>
        </w:tc>
        <w:tc>
          <w:tcPr>
            <w:tcW w:w="1816" w:type="dxa"/>
            <w:gridSpan w:val="4"/>
          </w:tcPr>
          <w:p w14:paraId="4091BB7A" w14:textId="77777777" w:rsidR="0053707C" w:rsidRPr="005C6832" w:rsidRDefault="0053707C" w:rsidP="0053707C">
            <w:pPr>
              <w:jc w:val="both"/>
            </w:pPr>
            <w:r w:rsidRPr="005C6832">
              <w:t>přednášky, laboratorní cvičení</w:t>
            </w:r>
          </w:p>
        </w:tc>
      </w:tr>
      <w:tr w:rsidR="0053707C" w14:paraId="3D1D3FA5" w14:textId="77777777" w:rsidTr="00A758E6">
        <w:trPr>
          <w:gridBefore w:val="1"/>
          <w:gridAfter w:val="1"/>
          <w:wBefore w:w="171" w:type="dxa"/>
          <w:wAfter w:w="34" w:type="dxa"/>
        </w:trPr>
        <w:tc>
          <w:tcPr>
            <w:tcW w:w="3063" w:type="dxa"/>
            <w:gridSpan w:val="2"/>
            <w:shd w:val="clear" w:color="auto" w:fill="F7CAAC"/>
          </w:tcPr>
          <w:p w14:paraId="62B565E4" w14:textId="77777777" w:rsidR="0053707C" w:rsidRPr="005C6832" w:rsidRDefault="0053707C" w:rsidP="0053707C">
            <w:pPr>
              <w:jc w:val="both"/>
              <w:rPr>
                <w:b/>
              </w:rPr>
            </w:pPr>
            <w:r w:rsidRPr="005C6832">
              <w:rPr>
                <w:b/>
              </w:rPr>
              <w:t>Forma způsobu ověření studijních výsledků a další požadavky na studenta</w:t>
            </w:r>
          </w:p>
        </w:tc>
        <w:tc>
          <w:tcPr>
            <w:tcW w:w="6797" w:type="dxa"/>
            <w:gridSpan w:val="18"/>
            <w:tcBorders>
              <w:bottom w:val="single" w:sz="4" w:space="0" w:color="auto"/>
            </w:tcBorders>
          </w:tcPr>
          <w:p w14:paraId="6412D908" w14:textId="77777777" w:rsidR="0053707C" w:rsidRDefault="0053707C" w:rsidP="0053707C">
            <w:pPr>
              <w:jc w:val="both"/>
              <w:rPr>
                <w:color w:val="000000"/>
                <w:shd w:val="clear" w:color="auto" w:fill="FFFFFF"/>
              </w:rPr>
            </w:pPr>
            <w:r w:rsidRPr="005C6832">
              <w:rPr>
                <w:color w:val="000000"/>
                <w:shd w:val="clear" w:color="auto" w:fill="FFFFFF"/>
              </w:rPr>
              <w:t xml:space="preserve">Docházka: povinná </w:t>
            </w:r>
            <w:r>
              <w:rPr>
                <w:color w:val="000000"/>
                <w:shd w:val="clear" w:color="auto" w:fill="FFFFFF"/>
              </w:rPr>
              <w:t xml:space="preserve">90% </w:t>
            </w:r>
            <w:r w:rsidRPr="005C6832">
              <w:rPr>
                <w:color w:val="000000"/>
                <w:shd w:val="clear" w:color="auto" w:fill="FFFFFF"/>
              </w:rPr>
              <w:t xml:space="preserve">účast </w:t>
            </w:r>
            <w:r>
              <w:rPr>
                <w:color w:val="000000"/>
                <w:shd w:val="clear" w:color="auto" w:fill="FFFFFF"/>
              </w:rPr>
              <w:t>ve cvičeních.</w:t>
            </w:r>
          </w:p>
          <w:p w14:paraId="421CF5C0" w14:textId="77777777" w:rsidR="0053707C" w:rsidRDefault="0053707C" w:rsidP="0053707C">
            <w:pPr>
              <w:jc w:val="both"/>
              <w:rPr>
                <w:color w:val="000000"/>
                <w:shd w:val="clear" w:color="auto" w:fill="FFFFFF"/>
              </w:rPr>
            </w:pPr>
            <w:r w:rsidRPr="005C6832">
              <w:rPr>
                <w:color w:val="000000"/>
                <w:shd w:val="clear" w:color="auto" w:fill="FFFFFF"/>
              </w:rPr>
              <w:t>Zápočet: 2 testy (min. 70%</w:t>
            </w:r>
            <w:r>
              <w:rPr>
                <w:color w:val="000000"/>
                <w:shd w:val="clear" w:color="auto" w:fill="FFFFFF"/>
              </w:rPr>
              <w:t xml:space="preserve"> bodů</w:t>
            </w:r>
            <w:r w:rsidRPr="005C6832">
              <w:rPr>
                <w:color w:val="000000"/>
                <w:shd w:val="clear" w:color="auto" w:fill="FFFFFF"/>
              </w:rPr>
              <w:t>)</w:t>
            </w:r>
            <w:r>
              <w:rPr>
                <w:color w:val="000000"/>
                <w:shd w:val="clear" w:color="auto" w:fill="FFFFFF"/>
              </w:rPr>
              <w:t>.</w:t>
            </w:r>
          </w:p>
          <w:p w14:paraId="6C0CAB87" w14:textId="77777777" w:rsidR="0053707C" w:rsidRPr="005C6832" w:rsidRDefault="0053707C" w:rsidP="0053707C">
            <w:pPr>
              <w:jc w:val="both"/>
            </w:pPr>
            <w:r w:rsidRPr="005C6832">
              <w:rPr>
                <w:color w:val="000000"/>
                <w:shd w:val="clear" w:color="auto" w:fill="FFFFFF"/>
              </w:rPr>
              <w:t>Zkouška</w:t>
            </w:r>
            <w:r>
              <w:rPr>
                <w:color w:val="000000"/>
                <w:shd w:val="clear" w:color="auto" w:fill="FFFFFF"/>
              </w:rPr>
              <w:t>:</w:t>
            </w:r>
            <w:r w:rsidRPr="005C6832">
              <w:rPr>
                <w:color w:val="000000"/>
                <w:shd w:val="clear" w:color="auto" w:fill="FFFFFF"/>
              </w:rPr>
              <w:t xml:space="preserve"> </w:t>
            </w:r>
            <w:r>
              <w:rPr>
                <w:color w:val="000000"/>
                <w:shd w:val="clear" w:color="auto" w:fill="FFFFFF"/>
              </w:rPr>
              <w:t xml:space="preserve">písemná a ústní - </w:t>
            </w:r>
            <w:r w:rsidRPr="005C6832">
              <w:rPr>
                <w:color w:val="000000"/>
                <w:shd w:val="clear" w:color="auto" w:fill="FFFFFF"/>
              </w:rPr>
              <w:t>prokázání znalosti probíraných t</w:t>
            </w:r>
            <w:r>
              <w:rPr>
                <w:color w:val="000000"/>
                <w:shd w:val="clear" w:color="auto" w:fill="FFFFFF"/>
              </w:rPr>
              <w:t>e</w:t>
            </w:r>
            <w:r w:rsidRPr="005C6832">
              <w:rPr>
                <w:color w:val="000000"/>
                <w:shd w:val="clear" w:color="auto" w:fill="FFFFFF"/>
              </w:rPr>
              <w:t>matických okruhů</w:t>
            </w:r>
            <w:r>
              <w:rPr>
                <w:color w:val="000000"/>
                <w:shd w:val="clear" w:color="auto" w:fill="FFFFFF"/>
              </w:rPr>
              <w:t>.</w:t>
            </w:r>
          </w:p>
        </w:tc>
      </w:tr>
      <w:tr w:rsidR="0053707C" w14:paraId="395AFED9" w14:textId="77777777" w:rsidTr="00A758E6">
        <w:trPr>
          <w:gridBefore w:val="1"/>
          <w:gridAfter w:val="1"/>
          <w:wBefore w:w="171" w:type="dxa"/>
          <w:wAfter w:w="34" w:type="dxa"/>
          <w:trHeight w:val="197"/>
        </w:trPr>
        <w:tc>
          <w:tcPr>
            <w:tcW w:w="3063" w:type="dxa"/>
            <w:gridSpan w:val="2"/>
            <w:tcBorders>
              <w:top w:val="nil"/>
            </w:tcBorders>
            <w:shd w:val="clear" w:color="auto" w:fill="F7CAAC"/>
          </w:tcPr>
          <w:p w14:paraId="261F8279" w14:textId="77777777" w:rsidR="0053707C" w:rsidRPr="005C6832" w:rsidRDefault="0053707C" w:rsidP="0053707C">
            <w:pPr>
              <w:jc w:val="both"/>
              <w:rPr>
                <w:b/>
              </w:rPr>
            </w:pPr>
            <w:r w:rsidRPr="005C6832">
              <w:rPr>
                <w:b/>
              </w:rPr>
              <w:t>Garant předmětu</w:t>
            </w:r>
          </w:p>
        </w:tc>
        <w:tc>
          <w:tcPr>
            <w:tcW w:w="6797" w:type="dxa"/>
            <w:gridSpan w:val="18"/>
            <w:tcBorders>
              <w:top w:val="single" w:sz="4" w:space="0" w:color="auto"/>
            </w:tcBorders>
          </w:tcPr>
          <w:p w14:paraId="21DD1428" w14:textId="77777777" w:rsidR="0053707C" w:rsidRPr="005C6832" w:rsidRDefault="0053707C" w:rsidP="0053707C">
            <w:pPr>
              <w:jc w:val="both"/>
            </w:pPr>
            <w:r w:rsidRPr="005C6832">
              <w:t>Ing. Eva Lorencová, Ph.D.</w:t>
            </w:r>
          </w:p>
        </w:tc>
      </w:tr>
      <w:tr w:rsidR="0053707C" w14:paraId="65F891A3" w14:textId="77777777" w:rsidTr="00A758E6">
        <w:trPr>
          <w:gridBefore w:val="1"/>
          <w:gridAfter w:val="1"/>
          <w:wBefore w:w="171" w:type="dxa"/>
          <w:wAfter w:w="34" w:type="dxa"/>
          <w:trHeight w:val="243"/>
        </w:trPr>
        <w:tc>
          <w:tcPr>
            <w:tcW w:w="3063" w:type="dxa"/>
            <w:gridSpan w:val="2"/>
            <w:tcBorders>
              <w:top w:val="nil"/>
            </w:tcBorders>
            <w:shd w:val="clear" w:color="auto" w:fill="F7CAAC"/>
          </w:tcPr>
          <w:p w14:paraId="72EFAD23" w14:textId="77777777" w:rsidR="0053707C" w:rsidRPr="005C6832" w:rsidRDefault="0053707C" w:rsidP="0053707C">
            <w:pPr>
              <w:jc w:val="both"/>
              <w:rPr>
                <w:b/>
              </w:rPr>
            </w:pPr>
            <w:r w:rsidRPr="005C6832">
              <w:rPr>
                <w:b/>
              </w:rPr>
              <w:t>Zapojení garanta do výuky předmětu</w:t>
            </w:r>
          </w:p>
        </w:tc>
        <w:tc>
          <w:tcPr>
            <w:tcW w:w="6797" w:type="dxa"/>
            <w:gridSpan w:val="18"/>
            <w:tcBorders>
              <w:top w:val="nil"/>
            </w:tcBorders>
          </w:tcPr>
          <w:p w14:paraId="6FD1FD8A" w14:textId="1A88B3BA" w:rsidR="0053707C" w:rsidRPr="005C6832" w:rsidRDefault="00023281" w:rsidP="0053707C">
            <w:pPr>
              <w:jc w:val="both"/>
            </w:pPr>
            <w:r>
              <w:t>50% p</w:t>
            </w:r>
          </w:p>
        </w:tc>
      </w:tr>
      <w:tr w:rsidR="0053707C" w14:paraId="41C3FAC3" w14:textId="77777777" w:rsidTr="00A758E6">
        <w:trPr>
          <w:gridBefore w:val="1"/>
          <w:gridAfter w:val="1"/>
          <w:wBefore w:w="171" w:type="dxa"/>
          <w:wAfter w:w="34" w:type="dxa"/>
        </w:trPr>
        <w:tc>
          <w:tcPr>
            <w:tcW w:w="3063" w:type="dxa"/>
            <w:gridSpan w:val="2"/>
            <w:shd w:val="clear" w:color="auto" w:fill="F7CAAC"/>
          </w:tcPr>
          <w:p w14:paraId="0BF819D2" w14:textId="77777777" w:rsidR="0053707C" w:rsidRPr="005C6832" w:rsidRDefault="0053707C" w:rsidP="0053707C">
            <w:pPr>
              <w:jc w:val="both"/>
              <w:rPr>
                <w:b/>
              </w:rPr>
            </w:pPr>
            <w:r w:rsidRPr="005C6832">
              <w:rPr>
                <w:b/>
              </w:rPr>
              <w:t>Vyučující</w:t>
            </w:r>
          </w:p>
        </w:tc>
        <w:tc>
          <w:tcPr>
            <w:tcW w:w="6797" w:type="dxa"/>
            <w:gridSpan w:val="18"/>
            <w:tcBorders>
              <w:bottom w:val="nil"/>
            </w:tcBorders>
          </w:tcPr>
          <w:p w14:paraId="48034D94" w14:textId="77777777" w:rsidR="0053707C" w:rsidRPr="005C6832" w:rsidRDefault="0053707C" w:rsidP="0053707C">
            <w:pPr>
              <w:jc w:val="both"/>
            </w:pPr>
          </w:p>
        </w:tc>
      </w:tr>
      <w:tr w:rsidR="0053707C" w14:paraId="01FAE6D1" w14:textId="77777777" w:rsidTr="00A758E6">
        <w:trPr>
          <w:gridBefore w:val="1"/>
          <w:gridAfter w:val="1"/>
          <w:wBefore w:w="171" w:type="dxa"/>
          <w:wAfter w:w="34" w:type="dxa"/>
          <w:trHeight w:val="360"/>
        </w:trPr>
        <w:tc>
          <w:tcPr>
            <w:tcW w:w="9860" w:type="dxa"/>
            <w:gridSpan w:val="20"/>
            <w:tcBorders>
              <w:top w:val="nil"/>
            </w:tcBorders>
          </w:tcPr>
          <w:p w14:paraId="1677D612" w14:textId="6AA434F7" w:rsidR="0053707C" w:rsidRPr="005C6832" w:rsidRDefault="0053707C" w:rsidP="00D30179">
            <w:pPr>
              <w:spacing w:before="60" w:after="60"/>
            </w:pPr>
            <w:r w:rsidRPr="00023281">
              <w:rPr>
                <w:b/>
              </w:rPr>
              <w:t>Ing. Eva Lorencová, Ph.D.</w:t>
            </w:r>
            <w:r w:rsidRPr="005C6832">
              <w:t xml:space="preserve"> (50% p</w:t>
            </w:r>
            <w:r w:rsidR="00023281">
              <w:t>)</w:t>
            </w:r>
          </w:p>
          <w:p w14:paraId="0E5C321B" w14:textId="3890D115" w:rsidR="0053707C" w:rsidRPr="005C6832" w:rsidRDefault="0053707C" w:rsidP="00D30179">
            <w:pPr>
              <w:spacing w:before="60" w:after="60"/>
            </w:pPr>
            <w:r w:rsidRPr="005C6832">
              <w:t>Ing. Richardos Nikolaos Salek, Ph.D. (50% p)</w:t>
            </w:r>
          </w:p>
        </w:tc>
      </w:tr>
      <w:tr w:rsidR="0053707C" w14:paraId="2CA99257" w14:textId="77777777" w:rsidTr="00A758E6">
        <w:trPr>
          <w:gridBefore w:val="1"/>
          <w:gridAfter w:val="1"/>
          <w:wBefore w:w="171" w:type="dxa"/>
          <w:wAfter w:w="34" w:type="dxa"/>
        </w:trPr>
        <w:tc>
          <w:tcPr>
            <w:tcW w:w="3063" w:type="dxa"/>
            <w:gridSpan w:val="2"/>
            <w:shd w:val="clear" w:color="auto" w:fill="F7CAAC"/>
          </w:tcPr>
          <w:p w14:paraId="11758B76" w14:textId="77777777" w:rsidR="0053707C" w:rsidRPr="005C6832" w:rsidRDefault="0053707C" w:rsidP="0053707C">
            <w:pPr>
              <w:jc w:val="both"/>
              <w:rPr>
                <w:b/>
              </w:rPr>
            </w:pPr>
            <w:r w:rsidRPr="005C6832">
              <w:rPr>
                <w:b/>
              </w:rPr>
              <w:t>Stručná anotace předmětu</w:t>
            </w:r>
          </w:p>
        </w:tc>
        <w:tc>
          <w:tcPr>
            <w:tcW w:w="6797" w:type="dxa"/>
            <w:gridSpan w:val="18"/>
            <w:tcBorders>
              <w:bottom w:val="nil"/>
            </w:tcBorders>
          </w:tcPr>
          <w:p w14:paraId="6573F5CC" w14:textId="77777777" w:rsidR="0053707C" w:rsidRPr="005C6832" w:rsidRDefault="0053707C" w:rsidP="0053707C">
            <w:pPr>
              <w:jc w:val="both"/>
            </w:pPr>
          </w:p>
        </w:tc>
      </w:tr>
      <w:tr w:rsidR="0053707C" w14:paraId="42855941" w14:textId="77777777" w:rsidTr="00A758E6">
        <w:trPr>
          <w:gridBefore w:val="1"/>
          <w:gridAfter w:val="1"/>
          <w:wBefore w:w="171" w:type="dxa"/>
          <w:wAfter w:w="34" w:type="dxa"/>
          <w:trHeight w:val="3662"/>
        </w:trPr>
        <w:tc>
          <w:tcPr>
            <w:tcW w:w="9860" w:type="dxa"/>
            <w:gridSpan w:val="20"/>
            <w:tcBorders>
              <w:top w:val="nil"/>
              <w:bottom w:val="single" w:sz="12" w:space="0" w:color="auto"/>
            </w:tcBorders>
          </w:tcPr>
          <w:p w14:paraId="005FD76B" w14:textId="77777777" w:rsidR="0053707C" w:rsidRPr="005C6832" w:rsidRDefault="0053707C" w:rsidP="0053707C">
            <w:pPr>
              <w:jc w:val="both"/>
            </w:pPr>
            <w:r w:rsidRPr="005C6832">
              <w:t xml:space="preserve">Cílem předmětu je rozšířit a prohloubit znalosti studenta v oblasti výroby nápojů. Student získá znalosti o technologiích výroby piva, vína, lihovin a nealkoholických nápojů. </w:t>
            </w:r>
            <w:r w:rsidRPr="006C447C">
              <w:t>Obsah před</w:t>
            </w:r>
            <w:r>
              <w:t>mětu tvoří tyto tematické celky:</w:t>
            </w:r>
          </w:p>
          <w:p w14:paraId="77D7E61B" w14:textId="77777777" w:rsidR="0053707C" w:rsidRDefault="0053707C" w:rsidP="0053707C">
            <w:pPr>
              <w:pStyle w:val="Odstavecseseznamem"/>
              <w:numPr>
                <w:ilvl w:val="0"/>
                <w:numId w:val="18"/>
              </w:numPr>
              <w:ind w:left="284" w:hanging="57"/>
              <w:jc w:val="both"/>
            </w:pPr>
            <w:r w:rsidRPr="005C6832">
              <w:t>Technologie výroby různých druhů čaje (pravé, bylinné a ovocné čaje)</w:t>
            </w:r>
            <w:r>
              <w:t>.</w:t>
            </w:r>
          </w:p>
          <w:p w14:paraId="30A38988" w14:textId="77777777" w:rsidR="0053707C" w:rsidRDefault="0053707C" w:rsidP="0053707C">
            <w:pPr>
              <w:pStyle w:val="Odstavecseseznamem"/>
              <w:numPr>
                <w:ilvl w:val="0"/>
                <w:numId w:val="18"/>
              </w:numPr>
              <w:ind w:left="284" w:hanging="57"/>
              <w:jc w:val="both"/>
            </w:pPr>
            <w:r w:rsidRPr="005C6832">
              <w:t>Technologie výroby základních a speciál</w:t>
            </w:r>
            <w:r>
              <w:t>ních druhů kávy, výroba kávovin.</w:t>
            </w:r>
          </w:p>
          <w:p w14:paraId="0CDFE1AE" w14:textId="77777777" w:rsidR="0053707C" w:rsidRDefault="0053707C" w:rsidP="0053707C">
            <w:pPr>
              <w:pStyle w:val="Odstavecseseznamem"/>
              <w:numPr>
                <w:ilvl w:val="0"/>
                <w:numId w:val="18"/>
              </w:numPr>
              <w:ind w:left="284" w:hanging="57"/>
              <w:jc w:val="both"/>
            </w:pPr>
            <w:r w:rsidRPr="005C6832">
              <w:t>Kvasné procesy, základy fermentačních technologií</w:t>
            </w:r>
            <w:r>
              <w:t>.</w:t>
            </w:r>
            <w:r w:rsidRPr="005C6832">
              <w:t xml:space="preserve"> </w:t>
            </w:r>
          </w:p>
          <w:p w14:paraId="03E17754" w14:textId="77777777" w:rsidR="0053707C" w:rsidRDefault="0053707C" w:rsidP="0053707C">
            <w:pPr>
              <w:pStyle w:val="Odstavecseseznamem"/>
              <w:numPr>
                <w:ilvl w:val="0"/>
                <w:numId w:val="18"/>
              </w:numPr>
              <w:ind w:left="284" w:hanging="57"/>
              <w:jc w:val="both"/>
            </w:pPr>
            <w:r w:rsidRPr="005C6832">
              <w:t>Surov</w:t>
            </w:r>
            <w:r>
              <w:t>iny pro výrobu piva, sladařství.</w:t>
            </w:r>
          </w:p>
          <w:p w14:paraId="7BAB7DF2" w14:textId="77777777" w:rsidR="0053707C" w:rsidRDefault="0053707C" w:rsidP="0053707C">
            <w:pPr>
              <w:pStyle w:val="Odstavecseseznamem"/>
              <w:numPr>
                <w:ilvl w:val="0"/>
                <w:numId w:val="18"/>
              </w:numPr>
              <w:ind w:left="284" w:hanging="57"/>
              <w:jc w:val="both"/>
            </w:pPr>
            <w:r w:rsidRPr="005C6832">
              <w:t>Pivovarnictví, výroba základních a speciálních druhů piv</w:t>
            </w:r>
            <w:r>
              <w:t>.</w:t>
            </w:r>
            <w:r w:rsidRPr="005C6832">
              <w:t xml:space="preserve"> </w:t>
            </w:r>
          </w:p>
          <w:p w14:paraId="7D0BA219" w14:textId="77777777" w:rsidR="0053707C" w:rsidRDefault="0053707C" w:rsidP="0053707C">
            <w:pPr>
              <w:pStyle w:val="Odstavecseseznamem"/>
              <w:numPr>
                <w:ilvl w:val="0"/>
                <w:numId w:val="18"/>
              </w:numPr>
              <w:ind w:left="284" w:hanging="57"/>
              <w:jc w:val="both"/>
            </w:pPr>
            <w:r>
              <w:t>Technologie výroby tichých vín.</w:t>
            </w:r>
          </w:p>
          <w:p w14:paraId="42569C95" w14:textId="77777777" w:rsidR="0053707C" w:rsidRDefault="0053707C" w:rsidP="0053707C">
            <w:pPr>
              <w:pStyle w:val="Odstavecseseznamem"/>
              <w:numPr>
                <w:ilvl w:val="0"/>
                <w:numId w:val="18"/>
              </w:numPr>
              <w:ind w:left="284" w:hanging="57"/>
              <w:jc w:val="both"/>
            </w:pPr>
            <w:r w:rsidRPr="005C6832">
              <w:t>Výroba ostatních druhů vín (šumivých a perlivých vín, alkoholizovaných, kořeněných a přírodně sladkých vín)</w:t>
            </w:r>
            <w:r>
              <w:t>.</w:t>
            </w:r>
          </w:p>
          <w:p w14:paraId="0FC1D194" w14:textId="77777777" w:rsidR="0053707C" w:rsidRDefault="0053707C" w:rsidP="0053707C">
            <w:pPr>
              <w:pStyle w:val="Odstavecseseznamem"/>
              <w:numPr>
                <w:ilvl w:val="0"/>
                <w:numId w:val="18"/>
              </w:numPr>
              <w:ind w:left="284" w:hanging="57"/>
              <w:jc w:val="both"/>
            </w:pPr>
            <w:r w:rsidRPr="005C6832">
              <w:t>Výroba ovocných vín, cideru a medoviny</w:t>
            </w:r>
            <w:r>
              <w:t>.</w:t>
            </w:r>
          </w:p>
          <w:p w14:paraId="1991DF41" w14:textId="77777777" w:rsidR="0053707C" w:rsidRDefault="0053707C" w:rsidP="0053707C">
            <w:pPr>
              <w:pStyle w:val="Odstavecseseznamem"/>
              <w:numPr>
                <w:ilvl w:val="0"/>
                <w:numId w:val="18"/>
              </w:numPr>
              <w:ind w:left="284" w:hanging="57"/>
              <w:jc w:val="both"/>
            </w:pPr>
            <w:r w:rsidRPr="005C6832">
              <w:t>Lihovarnictví</w:t>
            </w:r>
            <w:r>
              <w:t>.</w:t>
            </w:r>
            <w:r w:rsidRPr="005C6832">
              <w:t xml:space="preserve"> </w:t>
            </w:r>
          </w:p>
          <w:p w14:paraId="0C2E74D7" w14:textId="77777777" w:rsidR="0053707C" w:rsidRDefault="0053707C" w:rsidP="0053707C">
            <w:pPr>
              <w:pStyle w:val="Odstavecseseznamem"/>
              <w:numPr>
                <w:ilvl w:val="0"/>
                <w:numId w:val="18"/>
              </w:numPr>
              <w:ind w:left="284" w:hanging="57"/>
              <w:jc w:val="both"/>
            </w:pPr>
            <w:r w:rsidRPr="005C6832">
              <w:t>Výroba ovocných destilátů, destilátů z vína a matolin</w:t>
            </w:r>
            <w:r>
              <w:t>.</w:t>
            </w:r>
          </w:p>
          <w:p w14:paraId="6D4526BB" w14:textId="77777777" w:rsidR="0053707C" w:rsidRDefault="0053707C" w:rsidP="0053707C">
            <w:pPr>
              <w:pStyle w:val="Odstavecseseznamem"/>
              <w:numPr>
                <w:ilvl w:val="0"/>
                <w:numId w:val="18"/>
              </w:numPr>
              <w:ind w:left="284" w:hanging="57"/>
              <w:jc w:val="both"/>
            </w:pPr>
            <w:r w:rsidRPr="005C6832">
              <w:t>Výroba obilných destilátů, destilátů ze sladu a z vybraných speciálních surovin</w:t>
            </w:r>
            <w:r>
              <w:t>.</w:t>
            </w:r>
          </w:p>
          <w:p w14:paraId="10EBD0D8" w14:textId="77777777" w:rsidR="0053707C" w:rsidRDefault="0053707C" w:rsidP="0053707C">
            <w:pPr>
              <w:pStyle w:val="Odstavecseseznamem"/>
              <w:numPr>
                <w:ilvl w:val="0"/>
                <w:numId w:val="18"/>
              </w:numPr>
              <w:ind w:left="284" w:hanging="57"/>
              <w:jc w:val="both"/>
            </w:pPr>
            <w:r w:rsidRPr="005C6832">
              <w:t>Technologie výroby lihovin (výroba ovocných, bylinných a emulzních likérů)</w:t>
            </w:r>
            <w:r>
              <w:t>.</w:t>
            </w:r>
          </w:p>
          <w:p w14:paraId="41B79A27" w14:textId="77777777" w:rsidR="0053707C" w:rsidRDefault="0053707C" w:rsidP="0053707C">
            <w:pPr>
              <w:pStyle w:val="Odstavecseseznamem"/>
              <w:numPr>
                <w:ilvl w:val="0"/>
                <w:numId w:val="18"/>
              </w:numPr>
              <w:ind w:left="284" w:hanging="57"/>
              <w:jc w:val="both"/>
            </w:pPr>
            <w:r w:rsidRPr="005C6832">
              <w:t>Technologie výroby nealkoholických nápojů (šťávy, nektary, koncentráty)</w:t>
            </w:r>
            <w:r>
              <w:t>.</w:t>
            </w:r>
            <w:r w:rsidRPr="005C6832">
              <w:t xml:space="preserve"> </w:t>
            </w:r>
          </w:p>
          <w:p w14:paraId="3BA1A009" w14:textId="77777777" w:rsidR="0053707C" w:rsidRPr="005C6832" w:rsidRDefault="0053707C" w:rsidP="0053707C">
            <w:pPr>
              <w:pStyle w:val="Odstavecseseznamem"/>
              <w:numPr>
                <w:ilvl w:val="0"/>
                <w:numId w:val="18"/>
              </w:numPr>
              <w:ind w:left="284" w:hanging="57"/>
              <w:jc w:val="both"/>
            </w:pPr>
            <w:r w:rsidRPr="005C6832">
              <w:t>Technologie výroby nealkoholických nápojů (minerální vody a sycené vody, sirupy, limonády a nápoje jako funkční potraviny)</w:t>
            </w:r>
            <w:r>
              <w:t>.</w:t>
            </w:r>
          </w:p>
        </w:tc>
      </w:tr>
      <w:tr w:rsidR="0053707C" w14:paraId="2A3B6BC7"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10BDE03E" w14:textId="77777777" w:rsidR="0053707C" w:rsidRPr="005C6832" w:rsidRDefault="0053707C" w:rsidP="0053707C">
            <w:pPr>
              <w:jc w:val="both"/>
            </w:pPr>
            <w:r w:rsidRPr="005C6832">
              <w:rPr>
                <w:b/>
              </w:rPr>
              <w:t>Studijní literatura a studijní pomůcky</w:t>
            </w:r>
          </w:p>
        </w:tc>
        <w:tc>
          <w:tcPr>
            <w:tcW w:w="6213" w:type="dxa"/>
            <w:gridSpan w:val="15"/>
            <w:tcBorders>
              <w:top w:val="nil"/>
              <w:bottom w:val="nil"/>
            </w:tcBorders>
          </w:tcPr>
          <w:p w14:paraId="5F5064E4" w14:textId="77777777" w:rsidR="0053707C" w:rsidRPr="005C6832" w:rsidRDefault="0053707C" w:rsidP="0053707C">
            <w:pPr>
              <w:jc w:val="both"/>
            </w:pPr>
          </w:p>
        </w:tc>
      </w:tr>
      <w:tr w:rsidR="0053707C" w14:paraId="0A661CEA" w14:textId="77777777" w:rsidTr="00A758E6">
        <w:trPr>
          <w:gridBefore w:val="1"/>
          <w:gridAfter w:val="1"/>
          <w:wBefore w:w="171" w:type="dxa"/>
          <w:wAfter w:w="34" w:type="dxa"/>
          <w:trHeight w:val="1497"/>
        </w:trPr>
        <w:tc>
          <w:tcPr>
            <w:tcW w:w="9860" w:type="dxa"/>
            <w:gridSpan w:val="20"/>
            <w:tcBorders>
              <w:top w:val="nil"/>
            </w:tcBorders>
          </w:tcPr>
          <w:p w14:paraId="44A268D1" w14:textId="77777777" w:rsidR="0053707C" w:rsidRPr="00676B76" w:rsidRDefault="0053707C" w:rsidP="0053707C">
            <w:pPr>
              <w:rPr>
                <w:u w:val="single"/>
              </w:rPr>
            </w:pPr>
            <w:r w:rsidRPr="00676B76">
              <w:rPr>
                <w:bCs/>
                <w:u w:val="single"/>
              </w:rPr>
              <w:t>Povinná</w:t>
            </w:r>
            <w:r>
              <w:rPr>
                <w:bCs/>
                <w:u w:val="single"/>
              </w:rPr>
              <w:t xml:space="preserve"> </w:t>
            </w:r>
            <w:r w:rsidRPr="00676B76">
              <w:rPr>
                <w:u w:val="single"/>
              </w:rPr>
              <w:t>literatura</w:t>
            </w:r>
            <w:r w:rsidRPr="00676B76">
              <w:rPr>
                <w:bCs/>
                <w:u w:val="single"/>
              </w:rPr>
              <w:t>:</w:t>
            </w:r>
            <w:r w:rsidRPr="00676B76">
              <w:rPr>
                <w:u w:val="single"/>
              </w:rPr>
              <w:t xml:space="preserve"> </w:t>
            </w:r>
          </w:p>
          <w:p w14:paraId="6B7756B2" w14:textId="77777777" w:rsidR="00E62AB7" w:rsidRDefault="00E62AB7" w:rsidP="00E62AB7">
            <w:pPr>
              <w:jc w:val="both"/>
              <w:rPr>
                <w:sz w:val="19"/>
                <w:szCs w:val="19"/>
              </w:rPr>
            </w:pPr>
            <w:r w:rsidRPr="00C2702E">
              <w:rPr>
                <w:sz w:val="19"/>
                <w:szCs w:val="19"/>
              </w:rPr>
              <w:t>Výukové materiály v anglickém jazyce poskytnuté vyučujícím.</w:t>
            </w:r>
          </w:p>
          <w:p w14:paraId="722C0854" w14:textId="77777777" w:rsidR="0053707C" w:rsidRPr="00E41472" w:rsidRDefault="0053707C" w:rsidP="0053707C">
            <w:pPr>
              <w:rPr>
                <w:bCs/>
                <w:sz w:val="10"/>
                <w:szCs w:val="10"/>
                <w:u w:val="single"/>
              </w:rPr>
            </w:pPr>
          </w:p>
          <w:p w14:paraId="1E4877D4" w14:textId="77777777" w:rsidR="0053707C" w:rsidRPr="00676B76" w:rsidRDefault="0053707C" w:rsidP="0053707C">
            <w:pPr>
              <w:rPr>
                <w:u w:val="single"/>
              </w:rPr>
            </w:pPr>
            <w:r w:rsidRPr="00676B76">
              <w:rPr>
                <w:bCs/>
                <w:u w:val="single"/>
              </w:rPr>
              <w:t>Doporučená</w:t>
            </w:r>
            <w:r>
              <w:rPr>
                <w:bCs/>
                <w:u w:val="single"/>
              </w:rPr>
              <w:t xml:space="preserve"> </w:t>
            </w:r>
            <w:r w:rsidRPr="00676B76">
              <w:rPr>
                <w:u w:val="single"/>
              </w:rPr>
              <w:t>literatura</w:t>
            </w:r>
            <w:r w:rsidRPr="00676B76">
              <w:rPr>
                <w:bCs/>
                <w:u w:val="single"/>
              </w:rPr>
              <w:t>:</w:t>
            </w:r>
            <w:r w:rsidRPr="00676B76">
              <w:rPr>
                <w:u w:val="single"/>
              </w:rPr>
              <w:t xml:space="preserve"> </w:t>
            </w:r>
          </w:p>
          <w:p w14:paraId="5D29B67D" w14:textId="77777777" w:rsidR="0053707C" w:rsidRPr="00D35067" w:rsidRDefault="0053707C" w:rsidP="0053707C">
            <w:pPr>
              <w:jc w:val="both"/>
              <w:rPr>
                <w:sz w:val="19"/>
                <w:szCs w:val="19"/>
              </w:rPr>
            </w:pPr>
            <w:r w:rsidRPr="00D35067">
              <w:rPr>
                <w:sz w:val="19"/>
                <w:szCs w:val="19"/>
              </w:rPr>
              <w:t xml:space="preserve">STEEN, </w:t>
            </w:r>
            <w:proofErr w:type="gramStart"/>
            <w:r w:rsidRPr="00D35067">
              <w:rPr>
                <w:sz w:val="19"/>
                <w:szCs w:val="19"/>
              </w:rPr>
              <w:t>P.R.</w:t>
            </w:r>
            <w:proofErr w:type="gramEnd"/>
            <w:r w:rsidRPr="00D35067">
              <w:rPr>
                <w:sz w:val="19"/>
                <w:szCs w:val="19"/>
              </w:rPr>
              <w:t xml:space="preserve">, ASHURST, R. </w:t>
            </w:r>
            <w:r w:rsidRPr="00D35067">
              <w:rPr>
                <w:iCs/>
                <w:sz w:val="19"/>
                <w:szCs w:val="19"/>
              </w:rPr>
              <w:t>Carbonated Soft Drinks: Formulation and Manufacture</w:t>
            </w:r>
            <w:r w:rsidRPr="00D35067">
              <w:rPr>
                <w:sz w:val="19"/>
                <w:szCs w:val="19"/>
              </w:rPr>
              <w:t xml:space="preserve">. Oxford, 2006. ISBN 978-14051-3435-4. </w:t>
            </w:r>
          </w:p>
          <w:p w14:paraId="244AB546" w14:textId="77777777" w:rsidR="0053707C" w:rsidRPr="002F41E6" w:rsidRDefault="0053707C" w:rsidP="0053707C">
            <w:pPr>
              <w:jc w:val="both"/>
            </w:pPr>
            <w:r w:rsidRPr="002F41E6">
              <w:t xml:space="preserve">WINTGENS, </w:t>
            </w:r>
            <w:proofErr w:type="gramStart"/>
            <w:r w:rsidRPr="002F41E6">
              <w:t>J.N.</w:t>
            </w:r>
            <w:proofErr w:type="gramEnd"/>
            <w:r w:rsidRPr="002F41E6">
              <w:t xml:space="preserve"> </w:t>
            </w:r>
            <w:r w:rsidRPr="002F41E6">
              <w:rPr>
                <w:iCs/>
              </w:rPr>
              <w:t>Coffee: Growing, Processing, Sustainable Production</w:t>
            </w:r>
            <w:r w:rsidRPr="002F41E6">
              <w:t xml:space="preserve">. Weinheim, 2004. ISBN 978-3-527-33253-3. </w:t>
            </w:r>
          </w:p>
          <w:p w14:paraId="61190C6E" w14:textId="77777777" w:rsidR="0053707C" w:rsidRPr="002F41E6" w:rsidRDefault="0053707C" w:rsidP="0053707C">
            <w:pPr>
              <w:jc w:val="both"/>
            </w:pPr>
            <w:r w:rsidRPr="002F41E6">
              <w:t xml:space="preserve">BUGLASS, </w:t>
            </w:r>
            <w:proofErr w:type="gramStart"/>
            <w:r w:rsidRPr="002F41E6">
              <w:t>A.J.</w:t>
            </w:r>
            <w:proofErr w:type="gramEnd"/>
            <w:r w:rsidRPr="002F41E6">
              <w:t xml:space="preserve"> </w:t>
            </w:r>
            <w:r w:rsidRPr="002F41E6">
              <w:rPr>
                <w:iCs/>
              </w:rPr>
              <w:t>Handbook of Alcoholic Beverages: Technical, Analytical and Nutritional Aspects</w:t>
            </w:r>
            <w:r w:rsidRPr="002F41E6">
              <w:t xml:space="preserve">. West Sussex, 2011. ISBN 978-0-470-51202-9. </w:t>
            </w:r>
          </w:p>
          <w:p w14:paraId="18FEB52D" w14:textId="77777777" w:rsidR="0053707C" w:rsidRPr="002F41E6" w:rsidRDefault="0053707C" w:rsidP="0053707C">
            <w:pPr>
              <w:jc w:val="both"/>
            </w:pPr>
            <w:r w:rsidRPr="002F41E6">
              <w:t xml:space="preserve">ASHURST, </w:t>
            </w:r>
            <w:proofErr w:type="gramStart"/>
            <w:r w:rsidRPr="002F41E6">
              <w:t>P.R.</w:t>
            </w:r>
            <w:proofErr w:type="gramEnd"/>
            <w:r w:rsidRPr="002F41E6">
              <w:t xml:space="preserve"> </w:t>
            </w:r>
            <w:r w:rsidRPr="002F41E6">
              <w:rPr>
                <w:iCs/>
              </w:rPr>
              <w:t>Chemistry and Technology o</w:t>
            </w:r>
            <w:r>
              <w:rPr>
                <w:iCs/>
              </w:rPr>
              <w:t>f Soft Drinks and Fruit Juices. 2nd Ed</w:t>
            </w:r>
            <w:r w:rsidRPr="002F41E6">
              <w:t xml:space="preserve">. New </w:t>
            </w:r>
            <w:r>
              <w:t>J</w:t>
            </w:r>
            <w:r w:rsidRPr="002F41E6">
              <w:t xml:space="preserve">ersey, 2005. ISBN 978-1-4051-2286-3. </w:t>
            </w:r>
          </w:p>
          <w:p w14:paraId="7E793152" w14:textId="40CF6EE0" w:rsidR="00E62AB7" w:rsidRPr="005C6832" w:rsidRDefault="0053707C" w:rsidP="0053707C">
            <w:r w:rsidRPr="002F41E6">
              <w:t xml:space="preserve">Související legislativní předpisy. </w:t>
            </w:r>
            <w:r w:rsidRPr="002F41E6">
              <w:rPr>
                <w:iCs/>
              </w:rPr>
              <w:t>Zákony a prováděcí vyhlášky, nařízení a věstníky EU</w:t>
            </w:r>
            <w:r w:rsidRPr="002F41E6">
              <w:t>.</w:t>
            </w:r>
          </w:p>
        </w:tc>
      </w:tr>
      <w:tr w:rsidR="0053707C" w14:paraId="04388D69"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0A6FF5E2" w14:textId="77777777" w:rsidR="0053707C" w:rsidRPr="005C6832" w:rsidRDefault="0053707C" w:rsidP="0053707C">
            <w:pPr>
              <w:jc w:val="center"/>
              <w:rPr>
                <w:b/>
              </w:rPr>
            </w:pPr>
            <w:r w:rsidRPr="005C6832">
              <w:rPr>
                <w:b/>
              </w:rPr>
              <w:t>Informace ke kombinované nebo distanční formě</w:t>
            </w:r>
          </w:p>
        </w:tc>
      </w:tr>
      <w:tr w:rsidR="0053707C" w14:paraId="08A37925" w14:textId="77777777" w:rsidTr="00A758E6">
        <w:trPr>
          <w:gridBefore w:val="1"/>
          <w:gridAfter w:val="1"/>
          <w:wBefore w:w="171" w:type="dxa"/>
          <w:wAfter w:w="34" w:type="dxa"/>
        </w:trPr>
        <w:tc>
          <w:tcPr>
            <w:tcW w:w="4762" w:type="dxa"/>
            <w:gridSpan w:val="7"/>
            <w:tcBorders>
              <w:top w:val="single" w:sz="2" w:space="0" w:color="auto"/>
            </w:tcBorders>
            <w:shd w:val="clear" w:color="auto" w:fill="F7CAAC"/>
          </w:tcPr>
          <w:p w14:paraId="0895B25D" w14:textId="77777777" w:rsidR="0053707C" w:rsidRPr="005C6832" w:rsidRDefault="0053707C" w:rsidP="0053707C">
            <w:pPr>
              <w:jc w:val="both"/>
            </w:pPr>
            <w:r w:rsidRPr="005C6832">
              <w:rPr>
                <w:b/>
              </w:rPr>
              <w:t>Rozsah konzultací (soustředění)</w:t>
            </w:r>
          </w:p>
        </w:tc>
        <w:tc>
          <w:tcPr>
            <w:tcW w:w="887" w:type="dxa"/>
            <w:gridSpan w:val="3"/>
            <w:tcBorders>
              <w:top w:val="single" w:sz="2" w:space="0" w:color="auto"/>
            </w:tcBorders>
          </w:tcPr>
          <w:p w14:paraId="71E85C9E" w14:textId="2FF77849" w:rsidR="0053707C" w:rsidRPr="005C6832" w:rsidRDefault="0053707C" w:rsidP="0053707C">
            <w:pPr>
              <w:jc w:val="center"/>
            </w:pPr>
          </w:p>
        </w:tc>
        <w:tc>
          <w:tcPr>
            <w:tcW w:w="4211" w:type="dxa"/>
            <w:gridSpan w:val="10"/>
            <w:tcBorders>
              <w:top w:val="single" w:sz="2" w:space="0" w:color="auto"/>
            </w:tcBorders>
            <w:shd w:val="clear" w:color="auto" w:fill="F7CAAC"/>
          </w:tcPr>
          <w:p w14:paraId="7A361A7F" w14:textId="77777777" w:rsidR="0053707C" w:rsidRPr="005C6832" w:rsidRDefault="0053707C" w:rsidP="0053707C">
            <w:pPr>
              <w:jc w:val="both"/>
              <w:rPr>
                <w:b/>
              </w:rPr>
            </w:pPr>
            <w:r w:rsidRPr="005C6832">
              <w:rPr>
                <w:b/>
              </w:rPr>
              <w:t xml:space="preserve">hodin </w:t>
            </w:r>
          </w:p>
        </w:tc>
      </w:tr>
      <w:tr w:rsidR="0053707C" w14:paraId="650717CD" w14:textId="77777777" w:rsidTr="00A758E6">
        <w:trPr>
          <w:gridBefore w:val="1"/>
          <w:gridAfter w:val="1"/>
          <w:wBefore w:w="171" w:type="dxa"/>
          <w:wAfter w:w="34" w:type="dxa"/>
        </w:trPr>
        <w:tc>
          <w:tcPr>
            <w:tcW w:w="9860" w:type="dxa"/>
            <w:gridSpan w:val="20"/>
            <w:shd w:val="clear" w:color="auto" w:fill="F7CAAC"/>
          </w:tcPr>
          <w:p w14:paraId="026B2F6D" w14:textId="77777777" w:rsidR="0053707C" w:rsidRPr="005C6832" w:rsidRDefault="0053707C" w:rsidP="0053707C">
            <w:pPr>
              <w:jc w:val="both"/>
              <w:rPr>
                <w:b/>
              </w:rPr>
            </w:pPr>
            <w:r w:rsidRPr="005C6832">
              <w:rPr>
                <w:b/>
              </w:rPr>
              <w:t>Informace o způsobu kontaktu s vyučujícím</w:t>
            </w:r>
          </w:p>
        </w:tc>
      </w:tr>
      <w:tr w:rsidR="0053707C" w14:paraId="5B382F2D" w14:textId="77777777" w:rsidTr="00A758E6">
        <w:trPr>
          <w:gridBefore w:val="1"/>
          <w:gridAfter w:val="1"/>
          <w:wBefore w:w="171" w:type="dxa"/>
          <w:wAfter w:w="34" w:type="dxa"/>
          <w:trHeight w:val="992"/>
        </w:trPr>
        <w:tc>
          <w:tcPr>
            <w:tcW w:w="9860" w:type="dxa"/>
            <w:gridSpan w:val="20"/>
          </w:tcPr>
          <w:p w14:paraId="6B3E29FD" w14:textId="77777777" w:rsidR="0053707C" w:rsidRDefault="0053707C" w:rsidP="00C4637E">
            <w:pPr>
              <w:jc w:val="both"/>
            </w:pPr>
          </w:p>
          <w:p w14:paraId="4ADDAFDE" w14:textId="77777777" w:rsidR="00C4637E" w:rsidRDefault="00C4637E" w:rsidP="00C4637E">
            <w:pPr>
              <w:jc w:val="both"/>
            </w:pPr>
          </w:p>
          <w:p w14:paraId="39482470" w14:textId="77777777" w:rsidR="00025BF9" w:rsidRDefault="00025BF9" w:rsidP="00C4637E">
            <w:pPr>
              <w:jc w:val="both"/>
            </w:pPr>
          </w:p>
          <w:p w14:paraId="0D226DA1" w14:textId="77777777" w:rsidR="00025BF9" w:rsidRDefault="00025BF9" w:rsidP="00C4637E">
            <w:pPr>
              <w:jc w:val="both"/>
            </w:pPr>
          </w:p>
          <w:p w14:paraId="51F27480" w14:textId="77777777" w:rsidR="00025BF9" w:rsidRDefault="00025BF9" w:rsidP="00C4637E">
            <w:pPr>
              <w:jc w:val="both"/>
            </w:pPr>
          </w:p>
          <w:p w14:paraId="35B0B349" w14:textId="77777777" w:rsidR="00C4637E" w:rsidRDefault="00C4637E" w:rsidP="00C4637E">
            <w:pPr>
              <w:jc w:val="both"/>
            </w:pPr>
          </w:p>
          <w:p w14:paraId="56DAD6FA" w14:textId="77777777" w:rsidR="00C4637E" w:rsidRDefault="00C4637E" w:rsidP="00C4637E">
            <w:pPr>
              <w:jc w:val="both"/>
            </w:pPr>
          </w:p>
          <w:p w14:paraId="5C45E46C" w14:textId="77777777" w:rsidR="00E62AB7" w:rsidRDefault="00E62AB7" w:rsidP="00C4637E">
            <w:pPr>
              <w:jc w:val="both"/>
            </w:pPr>
          </w:p>
          <w:p w14:paraId="0FEEE79D" w14:textId="77777777" w:rsidR="00C4637E" w:rsidRPr="005C6832" w:rsidRDefault="00C4637E" w:rsidP="00C4637E">
            <w:pPr>
              <w:jc w:val="both"/>
            </w:pPr>
          </w:p>
        </w:tc>
      </w:tr>
      <w:tr w:rsidR="0053707C" w14:paraId="05D413A1"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double" w:sz="4" w:space="0" w:color="00000A"/>
              <w:right w:val="single" w:sz="4" w:space="0" w:color="00000A"/>
            </w:tcBorders>
            <w:shd w:val="clear" w:color="auto" w:fill="BDD6EE"/>
          </w:tcPr>
          <w:p w14:paraId="1576B395" w14:textId="77777777" w:rsidR="0053707C" w:rsidRPr="00AC7A32" w:rsidRDefault="0053707C" w:rsidP="0053707C">
            <w:pPr>
              <w:jc w:val="both"/>
              <w:rPr>
                <w:b/>
                <w:sz w:val="28"/>
              </w:rPr>
            </w:pPr>
            <w:r>
              <w:lastRenderedPageBreak/>
              <w:br w:type="page"/>
            </w:r>
            <w:r w:rsidRPr="007448D7">
              <w:rPr>
                <w:b/>
                <w:sz w:val="28"/>
              </w:rPr>
              <w:t>B-III – Charakteristika studijního předmětu</w:t>
            </w:r>
          </w:p>
        </w:tc>
      </w:tr>
      <w:tr w:rsidR="0053707C" w14:paraId="49749A36"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double" w:sz="4" w:space="0" w:color="00000A"/>
              <w:left w:val="single" w:sz="4" w:space="0" w:color="00000A"/>
              <w:bottom w:val="single" w:sz="4" w:space="0" w:color="00000A"/>
              <w:right w:val="single" w:sz="4" w:space="0" w:color="00000A"/>
            </w:tcBorders>
            <w:shd w:val="clear" w:color="auto" w:fill="F7CAAC"/>
          </w:tcPr>
          <w:p w14:paraId="3401B951" w14:textId="77777777" w:rsidR="0053707C" w:rsidRPr="007448D7" w:rsidRDefault="0053707C" w:rsidP="0053707C">
            <w:pPr>
              <w:jc w:val="both"/>
            </w:pPr>
            <w:r w:rsidRPr="007448D7">
              <w:rPr>
                <w:b/>
              </w:rPr>
              <w:t>Název studijního předmětu</w:t>
            </w:r>
          </w:p>
        </w:tc>
        <w:tc>
          <w:tcPr>
            <w:tcW w:w="6797" w:type="dxa"/>
            <w:gridSpan w:val="18"/>
            <w:tcBorders>
              <w:top w:val="double" w:sz="4" w:space="0" w:color="00000A"/>
              <w:left w:val="single" w:sz="4" w:space="0" w:color="00000A"/>
              <w:bottom w:val="single" w:sz="4" w:space="0" w:color="00000A"/>
              <w:right w:val="single" w:sz="4" w:space="0" w:color="00000A"/>
            </w:tcBorders>
            <w:shd w:val="clear" w:color="auto" w:fill="auto"/>
          </w:tcPr>
          <w:p w14:paraId="412F2A3F" w14:textId="562CF129" w:rsidR="00C4637E" w:rsidRPr="00A71D37" w:rsidRDefault="00C4637E" w:rsidP="0053707C">
            <w:pPr>
              <w:jc w:val="both"/>
              <w:rPr>
                <w:b/>
              </w:rPr>
            </w:pPr>
            <w:bookmarkStart w:id="443" w:name="Bionanotech"/>
            <w:bookmarkEnd w:id="443"/>
            <w:r>
              <w:rPr>
                <w:b/>
              </w:rPr>
              <w:t>Bionanotechnology</w:t>
            </w:r>
          </w:p>
        </w:tc>
      </w:tr>
      <w:tr w:rsidR="0053707C" w14:paraId="3DEDE05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194CF5F7" w14:textId="77777777" w:rsidR="0053707C" w:rsidRPr="007448D7" w:rsidRDefault="0053707C" w:rsidP="0053707C">
            <w:pPr>
              <w:jc w:val="both"/>
            </w:pPr>
            <w:r w:rsidRPr="007448D7">
              <w:rPr>
                <w:b/>
              </w:rPr>
              <w:t>Typ předmětu</w:t>
            </w:r>
          </w:p>
        </w:tc>
        <w:tc>
          <w:tcPr>
            <w:tcW w:w="3422" w:type="dxa"/>
            <w:gridSpan w:val="11"/>
            <w:tcBorders>
              <w:top w:val="single" w:sz="4" w:space="0" w:color="00000A"/>
              <w:left w:val="single" w:sz="4" w:space="0" w:color="00000A"/>
              <w:bottom w:val="single" w:sz="4" w:space="0" w:color="00000A"/>
              <w:right w:val="single" w:sz="4" w:space="0" w:color="00000A"/>
            </w:tcBorders>
            <w:shd w:val="clear" w:color="auto" w:fill="auto"/>
          </w:tcPr>
          <w:p w14:paraId="3884D13C" w14:textId="77777777" w:rsidR="0053707C" w:rsidRPr="007448D7" w:rsidRDefault="0053707C" w:rsidP="0053707C">
            <w:pPr>
              <w:jc w:val="both"/>
            </w:pPr>
            <w:r>
              <w:t>povinný, PZ</w:t>
            </w:r>
          </w:p>
        </w:tc>
        <w:tc>
          <w:tcPr>
            <w:tcW w:w="2691" w:type="dxa"/>
            <w:gridSpan w:val="5"/>
            <w:tcBorders>
              <w:top w:val="single" w:sz="4" w:space="0" w:color="00000A"/>
              <w:left w:val="single" w:sz="4" w:space="0" w:color="00000A"/>
              <w:bottom w:val="single" w:sz="4" w:space="0" w:color="00000A"/>
              <w:right w:val="single" w:sz="4" w:space="0" w:color="00000A"/>
            </w:tcBorders>
            <w:shd w:val="clear" w:color="auto" w:fill="F7CAAC"/>
          </w:tcPr>
          <w:p w14:paraId="5A5BAFBB" w14:textId="77777777" w:rsidR="0053707C" w:rsidRPr="007448D7" w:rsidRDefault="0053707C" w:rsidP="0053707C">
            <w:pPr>
              <w:jc w:val="both"/>
            </w:pPr>
            <w:r w:rsidRPr="007448D7">
              <w:rPr>
                <w:b/>
              </w:rPr>
              <w:t>doporučený ročník / semestr</w:t>
            </w:r>
          </w:p>
        </w:tc>
        <w:tc>
          <w:tcPr>
            <w:tcW w:w="684" w:type="dxa"/>
            <w:gridSpan w:val="2"/>
            <w:tcBorders>
              <w:top w:val="single" w:sz="4" w:space="0" w:color="00000A"/>
              <w:left w:val="single" w:sz="4" w:space="0" w:color="00000A"/>
              <w:bottom w:val="single" w:sz="4" w:space="0" w:color="00000A"/>
              <w:right w:val="single" w:sz="4" w:space="0" w:color="00000A"/>
            </w:tcBorders>
            <w:shd w:val="clear" w:color="auto" w:fill="auto"/>
          </w:tcPr>
          <w:p w14:paraId="0A7176F9" w14:textId="77777777" w:rsidR="0053707C" w:rsidRPr="007448D7" w:rsidRDefault="0053707C" w:rsidP="0053707C">
            <w:pPr>
              <w:jc w:val="both"/>
            </w:pPr>
            <w:r w:rsidRPr="007448D7">
              <w:t>2/ZS</w:t>
            </w:r>
          </w:p>
        </w:tc>
      </w:tr>
      <w:tr w:rsidR="0053707C" w14:paraId="6D66277F"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69C50236" w14:textId="77777777" w:rsidR="0053707C" w:rsidRPr="007448D7" w:rsidRDefault="0053707C" w:rsidP="0053707C">
            <w:pPr>
              <w:jc w:val="both"/>
            </w:pPr>
            <w:r w:rsidRPr="007448D7">
              <w:rPr>
                <w:b/>
              </w:rPr>
              <w:t>Rozsah studijního předmětu</w:t>
            </w:r>
          </w:p>
        </w:tc>
        <w:tc>
          <w:tcPr>
            <w:tcW w:w="1699" w:type="dxa"/>
            <w:gridSpan w:val="5"/>
            <w:tcBorders>
              <w:top w:val="single" w:sz="4" w:space="0" w:color="00000A"/>
              <w:left w:val="single" w:sz="4" w:space="0" w:color="00000A"/>
              <w:bottom w:val="single" w:sz="4" w:space="0" w:color="00000A"/>
              <w:right w:val="single" w:sz="4" w:space="0" w:color="00000A"/>
            </w:tcBorders>
            <w:shd w:val="clear" w:color="auto" w:fill="auto"/>
          </w:tcPr>
          <w:p w14:paraId="45F2B4D2" w14:textId="6653C6FC" w:rsidR="0053707C" w:rsidRPr="007448D7" w:rsidRDefault="00023281" w:rsidP="00023281">
            <w:pPr>
              <w:jc w:val="both"/>
            </w:pPr>
            <w:r>
              <w:t>28p</w:t>
            </w:r>
            <w:r w:rsidR="0053707C" w:rsidRPr="007448D7">
              <w:t>+14s</w:t>
            </w:r>
            <w:r>
              <w:t>+0l</w:t>
            </w:r>
          </w:p>
        </w:tc>
        <w:tc>
          <w:tcPr>
            <w:tcW w:w="887" w:type="dxa"/>
            <w:gridSpan w:val="3"/>
            <w:tcBorders>
              <w:top w:val="single" w:sz="4" w:space="0" w:color="00000A"/>
              <w:left w:val="single" w:sz="4" w:space="0" w:color="00000A"/>
              <w:bottom w:val="single" w:sz="4" w:space="0" w:color="00000A"/>
              <w:right w:val="single" w:sz="4" w:space="0" w:color="00000A"/>
            </w:tcBorders>
            <w:shd w:val="clear" w:color="auto" w:fill="F7CAAC"/>
          </w:tcPr>
          <w:p w14:paraId="0B0FC903" w14:textId="77777777" w:rsidR="0053707C" w:rsidRPr="007448D7" w:rsidRDefault="0053707C" w:rsidP="0053707C">
            <w:pPr>
              <w:jc w:val="both"/>
            </w:pPr>
            <w:r w:rsidRPr="007448D7">
              <w:rPr>
                <w:b/>
              </w:rPr>
              <w:t xml:space="preserve">hod. </w:t>
            </w:r>
          </w:p>
        </w:tc>
        <w:tc>
          <w:tcPr>
            <w:tcW w:w="836" w:type="dxa"/>
            <w:gridSpan w:val="3"/>
            <w:tcBorders>
              <w:top w:val="single" w:sz="4" w:space="0" w:color="00000A"/>
              <w:left w:val="single" w:sz="4" w:space="0" w:color="00000A"/>
              <w:bottom w:val="single" w:sz="4" w:space="0" w:color="00000A"/>
              <w:right w:val="single" w:sz="4" w:space="0" w:color="00000A"/>
            </w:tcBorders>
            <w:shd w:val="clear" w:color="auto" w:fill="auto"/>
          </w:tcPr>
          <w:p w14:paraId="779F4111" w14:textId="35FF2AA8" w:rsidR="0053707C" w:rsidRPr="007448D7" w:rsidRDefault="00056E2F" w:rsidP="0053707C">
            <w:pPr>
              <w:jc w:val="both"/>
            </w:pPr>
            <w:r>
              <w:t>42</w:t>
            </w:r>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3390263B" w14:textId="77777777" w:rsidR="0053707C" w:rsidRPr="007448D7" w:rsidRDefault="0053707C" w:rsidP="0053707C">
            <w:pPr>
              <w:jc w:val="both"/>
            </w:pPr>
            <w:r w:rsidRPr="007448D7">
              <w:rPr>
                <w:b/>
              </w:rPr>
              <w:t>kreditů</w:t>
            </w:r>
          </w:p>
        </w:tc>
        <w:tc>
          <w:tcPr>
            <w:tcW w:w="1222" w:type="dxa"/>
            <w:gridSpan w:val="3"/>
            <w:tcBorders>
              <w:top w:val="single" w:sz="4" w:space="0" w:color="00000A"/>
              <w:left w:val="single" w:sz="4" w:space="0" w:color="00000A"/>
              <w:bottom w:val="single" w:sz="4" w:space="0" w:color="00000A"/>
              <w:right w:val="single" w:sz="4" w:space="0" w:color="00000A"/>
            </w:tcBorders>
            <w:shd w:val="clear" w:color="auto" w:fill="auto"/>
          </w:tcPr>
          <w:p w14:paraId="3C17856B" w14:textId="77777777" w:rsidR="0053707C" w:rsidRPr="007448D7" w:rsidRDefault="0053707C" w:rsidP="0053707C">
            <w:pPr>
              <w:jc w:val="both"/>
            </w:pPr>
            <w:r w:rsidRPr="007448D7">
              <w:t>4</w:t>
            </w:r>
          </w:p>
        </w:tc>
      </w:tr>
      <w:tr w:rsidR="0053707C" w14:paraId="5F003CF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030613E0" w14:textId="77777777" w:rsidR="0053707C" w:rsidRPr="007448D7" w:rsidRDefault="0053707C" w:rsidP="0053707C">
            <w:pPr>
              <w:jc w:val="both"/>
            </w:pPr>
            <w:r w:rsidRPr="007448D7">
              <w:rPr>
                <w:b/>
              </w:rPr>
              <w:t>Prerekvizity, korekvizity, ekvivalence</w:t>
            </w:r>
          </w:p>
        </w:tc>
        <w:tc>
          <w:tcPr>
            <w:tcW w:w="6797" w:type="dxa"/>
            <w:gridSpan w:val="18"/>
            <w:tcBorders>
              <w:top w:val="single" w:sz="4" w:space="0" w:color="00000A"/>
              <w:left w:val="single" w:sz="4" w:space="0" w:color="00000A"/>
              <w:bottom w:val="single" w:sz="4" w:space="0" w:color="00000A"/>
              <w:right w:val="single" w:sz="4" w:space="0" w:color="00000A"/>
            </w:tcBorders>
            <w:shd w:val="clear" w:color="auto" w:fill="auto"/>
          </w:tcPr>
          <w:p w14:paraId="1B3518AC" w14:textId="77777777" w:rsidR="0053707C" w:rsidRPr="007448D7" w:rsidRDefault="0053707C" w:rsidP="0053707C">
            <w:pPr>
              <w:jc w:val="both"/>
            </w:pPr>
          </w:p>
        </w:tc>
      </w:tr>
      <w:tr w:rsidR="0053707C" w14:paraId="660F4F0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27302008" w14:textId="77777777" w:rsidR="0053707C" w:rsidRPr="007448D7" w:rsidRDefault="0053707C" w:rsidP="0053707C">
            <w:pPr>
              <w:jc w:val="both"/>
            </w:pPr>
            <w:r w:rsidRPr="007448D7">
              <w:rPr>
                <w:b/>
              </w:rPr>
              <w:t>Způsob ověření studijních výsledků</w:t>
            </w:r>
          </w:p>
        </w:tc>
        <w:tc>
          <w:tcPr>
            <w:tcW w:w="3422" w:type="dxa"/>
            <w:gridSpan w:val="11"/>
            <w:tcBorders>
              <w:top w:val="single" w:sz="4" w:space="0" w:color="00000A"/>
              <w:left w:val="single" w:sz="4" w:space="0" w:color="00000A"/>
              <w:bottom w:val="single" w:sz="4" w:space="0" w:color="00000A"/>
              <w:right w:val="single" w:sz="4" w:space="0" w:color="00000A"/>
            </w:tcBorders>
            <w:shd w:val="clear" w:color="auto" w:fill="auto"/>
          </w:tcPr>
          <w:p w14:paraId="7C49AB3E" w14:textId="77777777" w:rsidR="0053707C" w:rsidRPr="007448D7" w:rsidRDefault="0053707C" w:rsidP="0053707C">
            <w:pPr>
              <w:jc w:val="both"/>
            </w:pPr>
            <w:r>
              <w:t>zápočet, zkouška</w:t>
            </w:r>
          </w:p>
        </w:tc>
        <w:tc>
          <w:tcPr>
            <w:tcW w:w="1559" w:type="dxa"/>
            <w:gridSpan w:val="3"/>
            <w:tcBorders>
              <w:top w:val="single" w:sz="4" w:space="0" w:color="00000A"/>
              <w:left w:val="single" w:sz="4" w:space="0" w:color="00000A"/>
              <w:bottom w:val="single" w:sz="4" w:space="0" w:color="00000A"/>
              <w:right w:val="single" w:sz="4" w:space="0" w:color="00000A"/>
            </w:tcBorders>
            <w:shd w:val="clear" w:color="auto" w:fill="F7CAAC"/>
          </w:tcPr>
          <w:p w14:paraId="313B6FA5" w14:textId="77777777" w:rsidR="0053707C" w:rsidRPr="007448D7" w:rsidRDefault="0053707C" w:rsidP="0053707C">
            <w:pPr>
              <w:jc w:val="both"/>
            </w:pPr>
            <w:r w:rsidRPr="007448D7">
              <w:rPr>
                <w:b/>
              </w:rPr>
              <w:t>Forma výuky</w:t>
            </w:r>
          </w:p>
        </w:tc>
        <w:tc>
          <w:tcPr>
            <w:tcW w:w="1816" w:type="dxa"/>
            <w:gridSpan w:val="4"/>
            <w:tcBorders>
              <w:top w:val="single" w:sz="4" w:space="0" w:color="00000A"/>
              <w:left w:val="single" w:sz="4" w:space="0" w:color="00000A"/>
              <w:bottom w:val="single" w:sz="4" w:space="0" w:color="00000A"/>
              <w:right w:val="single" w:sz="4" w:space="0" w:color="00000A"/>
            </w:tcBorders>
            <w:shd w:val="clear" w:color="auto" w:fill="auto"/>
          </w:tcPr>
          <w:p w14:paraId="5036EC2D" w14:textId="77777777" w:rsidR="0053707C" w:rsidRPr="007448D7" w:rsidRDefault="0053707C" w:rsidP="0053707C">
            <w:pPr>
              <w:jc w:val="both"/>
            </w:pPr>
            <w:r w:rsidRPr="007448D7">
              <w:t>přednášky, semináře</w:t>
            </w:r>
          </w:p>
        </w:tc>
      </w:tr>
      <w:tr w:rsidR="0053707C" w14:paraId="725D4D6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74573008" w14:textId="77777777" w:rsidR="0053707C" w:rsidRPr="007448D7" w:rsidRDefault="0053707C" w:rsidP="0053707C">
            <w:pPr>
              <w:jc w:val="both"/>
            </w:pPr>
            <w:r w:rsidRPr="007448D7">
              <w:rPr>
                <w:b/>
              </w:rPr>
              <w:t>Forma způsobu ověření studijních výsledků a další požadavky na studenta</w:t>
            </w:r>
          </w:p>
        </w:tc>
        <w:tc>
          <w:tcPr>
            <w:tcW w:w="6797" w:type="dxa"/>
            <w:gridSpan w:val="18"/>
            <w:tcBorders>
              <w:top w:val="single" w:sz="4" w:space="0" w:color="00000A"/>
              <w:left w:val="single" w:sz="4" w:space="0" w:color="00000A"/>
              <w:bottom w:val="single" w:sz="4" w:space="0" w:color="auto"/>
              <w:right w:val="single" w:sz="4" w:space="0" w:color="00000A"/>
            </w:tcBorders>
            <w:shd w:val="clear" w:color="auto" w:fill="auto"/>
          </w:tcPr>
          <w:p w14:paraId="4FDA8C1B" w14:textId="77777777" w:rsidR="0053707C" w:rsidRPr="007448D7" w:rsidRDefault="0053707C" w:rsidP="0053707C">
            <w:pPr>
              <w:jc w:val="both"/>
            </w:pPr>
            <w:r>
              <w:t>Z</w:t>
            </w:r>
            <w:r w:rsidRPr="007448D7">
              <w:t>ápočet</w:t>
            </w:r>
            <w:r>
              <w:t xml:space="preserve">: </w:t>
            </w:r>
            <w:r w:rsidRPr="007448D7">
              <w:t xml:space="preserve">účast na seminářích min. 80%, písemná práce s úspěšností alespoň 50%. </w:t>
            </w:r>
          </w:p>
          <w:p w14:paraId="0E3DC28D" w14:textId="77777777" w:rsidR="0053707C" w:rsidRPr="006C625E" w:rsidRDefault="0053707C" w:rsidP="0053707C">
            <w:pPr>
              <w:jc w:val="both"/>
            </w:pPr>
            <w:r w:rsidRPr="006C625E">
              <w:t xml:space="preserve">Zkouška: </w:t>
            </w:r>
            <w:r w:rsidRPr="005C6832">
              <w:rPr>
                <w:color w:val="000000"/>
                <w:shd w:val="clear" w:color="auto" w:fill="FFFFFF"/>
              </w:rPr>
              <w:t>prokázání znalosti probíraných t</w:t>
            </w:r>
            <w:r>
              <w:rPr>
                <w:color w:val="000000"/>
                <w:shd w:val="clear" w:color="auto" w:fill="FFFFFF"/>
              </w:rPr>
              <w:t>e</w:t>
            </w:r>
            <w:r w:rsidRPr="005C6832">
              <w:rPr>
                <w:color w:val="000000"/>
                <w:shd w:val="clear" w:color="auto" w:fill="FFFFFF"/>
              </w:rPr>
              <w:t>matických okruhů</w:t>
            </w:r>
            <w:r w:rsidRPr="006C625E">
              <w:t xml:space="preserve">, ústní zkouška. </w:t>
            </w:r>
          </w:p>
        </w:tc>
      </w:tr>
      <w:tr w:rsidR="0053707C" w14:paraId="00F62986"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97"/>
        </w:trPr>
        <w:tc>
          <w:tcPr>
            <w:tcW w:w="3063" w:type="dxa"/>
            <w:gridSpan w:val="2"/>
            <w:tcBorders>
              <w:left w:val="single" w:sz="4" w:space="0" w:color="00000A"/>
              <w:bottom w:val="single" w:sz="4" w:space="0" w:color="00000A"/>
              <w:right w:val="single" w:sz="4" w:space="0" w:color="00000A"/>
            </w:tcBorders>
            <w:shd w:val="clear" w:color="auto" w:fill="F7CAAC"/>
          </w:tcPr>
          <w:p w14:paraId="00701CE7" w14:textId="77777777" w:rsidR="0053707C" w:rsidRPr="007448D7" w:rsidRDefault="0053707C" w:rsidP="0053707C">
            <w:pPr>
              <w:jc w:val="both"/>
            </w:pPr>
            <w:r w:rsidRPr="007448D7">
              <w:rPr>
                <w:b/>
              </w:rPr>
              <w:t>Garant předmětu</w:t>
            </w:r>
          </w:p>
        </w:tc>
        <w:tc>
          <w:tcPr>
            <w:tcW w:w="6797" w:type="dxa"/>
            <w:gridSpan w:val="18"/>
            <w:tcBorders>
              <w:top w:val="single" w:sz="4" w:space="0" w:color="auto"/>
              <w:left w:val="single" w:sz="4" w:space="0" w:color="00000A"/>
              <w:bottom w:val="single" w:sz="4" w:space="0" w:color="00000A"/>
              <w:right w:val="single" w:sz="4" w:space="0" w:color="00000A"/>
            </w:tcBorders>
            <w:shd w:val="clear" w:color="auto" w:fill="auto"/>
          </w:tcPr>
          <w:p w14:paraId="68117659" w14:textId="0F42F1E1" w:rsidR="0053707C" w:rsidRPr="007448D7" w:rsidRDefault="0053707C" w:rsidP="003D04CE">
            <w:pPr>
              <w:jc w:val="both"/>
            </w:pPr>
            <w:r>
              <w:t xml:space="preserve">Ing. Jaroslav Filip, Ph.D. </w:t>
            </w:r>
          </w:p>
        </w:tc>
      </w:tr>
      <w:tr w:rsidR="0053707C" w14:paraId="7035915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43"/>
        </w:trPr>
        <w:tc>
          <w:tcPr>
            <w:tcW w:w="3063" w:type="dxa"/>
            <w:gridSpan w:val="2"/>
            <w:tcBorders>
              <w:left w:val="single" w:sz="4" w:space="0" w:color="00000A"/>
              <w:bottom w:val="single" w:sz="4" w:space="0" w:color="00000A"/>
              <w:right w:val="single" w:sz="4" w:space="0" w:color="00000A"/>
            </w:tcBorders>
            <w:shd w:val="clear" w:color="auto" w:fill="F7CAAC"/>
          </w:tcPr>
          <w:p w14:paraId="7EA3BBEA" w14:textId="77777777" w:rsidR="0053707C" w:rsidRPr="007448D7" w:rsidRDefault="0053707C" w:rsidP="0053707C">
            <w:pPr>
              <w:jc w:val="both"/>
            </w:pPr>
            <w:r w:rsidRPr="007448D7">
              <w:rPr>
                <w:b/>
              </w:rPr>
              <w:t>Zapojení garanta do výuky předmětu</w:t>
            </w:r>
          </w:p>
        </w:tc>
        <w:tc>
          <w:tcPr>
            <w:tcW w:w="6797" w:type="dxa"/>
            <w:gridSpan w:val="18"/>
            <w:tcBorders>
              <w:left w:val="single" w:sz="4" w:space="0" w:color="00000A"/>
              <w:bottom w:val="single" w:sz="4" w:space="0" w:color="00000A"/>
              <w:right w:val="single" w:sz="4" w:space="0" w:color="00000A"/>
            </w:tcBorders>
            <w:shd w:val="clear" w:color="auto" w:fill="auto"/>
          </w:tcPr>
          <w:p w14:paraId="6A6CEFBA" w14:textId="1645ED6D" w:rsidR="0053707C" w:rsidRPr="007448D7" w:rsidRDefault="003D04CE" w:rsidP="0053707C">
            <w:pPr>
              <w:jc w:val="both"/>
            </w:pPr>
            <w:r>
              <w:t>100% p</w:t>
            </w:r>
          </w:p>
        </w:tc>
      </w:tr>
      <w:tr w:rsidR="0053707C" w14:paraId="5D22AF08"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52162148" w14:textId="77777777" w:rsidR="0053707C" w:rsidRPr="007448D7" w:rsidRDefault="0053707C" w:rsidP="0053707C">
            <w:pPr>
              <w:jc w:val="both"/>
            </w:pPr>
            <w:r w:rsidRPr="007448D7">
              <w:rPr>
                <w:b/>
              </w:rPr>
              <w:t>Vyučující</w:t>
            </w:r>
          </w:p>
        </w:tc>
        <w:tc>
          <w:tcPr>
            <w:tcW w:w="6797" w:type="dxa"/>
            <w:gridSpan w:val="18"/>
            <w:tcBorders>
              <w:top w:val="single" w:sz="4" w:space="0" w:color="00000A"/>
              <w:left w:val="single" w:sz="4" w:space="0" w:color="00000A"/>
              <w:right w:val="single" w:sz="4" w:space="0" w:color="00000A"/>
            </w:tcBorders>
            <w:shd w:val="clear" w:color="auto" w:fill="auto"/>
          </w:tcPr>
          <w:p w14:paraId="36079D1A" w14:textId="77777777" w:rsidR="0053707C" w:rsidRPr="007448D7" w:rsidRDefault="0053707C" w:rsidP="0053707C">
            <w:pPr>
              <w:jc w:val="both"/>
            </w:pPr>
          </w:p>
        </w:tc>
      </w:tr>
      <w:tr w:rsidR="0053707C" w14:paraId="54C74E09"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50"/>
        </w:trPr>
        <w:tc>
          <w:tcPr>
            <w:tcW w:w="9860" w:type="dxa"/>
            <w:gridSpan w:val="20"/>
            <w:tcBorders>
              <w:left w:val="single" w:sz="4" w:space="0" w:color="00000A"/>
              <w:bottom w:val="single" w:sz="4" w:space="0" w:color="00000A"/>
              <w:right w:val="single" w:sz="4" w:space="0" w:color="00000A"/>
            </w:tcBorders>
            <w:shd w:val="clear" w:color="auto" w:fill="auto"/>
          </w:tcPr>
          <w:p w14:paraId="16A1B5C7" w14:textId="13B23A47" w:rsidR="0053707C" w:rsidRPr="007448D7" w:rsidRDefault="0053707C" w:rsidP="003D04CE">
            <w:pPr>
              <w:spacing w:before="60" w:after="60"/>
              <w:jc w:val="both"/>
            </w:pPr>
            <w:r w:rsidRPr="003D04CE">
              <w:rPr>
                <w:b/>
              </w:rPr>
              <w:t>Ing. Jaroslav Filip, Ph.D.</w:t>
            </w:r>
            <w:r w:rsidRPr="007448D7">
              <w:t xml:space="preserve"> (100 % p)</w:t>
            </w:r>
          </w:p>
        </w:tc>
      </w:tr>
      <w:tr w:rsidR="0053707C" w14:paraId="7DA4E943"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63" w:type="dxa"/>
            <w:gridSpan w:val="2"/>
            <w:tcBorders>
              <w:top w:val="single" w:sz="4" w:space="0" w:color="00000A"/>
              <w:left w:val="single" w:sz="4" w:space="0" w:color="00000A"/>
              <w:bottom w:val="single" w:sz="4" w:space="0" w:color="00000A"/>
              <w:right w:val="single" w:sz="4" w:space="0" w:color="00000A"/>
            </w:tcBorders>
            <w:shd w:val="clear" w:color="auto" w:fill="F7CAAC"/>
          </w:tcPr>
          <w:p w14:paraId="7D0998B1" w14:textId="77777777" w:rsidR="0053707C" w:rsidRPr="007448D7" w:rsidRDefault="0053707C" w:rsidP="0053707C">
            <w:pPr>
              <w:jc w:val="both"/>
            </w:pPr>
            <w:r w:rsidRPr="007448D7">
              <w:rPr>
                <w:b/>
              </w:rPr>
              <w:t>Stručná anotace předmětu</w:t>
            </w:r>
          </w:p>
        </w:tc>
        <w:tc>
          <w:tcPr>
            <w:tcW w:w="6797" w:type="dxa"/>
            <w:gridSpan w:val="18"/>
            <w:tcBorders>
              <w:top w:val="single" w:sz="4" w:space="0" w:color="00000A"/>
              <w:left w:val="single" w:sz="4" w:space="0" w:color="00000A"/>
              <w:right w:val="single" w:sz="4" w:space="0" w:color="00000A"/>
            </w:tcBorders>
            <w:shd w:val="clear" w:color="auto" w:fill="auto"/>
          </w:tcPr>
          <w:p w14:paraId="7433ADF1" w14:textId="77777777" w:rsidR="0053707C" w:rsidRPr="007448D7" w:rsidRDefault="0053707C" w:rsidP="0053707C">
            <w:pPr>
              <w:jc w:val="both"/>
            </w:pPr>
          </w:p>
        </w:tc>
      </w:tr>
      <w:tr w:rsidR="0053707C" w14:paraId="3FF2219F"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3938"/>
        </w:trPr>
        <w:tc>
          <w:tcPr>
            <w:tcW w:w="9860" w:type="dxa"/>
            <w:gridSpan w:val="20"/>
            <w:tcBorders>
              <w:left w:val="single" w:sz="4" w:space="0" w:color="00000A"/>
              <w:bottom w:val="single" w:sz="12" w:space="0" w:color="00000A"/>
              <w:right w:val="single" w:sz="4" w:space="0" w:color="00000A"/>
            </w:tcBorders>
            <w:shd w:val="clear" w:color="auto" w:fill="auto"/>
          </w:tcPr>
          <w:p w14:paraId="3A95B324" w14:textId="77777777" w:rsidR="0053707C" w:rsidRPr="007448D7" w:rsidRDefault="0053707C" w:rsidP="0053707C">
            <w:pPr>
              <w:jc w:val="both"/>
            </w:pPr>
            <w:r>
              <w:t xml:space="preserve">Cílem předmětu je seznámit studenty se </w:t>
            </w:r>
            <w:r w:rsidRPr="007448D7">
              <w:t>základní</w:t>
            </w:r>
            <w:r>
              <w:t>m</w:t>
            </w:r>
            <w:r w:rsidRPr="007448D7">
              <w:t xml:space="preserve"> přehled</w:t>
            </w:r>
            <w:r>
              <w:t>em</w:t>
            </w:r>
            <w:r w:rsidRPr="007448D7">
              <w:t xml:space="preserve"> o možnostech nabízených integrací současného pokroku v biotechnologiích a nanotechnologiích. Důraz </w:t>
            </w:r>
            <w:r>
              <w:t>je</w:t>
            </w:r>
            <w:r w:rsidRPr="007448D7">
              <w:t xml:space="preserve"> kladen především na interdisciplinaritu předmětu a na reálné možnosti, které tato oblast skýtá do budoucna.</w:t>
            </w:r>
            <w:r>
              <w:t xml:space="preserve"> </w:t>
            </w:r>
            <w:r w:rsidRPr="006C447C">
              <w:t>Obsah před</w:t>
            </w:r>
            <w:r>
              <w:t>mětu tvoří tyto tematické celky:</w:t>
            </w:r>
          </w:p>
          <w:p w14:paraId="1C06330A" w14:textId="77777777" w:rsidR="0053707C" w:rsidRPr="004A65E4" w:rsidRDefault="0053707C" w:rsidP="0053707C">
            <w:pPr>
              <w:pStyle w:val="Odstavecseseznamem"/>
              <w:numPr>
                <w:ilvl w:val="0"/>
                <w:numId w:val="19"/>
              </w:numPr>
              <w:ind w:left="284" w:hanging="57"/>
              <w:jc w:val="both"/>
            </w:pPr>
            <w:r w:rsidRPr="004A65E4">
              <w:t>Vymezení pojmu bionanotechnologie, úvod do nanotechnologií (druhy nanomateriálů, nanočástice, nanostrukturované povrchy).</w:t>
            </w:r>
            <w:r>
              <w:t xml:space="preserve"> </w:t>
            </w:r>
            <w:r w:rsidRPr="004A65E4">
              <w:t>Struktura a interakce látek v nanoškále - biologické procesy jako nanotechnologie.</w:t>
            </w:r>
          </w:p>
          <w:p w14:paraId="34E0BAA2" w14:textId="77777777" w:rsidR="0053707C" w:rsidRPr="004A65E4" w:rsidRDefault="0053707C" w:rsidP="0053707C">
            <w:pPr>
              <w:pStyle w:val="Odstavecseseznamem"/>
              <w:numPr>
                <w:ilvl w:val="0"/>
                <w:numId w:val="19"/>
              </w:numPr>
              <w:ind w:left="284" w:hanging="57"/>
              <w:jc w:val="both"/>
            </w:pPr>
            <w:r w:rsidRPr="004A65E4">
              <w:t>Metody analýzy a charakterizace objektů a povrchů v nanoškále - AFM, SEM, elektrochemické metody.</w:t>
            </w:r>
          </w:p>
          <w:p w14:paraId="2C64B4F1" w14:textId="77777777" w:rsidR="0053707C" w:rsidRPr="004A65E4" w:rsidRDefault="0053707C" w:rsidP="0053707C">
            <w:pPr>
              <w:pStyle w:val="Odstavecseseznamem"/>
              <w:numPr>
                <w:ilvl w:val="0"/>
                <w:numId w:val="19"/>
              </w:numPr>
              <w:ind w:left="284" w:hanging="57"/>
              <w:jc w:val="both"/>
            </w:pPr>
            <w:r w:rsidRPr="004A65E4">
              <w:t>Obecné bionanotechnologie - imobilizační metody.</w:t>
            </w:r>
          </w:p>
          <w:p w14:paraId="2E7E3E18" w14:textId="77777777" w:rsidR="0053707C" w:rsidRPr="004A65E4" w:rsidRDefault="0053707C" w:rsidP="0053707C">
            <w:pPr>
              <w:pStyle w:val="Odstavecseseznamem"/>
              <w:numPr>
                <w:ilvl w:val="0"/>
                <w:numId w:val="19"/>
              </w:numPr>
              <w:ind w:left="284" w:hanging="57"/>
              <w:jc w:val="both"/>
            </w:pPr>
            <w:r w:rsidRPr="004A65E4">
              <w:t>Metody molekulární diagnostiky.</w:t>
            </w:r>
          </w:p>
          <w:p w14:paraId="3C20EF91" w14:textId="77777777" w:rsidR="0053707C" w:rsidRPr="004A65E4" w:rsidRDefault="0053707C" w:rsidP="0053707C">
            <w:pPr>
              <w:pStyle w:val="Odstavecseseznamem"/>
              <w:numPr>
                <w:ilvl w:val="0"/>
                <w:numId w:val="19"/>
              </w:numPr>
              <w:ind w:left="284" w:hanging="57"/>
              <w:jc w:val="both"/>
            </w:pPr>
            <w:r w:rsidRPr="004A65E4">
              <w:t>Bionanotechnologie v medicíně - biosenzory.</w:t>
            </w:r>
          </w:p>
          <w:p w14:paraId="56936724" w14:textId="77777777" w:rsidR="0053707C" w:rsidRPr="004A65E4" w:rsidRDefault="0053707C" w:rsidP="0053707C">
            <w:pPr>
              <w:pStyle w:val="Odstavecseseznamem"/>
              <w:numPr>
                <w:ilvl w:val="0"/>
                <w:numId w:val="19"/>
              </w:numPr>
              <w:ind w:left="284" w:hanging="57"/>
              <w:jc w:val="both"/>
            </w:pPr>
            <w:r w:rsidRPr="004A65E4">
              <w:t>Bionanotechnologie v medicíně - zobrazovací metody.</w:t>
            </w:r>
          </w:p>
          <w:p w14:paraId="6FE8A545" w14:textId="77777777" w:rsidR="0053707C" w:rsidRPr="004A65E4" w:rsidRDefault="0053707C" w:rsidP="0053707C">
            <w:pPr>
              <w:pStyle w:val="Odstavecseseznamem"/>
              <w:numPr>
                <w:ilvl w:val="0"/>
                <w:numId w:val="19"/>
              </w:numPr>
              <w:ind w:left="284" w:hanging="57"/>
              <w:jc w:val="both"/>
            </w:pPr>
            <w:r w:rsidRPr="004A65E4">
              <w:t>Bionanotechnologie v medicíně - terapie - vakcíny.</w:t>
            </w:r>
          </w:p>
          <w:p w14:paraId="4B193610" w14:textId="77777777" w:rsidR="0053707C" w:rsidRPr="004A65E4" w:rsidRDefault="0053707C" w:rsidP="0053707C">
            <w:pPr>
              <w:pStyle w:val="Odstavecseseznamem"/>
              <w:numPr>
                <w:ilvl w:val="0"/>
                <w:numId w:val="19"/>
              </w:numPr>
              <w:ind w:left="284" w:hanging="57"/>
              <w:jc w:val="both"/>
            </w:pPr>
            <w:r w:rsidRPr="004A65E4">
              <w:t>Bionanotechnologie v medicíně - imunoterapie a ostatní druhy terapií, teranostické nanočástice.</w:t>
            </w:r>
          </w:p>
          <w:p w14:paraId="213BD02B" w14:textId="77777777" w:rsidR="0053707C" w:rsidRPr="004A65E4" w:rsidRDefault="0053707C" w:rsidP="0053707C">
            <w:pPr>
              <w:pStyle w:val="Odstavecseseznamem"/>
              <w:numPr>
                <w:ilvl w:val="0"/>
                <w:numId w:val="19"/>
              </w:numPr>
              <w:ind w:left="284" w:hanging="57"/>
              <w:jc w:val="both"/>
            </w:pPr>
            <w:r w:rsidRPr="004A65E4">
              <w:t>Nanotechnologie pro biosenzory v potravinářství.</w:t>
            </w:r>
          </w:p>
          <w:p w14:paraId="0EADB89F" w14:textId="77777777" w:rsidR="0053707C" w:rsidRPr="004A65E4" w:rsidRDefault="0053707C" w:rsidP="0053707C">
            <w:pPr>
              <w:pStyle w:val="Odstavecseseznamem"/>
              <w:numPr>
                <w:ilvl w:val="0"/>
                <w:numId w:val="19"/>
              </w:numPr>
              <w:ind w:left="284" w:hanging="57"/>
              <w:jc w:val="both"/>
            </w:pPr>
            <w:r w:rsidRPr="004A65E4">
              <w:t>Ostatní aplikace bionanotechnologií - separace a zakoncentrování, "microrockets".</w:t>
            </w:r>
          </w:p>
          <w:p w14:paraId="39906BAD" w14:textId="77777777" w:rsidR="0053707C" w:rsidRPr="004A65E4" w:rsidRDefault="0053707C" w:rsidP="0053707C">
            <w:pPr>
              <w:pStyle w:val="Odstavecseseznamem"/>
              <w:numPr>
                <w:ilvl w:val="0"/>
                <w:numId w:val="19"/>
              </w:numPr>
              <w:ind w:left="284" w:hanging="57"/>
              <w:jc w:val="both"/>
            </w:pPr>
            <w:r>
              <w:t>B</w:t>
            </w:r>
            <w:r w:rsidRPr="004A65E4">
              <w:t>io</w:t>
            </w:r>
            <w:r>
              <w:t>nano</w:t>
            </w:r>
            <w:r w:rsidRPr="004A65E4">
              <w:t>technologie v ochraně životního prostředí a v bezpečnosti.</w:t>
            </w:r>
          </w:p>
          <w:p w14:paraId="747FA35C" w14:textId="77777777" w:rsidR="0053707C" w:rsidRPr="004A65E4" w:rsidRDefault="0053707C" w:rsidP="0053707C">
            <w:pPr>
              <w:pStyle w:val="Odstavecseseznamem"/>
              <w:numPr>
                <w:ilvl w:val="0"/>
                <w:numId w:val="19"/>
              </w:numPr>
              <w:ind w:left="284" w:hanging="57"/>
              <w:jc w:val="both"/>
            </w:pPr>
            <w:r w:rsidRPr="004A65E4">
              <w:t>Bionanotechnologie v energetických aplikacích - biobaterie, biopalivové články.</w:t>
            </w:r>
          </w:p>
          <w:p w14:paraId="5FAB069E" w14:textId="77777777" w:rsidR="0053707C" w:rsidRPr="004A65E4" w:rsidRDefault="0053707C" w:rsidP="0053707C">
            <w:pPr>
              <w:pStyle w:val="Odstavecseseznamem"/>
              <w:numPr>
                <w:ilvl w:val="0"/>
                <w:numId w:val="19"/>
              </w:numPr>
              <w:ind w:left="284" w:hanging="57"/>
              <w:jc w:val="both"/>
            </w:pPr>
            <w:r w:rsidRPr="004A65E4">
              <w:t>Bio-logické obvody, biocomputing.</w:t>
            </w:r>
          </w:p>
          <w:p w14:paraId="3F29C187" w14:textId="77777777" w:rsidR="0053707C" w:rsidRPr="007448D7" w:rsidRDefault="0053707C" w:rsidP="0053707C">
            <w:pPr>
              <w:pStyle w:val="Odstavecseseznamem"/>
              <w:numPr>
                <w:ilvl w:val="0"/>
                <w:numId w:val="19"/>
              </w:numPr>
              <w:ind w:left="284" w:hanging="57"/>
              <w:jc w:val="both"/>
            </w:pPr>
            <w:r w:rsidRPr="004A65E4">
              <w:t>Výhledy, možnosti bionanotechnologií vs. možná rizika (Is singularity near/fear?).</w:t>
            </w:r>
          </w:p>
        </w:tc>
      </w:tr>
      <w:tr w:rsidR="0053707C" w14:paraId="3676C90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65"/>
        </w:trPr>
        <w:tc>
          <w:tcPr>
            <w:tcW w:w="3647" w:type="dxa"/>
            <w:gridSpan w:val="5"/>
            <w:tcBorders>
              <w:left w:val="single" w:sz="4" w:space="0" w:color="00000A"/>
              <w:bottom w:val="single" w:sz="4" w:space="0" w:color="00000A"/>
              <w:right w:val="single" w:sz="4" w:space="0" w:color="00000A"/>
            </w:tcBorders>
            <w:shd w:val="clear" w:color="auto" w:fill="F7CAAC"/>
          </w:tcPr>
          <w:p w14:paraId="4700B8D6" w14:textId="77777777" w:rsidR="0053707C" w:rsidRPr="007448D7" w:rsidRDefault="0053707C" w:rsidP="0053707C">
            <w:pPr>
              <w:jc w:val="both"/>
            </w:pPr>
            <w:r w:rsidRPr="007448D7">
              <w:rPr>
                <w:b/>
              </w:rPr>
              <w:t>Studijní literatura a studijní pomůcky</w:t>
            </w:r>
          </w:p>
        </w:tc>
        <w:tc>
          <w:tcPr>
            <w:tcW w:w="6213" w:type="dxa"/>
            <w:gridSpan w:val="15"/>
            <w:tcBorders>
              <w:left w:val="single" w:sz="4" w:space="0" w:color="00000A"/>
              <w:right w:val="single" w:sz="4" w:space="0" w:color="00000A"/>
            </w:tcBorders>
            <w:shd w:val="clear" w:color="auto" w:fill="auto"/>
          </w:tcPr>
          <w:p w14:paraId="01BFCF0D" w14:textId="77777777" w:rsidR="0053707C" w:rsidRPr="007448D7" w:rsidRDefault="0053707C" w:rsidP="0053707C">
            <w:pPr>
              <w:jc w:val="both"/>
            </w:pPr>
          </w:p>
        </w:tc>
      </w:tr>
      <w:tr w:rsidR="0053707C" w14:paraId="34D19865"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497"/>
        </w:trPr>
        <w:tc>
          <w:tcPr>
            <w:tcW w:w="9860" w:type="dxa"/>
            <w:gridSpan w:val="20"/>
            <w:tcBorders>
              <w:left w:val="single" w:sz="4" w:space="0" w:color="00000A"/>
              <w:bottom w:val="single" w:sz="4" w:space="0" w:color="00000A"/>
              <w:right w:val="single" w:sz="4" w:space="0" w:color="00000A"/>
            </w:tcBorders>
            <w:shd w:val="clear" w:color="auto" w:fill="auto"/>
          </w:tcPr>
          <w:p w14:paraId="060A6724" w14:textId="77777777" w:rsidR="0053707C" w:rsidRPr="00684C9B" w:rsidRDefault="0053707C" w:rsidP="0053707C">
            <w:pPr>
              <w:jc w:val="both"/>
              <w:rPr>
                <w:u w:val="single"/>
              </w:rPr>
            </w:pPr>
            <w:r w:rsidRPr="00684C9B">
              <w:rPr>
                <w:u w:val="single"/>
              </w:rPr>
              <w:t>Povinná literatura:</w:t>
            </w:r>
          </w:p>
          <w:p w14:paraId="7AEC64DE" w14:textId="77777777" w:rsidR="00E62AB7" w:rsidRDefault="00E62AB7" w:rsidP="00E62AB7">
            <w:pPr>
              <w:jc w:val="both"/>
              <w:rPr>
                <w:sz w:val="19"/>
                <w:szCs w:val="19"/>
              </w:rPr>
            </w:pPr>
            <w:r w:rsidRPr="00C2702E">
              <w:rPr>
                <w:sz w:val="19"/>
                <w:szCs w:val="19"/>
              </w:rPr>
              <w:t>Výukové materiály v anglickém jazyce poskytnuté vyučujícím.</w:t>
            </w:r>
          </w:p>
          <w:p w14:paraId="64471E18" w14:textId="77777777" w:rsidR="0053707C" w:rsidRPr="00684C9B" w:rsidRDefault="0053707C" w:rsidP="0053707C">
            <w:pPr>
              <w:jc w:val="both"/>
            </w:pPr>
            <w:proofErr w:type="gramStart"/>
            <w:r>
              <w:rPr>
                <w:caps/>
              </w:rPr>
              <w:t>Goodsell, D.</w:t>
            </w:r>
            <w:r w:rsidRPr="00684C9B">
              <w:rPr>
                <w:caps/>
              </w:rPr>
              <w:t>S</w:t>
            </w:r>
            <w:r>
              <w:t>.</w:t>
            </w:r>
            <w:proofErr w:type="gramEnd"/>
            <w:r>
              <w:t xml:space="preserve"> Bionanotechnology: L</w:t>
            </w:r>
            <w:r w:rsidRPr="00684C9B">
              <w:t xml:space="preserve">essons from </w:t>
            </w:r>
            <w:r>
              <w:t>N</w:t>
            </w:r>
            <w:r w:rsidRPr="00684C9B">
              <w:t>ature</w:t>
            </w:r>
            <w:r>
              <w:t xml:space="preserve">. Hoboken: Wiley-Liss Inc., 2004. </w:t>
            </w:r>
            <w:r w:rsidRPr="00684C9B">
              <w:t>ISBN 0-471-41719-X</w:t>
            </w:r>
            <w:r>
              <w:t>.</w:t>
            </w:r>
          </w:p>
          <w:p w14:paraId="22C6D326" w14:textId="77777777" w:rsidR="0053707C" w:rsidRPr="00684C9B" w:rsidRDefault="0053707C" w:rsidP="0053707C">
            <w:pPr>
              <w:jc w:val="both"/>
            </w:pPr>
          </w:p>
          <w:p w14:paraId="409F107B" w14:textId="77777777" w:rsidR="0053707C" w:rsidRPr="00684C9B" w:rsidRDefault="0053707C" w:rsidP="0053707C">
            <w:pPr>
              <w:tabs>
                <w:tab w:val="left" w:pos="2385"/>
              </w:tabs>
              <w:jc w:val="both"/>
              <w:rPr>
                <w:u w:val="single"/>
              </w:rPr>
            </w:pPr>
            <w:r w:rsidRPr="00684C9B">
              <w:rPr>
                <w:u w:val="single"/>
              </w:rPr>
              <w:t>Doporučená literatura:</w:t>
            </w:r>
            <w:r w:rsidRPr="008A49BB">
              <w:tab/>
            </w:r>
          </w:p>
          <w:p w14:paraId="31480797" w14:textId="77777777" w:rsidR="0053707C" w:rsidRPr="00684C9B" w:rsidRDefault="0053707C" w:rsidP="0053707C">
            <w:pPr>
              <w:jc w:val="both"/>
              <w:rPr>
                <w:sz w:val="19"/>
                <w:szCs w:val="19"/>
              </w:rPr>
            </w:pPr>
            <w:r>
              <w:rPr>
                <w:caps/>
              </w:rPr>
              <w:t xml:space="preserve">Bakewell, D. </w:t>
            </w:r>
            <w:r w:rsidRPr="00684C9B">
              <w:t xml:space="preserve">Micro- and </w:t>
            </w:r>
            <w:r>
              <w:t>N</w:t>
            </w:r>
            <w:r w:rsidRPr="00684C9B">
              <w:t xml:space="preserve">ano- </w:t>
            </w:r>
            <w:r>
              <w:t>T</w:t>
            </w:r>
            <w:r w:rsidRPr="00684C9B">
              <w:t xml:space="preserve">ransport of </w:t>
            </w:r>
            <w:r>
              <w:t>B</w:t>
            </w:r>
            <w:r w:rsidRPr="00684C9B">
              <w:t>iomolecules</w:t>
            </w:r>
            <w:r>
              <w:t xml:space="preserve">. Ventus Publishing ApS, 2009. </w:t>
            </w:r>
            <w:r w:rsidRPr="00684C9B">
              <w:rPr>
                <w:sz w:val="19"/>
                <w:szCs w:val="19"/>
              </w:rPr>
              <w:t>ISBN 978-0-521-87700-8.</w:t>
            </w:r>
          </w:p>
          <w:p w14:paraId="3357FB95" w14:textId="77777777" w:rsidR="0053707C" w:rsidRPr="00684C9B" w:rsidRDefault="0053707C" w:rsidP="0053707C">
            <w:pPr>
              <w:jc w:val="both"/>
            </w:pPr>
            <w:r>
              <w:rPr>
                <w:caps/>
              </w:rPr>
              <w:t xml:space="preserve">Natelson, D. </w:t>
            </w:r>
            <w:r w:rsidRPr="00684C9B">
              <w:t xml:space="preserve">Nanostructures and </w:t>
            </w:r>
            <w:r>
              <w:t>N</w:t>
            </w:r>
            <w:r w:rsidRPr="00684C9B">
              <w:t>anotechnology</w:t>
            </w:r>
            <w:r>
              <w:t xml:space="preserve">. </w:t>
            </w:r>
            <w:r w:rsidRPr="00684C9B">
              <w:t>Cambridge</w:t>
            </w:r>
            <w:r>
              <w:t xml:space="preserve">: </w:t>
            </w:r>
            <w:r w:rsidRPr="00684C9B">
              <w:t>Ca</w:t>
            </w:r>
            <w:r>
              <w:t xml:space="preserve">mbridge University Press, 2015. </w:t>
            </w:r>
            <w:r w:rsidRPr="00684C9B">
              <w:t>ISBN 978-0-521-87700-8</w:t>
            </w:r>
            <w:r>
              <w:t>.</w:t>
            </w:r>
          </w:p>
          <w:p w14:paraId="515B40CB" w14:textId="77777777" w:rsidR="0053707C" w:rsidRPr="007448D7" w:rsidRDefault="0053707C" w:rsidP="0053707C">
            <w:pPr>
              <w:jc w:val="both"/>
            </w:pPr>
            <w:r w:rsidRPr="00684C9B">
              <w:rPr>
                <w:caps/>
              </w:rPr>
              <w:t xml:space="preserve">Ratner, </w:t>
            </w:r>
            <w:proofErr w:type="gramStart"/>
            <w:r w:rsidRPr="00684C9B">
              <w:rPr>
                <w:caps/>
              </w:rPr>
              <w:t>M.</w:t>
            </w:r>
            <w:r>
              <w:rPr>
                <w:caps/>
              </w:rPr>
              <w:t>A.</w:t>
            </w:r>
            <w:proofErr w:type="gramEnd"/>
            <w:r>
              <w:rPr>
                <w:caps/>
              </w:rPr>
              <w:t xml:space="preserve">, Ratner, D. </w:t>
            </w:r>
            <w:r w:rsidRPr="00684C9B">
              <w:t xml:space="preserve">Nanotechnology: A </w:t>
            </w:r>
            <w:r>
              <w:t>G</w:t>
            </w:r>
            <w:r w:rsidRPr="00684C9B">
              <w:t xml:space="preserve">entle </w:t>
            </w:r>
            <w:r>
              <w:t>I</w:t>
            </w:r>
            <w:r w:rsidRPr="00684C9B">
              <w:t xml:space="preserve">ntroduction to the </w:t>
            </w:r>
            <w:r>
              <w:t>N</w:t>
            </w:r>
            <w:r w:rsidRPr="00684C9B">
              <w:t xml:space="preserve">ext </w:t>
            </w:r>
            <w:r>
              <w:t>B</w:t>
            </w:r>
            <w:r w:rsidRPr="00684C9B">
              <w:t xml:space="preserve">ig </w:t>
            </w:r>
            <w:r>
              <w:t>I</w:t>
            </w:r>
            <w:r w:rsidRPr="00684C9B">
              <w:t>dea</w:t>
            </w:r>
            <w:r>
              <w:t xml:space="preserve">. </w:t>
            </w:r>
            <w:r w:rsidRPr="00684C9B">
              <w:t>Pr</w:t>
            </w:r>
            <w:r>
              <w:t xml:space="preserve">entice Hall Professional, 2003. </w:t>
            </w:r>
            <w:r w:rsidRPr="00684C9B">
              <w:t>ISBN 9780131014008</w:t>
            </w:r>
            <w:r>
              <w:t>.</w:t>
            </w:r>
          </w:p>
        </w:tc>
      </w:tr>
      <w:tr w:rsidR="0053707C" w14:paraId="35EA003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12" w:space="0" w:color="00000A"/>
              <w:left w:val="single" w:sz="2" w:space="0" w:color="00000A"/>
              <w:bottom w:val="single" w:sz="2" w:space="0" w:color="00000A"/>
              <w:right w:val="single" w:sz="2" w:space="0" w:color="00000A"/>
            </w:tcBorders>
            <w:shd w:val="clear" w:color="auto" w:fill="F7CAAC"/>
          </w:tcPr>
          <w:p w14:paraId="67D01CB3" w14:textId="77777777" w:rsidR="0053707C" w:rsidRPr="007448D7" w:rsidRDefault="0053707C" w:rsidP="0053707C">
            <w:pPr>
              <w:jc w:val="center"/>
            </w:pPr>
            <w:r w:rsidRPr="007448D7">
              <w:rPr>
                <w:b/>
              </w:rPr>
              <w:t>Informace ke kombinované nebo distanční formě</w:t>
            </w:r>
          </w:p>
        </w:tc>
      </w:tr>
      <w:tr w:rsidR="0053707C" w14:paraId="2D1F1A68"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4762" w:type="dxa"/>
            <w:gridSpan w:val="7"/>
            <w:tcBorders>
              <w:top w:val="single" w:sz="2" w:space="0" w:color="00000A"/>
              <w:left w:val="single" w:sz="4" w:space="0" w:color="00000A"/>
              <w:bottom w:val="single" w:sz="4" w:space="0" w:color="00000A"/>
              <w:right w:val="single" w:sz="4" w:space="0" w:color="00000A"/>
            </w:tcBorders>
            <w:shd w:val="clear" w:color="auto" w:fill="F7CAAC"/>
          </w:tcPr>
          <w:p w14:paraId="6D16AA6C" w14:textId="77777777" w:rsidR="0053707C" w:rsidRPr="007448D7" w:rsidRDefault="0053707C" w:rsidP="0053707C">
            <w:pPr>
              <w:jc w:val="both"/>
            </w:pPr>
            <w:r w:rsidRPr="007448D7">
              <w:rPr>
                <w:b/>
              </w:rPr>
              <w:t>Rozsah konzultací (soustředění)</w:t>
            </w:r>
          </w:p>
        </w:tc>
        <w:tc>
          <w:tcPr>
            <w:tcW w:w="887" w:type="dxa"/>
            <w:gridSpan w:val="3"/>
            <w:tcBorders>
              <w:top w:val="single" w:sz="2" w:space="0" w:color="00000A"/>
              <w:left w:val="single" w:sz="4" w:space="0" w:color="00000A"/>
              <w:bottom w:val="single" w:sz="4" w:space="0" w:color="00000A"/>
              <w:right w:val="single" w:sz="4" w:space="0" w:color="00000A"/>
            </w:tcBorders>
            <w:shd w:val="clear" w:color="auto" w:fill="auto"/>
          </w:tcPr>
          <w:p w14:paraId="1994E1C8" w14:textId="152C85E4" w:rsidR="0053707C" w:rsidRPr="007448D7" w:rsidRDefault="0053707C" w:rsidP="0053707C">
            <w:pPr>
              <w:jc w:val="center"/>
            </w:pPr>
          </w:p>
        </w:tc>
        <w:tc>
          <w:tcPr>
            <w:tcW w:w="4211" w:type="dxa"/>
            <w:gridSpan w:val="10"/>
            <w:tcBorders>
              <w:top w:val="single" w:sz="2" w:space="0" w:color="00000A"/>
              <w:left w:val="single" w:sz="4" w:space="0" w:color="00000A"/>
              <w:bottom w:val="single" w:sz="4" w:space="0" w:color="00000A"/>
              <w:right w:val="single" w:sz="4" w:space="0" w:color="00000A"/>
            </w:tcBorders>
            <w:shd w:val="clear" w:color="auto" w:fill="F7CAAC"/>
          </w:tcPr>
          <w:p w14:paraId="7FA66289" w14:textId="77777777" w:rsidR="0053707C" w:rsidRPr="007448D7" w:rsidRDefault="0053707C" w:rsidP="0053707C">
            <w:pPr>
              <w:jc w:val="both"/>
            </w:pPr>
            <w:r w:rsidRPr="007448D7">
              <w:rPr>
                <w:b/>
              </w:rPr>
              <w:t xml:space="preserve">hodin </w:t>
            </w:r>
          </w:p>
        </w:tc>
      </w:tr>
      <w:tr w:rsidR="0053707C" w14:paraId="73600729"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F7CAAC"/>
          </w:tcPr>
          <w:p w14:paraId="1D44CC58" w14:textId="77777777" w:rsidR="0053707C" w:rsidRPr="007448D7" w:rsidRDefault="0053707C" w:rsidP="0053707C">
            <w:pPr>
              <w:jc w:val="both"/>
            </w:pPr>
            <w:r w:rsidRPr="007448D7">
              <w:rPr>
                <w:b/>
              </w:rPr>
              <w:t>Informace o způsobu kontaktu s vyučujícím</w:t>
            </w:r>
          </w:p>
        </w:tc>
      </w:tr>
      <w:tr w:rsidR="0053707C" w14:paraId="62C0651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850"/>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auto"/>
          </w:tcPr>
          <w:p w14:paraId="6819470E" w14:textId="77777777" w:rsidR="0053707C" w:rsidRDefault="0053707C" w:rsidP="00C4637E">
            <w:pPr>
              <w:jc w:val="both"/>
            </w:pPr>
          </w:p>
          <w:p w14:paraId="2CC7CC03" w14:textId="77777777" w:rsidR="00C4637E" w:rsidRDefault="00C4637E" w:rsidP="00C4637E">
            <w:pPr>
              <w:jc w:val="both"/>
            </w:pPr>
          </w:p>
          <w:p w14:paraId="07EA6676" w14:textId="77777777" w:rsidR="00C4637E" w:rsidRDefault="00C4637E" w:rsidP="00C4637E">
            <w:pPr>
              <w:jc w:val="both"/>
            </w:pPr>
          </w:p>
          <w:p w14:paraId="59E690FB" w14:textId="77777777" w:rsidR="00E62AB7" w:rsidRDefault="00E62AB7" w:rsidP="00C4637E">
            <w:pPr>
              <w:jc w:val="both"/>
            </w:pPr>
          </w:p>
          <w:p w14:paraId="7D54E298" w14:textId="77777777" w:rsidR="00E62AB7" w:rsidRDefault="00E62AB7" w:rsidP="00C4637E">
            <w:pPr>
              <w:jc w:val="both"/>
            </w:pPr>
          </w:p>
          <w:p w14:paraId="46696867" w14:textId="77777777" w:rsidR="00C4637E" w:rsidRDefault="00C4637E" w:rsidP="00C4637E">
            <w:pPr>
              <w:jc w:val="both"/>
            </w:pPr>
          </w:p>
          <w:p w14:paraId="370BBF97" w14:textId="77777777" w:rsidR="00503E85" w:rsidRDefault="00503E85" w:rsidP="00C4637E">
            <w:pPr>
              <w:jc w:val="both"/>
            </w:pPr>
          </w:p>
          <w:p w14:paraId="0AABF181" w14:textId="77777777" w:rsidR="00503E85" w:rsidRDefault="00503E85" w:rsidP="00C4637E">
            <w:pPr>
              <w:jc w:val="both"/>
            </w:pPr>
          </w:p>
          <w:p w14:paraId="61B7C9AA" w14:textId="77777777" w:rsidR="00C4637E" w:rsidRPr="007448D7" w:rsidRDefault="00C4637E" w:rsidP="00C4637E">
            <w:pPr>
              <w:jc w:val="both"/>
            </w:pPr>
          </w:p>
        </w:tc>
      </w:tr>
      <w:tr w:rsidR="0053707C" w14:paraId="675925BE"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double" w:sz="4" w:space="0" w:color="00000A"/>
              <w:right w:val="single" w:sz="4" w:space="0" w:color="00000A"/>
            </w:tcBorders>
            <w:shd w:val="clear" w:color="auto" w:fill="BDD6EE"/>
          </w:tcPr>
          <w:p w14:paraId="09F3C1A9" w14:textId="77777777" w:rsidR="0053707C" w:rsidRDefault="0053707C" w:rsidP="0053707C">
            <w:pPr>
              <w:jc w:val="both"/>
            </w:pPr>
            <w:r>
              <w:lastRenderedPageBreak/>
              <w:br w:type="page"/>
            </w:r>
            <w:r>
              <w:rPr>
                <w:b/>
                <w:sz w:val="28"/>
              </w:rPr>
              <w:t>B-III – Charakteristika studijního předmětu</w:t>
            </w:r>
          </w:p>
        </w:tc>
      </w:tr>
      <w:tr w:rsidR="0053707C" w14:paraId="5631FC06"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double" w:sz="4" w:space="0" w:color="00000A"/>
              <w:left w:val="single" w:sz="4" w:space="0" w:color="00000A"/>
              <w:bottom w:val="single" w:sz="4" w:space="0" w:color="00000A"/>
              <w:right w:val="single" w:sz="4" w:space="0" w:color="00000A"/>
            </w:tcBorders>
            <w:shd w:val="clear" w:color="auto" w:fill="F7CAAC"/>
          </w:tcPr>
          <w:p w14:paraId="6209D073" w14:textId="77777777" w:rsidR="0053707C" w:rsidRPr="00025BF9" w:rsidRDefault="0053707C" w:rsidP="0053707C">
            <w:pPr>
              <w:jc w:val="both"/>
            </w:pPr>
            <w:r w:rsidRPr="00025BF9">
              <w:rPr>
                <w:b/>
              </w:rPr>
              <w:t>Název studijního předmětu</w:t>
            </w:r>
          </w:p>
        </w:tc>
        <w:tc>
          <w:tcPr>
            <w:tcW w:w="6779" w:type="dxa"/>
            <w:gridSpan w:val="17"/>
            <w:tcBorders>
              <w:top w:val="double" w:sz="4" w:space="0" w:color="00000A"/>
              <w:left w:val="single" w:sz="4" w:space="0" w:color="00000A"/>
              <w:bottom w:val="single" w:sz="4" w:space="0" w:color="00000A"/>
              <w:right w:val="single" w:sz="4" w:space="0" w:color="00000A"/>
            </w:tcBorders>
            <w:shd w:val="clear" w:color="auto" w:fill="auto"/>
          </w:tcPr>
          <w:p w14:paraId="2D8EB13B" w14:textId="6D9408AE" w:rsidR="0053707C" w:rsidRPr="00025BF9" w:rsidRDefault="00C4637E" w:rsidP="0053707C">
            <w:pPr>
              <w:jc w:val="both"/>
              <w:rPr>
                <w:b/>
              </w:rPr>
            </w:pPr>
            <w:bookmarkStart w:id="444" w:name="Biotech_v_čist_proc"/>
            <w:bookmarkEnd w:id="444"/>
            <w:r w:rsidRPr="00025BF9">
              <w:rPr>
                <w:b/>
              </w:rPr>
              <w:t>Biotechnology in Wastewater Treatment Processes</w:t>
            </w:r>
          </w:p>
        </w:tc>
      </w:tr>
      <w:tr w:rsidR="0053707C" w14:paraId="7DF7EC9D"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569E58FB" w14:textId="77777777" w:rsidR="0053707C" w:rsidRPr="00025BF9" w:rsidRDefault="0053707C" w:rsidP="0053707C">
            <w:pPr>
              <w:jc w:val="both"/>
            </w:pPr>
            <w:r w:rsidRPr="00025BF9">
              <w:rPr>
                <w:b/>
              </w:rPr>
              <w:t>Typ předmětu</w:t>
            </w:r>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13C8771E" w14:textId="77777777" w:rsidR="0053707C" w:rsidRPr="00025BF9" w:rsidRDefault="0053707C" w:rsidP="0053707C">
            <w:pPr>
              <w:jc w:val="both"/>
            </w:pPr>
            <w:r w:rsidRPr="00025BF9">
              <w:t>povinný, PZ</w:t>
            </w:r>
          </w:p>
        </w:tc>
        <w:tc>
          <w:tcPr>
            <w:tcW w:w="2691" w:type="dxa"/>
            <w:gridSpan w:val="5"/>
            <w:tcBorders>
              <w:top w:val="single" w:sz="4" w:space="0" w:color="00000A"/>
              <w:left w:val="single" w:sz="4" w:space="0" w:color="00000A"/>
              <w:bottom w:val="single" w:sz="4" w:space="0" w:color="00000A"/>
              <w:right w:val="single" w:sz="4" w:space="0" w:color="00000A"/>
            </w:tcBorders>
            <w:shd w:val="clear" w:color="auto" w:fill="F7CAAC"/>
          </w:tcPr>
          <w:p w14:paraId="0C8E7CE3" w14:textId="77777777" w:rsidR="0053707C" w:rsidRPr="00025BF9" w:rsidRDefault="0053707C" w:rsidP="0053707C">
            <w:pPr>
              <w:jc w:val="both"/>
            </w:pPr>
            <w:r w:rsidRPr="00025BF9">
              <w:rPr>
                <w:b/>
              </w:rPr>
              <w:t>doporučený ročník / semestr</w:t>
            </w:r>
          </w:p>
        </w:tc>
        <w:tc>
          <w:tcPr>
            <w:tcW w:w="684" w:type="dxa"/>
            <w:gridSpan w:val="2"/>
            <w:tcBorders>
              <w:top w:val="single" w:sz="4" w:space="0" w:color="00000A"/>
              <w:left w:val="single" w:sz="4" w:space="0" w:color="00000A"/>
              <w:bottom w:val="single" w:sz="4" w:space="0" w:color="00000A"/>
              <w:right w:val="single" w:sz="4" w:space="0" w:color="00000A"/>
            </w:tcBorders>
            <w:shd w:val="clear" w:color="auto" w:fill="auto"/>
          </w:tcPr>
          <w:p w14:paraId="5159D2C7" w14:textId="77777777" w:rsidR="0053707C" w:rsidRPr="00025BF9" w:rsidRDefault="0053707C" w:rsidP="0053707C">
            <w:pPr>
              <w:jc w:val="both"/>
            </w:pPr>
            <w:r w:rsidRPr="00025BF9">
              <w:t>2/ZS</w:t>
            </w:r>
          </w:p>
        </w:tc>
      </w:tr>
      <w:tr w:rsidR="0053707C" w14:paraId="42DB55DE"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2B3D3873" w14:textId="77777777" w:rsidR="0053707C" w:rsidRPr="00025BF9" w:rsidRDefault="0053707C" w:rsidP="0053707C">
            <w:pPr>
              <w:jc w:val="both"/>
            </w:pPr>
            <w:r w:rsidRPr="00025BF9">
              <w:rPr>
                <w:b/>
              </w:rPr>
              <w:t>Rozsah studijního předmětu</w:t>
            </w:r>
          </w:p>
        </w:tc>
        <w:tc>
          <w:tcPr>
            <w:tcW w:w="1701" w:type="dxa"/>
            <w:gridSpan w:val="5"/>
            <w:tcBorders>
              <w:top w:val="single" w:sz="4" w:space="0" w:color="00000A"/>
              <w:left w:val="single" w:sz="4" w:space="0" w:color="00000A"/>
              <w:bottom w:val="single" w:sz="4" w:space="0" w:color="00000A"/>
              <w:right w:val="single" w:sz="4" w:space="0" w:color="00000A"/>
            </w:tcBorders>
            <w:shd w:val="clear" w:color="auto" w:fill="auto"/>
          </w:tcPr>
          <w:p w14:paraId="66AB5F87" w14:textId="561864AA" w:rsidR="0053707C" w:rsidRPr="00025BF9" w:rsidRDefault="00192FC5" w:rsidP="0053707C">
            <w:pPr>
              <w:jc w:val="both"/>
            </w:pPr>
            <w:r w:rsidRPr="00025BF9">
              <w:t>28p</w:t>
            </w:r>
            <w:r w:rsidRPr="00025BF9">
              <w:rPr>
                <w:lang w:val="en-GB"/>
              </w:rPr>
              <w:t>+</w:t>
            </w:r>
            <w:r w:rsidRPr="00025BF9">
              <w:t>0s</w:t>
            </w:r>
            <w:r w:rsidRPr="00025BF9">
              <w:rPr>
                <w:lang w:val="en-GB"/>
              </w:rPr>
              <w:t>+</w:t>
            </w:r>
            <w:r w:rsidRPr="00025BF9">
              <w:t>0l</w:t>
            </w:r>
          </w:p>
        </w:tc>
        <w:tc>
          <w:tcPr>
            <w:tcW w:w="888" w:type="dxa"/>
            <w:gridSpan w:val="3"/>
            <w:tcBorders>
              <w:top w:val="single" w:sz="4" w:space="0" w:color="00000A"/>
              <w:left w:val="single" w:sz="4" w:space="0" w:color="00000A"/>
              <w:bottom w:val="single" w:sz="4" w:space="0" w:color="00000A"/>
              <w:right w:val="single" w:sz="4" w:space="0" w:color="00000A"/>
            </w:tcBorders>
            <w:shd w:val="clear" w:color="auto" w:fill="F7CAAC"/>
          </w:tcPr>
          <w:p w14:paraId="577CB062" w14:textId="77777777" w:rsidR="0053707C" w:rsidRPr="00025BF9" w:rsidRDefault="0053707C" w:rsidP="0053707C">
            <w:pPr>
              <w:jc w:val="both"/>
            </w:pPr>
            <w:r w:rsidRPr="00025BF9">
              <w:rPr>
                <w:b/>
              </w:rPr>
              <w:t xml:space="preserve">hod. </w:t>
            </w:r>
          </w:p>
        </w:tc>
        <w:tc>
          <w:tcPr>
            <w:tcW w:w="815" w:type="dxa"/>
            <w:gridSpan w:val="2"/>
            <w:tcBorders>
              <w:top w:val="single" w:sz="4" w:space="0" w:color="00000A"/>
              <w:left w:val="single" w:sz="4" w:space="0" w:color="00000A"/>
              <w:bottom w:val="single" w:sz="4" w:space="0" w:color="00000A"/>
              <w:right w:val="single" w:sz="4" w:space="0" w:color="00000A"/>
            </w:tcBorders>
            <w:shd w:val="clear" w:color="auto" w:fill="auto"/>
          </w:tcPr>
          <w:p w14:paraId="6587807B" w14:textId="77777777" w:rsidR="0053707C" w:rsidRPr="00025BF9" w:rsidRDefault="0053707C" w:rsidP="0053707C">
            <w:pPr>
              <w:jc w:val="both"/>
            </w:pPr>
            <w:r w:rsidRPr="00025BF9">
              <w:t>28</w:t>
            </w:r>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1A58E992" w14:textId="77777777" w:rsidR="0053707C" w:rsidRPr="00025BF9" w:rsidRDefault="0053707C" w:rsidP="0053707C">
            <w:pPr>
              <w:jc w:val="both"/>
            </w:pPr>
            <w:r w:rsidRPr="00025BF9">
              <w:rPr>
                <w:b/>
              </w:rPr>
              <w:t>kreditů</w:t>
            </w:r>
          </w:p>
        </w:tc>
        <w:tc>
          <w:tcPr>
            <w:tcW w:w="1222" w:type="dxa"/>
            <w:gridSpan w:val="3"/>
            <w:tcBorders>
              <w:top w:val="single" w:sz="4" w:space="0" w:color="00000A"/>
              <w:left w:val="single" w:sz="4" w:space="0" w:color="00000A"/>
              <w:bottom w:val="single" w:sz="4" w:space="0" w:color="00000A"/>
              <w:right w:val="single" w:sz="4" w:space="0" w:color="00000A"/>
            </w:tcBorders>
            <w:shd w:val="clear" w:color="auto" w:fill="auto"/>
          </w:tcPr>
          <w:p w14:paraId="60053551" w14:textId="0ACC2448" w:rsidR="0053707C" w:rsidRPr="00025BF9" w:rsidRDefault="008E6536" w:rsidP="0053707C">
            <w:pPr>
              <w:jc w:val="both"/>
            </w:pPr>
            <w:r>
              <w:t>2</w:t>
            </w:r>
          </w:p>
        </w:tc>
      </w:tr>
      <w:tr w:rsidR="0053707C" w14:paraId="7E0D42C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7379FFA2" w14:textId="77777777" w:rsidR="0053707C" w:rsidRPr="00025BF9" w:rsidRDefault="0053707C" w:rsidP="0053707C">
            <w:pPr>
              <w:jc w:val="both"/>
            </w:pPr>
            <w:r w:rsidRPr="00025BF9">
              <w:rPr>
                <w:b/>
              </w:rPr>
              <w:t>Prerekvizity, korekvizity, ekvivalence</w:t>
            </w:r>
          </w:p>
        </w:tc>
        <w:tc>
          <w:tcPr>
            <w:tcW w:w="6779" w:type="dxa"/>
            <w:gridSpan w:val="17"/>
            <w:tcBorders>
              <w:top w:val="single" w:sz="4" w:space="0" w:color="00000A"/>
              <w:left w:val="single" w:sz="4" w:space="0" w:color="00000A"/>
              <w:bottom w:val="single" w:sz="4" w:space="0" w:color="00000A"/>
              <w:right w:val="single" w:sz="4" w:space="0" w:color="00000A"/>
            </w:tcBorders>
            <w:shd w:val="clear" w:color="auto" w:fill="auto"/>
          </w:tcPr>
          <w:p w14:paraId="2A50EFD3" w14:textId="77777777" w:rsidR="0053707C" w:rsidRPr="00025BF9" w:rsidRDefault="0053707C" w:rsidP="0053707C">
            <w:pPr>
              <w:jc w:val="both"/>
            </w:pPr>
          </w:p>
        </w:tc>
      </w:tr>
      <w:tr w:rsidR="0053707C" w14:paraId="59076FA7"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5DC88172" w14:textId="77777777" w:rsidR="0053707C" w:rsidRPr="00025BF9" w:rsidRDefault="0053707C" w:rsidP="0053707C">
            <w:pPr>
              <w:jc w:val="both"/>
            </w:pPr>
            <w:r w:rsidRPr="00025BF9">
              <w:rPr>
                <w:b/>
              </w:rPr>
              <w:t>Způsob ověření studijních výsledků</w:t>
            </w:r>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701ADDA2" w14:textId="260A5C69" w:rsidR="0053707C" w:rsidRPr="00D30179" w:rsidRDefault="0053707C" w:rsidP="0053707C">
            <w:pPr>
              <w:pStyle w:val="Normlnweb"/>
              <w:spacing w:after="0"/>
              <w:rPr>
                <w:sz w:val="20"/>
                <w:szCs w:val="20"/>
              </w:rPr>
            </w:pPr>
            <w:r w:rsidRPr="00025BF9">
              <w:rPr>
                <w:color w:val="000000"/>
                <w:sz w:val="20"/>
                <w:szCs w:val="20"/>
              </w:rPr>
              <w:t xml:space="preserve">zkouška </w:t>
            </w:r>
          </w:p>
        </w:tc>
        <w:tc>
          <w:tcPr>
            <w:tcW w:w="1559" w:type="dxa"/>
            <w:gridSpan w:val="3"/>
            <w:tcBorders>
              <w:top w:val="single" w:sz="4" w:space="0" w:color="00000A"/>
              <w:left w:val="single" w:sz="4" w:space="0" w:color="00000A"/>
              <w:bottom w:val="single" w:sz="4" w:space="0" w:color="00000A"/>
              <w:right w:val="single" w:sz="4" w:space="0" w:color="00000A"/>
            </w:tcBorders>
            <w:shd w:val="clear" w:color="auto" w:fill="F7CAAC"/>
          </w:tcPr>
          <w:p w14:paraId="51B58D48" w14:textId="77777777" w:rsidR="0053707C" w:rsidRPr="00025BF9" w:rsidRDefault="0053707C" w:rsidP="0053707C">
            <w:pPr>
              <w:jc w:val="both"/>
            </w:pPr>
            <w:r w:rsidRPr="00025BF9">
              <w:rPr>
                <w:b/>
              </w:rPr>
              <w:t>Forma výuky</w:t>
            </w:r>
          </w:p>
        </w:tc>
        <w:tc>
          <w:tcPr>
            <w:tcW w:w="1816" w:type="dxa"/>
            <w:gridSpan w:val="4"/>
            <w:tcBorders>
              <w:top w:val="single" w:sz="4" w:space="0" w:color="00000A"/>
              <w:left w:val="single" w:sz="4" w:space="0" w:color="00000A"/>
              <w:bottom w:val="single" w:sz="4" w:space="0" w:color="00000A"/>
              <w:right w:val="single" w:sz="4" w:space="0" w:color="00000A"/>
            </w:tcBorders>
            <w:shd w:val="clear" w:color="auto" w:fill="auto"/>
          </w:tcPr>
          <w:p w14:paraId="3CF9DFB1" w14:textId="77777777" w:rsidR="0053707C" w:rsidRPr="00025BF9" w:rsidRDefault="0053707C" w:rsidP="0053707C">
            <w:pPr>
              <w:pStyle w:val="Normlnweb"/>
              <w:spacing w:after="0"/>
              <w:rPr>
                <w:sz w:val="20"/>
                <w:szCs w:val="20"/>
              </w:rPr>
            </w:pPr>
            <w:r w:rsidRPr="00025BF9">
              <w:rPr>
                <w:sz w:val="20"/>
                <w:szCs w:val="20"/>
              </w:rPr>
              <w:t>přednášky</w:t>
            </w:r>
          </w:p>
        </w:tc>
      </w:tr>
      <w:tr w:rsidR="0053707C" w14:paraId="71AC39B5"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0D533828" w14:textId="77777777" w:rsidR="0053707C" w:rsidRPr="00025BF9" w:rsidRDefault="0053707C" w:rsidP="0053707C">
            <w:pPr>
              <w:jc w:val="both"/>
            </w:pPr>
            <w:r w:rsidRPr="00025BF9">
              <w:rPr>
                <w:b/>
              </w:rPr>
              <w:t>Forma způsobu ověření studijních výsledků a další požadavky na studenta</w:t>
            </w:r>
          </w:p>
        </w:tc>
        <w:tc>
          <w:tcPr>
            <w:tcW w:w="6779" w:type="dxa"/>
            <w:gridSpan w:val="17"/>
            <w:tcBorders>
              <w:top w:val="single" w:sz="4" w:space="0" w:color="00000A"/>
              <w:left w:val="single" w:sz="4" w:space="0" w:color="00000A"/>
              <w:bottom w:val="single" w:sz="4" w:space="0" w:color="auto"/>
              <w:right w:val="single" w:sz="4" w:space="0" w:color="00000A"/>
            </w:tcBorders>
            <w:shd w:val="clear" w:color="auto" w:fill="auto"/>
          </w:tcPr>
          <w:p w14:paraId="663A9D2A" w14:textId="7D410ABE" w:rsidR="0053707C" w:rsidRPr="00D30179" w:rsidRDefault="0053707C" w:rsidP="00056E2F">
            <w:pPr>
              <w:jc w:val="both"/>
            </w:pPr>
            <w:r w:rsidRPr="00D30179">
              <w:t>Zkouška: prokázání znalosti probíraných tematických okruhů. Písemná část: 15 otázek (maximální zisk 100 bodů). Pro postup k ústní části zkoušky je nutný minimální zisk 50 bodů z písemné části zkoušky. Ústní část: založena na zjišťování schopnosti studenta aplikovat nabyté vědomosti při řešení problémů, prověření tvůrčích schopností studenta a skutečného pochopení učiva, nikoliv pouhého mechanického zapamatování. </w:t>
            </w:r>
          </w:p>
        </w:tc>
      </w:tr>
      <w:tr w:rsidR="0053707C" w14:paraId="3C601977"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97"/>
        </w:trPr>
        <w:tc>
          <w:tcPr>
            <w:tcW w:w="3081" w:type="dxa"/>
            <w:gridSpan w:val="3"/>
            <w:tcBorders>
              <w:left w:val="single" w:sz="4" w:space="0" w:color="00000A"/>
              <w:bottom w:val="single" w:sz="4" w:space="0" w:color="00000A"/>
              <w:right w:val="single" w:sz="4" w:space="0" w:color="00000A"/>
            </w:tcBorders>
            <w:shd w:val="clear" w:color="auto" w:fill="F7CAAC"/>
          </w:tcPr>
          <w:p w14:paraId="772ED2B5" w14:textId="77777777" w:rsidR="0053707C" w:rsidRPr="00025BF9" w:rsidRDefault="0053707C" w:rsidP="0053707C">
            <w:pPr>
              <w:jc w:val="both"/>
            </w:pPr>
            <w:r w:rsidRPr="00025BF9">
              <w:rPr>
                <w:b/>
              </w:rPr>
              <w:t>Garant předmětu</w:t>
            </w:r>
          </w:p>
        </w:tc>
        <w:tc>
          <w:tcPr>
            <w:tcW w:w="6779" w:type="dxa"/>
            <w:gridSpan w:val="17"/>
            <w:tcBorders>
              <w:top w:val="single" w:sz="4" w:space="0" w:color="auto"/>
              <w:left w:val="single" w:sz="4" w:space="0" w:color="00000A"/>
              <w:bottom w:val="single" w:sz="4" w:space="0" w:color="00000A"/>
              <w:right w:val="single" w:sz="4" w:space="0" w:color="00000A"/>
            </w:tcBorders>
            <w:shd w:val="clear" w:color="auto" w:fill="auto"/>
          </w:tcPr>
          <w:p w14:paraId="5A5650A1" w14:textId="77777777" w:rsidR="0053707C" w:rsidRPr="00D30179" w:rsidRDefault="0053707C" w:rsidP="0053707C">
            <w:pPr>
              <w:jc w:val="both"/>
            </w:pPr>
            <w:r w:rsidRPr="00D30179">
              <w:t>Ing. Markéta Julinová, Ph.D.</w:t>
            </w:r>
          </w:p>
        </w:tc>
      </w:tr>
      <w:tr w:rsidR="0053707C" w14:paraId="1992583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43"/>
        </w:trPr>
        <w:tc>
          <w:tcPr>
            <w:tcW w:w="3081" w:type="dxa"/>
            <w:gridSpan w:val="3"/>
            <w:tcBorders>
              <w:left w:val="single" w:sz="4" w:space="0" w:color="00000A"/>
              <w:bottom w:val="single" w:sz="4" w:space="0" w:color="00000A"/>
              <w:right w:val="single" w:sz="4" w:space="0" w:color="00000A"/>
            </w:tcBorders>
            <w:shd w:val="clear" w:color="auto" w:fill="F7CAAC"/>
          </w:tcPr>
          <w:p w14:paraId="4DBDB010" w14:textId="77777777" w:rsidR="0053707C" w:rsidRPr="00025BF9" w:rsidRDefault="0053707C" w:rsidP="0053707C">
            <w:pPr>
              <w:jc w:val="both"/>
            </w:pPr>
            <w:r w:rsidRPr="00025BF9">
              <w:rPr>
                <w:b/>
              </w:rPr>
              <w:t>Zapojení garanta do výuky předmětu</w:t>
            </w:r>
          </w:p>
        </w:tc>
        <w:tc>
          <w:tcPr>
            <w:tcW w:w="6779" w:type="dxa"/>
            <w:gridSpan w:val="17"/>
            <w:tcBorders>
              <w:left w:val="single" w:sz="4" w:space="0" w:color="00000A"/>
              <w:bottom w:val="single" w:sz="4" w:space="0" w:color="00000A"/>
              <w:right w:val="single" w:sz="4" w:space="0" w:color="00000A"/>
            </w:tcBorders>
            <w:shd w:val="clear" w:color="auto" w:fill="auto"/>
          </w:tcPr>
          <w:p w14:paraId="01183ABF" w14:textId="751A095F" w:rsidR="0053707C" w:rsidRPr="00D30179" w:rsidRDefault="00056E2F" w:rsidP="0053707C">
            <w:pPr>
              <w:jc w:val="both"/>
            </w:pPr>
            <w:r w:rsidRPr="00D30179">
              <w:t>100% p</w:t>
            </w:r>
          </w:p>
        </w:tc>
      </w:tr>
      <w:tr w:rsidR="0053707C" w14:paraId="075525CD"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1E4E79D1" w14:textId="77777777" w:rsidR="0053707C" w:rsidRPr="00025BF9" w:rsidRDefault="0053707C" w:rsidP="0053707C">
            <w:pPr>
              <w:jc w:val="both"/>
            </w:pPr>
            <w:r w:rsidRPr="00025BF9">
              <w:rPr>
                <w:b/>
              </w:rPr>
              <w:t>Vyučující</w:t>
            </w:r>
          </w:p>
        </w:tc>
        <w:tc>
          <w:tcPr>
            <w:tcW w:w="6779" w:type="dxa"/>
            <w:gridSpan w:val="17"/>
            <w:tcBorders>
              <w:top w:val="single" w:sz="4" w:space="0" w:color="00000A"/>
              <w:left w:val="single" w:sz="4" w:space="0" w:color="00000A"/>
              <w:right w:val="single" w:sz="4" w:space="0" w:color="00000A"/>
            </w:tcBorders>
            <w:shd w:val="clear" w:color="auto" w:fill="auto"/>
          </w:tcPr>
          <w:p w14:paraId="43A40B5F" w14:textId="77777777" w:rsidR="0053707C" w:rsidRPr="00D30179" w:rsidRDefault="0053707C" w:rsidP="0053707C">
            <w:pPr>
              <w:jc w:val="both"/>
            </w:pPr>
          </w:p>
        </w:tc>
      </w:tr>
      <w:tr w:rsidR="0053707C" w14:paraId="25ECFD7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39"/>
        </w:trPr>
        <w:tc>
          <w:tcPr>
            <w:tcW w:w="9860" w:type="dxa"/>
            <w:gridSpan w:val="20"/>
            <w:tcBorders>
              <w:left w:val="single" w:sz="4" w:space="0" w:color="00000A"/>
              <w:bottom w:val="single" w:sz="4" w:space="0" w:color="00000A"/>
              <w:right w:val="single" w:sz="4" w:space="0" w:color="00000A"/>
            </w:tcBorders>
            <w:shd w:val="clear" w:color="auto" w:fill="auto"/>
          </w:tcPr>
          <w:p w14:paraId="6897E304" w14:textId="6E0322AC" w:rsidR="0053707C" w:rsidRPr="00D30179" w:rsidRDefault="0053707C" w:rsidP="00056E2F">
            <w:pPr>
              <w:spacing w:before="60" w:after="60"/>
              <w:jc w:val="both"/>
            </w:pPr>
            <w:r w:rsidRPr="00D30179">
              <w:rPr>
                <w:b/>
              </w:rPr>
              <w:t>Ing. Markéta Julinová, Ph.D.</w:t>
            </w:r>
            <w:r w:rsidRPr="00D30179">
              <w:t xml:space="preserve"> (100% p)</w:t>
            </w:r>
          </w:p>
        </w:tc>
      </w:tr>
      <w:tr w:rsidR="0053707C" w14:paraId="16F99AF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0FC4EFD0" w14:textId="77777777" w:rsidR="0053707C" w:rsidRPr="00025BF9" w:rsidRDefault="0053707C" w:rsidP="0053707C">
            <w:pPr>
              <w:jc w:val="both"/>
            </w:pPr>
            <w:r w:rsidRPr="00025BF9">
              <w:rPr>
                <w:b/>
              </w:rPr>
              <w:t>Stručná anotace předmětu</w:t>
            </w:r>
          </w:p>
        </w:tc>
        <w:tc>
          <w:tcPr>
            <w:tcW w:w="6779" w:type="dxa"/>
            <w:gridSpan w:val="17"/>
            <w:tcBorders>
              <w:top w:val="single" w:sz="4" w:space="0" w:color="00000A"/>
              <w:left w:val="single" w:sz="4" w:space="0" w:color="00000A"/>
              <w:right w:val="single" w:sz="4" w:space="0" w:color="00000A"/>
            </w:tcBorders>
            <w:shd w:val="clear" w:color="auto" w:fill="auto"/>
          </w:tcPr>
          <w:p w14:paraId="1130C4C6" w14:textId="77777777" w:rsidR="0053707C" w:rsidRPr="00D30179" w:rsidRDefault="0053707C" w:rsidP="0053707C">
            <w:pPr>
              <w:jc w:val="both"/>
            </w:pPr>
          </w:p>
        </w:tc>
      </w:tr>
      <w:tr w:rsidR="0053707C" w14:paraId="41E2FF3D"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3576"/>
        </w:trPr>
        <w:tc>
          <w:tcPr>
            <w:tcW w:w="9860" w:type="dxa"/>
            <w:gridSpan w:val="20"/>
            <w:tcBorders>
              <w:left w:val="single" w:sz="4" w:space="0" w:color="00000A"/>
              <w:bottom w:val="single" w:sz="12" w:space="0" w:color="00000A"/>
              <w:right w:val="single" w:sz="4" w:space="0" w:color="00000A"/>
            </w:tcBorders>
            <w:shd w:val="clear" w:color="auto" w:fill="auto"/>
          </w:tcPr>
          <w:p w14:paraId="00BB2165" w14:textId="77777777" w:rsidR="0053707C" w:rsidRPr="00D30179" w:rsidRDefault="0053707C" w:rsidP="0053707C">
            <w:pPr>
              <w:tabs>
                <w:tab w:val="num" w:pos="322"/>
              </w:tabs>
              <w:jc w:val="both"/>
            </w:pPr>
            <w:r w:rsidRPr="00D30179">
              <w:t xml:space="preserve">Cílem předmětu je seznámit studenty se základními informacemi o čistírenských technologiích či způsobech likvidace kapalných odpadů. Obsah předmětu tvoří tyto tematické celky:  </w:t>
            </w:r>
          </w:p>
          <w:p w14:paraId="25FCD87D" w14:textId="77777777" w:rsidR="0053707C" w:rsidRPr="00D30179" w:rsidRDefault="0053707C" w:rsidP="0053707C">
            <w:pPr>
              <w:numPr>
                <w:ilvl w:val="0"/>
                <w:numId w:val="20"/>
              </w:numPr>
              <w:suppressAutoHyphens/>
              <w:ind w:left="284" w:hanging="57"/>
              <w:jc w:val="both"/>
            </w:pPr>
            <w:r w:rsidRPr="00D30179">
              <w:t>Charakterizace složení odpadních vod. Ukazatele znečištění.</w:t>
            </w:r>
          </w:p>
          <w:p w14:paraId="700A011C" w14:textId="77777777" w:rsidR="0053707C" w:rsidRPr="00D30179" w:rsidRDefault="0053707C" w:rsidP="0053707C">
            <w:pPr>
              <w:numPr>
                <w:ilvl w:val="0"/>
                <w:numId w:val="20"/>
              </w:numPr>
              <w:suppressAutoHyphens/>
              <w:ind w:left="284" w:hanging="57"/>
              <w:jc w:val="both"/>
            </w:pPr>
            <w:r w:rsidRPr="00D30179">
              <w:t xml:space="preserve">Odpadní vody. Splaškové vody. Původ, množství, složení. Průmyslové odpadní vody. Původ, rozdělení, typy. </w:t>
            </w:r>
          </w:p>
          <w:p w14:paraId="4AD98260" w14:textId="77777777" w:rsidR="0053707C" w:rsidRPr="00D30179" w:rsidRDefault="0053707C" w:rsidP="0053707C">
            <w:pPr>
              <w:numPr>
                <w:ilvl w:val="0"/>
                <w:numId w:val="20"/>
              </w:numPr>
              <w:suppressAutoHyphens/>
              <w:ind w:left="284" w:hanging="57"/>
              <w:jc w:val="both"/>
            </w:pPr>
            <w:r w:rsidRPr="00D30179">
              <w:t>Technologické linky čistění městských a průmyslových OV. Základní procesy a postupy čištění vod.</w:t>
            </w:r>
          </w:p>
          <w:p w14:paraId="156B6E06" w14:textId="77777777" w:rsidR="0053707C" w:rsidRPr="00D30179" w:rsidRDefault="0053707C" w:rsidP="0053707C">
            <w:pPr>
              <w:numPr>
                <w:ilvl w:val="0"/>
                <w:numId w:val="20"/>
              </w:numPr>
              <w:suppressAutoHyphens/>
              <w:ind w:left="284" w:hanging="57"/>
              <w:jc w:val="both"/>
            </w:pPr>
            <w:r w:rsidRPr="00D30179">
              <w:t>Hrubé předčištění. Česla, síta.</w:t>
            </w:r>
          </w:p>
          <w:p w14:paraId="5568AB27" w14:textId="77777777" w:rsidR="0053707C" w:rsidRPr="00D30179" w:rsidRDefault="0053707C" w:rsidP="0053707C">
            <w:pPr>
              <w:numPr>
                <w:ilvl w:val="0"/>
                <w:numId w:val="20"/>
              </w:numPr>
              <w:suppressAutoHyphens/>
              <w:ind w:left="284" w:hanging="57"/>
              <w:jc w:val="both"/>
            </w:pPr>
            <w:r w:rsidRPr="00D30179">
              <w:t xml:space="preserve">Usazování. Lapáky písku, usazovací a dosazovací nádrže. </w:t>
            </w:r>
          </w:p>
          <w:p w14:paraId="2B7AE23E" w14:textId="77777777" w:rsidR="0053707C" w:rsidRPr="00D30179" w:rsidRDefault="0053707C" w:rsidP="0053707C">
            <w:pPr>
              <w:numPr>
                <w:ilvl w:val="0"/>
                <w:numId w:val="20"/>
              </w:numPr>
              <w:suppressAutoHyphens/>
              <w:ind w:left="284" w:hanging="57"/>
              <w:jc w:val="both"/>
            </w:pPr>
            <w:r w:rsidRPr="00D30179">
              <w:t xml:space="preserve">Lapáky olejů a flotace. Filtrace. Typy filtrů, náplně, využití. </w:t>
            </w:r>
          </w:p>
          <w:p w14:paraId="24462DA8" w14:textId="77777777" w:rsidR="0053707C" w:rsidRPr="00D30179" w:rsidRDefault="0053707C" w:rsidP="0053707C">
            <w:pPr>
              <w:numPr>
                <w:ilvl w:val="0"/>
                <w:numId w:val="20"/>
              </w:numPr>
              <w:suppressAutoHyphens/>
              <w:ind w:left="284" w:hanging="57"/>
              <w:jc w:val="both"/>
            </w:pPr>
            <w:r w:rsidRPr="00D30179">
              <w:t>Biologické procesy čistění OV. Rozdělení procesů (ORP, forma biomasy, reaktorové uspořádání).</w:t>
            </w:r>
          </w:p>
          <w:p w14:paraId="3352444C" w14:textId="77777777" w:rsidR="0053707C" w:rsidRPr="00D30179" w:rsidRDefault="0053707C" w:rsidP="0053707C">
            <w:pPr>
              <w:numPr>
                <w:ilvl w:val="0"/>
                <w:numId w:val="20"/>
              </w:numPr>
              <w:suppressAutoHyphens/>
              <w:ind w:left="284" w:hanging="57"/>
              <w:jc w:val="both"/>
            </w:pPr>
            <w:r w:rsidRPr="00D30179">
              <w:t>Základní technologické parametry. Vliv základných veličin a parametrů na účinnost biologických procesů.</w:t>
            </w:r>
          </w:p>
          <w:p w14:paraId="7612EF46" w14:textId="77777777" w:rsidR="0053707C" w:rsidRPr="00D30179" w:rsidRDefault="0053707C" w:rsidP="0053707C">
            <w:pPr>
              <w:numPr>
                <w:ilvl w:val="0"/>
                <w:numId w:val="20"/>
              </w:numPr>
              <w:suppressAutoHyphens/>
              <w:ind w:left="284" w:hanging="57"/>
              <w:jc w:val="both"/>
            </w:pPr>
            <w:r w:rsidRPr="00D30179">
              <w:t>Oxygenační kapacita, spotřeba kyslíku pro aktivaci, přestup kyslíku do vody, typy aerátorů.</w:t>
            </w:r>
          </w:p>
          <w:p w14:paraId="4F723E33" w14:textId="77777777" w:rsidR="0053707C" w:rsidRPr="00D30179" w:rsidRDefault="0053707C" w:rsidP="0053707C">
            <w:pPr>
              <w:numPr>
                <w:ilvl w:val="0"/>
                <w:numId w:val="20"/>
              </w:numPr>
              <w:suppressAutoHyphens/>
              <w:ind w:left="284" w:hanging="57"/>
              <w:jc w:val="both"/>
            </w:pPr>
            <w:r w:rsidRPr="00D30179">
              <w:t xml:space="preserve">Biologické aerobní čištění. Aktivace, biofiltry, oxidační příkopy, RDR. </w:t>
            </w:r>
          </w:p>
          <w:p w14:paraId="6CC90869" w14:textId="77777777" w:rsidR="0053707C" w:rsidRPr="00D30179" w:rsidRDefault="0053707C" w:rsidP="0053707C">
            <w:pPr>
              <w:numPr>
                <w:ilvl w:val="0"/>
                <w:numId w:val="20"/>
              </w:numPr>
              <w:suppressAutoHyphens/>
              <w:ind w:left="284" w:hanging="57"/>
              <w:jc w:val="both"/>
            </w:pPr>
            <w:r w:rsidRPr="00D30179">
              <w:t xml:space="preserve">Technologické modifikace konvenčních aktivačních procesů. </w:t>
            </w:r>
          </w:p>
          <w:p w14:paraId="775494D5" w14:textId="77777777" w:rsidR="0053707C" w:rsidRPr="00D30179" w:rsidRDefault="0053707C" w:rsidP="0053707C">
            <w:pPr>
              <w:numPr>
                <w:ilvl w:val="0"/>
                <w:numId w:val="20"/>
              </w:numPr>
              <w:suppressAutoHyphens/>
              <w:ind w:left="284" w:hanging="57"/>
              <w:jc w:val="both"/>
            </w:pPr>
            <w:r w:rsidRPr="00D30179">
              <w:t>Aktivační systémy biologického odstraňování dusíku, fosforu a společného odstraňování dusíku a fosforu.</w:t>
            </w:r>
          </w:p>
          <w:p w14:paraId="02DEB6C7" w14:textId="77777777" w:rsidR="0053707C" w:rsidRPr="00D30179" w:rsidRDefault="0053707C" w:rsidP="0053707C">
            <w:pPr>
              <w:numPr>
                <w:ilvl w:val="0"/>
                <w:numId w:val="20"/>
              </w:numPr>
              <w:suppressAutoHyphens/>
              <w:ind w:left="284" w:hanging="57"/>
              <w:jc w:val="both"/>
            </w:pPr>
            <w:r w:rsidRPr="00D30179">
              <w:t xml:space="preserve">Biologické anaerobní čištění. Anaerobní aktivace, přehled reaktorů pro anaerobní čištění. </w:t>
            </w:r>
          </w:p>
          <w:p w14:paraId="3516AC76" w14:textId="77777777" w:rsidR="0053707C" w:rsidRPr="00D30179" w:rsidRDefault="0053707C" w:rsidP="0053707C">
            <w:pPr>
              <w:numPr>
                <w:ilvl w:val="0"/>
                <w:numId w:val="20"/>
              </w:numPr>
              <w:suppressAutoHyphens/>
              <w:ind w:left="284" w:hanging="57"/>
              <w:jc w:val="both"/>
            </w:pPr>
            <w:r w:rsidRPr="00D30179">
              <w:t>Kalové hospodářství.</w:t>
            </w:r>
          </w:p>
        </w:tc>
      </w:tr>
      <w:tr w:rsidR="0053707C" w14:paraId="2626D8C5"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65"/>
        </w:trPr>
        <w:tc>
          <w:tcPr>
            <w:tcW w:w="3647" w:type="dxa"/>
            <w:gridSpan w:val="5"/>
            <w:tcBorders>
              <w:left w:val="single" w:sz="4" w:space="0" w:color="00000A"/>
              <w:bottom w:val="single" w:sz="4" w:space="0" w:color="00000A"/>
              <w:right w:val="single" w:sz="4" w:space="0" w:color="00000A"/>
            </w:tcBorders>
            <w:shd w:val="clear" w:color="auto" w:fill="F7CAAC"/>
          </w:tcPr>
          <w:p w14:paraId="3C66A5DF" w14:textId="77777777" w:rsidR="0053707C" w:rsidRPr="00025BF9" w:rsidRDefault="0053707C" w:rsidP="0053707C">
            <w:pPr>
              <w:jc w:val="both"/>
            </w:pPr>
            <w:r w:rsidRPr="00025BF9">
              <w:rPr>
                <w:b/>
              </w:rPr>
              <w:t>Studijní literatura a studijní pomůcky</w:t>
            </w:r>
          </w:p>
        </w:tc>
        <w:tc>
          <w:tcPr>
            <w:tcW w:w="6213" w:type="dxa"/>
            <w:gridSpan w:val="15"/>
            <w:tcBorders>
              <w:left w:val="single" w:sz="4" w:space="0" w:color="00000A"/>
              <w:right w:val="single" w:sz="4" w:space="0" w:color="00000A"/>
            </w:tcBorders>
            <w:shd w:val="clear" w:color="auto" w:fill="auto"/>
          </w:tcPr>
          <w:p w14:paraId="48F62644" w14:textId="77777777" w:rsidR="0053707C" w:rsidRPr="00025BF9" w:rsidRDefault="0053707C" w:rsidP="0053707C">
            <w:pPr>
              <w:jc w:val="both"/>
            </w:pPr>
          </w:p>
        </w:tc>
      </w:tr>
      <w:tr w:rsidR="0053707C" w14:paraId="7709F4B3"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992"/>
        </w:trPr>
        <w:tc>
          <w:tcPr>
            <w:tcW w:w="9860" w:type="dxa"/>
            <w:gridSpan w:val="20"/>
            <w:tcBorders>
              <w:left w:val="single" w:sz="4" w:space="0" w:color="00000A"/>
              <w:bottom w:val="single" w:sz="4" w:space="0" w:color="00000A"/>
              <w:right w:val="single" w:sz="4" w:space="0" w:color="00000A"/>
            </w:tcBorders>
            <w:shd w:val="clear" w:color="auto" w:fill="auto"/>
          </w:tcPr>
          <w:p w14:paraId="3B56BDC8" w14:textId="77777777" w:rsidR="0053707C" w:rsidRPr="00D30179" w:rsidRDefault="0053707C" w:rsidP="0053707C">
            <w:pPr>
              <w:pStyle w:val="western"/>
              <w:spacing w:after="0" w:line="240" w:lineRule="auto"/>
              <w:jc w:val="both"/>
              <w:rPr>
                <w:u w:val="single"/>
              </w:rPr>
            </w:pPr>
            <w:r w:rsidRPr="00D30179">
              <w:rPr>
                <w:u w:val="single"/>
              </w:rPr>
              <w:t>Povinná literatura:</w:t>
            </w:r>
          </w:p>
          <w:p w14:paraId="59ED8B49" w14:textId="13FCD914" w:rsidR="0053707C" w:rsidRPr="00D30179" w:rsidRDefault="00E62AB7" w:rsidP="0053707C">
            <w:pPr>
              <w:jc w:val="both"/>
            </w:pPr>
            <w:r w:rsidRPr="00D30179">
              <w:t>Výukové materiály v anglickém jazyce poskytnuté vyučujícím.</w:t>
            </w:r>
          </w:p>
          <w:p w14:paraId="09054A90" w14:textId="77777777" w:rsidR="0053707C" w:rsidRPr="00D30179" w:rsidRDefault="0053707C" w:rsidP="0053707C">
            <w:pPr>
              <w:pStyle w:val="western"/>
              <w:spacing w:before="0" w:beforeAutospacing="0" w:after="0" w:line="240" w:lineRule="auto"/>
              <w:jc w:val="both"/>
              <w:rPr>
                <w:bCs/>
                <w:iCs/>
              </w:rPr>
            </w:pPr>
            <w:proofErr w:type="gramStart"/>
            <w:r w:rsidRPr="00D30179">
              <w:rPr>
                <w:bCs/>
                <w:iCs/>
              </w:rPr>
              <w:t>CELENZA, G.J.</w:t>
            </w:r>
            <w:proofErr w:type="gramEnd"/>
            <w:r w:rsidRPr="00D30179">
              <w:rPr>
                <w:bCs/>
                <w:iCs/>
              </w:rPr>
              <w:t xml:space="preserve"> Industrial Waste Treatment Process Engineering. Vol. III. Specialized Treatment Systems. Lancaster: Technomic, 2000. xii, 205 s. ISBN 1566767695.</w:t>
            </w:r>
          </w:p>
          <w:p w14:paraId="2B0A1E07" w14:textId="77777777" w:rsidR="0053707C" w:rsidRPr="00D30179" w:rsidRDefault="0053707C" w:rsidP="0053707C">
            <w:pPr>
              <w:jc w:val="both"/>
              <w:rPr>
                <w:u w:val="single"/>
              </w:rPr>
            </w:pPr>
          </w:p>
          <w:p w14:paraId="20308DA5" w14:textId="50901331" w:rsidR="0053707C" w:rsidRPr="00D30179" w:rsidRDefault="0053707C" w:rsidP="002F6C43">
            <w:pPr>
              <w:jc w:val="both"/>
            </w:pPr>
            <w:r w:rsidRPr="00D30179">
              <w:rPr>
                <w:u w:val="single"/>
              </w:rPr>
              <w:t>Doporučená literatura</w:t>
            </w:r>
            <w:r w:rsidR="00E62AB7" w:rsidRPr="00D30179">
              <w:t>:</w:t>
            </w:r>
          </w:p>
          <w:p w14:paraId="0FFEE6CE" w14:textId="77777777" w:rsidR="00056E2F" w:rsidRPr="00D30179" w:rsidRDefault="00056E2F" w:rsidP="002F6C43">
            <w:pPr>
              <w:pStyle w:val="Normlnweb"/>
              <w:shd w:val="clear" w:color="auto" w:fill="FFFFFF"/>
              <w:spacing w:before="0" w:beforeAutospacing="0" w:after="0" w:afterAutospacing="0"/>
              <w:jc w:val="both"/>
              <w:rPr>
                <w:sz w:val="20"/>
                <w:szCs w:val="20"/>
              </w:rPr>
            </w:pPr>
            <w:r w:rsidRPr="00D30179">
              <w:rPr>
                <w:bCs/>
                <w:iCs/>
                <w:caps/>
                <w:sz w:val="20"/>
                <w:szCs w:val="20"/>
              </w:rPr>
              <w:t xml:space="preserve">Nemerow, </w:t>
            </w:r>
            <w:proofErr w:type="gramStart"/>
            <w:r w:rsidRPr="00D30179">
              <w:rPr>
                <w:bCs/>
                <w:iCs/>
                <w:caps/>
                <w:sz w:val="20"/>
                <w:szCs w:val="20"/>
              </w:rPr>
              <w:t>N.L.</w:t>
            </w:r>
            <w:proofErr w:type="gramEnd"/>
            <w:r w:rsidRPr="00D30179">
              <w:rPr>
                <w:bCs/>
                <w:iCs/>
                <w:caps/>
                <w:sz w:val="20"/>
                <w:szCs w:val="20"/>
              </w:rPr>
              <w:t>, Agardy, F.J., Sullivan, P., Salvato,</w:t>
            </w:r>
            <w:r w:rsidRPr="00D30179">
              <w:rPr>
                <w:bCs/>
                <w:iCs/>
                <w:sz w:val="20"/>
                <w:szCs w:val="20"/>
              </w:rPr>
              <w:t xml:space="preserve"> J.A.  Environmental Engineering: Water, Wastewater, Soil and Groundwater Treatment and Remediation. 6th Ed. John Wiley &amp; Sons, 2009. ISBN 978-0-470-08303-1.</w:t>
            </w:r>
          </w:p>
          <w:p w14:paraId="580C9DAE" w14:textId="5C3F2C9B" w:rsidR="00E62AB7" w:rsidRPr="00025BF9" w:rsidRDefault="0053707C" w:rsidP="00025BF9">
            <w:pPr>
              <w:jc w:val="both"/>
            </w:pPr>
            <w:proofErr w:type="gramStart"/>
            <w:r w:rsidRPr="00D30179">
              <w:t>RAO, D.G.</w:t>
            </w:r>
            <w:proofErr w:type="gramEnd"/>
            <w:r w:rsidRPr="00D30179">
              <w:t xml:space="preserve"> Wastewater Treatment: Advanced Processes and Technologies. Boca Raton: CRC Press, 2013. xiii, 365 s. ISBN 9781439860458. Dostupné online: </w:t>
            </w:r>
            <w:hyperlink r:id="rId10" w:history="1">
              <w:r w:rsidRPr="00D30179">
                <w:rPr>
                  <w:rStyle w:val="Hypertextovodkaz"/>
                </w:rPr>
                <w:t>http://marc.crcnetbase.com/isbn/9781439860458</w:t>
              </w:r>
            </w:hyperlink>
            <w:r w:rsidRPr="00D30179">
              <w:t>.</w:t>
            </w:r>
          </w:p>
        </w:tc>
      </w:tr>
      <w:tr w:rsidR="0053707C" w14:paraId="3E805C6C"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12" w:space="0" w:color="00000A"/>
              <w:left w:val="single" w:sz="2" w:space="0" w:color="00000A"/>
              <w:bottom w:val="single" w:sz="2" w:space="0" w:color="00000A"/>
              <w:right w:val="single" w:sz="2" w:space="0" w:color="00000A"/>
            </w:tcBorders>
            <w:shd w:val="clear" w:color="auto" w:fill="F7CAAC"/>
          </w:tcPr>
          <w:p w14:paraId="53FD7BB9" w14:textId="77777777" w:rsidR="0053707C" w:rsidRPr="00025BF9" w:rsidRDefault="0053707C" w:rsidP="0053707C">
            <w:pPr>
              <w:jc w:val="center"/>
            </w:pPr>
            <w:r w:rsidRPr="00025BF9">
              <w:rPr>
                <w:b/>
              </w:rPr>
              <w:t>Informace ke kombinované nebo distanční formě</w:t>
            </w:r>
          </w:p>
        </w:tc>
      </w:tr>
      <w:tr w:rsidR="0053707C" w14:paraId="4645306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4782" w:type="dxa"/>
            <w:gridSpan w:val="8"/>
            <w:tcBorders>
              <w:top w:val="single" w:sz="2" w:space="0" w:color="00000A"/>
              <w:left w:val="single" w:sz="4" w:space="0" w:color="00000A"/>
              <w:bottom w:val="single" w:sz="4" w:space="0" w:color="00000A"/>
              <w:right w:val="single" w:sz="4" w:space="0" w:color="00000A"/>
            </w:tcBorders>
            <w:shd w:val="clear" w:color="auto" w:fill="F7CAAC"/>
          </w:tcPr>
          <w:p w14:paraId="5D666A82" w14:textId="77777777" w:rsidR="0053707C" w:rsidRPr="00025BF9" w:rsidRDefault="0053707C" w:rsidP="0053707C">
            <w:pPr>
              <w:jc w:val="both"/>
            </w:pPr>
            <w:r w:rsidRPr="00025BF9">
              <w:rPr>
                <w:b/>
              </w:rPr>
              <w:t>Rozsah konzultací (soustředění)</w:t>
            </w:r>
          </w:p>
        </w:tc>
        <w:tc>
          <w:tcPr>
            <w:tcW w:w="888" w:type="dxa"/>
            <w:gridSpan w:val="3"/>
            <w:tcBorders>
              <w:top w:val="single" w:sz="2" w:space="0" w:color="00000A"/>
              <w:left w:val="single" w:sz="4" w:space="0" w:color="00000A"/>
              <w:bottom w:val="single" w:sz="4" w:space="0" w:color="00000A"/>
              <w:right w:val="single" w:sz="4" w:space="0" w:color="00000A"/>
            </w:tcBorders>
            <w:shd w:val="clear" w:color="auto" w:fill="auto"/>
          </w:tcPr>
          <w:p w14:paraId="3D10DDCF" w14:textId="0DDE9EE1" w:rsidR="0053707C" w:rsidRPr="00025BF9" w:rsidRDefault="0053707C" w:rsidP="0053707C">
            <w:pPr>
              <w:jc w:val="center"/>
            </w:pPr>
          </w:p>
        </w:tc>
        <w:tc>
          <w:tcPr>
            <w:tcW w:w="4190" w:type="dxa"/>
            <w:gridSpan w:val="9"/>
            <w:tcBorders>
              <w:top w:val="single" w:sz="2" w:space="0" w:color="00000A"/>
              <w:left w:val="single" w:sz="4" w:space="0" w:color="00000A"/>
              <w:bottom w:val="single" w:sz="4" w:space="0" w:color="00000A"/>
              <w:right w:val="single" w:sz="4" w:space="0" w:color="00000A"/>
            </w:tcBorders>
            <w:shd w:val="clear" w:color="auto" w:fill="F7CAAC"/>
          </w:tcPr>
          <w:p w14:paraId="4B1A2D35" w14:textId="77777777" w:rsidR="0053707C" w:rsidRPr="00025BF9" w:rsidRDefault="0053707C" w:rsidP="0053707C">
            <w:pPr>
              <w:jc w:val="both"/>
            </w:pPr>
            <w:r w:rsidRPr="00025BF9">
              <w:rPr>
                <w:b/>
              </w:rPr>
              <w:t xml:space="preserve">hodin </w:t>
            </w:r>
          </w:p>
        </w:tc>
      </w:tr>
      <w:tr w:rsidR="0053707C" w14:paraId="18C771CA"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F7CAAC"/>
          </w:tcPr>
          <w:p w14:paraId="675DE92E" w14:textId="77777777" w:rsidR="0053707C" w:rsidRPr="00025BF9" w:rsidRDefault="0053707C" w:rsidP="0053707C">
            <w:pPr>
              <w:jc w:val="both"/>
            </w:pPr>
            <w:r w:rsidRPr="00025BF9">
              <w:rPr>
                <w:b/>
              </w:rPr>
              <w:t>Informace o způsobu kontaktu s vyučujícím</w:t>
            </w:r>
          </w:p>
        </w:tc>
      </w:tr>
      <w:tr w:rsidR="0053707C" w14:paraId="6FAA27EB"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544"/>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auto"/>
          </w:tcPr>
          <w:p w14:paraId="3C5483D9" w14:textId="77777777" w:rsidR="0053707C" w:rsidRPr="00025BF9" w:rsidRDefault="0053707C" w:rsidP="0053707C">
            <w:pPr>
              <w:pStyle w:val="western"/>
              <w:spacing w:before="0" w:beforeAutospacing="0" w:after="0" w:line="240" w:lineRule="auto"/>
              <w:jc w:val="both"/>
            </w:pPr>
          </w:p>
          <w:p w14:paraId="1152E138" w14:textId="77777777" w:rsidR="00E62AB7" w:rsidRPr="00025BF9" w:rsidRDefault="00E62AB7" w:rsidP="0053707C">
            <w:pPr>
              <w:pStyle w:val="western"/>
              <w:spacing w:before="0" w:beforeAutospacing="0" w:after="0" w:line="240" w:lineRule="auto"/>
              <w:jc w:val="both"/>
            </w:pPr>
          </w:p>
          <w:p w14:paraId="051CE09C" w14:textId="77777777" w:rsidR="00E62AB7" w:rsidRPr="00025BF9" w:rsidRDefault="00E62AB7" w:rsidP="0053707C">
            <w:pPr>
              <w:pStyle w:val="western"/>
              <w:spacing w:before="0" w:beforeAutospacing="0" w:after="0" w:line="240" w:lineRule="auto"/>
              <w:jc w:val="both"/>
            </w:pPr>
          </w:p>
          <w:p w14:paraId="5335D390" w14:textId="77777777" w:rsidR="00025BF9" w:rsidRPr="00025BF9" w:rsidRDefault="00025BF9" w:rsidP="0053707C">
            <w:pPr>
              <w:pStyle w:val="western"/>
              <w:spacing w:before="0" w:beforeAutospacing="0" w:after="0" w:line="240" w:lineRule="auto"/>
              <w:jc w:val="both"/>
            </w:pPr>
          </w:p>
          <w:p w14:paraId="7F570697" w14:textId="2E8FDD0D" w:rsidR="00025BF9" w:rsidRDefault="00025BF9" w:rsidP="0053707C">
            <w:pPr>
              <w:pStyle w:val="western"/>
              <w:spacing w:before="0" w:beforeAutospacing="0" w:after="0" w:line="240" w:lineRule="auto"/>
              <w:jc w:val="both"/>
              <w:rPr>
                <w:ins w:id="445" w:author="Simona Mrkvičková" w:date="2018-02-28T15:11:00Z"/>
              </w:rPr>
            </w:pPr>
          </w:p>
          <w:p w14:paraId="602019AE" w14:textId="4A861FDF" w:rsidR="00EB5D43" w:rsidRDefault="00EB5D43" w:rsidP="0053707C">
            <w:pPr>
              <w:pStyle w:val="western"/>
              <w:spacing w:before="0" w:beforeAutospacing="0" w:after="0" w:line="240" w:lineRule="auto"/>
              <w:jc w:val="both"/>
              <w:rPr>
                <w:ins w:id="446" w:author="Simona Mrkvičková" w:date="2018-02-28T15:11:00Z"/>
              </w:rPr>
            </w:pPr>
          </w:p>
          <w:p w14:paraId="16818AED" w14:textId="77777777" w:rsidR="00EB5D43" w:rsidRPr="00025BF9" w:rsidRDefault="00EB5D43" w:rsidP="0053707C">
            <w:pPr>
              <w:pStyle w:val="western"/>
              <w:spacing w:before="0" w:beforeAutospacing="0" w:after="0" w:line="240" w:lineRule="auto"/>
              <w:jc w:val="both"/>
            </w:pPr>
          </w:p>
          <w:p w14:paraId="33B2DBE1" w14:textId="631DEB74" w:rsidR="00E62AB7" w:rsidRPr="00025BF9" w:rsidRDefault="00E62AB7" w:rsidP="0053707C">
            <w:pPr>
              <w:pStyle w:val="western"/>
              <w:spacing w:before="0" w:beforeAutospacing="0" w:after="0" w:line="240" w:lineRule="auto"/>
              <w:jc w:val="both"/>
            </w:pPr>
          </w:p>
        </w:tc>
      </w:tr>
      <w:tr w:rsidR="0053707C" w14:paraId="05D5EE5E"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6DCA52C3" w14:textId="77777777" w:rsidR="0053707C" w:rsidRDefault="0053707C" w:rsidP="0053707C">
            <w:pPr>
              <w:jc w:val="both"/>
              <w:rPr>
                <w:b/>
                <w:sz w:val="28"/>
              </w:rPr>
            </w:pPr>
            <w:r>
              <w:lastRenderedPageBreak/>
              <w:br w:type="page"/>
            </w:r>
            <w:r>
              <w:rPr>
                <w:b/>
                <w:sz w:val="28"/>
              </w:rPr>
              <w:t>B-III – Charakteristika studijního předmětu</w:t>
            </w:r>
          </w:p>
        </w:tc>
      </w:tr>
      <w:tr w:rsidR="0053707C" w14:paraId="0BCCD4E5"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7B26326F" w14:textId="77777777" w:rsidR="0053707C" w:rsidRPr="00025BF9" w:rsidRDefault="0053707C" w:rsidP="0053707C">
            <w:pPr>
              <w:jc w:val="both"/>
              <w:rPr>
                <w:b/>
              </w:rPr>
            </w:pPr>
            <w:r w:rsidRPr="00025BF9">
              <w:rPr>
                <w:b/>
              </w:rPr>
              <w:t>Název studijního předmětu</w:t>
            </w:r>
          </w:p>
        </w:tc>
        <w:tc>
          <w:tcPr>
            <w:tcW w:w="6779" w:type="dxa"/>
            <w:gridSpan w:val="17"/>
            <w:tcBorders>
              <w:top w:val="double" w:sz="4" w:space="0" w:color="auto"/>
            </w:tcBorders>
          </w:tcPr>
          <w:p w14:paraId="0369C590" w14:textId="08F7F438" w:rsidR="0053707C" w:rsidRPr="00025BF9" w:rsidRDefault="00C4637E" w:rsidP="0053707C">
            <w:pPr>
              <w:jc w:val="both"/>
              <w:rPr>
                <w:b/>
              </w:rPr>
            </w:pPr>
            <w:bookmarkStart w:id="447" w:name="Prev_zneuž_biotech_apl"/>
            <w:bookmarkEnd w:id="447"/>
            <w:r w:rsidRPr="00025BF9">
              <w:rPr>
                <w:b/>
              </w:rPr>
              <w:t>Prevention of Misuse of Biotechnology Applications</w:t>
            </w:r>
          </w:p>
        </w:tc>
      </w:tr>
      <w:tr w:rsidR="0053707C" w14:paraId="27BB68E1" w14:textId="77777777" w:rsidTr="00A758E6">
        <w:trPr>
          <w:gridBefore w:val="1"/>
          <w:gridAfter w:val="1"/>
          <w:wBefore w:w="171" w:type="dxa"/>
          <w:wAfter w:w="34" w:type="dxa"/>
        </w:trPr>
        <w:tc>
          <w:tcPr>
            <w:tcW w:w="3081" w:type="dxa"/>
            <w:gridSpan w:val="3"/>
            <w:shd w:val="clear" w:color="auto" w:fill="F7CAAC"/>
          </w:tcPr>
          <w:p w14:paraId="4C1015C7" w14:textId="77777777" w:rsidR="0053707C" w:rsidRPr="00025BF9" w:rsidRDefault="0053707C" w:rsidP="0053707C">
            <w:pPr>
              <w:jc w:val="both"/>
              <w:rPr>
                <w:b/>
              </w:rPr>
            </w:pPr>
            <w:r w:rsidRPr="00025BF9">
              <w:rPr>
                <w:b/>
              </w:rPr>
              <w:t>Typ předmětu</w:t>
            </w:r>
          </w:p>
        </w:tc>
        <w:tc>
          <w:tcPr>
            <w:tcW w:w="3404" w:type="dxa"/>
            <w:gridSpan w:val="10"/>
          </w:tcPr>
          <w:p w14:paraId="2020632A" w14:textId="77777777" w:rsidR="0053707C" w:rsidRPr="00D30179" w:rsidRDefault="0053707C" w:rsidP="0053707C">
            <w:pPr>
              <w:jc w:val="both"/>
            </w:pPr>
            <w:r w:rsidRPr="00D30179">
              <w:t>povinný, PZ</w:t>
            </w:r>
          </w:p>
        </w:tc>
        <w:tc>
          <w:tcPr>
            <w:tcW w:w="2691" w:type="dxa"/>
            <w:gridSpan w:val="5"/>
            <w:shd w:val="clear" w:color="auto" w:fill="F7CAAC"/>
          </w:tcPr>
          <w:p w14:paraId="1588FD01" w14:textId="77777777" w:rsidR="0053707C" w:rsidRPr="00025BF9" w:rsidRDefault="0053707C" w:rsidP="0053707C">
            <w:pPr>
              <w:jc w:val="both"/>
            </w:pPr>
            <w:r w:rsidRPr="00025BF9">
              <w:rPr>
                <w:b/>
              </w:rPr>
              <w:t>doporučený ročník / semestr</w:t>
            </w:r>
          </w:p>
        </w:tc>
        <w:tc>
          <w:tcPr>
            <w:tcW w:w="684" w:type="dxa"/>
            <w:gridSpan w:val="2"/>
          </w:tcPr>
          <w:p w14:paraId="435ED26D" w14:textId="77777777" w:rsidR="0053707C" w:rsidRPr="00D30179" w:rsidRDefault="0053707C" w:rsidP="0053707C">
            <w:pPr>
              <w:jc w:val="both"/>
            </w:pPr>
            <w:r w:rsidRPr="00D30179">
              <w:t>2/ZS</w:t>
            </w:r>
          </w:p>
        </w:tc>
      </w:tr>
      <w:tr w:rsidR="0053707C" w14:paraId="52426B96" w14:textId="77777777" w:rsidTr="00A758E6">
        <w:trPr>
          <w:gridBefore w:val="1"/>
          <w:gridAfter w:val="1"/>
          <w:wBefore w:w="171" w:type="dxa"/>
          <w:wAfter w:w="34" w:type="dxa"/>
        </w:trPr>
        <w:tc>
          <w:tcPr>
            <w:tcW w:w="3081" w:type="dxa"/>
            <w:gridSpan w:val="3"/>
            <w:shd w:val="clear" w:color="auto" w:fill="F7CAAC"/>
          </w:tcPr>
          <w:p w14:paraId="5BB34BF0" w14:textId="77777777" w:rsidR="0053707C" w:rsidRPr="00025BF9" w:rsidRDefault="0053707C" w:rsidP="0053707C">
            <w:pPr>
              <w:jc w:val="both"/>
              <w:rPr>
                <w:b/>
              </w:rPr>
            </w:pPr>
            <w:r w:rsidRPr="00025BF9">
              <w:rPr>
                <w:b/>
              </w:rPr>
              <w:t>Rozsah studijního předmětu</w:t>
            </w:r>
          </w:p>
        </w:tc>
        <w:tc>
          <w:tcPr>
            <w:tcW w:w="1701" w:type="dxa"/>
            <w:gridSpan w:val="5"/>
          </w:tcPr>
          <w:p w14:paraId="08752BFA" w14:textId="78587575" w:rsidR="0053707C" w:rsidRPr="00D30179" w:rsidRDefault="00056E2F" w:rsidP="0053707C">
            <w:pPr>
              <w:jc w:val="both"/>
            </w:pPr>
            <w:r w:rsidRPr="00D30179">
              <w:t>28p+14s+0l</w:t>
            </w:r>
          </w:p>
        </w:tc>
        <w:tc>
          <w:tcPr>
            <w:tcW w:w="888" w:type="dxa"/>
            <w:gridSpan w:val="3"/>
            <w:shd w:val="clear" w:color="auto" w:fill="F7CAAC"/>
          </w:tcPr>
          <w:p w14:paraId="1224DDFB" w14:textId="77777777" w:rsidR="0053707C" w:rsidRPr="00025BF9" w:rsidRDefault="0053707C" w:rsidP="0053707C">
            <w:pPr>
              <w:jc w:val="both"/>
              <w:rPr>
                <w:b/>
              </w:rPr>
            </w:pPr>
            <w:r w:rsidRPr="00025BF9">
              <w:rPr>
                <w:b/>
              </w:rPr>
              <w:t xml:space="preserve">hod. </w:t>
            </w:r>
          </w:p>
        </w:tc>
        <w:tc>
          <w:tcPr>
            <w:tcW w:w="815" w:type="dxa"/>
            <w:gridSpan w:val="2"/>
          </w:tcPr>
          <w:p w14:paraId="2B649697" w14:textId="238A866F" w:rsidR="0053707C" w:rsidRPr="00D30179" w:rsidRDefault="002F6C43" w:rsidP="0053707C">
            <w:pPr>
              <w:jc w:val="both"/>
            </w:pPr>
            <w:r>
              <w:t>42</w:t>
            </w:r>
          </w:p>
        </w:tc>
        <w:tc>
          <w:tcPr>
            <w:tcW w:w="2153" w:type="dxa"/>
            <w:gridSpan w:val="4"/>
            <w:shd w:val="clear" w:color="auto" w:fill="F7CAAC"/>
          </w:tcPr>
          <w:p w14:paraId="4CF1DF5E" w14:textId="77777777" w:rsidR="0053707C" w:rsidRPr="00025BF9" w:rsidRDefault="0053707C" w:rsidP="0053707C">
            <w:pPr>
              <w:jc w:val="both"/>
              <w:rPr>
                <w:b/>
              </w:rPr>
            </w:pPr>
            <w:r w:rsidRPr="00025BF9">
              <w:rPr>
                <w:b/>
              </w:rPr>
              <w:t>kreditů</w:t>
            </w:r>
          </w:p>
        </w:tc>
        <w:tc>
          <w:tcPr>
            <w:tcW w:w="1222" w:type="dxa"/>
            <w:gridSpan w:val="3"/>
          </w:tcPr>
          <w:p w14:paraId="7613020C" w14:textId="13AEBD3B" w:rsidR="0053707C" w:rsidRPr="00D30179" w:rsidRDefault="00056E2F" w:rsidP="0053707C">
            <w:pPr>
              <w:jc w:val="both"/>
            </w:pPr>
            <w:r w:rsidRPr="00D30179">
              <w:t>4</w:t>
            </w:r>
          </w:p>
        </w:tc>
      </w:tr>
      <w:tr w:rsidR="0053707C" w14:paraId="5E3FFD4E" w14:textId="77777777" w:rsidTr="00A758E6">
        <w:trPr>
          <w:gridBefore w:val="1"/>
          <w:gridAfter w:val="1"/>
          <w:wBefore w:w="171" w:type="dxa"/>
          <w:wAfter w:w="34" w:type="dxa"/>
        </w:trPr>
        <w:tc>
          <w:tcPr>
            <w:tcW w:w="3081" w:type="dxa"/>
            <w:gridSpan w:val="3"/>
            <w:shd w:val="clear" w:color="auto" w:fill="F7CAAC"/>
          </w:tcPr>
          <w:p w14:paraId="5926429E" w14:textId="77777777" w:rsidR="0053707C" w:rsidRPr="00D30179" w:rsidRDefault="0053707C" w:rsidP="0053707C">
            <w:pPr>
              <w:jc w:val="both"/>
              <w:rPr>
                <w:b/>
              </w:rPr>
            </w:pPr>
            <w:r w:rsidRPr="00025BF9">
              <w:rPr>
                <w:b/>
              </w:rPr>
              <w:t>Prerekvizity, korekvizity, ekvivalence</w:t>
            </w:r>
          </w:p>
        </w:tc>
        <w:tc>
          <w:tcPr>
            <w:tcW w:w="6779" w:type="dxa"/>
            <w:gridSpan w:val="17"/>
          </w:tcPr>
          <w:p w14:paraId="2BD67B2B" w14:textId="77777777" w:rsidR="0053707C" w:rsidRPr="00D30179" w:rsidRDefault="0053707C" w:rsidP="0053707C">
            <w:pPr>
              <w:jc w:val="both"/>
            </w:pPr>
          </w:p>
        </w:tc>
      </w:tr>
      <w:tr w:rsidR="0053707C" w14:paraId="0BE76AB2" w14:textId="77777777" w:rsidTr="00A758E6">
        <w:trPr>
          <w:gridBefore w:val="1"/>
          <w:gridAfter w:val="1"/>
          <w:wBefore w:w="171" w:type="dxa"/>
          <w:wAfter w:w="34" w:type="dxa"/>
        </w:trPr>
        <w:tc>
          <w:tcPr>
            <w:tcW w:w="3081" w:type="dxa"/>
            <w:gridSpan w:val="3"/>
            <w:shd w:val="clear" w:color="auto" w:fill="F7CAAC"/>
          </w:tcPr>
          <w:p w14:paraId="57E58DA0" w14:textId="77777777" w:rsidR="0053707C" w:rsidRPr="00025BF9" w:rsidRDefault="0053707C" w:rsidP="0053707C">
            <w:pPr>
              <w:jc w:val="both"/>
              <w:rPr>
                <w:b/>
              </w:rPr>
            </w:pPr>
            <w:r w:rsidRPr="00025BF9">
              <w:rPr>
                <w:b/>
              </w:rPr>
              <w:t>Způsob ověření studijních výsledků</w:t>
            </w:r>
          </w:p>
        </w:tc>
        <w:tc>
          <w:tcPr>
            <w:tcW w:w="3404" w:type="dxa"/>
            <w:gridSpan w:val="10"/>
          </w:tcPr>
          <w:p w14:paraId="1C77095F" w14:textId="77777777" w:rsidR="0053707C" w:rsidRPr="00D30179" w:rsidRDefault="0053707C" w:rsidP="0053707C">
            <w:pPr>
              <w:pStyle w:val="Default"/>
              <w:jc w:val="both"/>
              <w:rPr>
                <w:sz w:val="20"/>
                <w:szCs w:val="20"/>
              </w:rPr>
            </w:pPr>
            <w:r w:rsidRPr="00D30179">
              <w:rPr>
                <w:sz w:val="20"/>
                <w:szCs w:val="20"/>
              </w:rPr>
              <w:t xml:space="preserve">zápočet, zkouška </w:t>
            </w:r>
          </w:p>
        </w:tc>
        <w:tc>
          <w:tcPr>
            <w:tcW w:w="1559" w:type="dxa"/>
            <w:gridSpan w:val="3"/>
            <w:shd w:val="clear" w:color="auto" w:fill="F7CAAC"/>
          </w:tcPr>
          <w:p w14:paraId="1DAF379D" w14:textId="77777777" w:rsidR="0053707C" w:rsidRPr="00D30179" w:rsidRDefault="0053707C" w:rsidP="0053707C">
            <w:pPr>
              <w:jc w:val="both"/>
              <w:rPr>
                <w:b/>
              </w:rPr>
            </w:pPr>
            <w:r w:rsidRPr="00D30179">
              <w:rPr>
                <w:b/>
              </w:rPr>
              <w:t>Forma výuky</w:t>
            </w:r>
          </w:p>
        </w:tc>
        <w:tc>
          <w:tcPr>
            <w:tcW w:w="1816" w:type="dxa"/>
            <w:gridSpan w:val="4"/>
          </w:tcPr>
          <w:p w14:paraId="65F53B0E" w14:textId="77777777" w:rsidR="0053707C" w:rsidRPr="00D30179" w:rsidRDefault="0053707C" w:rsidP="0053707C">
            <w:pPr>
              <w:pStyle w:val="Default"/>
              <w:jc w:val="both"/>
              <w:rPr>
                <w:sz w:val="20"/>
                <w:szCs w:val="20"/>
              </w:rPr>
            </w:pPr>
            <w:r w:rsidRPr="00D30179">
              <w:rPr>
                <w:sz w:val="20"/>
                <w:szCs w:val="20"/>
              </w:rPr>
              <w:t xml:space="preserve">přednášky, semináře </w:t>
            </w:r>
          </w:p>
        </w:tc>
      </w:tr>
      <w:tr w:rsidR="0053707C" w14:paraId="214E3D78" w14:textId="77777777" w:rsidTr="00A758E6">
        <w:trPr>
          <w:gridBefore w:val="1"/>
          <w:gridAfter w:val="1"/>
          <w:wBefore w:w="171" w:type="dxa"/>
          <w:wAfter w:w="34" w:type="dxa"/>
        </w:trPr>
        <w:tc>
          <w:tcPr>
            <w:tcW w:w="3081" w:type="dxa"/>
            <w:gridSpan w:val="3"/>
            <w:shd w:val="clear" w:color="auto" w:fill="F7CAAC"/>
          </w:tcPr>
          <w:p w14:paraId="47F4E3A3" w14:textId="77777777" w:rsidR="0053707C" w:rsidRPr="00025BF9" w:rsidRDefault="0053707C" w:rsidP="0053707C">
            <w:pPr>
              <w:jc w:val="both"/>
              <w:rPr>
                <w:b/>
              </w:rPr>
            </w:pPr>
            <w:r w:rsidRPr="00025BF9">
              <w:rPr>
                <w:b/>
              </w:rPr>
              <w:t>Forma způsobu ověření studijních výsledků a další požadavky na studenta</w:t>
            </w:r>
          </w:p>
        </w:tc>
        <w:tc>
          <w:tcPr>
            <w:tcW w:w="6779" w:type="dxa"/>
            <w:gridSpan w:val="17"/>
            <w:tcBorders>
              <w:bottom w:val="single" w:sz="4" w:space="0" w:color="auto"/>
            </w:tcBorders>
          </w:tcPr>
          <w:p w14:paraId="18CDCE2B" w14:textId="77777777" w:rsidR="0053707C" w:rsidRPr="00D30179" w:rsidRDefault="0053707C" w:rsidP="0053707C">
            <w:pPr>
              <w:jc w:val="both"/>
            </w:pPr>
            <w:r w:rsidRPr="00D30179">
              <w:t xml:space="preserve">Písemné testy v průběhu semestru a zkouška. </w:t>
            </w:r>
          </w:p>
          <w:p w14:paraId="2A6AF4F4" w14:textId="77777777" w:rsidR="0053707C" w:rsidRPr="00D30179" w:rsidRDefault="0053707C" w:rsidP="0053707C">
            <w:pPr>
              <w:jc w:val="both"/>
            </w:pPr>
            <w:r w:rsidRPr="00D30179">
              <w:t>Povinná účast v seminářích, podmínkou pro udělení zápočtu je zisk nejméně 70% plného počtu bodů z (n-1) písemných testů.</w:t>
            </w:r>
          </w:p>
          <w:p w14:paraId="64440A5B" w14:textId="77777777" w:rsidR="0053707C" w:rsidRPr="00D30179" w:rsidRDefault="0053707C" w:rsidP="0053707C">
            <w:pPr>
              <w:jc w:val="both"/>
            </w:pPr>
            <w:r w:rsidRPr="00D30179">
              <w:t>Zkouška - písemná a ústní: nutná znalost probrané látky v rozsahu přednášek a seminářů.</w:t>
            </w:r>
          </w:p>
        </w:tc>
      </w:tr>
      <w:tr w:rsidR="0053707C" w14:paraId="060958D3"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5198FA76" w14:textId="77777777" w:rsidR="0053707C" w:rsidRPr="00025BF9" w:rsidRDefault="0053707C" w:rsidP="0053707C">
            <w:pPr>
              <w:jc w:val="both"/>
              <w:rPr>
                <w:b/>
              </w:rPr>
            </w:pPr>
            <w:r w:rsidRPr="00025BF9">
              <w:rPr>
                <w:b/>
              </w:rPr>
              <w:t>Garant předmětu</w:t>
            </w:r>
          </w:p>
        </w:tc>
        <w:tc>
          <w:tcPr>
            <w:tcW w:w="6779" w:type="dxa"/>
            <w:gridSpan w:val="17"/>
            <w:tcBorders>
              <w:top w:val="single" w:sz="4" w:space="0" w:color="auto"/>
            </w:tcBorders>
          </w:tcPr>
          <w:p w14:paraId="74CD60D9" w14:textId="77777777" w:rsidR="0053707C" w:rsidRPr="00D30179" w:rsidRDefault="0053707C" w:rsidP="0053707C">
            <w:pPr>
              <w:jc w:val="both"/>
            </w:pPr>
            <w:r w:rsidRPr="00D30179">
              <w:t>doc. RNDr. Leona Buňková, Ph.D.</w:t>
            </w:r>
          </w:p>
        </w:tc>
      </w:tr>
      <w:tr w:rsidR="0053707C" w14:paraId="641F2BB9"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2FA15106" w14:textId="77777777" w:rsidR="0053707C" w:rsidRPr="00025BF9" w:rsidRDefault="0053707C" w:rsidP="0053707C">
            <w:pPr>
              <w:jc w:val="both"/>
              <w:rPr>
                <w:b/>
              </w:rPr>
            </w:pPr>
            <w:r w:rsidRPr="00025BF9">
              <w:rPr>
                <w:b/>
              </w:rPr>
              <w:t>Zapojení garanta do výuky předmětu</w:t>
            </w:r>
          </w:p>
        </w:tc>
        <w:tc>
          <w:tcPr>
            <w:tcW w:w="6779" w:type="dxa"/>
            <w:gridSpan w:val="17"/>
            <w:tcBorders>
              <w:top w:val="nil"/>
            </w:tcBorders>
          </w:tcPr>
          <w:p w14:paraId="5AAE19C3" w14:textId="16A6D6E0" w:rsidR="0053707C" w:rsidRPr="00D30179" w:rsidRDefault="00056E2F" w:rsidP="0053707C">
            <w:pPr>
              <w:jc w:val="both"/>
            </w:pPr>
            <w:r w:rsidRPr="00D30179">
              <w:t>100% p</w:t>
            </w:r>
          </w:p>
        </w:tc>
      </w:tr>
      <w:tr w:rsidR="0053707C" w14:paraId="304BDCF3" w14:textId="77777777" w:rsidTr="00A758E6">
        <w:trPr>
          <w:gridBefore w:val="1"/>
          <w:gridAfter w:val="1"/>
          <w:wBefore w:w="171" w:type="dxa"/>
          <w:wAfter w:w="34" w:type="dxa"/>
        </w:trPr>
        <w:tc>
          <w:tcPr>
            <w:tcW w:w="3081" w:type="dxa"/>
            <w:gridSpan w:val="3"/>
            <w:shd w:val="clear" w:color="auto" w:fill="F7CAAC"/>
          </w:tcPr>
          <w:p w14:paraId="1ADD48E7" w14:textId="77777777" w:rsidR="0053707C" w:rsidRPr="00025BF9" w:rsidRDefault="0053707C" w:rsidP="0053707C">
            <w:pPr>
              <w:jc w:val="both"/>
              <w:rPr>
                <w:b/>
              </w:rPr>
            </w:pPr>
            <w:r w:rsidRPr="00025BF9">
              <w:rPr>
                <w:b/>
              </w:rPr>
              <w:t>Vyučující</w:t>
            </w:r>
          </w:p>
        </w:tc>
        <w:tc>
          <w:tcPr>
            <w:tcW w:w="6779" w:type="dxa"/>
            <w:gridSpan w:val="17"/>
            <w:tcBorders>
              <w:bottom w:val="nil"/>
            </w:tcBorders>
          </w:tcPr>
          <w:p w14:paraId="36428096" w14:textId="77777777" w:rsidR="0053707C" w:rsidRPr="00025BF9" w:rsidRDefault="0053707C" w:rsidP="0053707C">
            <w:pPr>
              <w:jc w:val="both"/>
            </w:pPr>
          </w:p>
        </w:tc>
      </w:tr>
      <w:tr w:rsidR="0053707C" w14:paraId="5B2D9609" w14:textId="77777777" w:rsidTr="00A758E6">
        <w:trPr>
          <w:gridBefore w:val="1"/>
          <w:gridAfter w:val="1"/>
          <w:wBefore w:w="171" w:type="dxa"/>
          <w:wAfter w:w="34" w:type="dxa"/>
          <w:trHeight w:val="300"/>
        </w:trPr>
        <w:tc>
          <w:tcPr>
            <w:tcW w:w="9860" w:type="dxa"/>
            <w:gridSpan w:val="20"/>
            <w:tcBorders>
              <w:top w:val="nil"/>
            </w:tcBorders>
          </w:tcPr>
          <w:p w14:paraId="696823AD" w14:textId="2A59F625" w:rsidR="0053707C" w:rsidRPr="00D30179" w:rsidRDefault="0053707C" w:rsidP="00D30179">
            <w:pPr>
              <w:spacing w:before="60" w:after="60"/>
              <w:jc w:val="both"/>
            </w:pPr>
            <w:r w:rsidRPr="00D30179">
              <w:rPr>
                <w:b/>
              </w:rPr>
              <w:t>doc. RNDr. Leona Buňková, Ph.D.</w:t>
            </w:r>
            <w:r w:rsidRPr="00D30179">
              <w:t xml:space="preserve"> </w:t>
            </w:r>
            <w:r w:rsidR="00056E2F" w:rsidRPr="00D30179">
              <w:t>(100% p)</w:t>
            </w:r>
            <w:r w:rsidRPr="00D30179">
              <w:t xml:space="preserve">        </w:t>
            </w:r>
          </w:p>
        </w:tc>
      </w:tr>
      <w:tr w:rsidR="0053707C" w14:paraId="30340216" w14:textId="77777777" w:rsidTr="00A758E6">
        <w:trPr>
          <w:gridBefore w:val="1"/>
          <w:gridAfter w:val="1"/>
          <w:wBefore w:w="171" w:type="dxa"/>
          <w:wAfter w:w="34" w:type="dxa"/>
        </w:trPr>
        <w:tc>
          <w:tcPr>
            <w:tcW w:w="3081" w:type="dxa"/>
            <w:gridSpan w:val="3"/>
            <w:shd w:val="clear" w:color="auto" w:fill="F7CAAC"/>
          </w:tcPr>
          <w:p w14:paraId="7EE1D093" w14:textId="77777777" w:rsidR="0053707C" w:rsidRPr="00025BF9" w:rsidRDefault="0053707C" w:rsidP="0053707C">
            <w:pPr>
              <w:jc w:val="both"/>
              <w:rPr>
                <w:b/>
              </w:rPr>
            </w:pPr>
            <w:r w:rsidRPr="00025BF9">
              <w:rPr>
                <w:b/>
              </w:rPr>
              <w:t>Stručná anotace předmětu</w:t>
            </w:r>
          </w:p>
        </w:tc>
        <w:tc>
          <w:tcPr>
            <w:tcW w:w="6779" w:type="dxa"/>
            <w:gridSpan w:val="17"/>
            <w:tcBorders>
              <w:bottom w:val="nil"/>
            </w:tcBorders>
          </w:tcPr>
          <w:p w14:paraId="380B9A87" w14:textId="77777777" w:rsidR="0053707C" w:rsidRPr="00025BF9" w:rsidRDefault="0053707C" w:rsidP="0053707C">
            <w:pPr>
              <w:jc w:val="both"/>
            </w:pPr>
          </w:p>
        </w:tc>
      </w:tr>
      <w:tr w:rsidR="0053707C" w14:paraId="497EF405" w14:textId="77777777" w:rsidTr="00A758E6">
        <w:trPr>
          <w:gridBefore w:val="1"/>
          <w:gridAfter w:val="1"/>
          <w:wBefore w:w="171" w:type="dxa"/>
          <w:wAfter w:w="34" w:type="dxa"/>
          <w:trHeight w:val="3938"/>
        </w:trPr>
        <w:tc>
          <w:tcPr>
            <w:tcW w:w="9860" w:type="dxa"/>
            <w:gridSpan w:val="20"/>
            <w:tcBorders>
              <w:top w:val="nil"/>
              <w:bottom w:val="single" w:sz="12" w:space="0" w:color="auto"/>
            </w:tcBorders>
          </w:tcPr>
          <w:p w14:paraId="5640E60D" w14:textId="77777777" w:rsidR="0053707C" w:rsidRPr="00D30179" w:rsidRDefault="0053707C" w:rsidP="0053707C">
            <w:pPr>
              <w:pStyle w:val="Default"/>
              <w:jc w:val="both"/>
              <w:rPr>
                <w:sz w:val="20"/>
                <w:szCs w:val="20"/>
              </w:rPr>
            </w:pPr>
            <w:r w:rsidRPr="00D30179">
              <w:rPr>
                <w:sz w:val="20"/>
                <w:szCs w:val="20"/>
              </w:rPr>
              <w:t xml:space="preserve">Cílem předmětu je seznámit studenty s možnostmi zneužití biotechnologických aplikací a produktů a zároveň i s možnými preventivními opatřeními, která by vedla k zabránění biotechnologických aplikací nežádoucích pro společnost. Náplní předmětu bude také diskuze o etických problémech, které mohou nastat ve spojení s biotechnologickými aplikacemi. Obsah předmětu tvoří tyto tematické celky: </w:t>
            </w:r>
          </w:p>
          <w:p w14:paraId="12C65552"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Úvod - možnosti zneužití biotechnologických aplikací. </w:t>
            </w:r>
          </w:p>
          <w:p w14:paraId="5DC3E109"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Společnost a světové instituce (OSN, OECD, WHO, WTO atd.) ve vztahu k rekombinantním biotechnologiím. </w:t>
            </w:r>
          </w:p>
          <w:p w14:paraId="3E9D0397"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Světová politika v biotechnologiích, politika Evropské unie, právní úpravy a legislativa.</w:t>
            </w:r>
          </w:p>
          <w:p w14:paraId="289F9239"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Biotechnologie v zemědělství - GM plodiny, přínosy a rizika, odpůrci, biotechnologie a ekologické zemědělství.</w:t>
            </w:r>
          </w:p>
          <w:p w14:paraId="0CB94A6F"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Geneticky modifikované potraviny a potraviny vyrobené z GM surovin - etické problémy, legislativa.</w:t>
            </w:r>
          </w:p>
          <w:p w14:paraId="3B6940DE"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Biotechnologie a ekonomické problémy, biotechnologie a rozvojové země. Uhlíková krize a biotechnologie.</w:t>
            </w:r>
          </w:p>
          <w:p w14:paraId="4FEA557F"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Klinické biotechnologie - asistovaná reprodukce, embryonální kmenové buňky a jejich patentování, reprodukční a terapeutické klonování, etika, lidská práva. </w:t>
            </w:r>
          </w:p>
          <w:p w14:paraId="6BDEC299"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Formy užití biologických zbraní. Strategie vývoje biologických zbraní. Historie použití. Mezinárodní smlouvy.  </w:t>
            </w:r>
          </w:p>
          <w:p w14:paraId="5BDC6323"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Mechanizmy šíření biologických agens, jejich detekce, identifikace a principy biologické ochrany. </w:t>
            </w:r>
          </w:p>
          <w:p w14:paraId="30D423C9"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Preventivní opatření proti šíření biologických agens. Obrana hostitele.  </w:t>
            </w:r>
          </w:p>
          <w:p w14:paraId="556DA957"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Biologické zbraně I - bakterie.</w:t>
            </w:r>
          </w:p>
          <w:p w14:paraId="6B0647D8"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Biologické zbraně II - viry.</w:t>
            </w:r>
          </w:p>
          <w:p w14:paraId="6AFF101E" w14:textId="77777777" w:rsidR="0053707C" w:rsidRPr="00D30179" w:rsidRDefault="0053707C" w:rsidP="0053707C">
            <w:pPr>
              <w:pStyle w:val="Default"/>
              <w:numPr>
                <w:ilvl w:val="0"/>
                <w:numId w:val="21"/>
              </w:numPr>
              <w:ind w:left="284" w:hanging="57"/>
              <w:jc w:val="both"/>
              <w:rPr>
                <w:sz w:val="20"/>
                <w:szCs w:val="20"/>
              </w:rPr>
            </w:pPr>
            <w:r w:rsidRPr="00D30179">
              <w:rPr>
                <w:sz w:val="20"/>
                <w:szCs w:val="20"/>
              </w:rPr>
              <w:t xml:space="preserve">Biologické zbraně III - toxiny. </w:t>
            </w:r>
          </w:p>
          <w:p w14:paraId="561A4968" w14:textId="77777777" w:rsidR="0053707C" w:rsidRPr="00025BF9" w:rsidRDefault="0053707C" w:rsidP="0053707C">
            <w:pPr>
              <w:pStyle w:val="Default"/>
              <w:numPr>
                <w:ilvl w:val="0"/>
                <w:numId w:val="21"/>
              </w:numPr>
              <w:ind w:left="284" w:hanging="57"/>
              <w:jc w:val="both"/>
              <w:rPr>
                <w:sz w:val="20"/>
                <w:szCs w:val="20"/>
              </w:rPr>
            </w:pPr>
            <w:r w:rsidRPr="00D30179">
              <w:rPr>
                <w:sz w:val="20"/>
                <w:szCs w:val="20"/>
              </w:rPr>
              <w:t>Vybrané případové studie použití biologických zbraní.</w:t>
            </w:r>
          </w:p>
        </w:tc>
      </w:tr>
      <w:tr w:rsidR="0053707C" w14:paraId="6D6EB915"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26644A78" w14:textId="77777777" w:rsidR="0053707C" w:rsidRPr="00025BF9" w:rsidRDefault="0053707C" w:rsidP="0053707C">
            <w:pPr>
              <w:jc w:val="both"/>
            </w:pPr>
            <w:r w:rsidRPr="00025BF9">
              <w:rPr>
                <w:b/>
              </w:rPr>
              <w:t>Studijní literatura a studijní pomůcky</w:t>
            </w:r>
          </w:p>
        </w:tc>
        <w:tc>
          <w:tcPr>
            <w:tcW w:w="6213" w:type="dxa"/>
            <w:gridSpan w:val="15"/>
            <w:tcBorders>
              <w:top w:val="nil"/>
              <w:bottom w:val="nil"/>
            </w:tcBorders>
          </w:tcPr>
          <w:p w14:paraId="7089B196" w14:textId="77777777" w:rsidR="0053707C" w:rsidRPr="00025BF9" w:rsidRDefault="0053707C" w:rsidP="0053707C">
            <w:pPr>
              <w:jc w:val="both"/>
            </w:pPr>
          </w:p>
        </w:tc>
      </w:tr>
      <w:tr w:rsidR="0053707C" w14:paraId="1B394E6D" w14:textId="77777777" w:rsidTr="00A758E6">
        <w:trPr>
          <w:gridBefore w:val="1"/>
          <w:gridAfter w:val="1"/>
          <w:wBefore w:w="171" w:type="dxa"/>
          <w:wAfter w:w="34" w:type="dxa"/>
          <w:trHeight w:val="1497"/>
        </w:trPr>
        <w:tc>
          <w:tcPr>
            <w:tcW w:w="9860" w:type="dxa"/>
            <w:gridSpan w:val="20"/>
            <w:tcBorders>
              <w:top w:val="nil"/>
            </w:tcBorders>
          </w:tcPr>
          <w:p w14:paraId="4BBF428E" w14:textId="77777777" w:rsidR="0053707C" w:rsidRPr="00D30179" w:rsidRDefault="0053707C" w:rsidP="0053707C">
            <w:pPr>
              <w:jc w:val="both"/>
            </w:pPr>
            <w:r w:rsidRPr="00D30179">
              <w:rPr>
                <w:u w:val="single"/>
              </w:rPr>
              <w:t>Povinná literatura</w:t>
            </w:r>
            <w:r w:rsidRPr="00D30179">
              <w:t>:</w:t>
            </w:r>
          </w:p>
          <w:p w14:paraId="3FE16862" w14:textId="77777777" w:rsidR="00E62AB7" w:rsidRPr="00D30179" w:rsidRDefault="00E62AB7" w:rsidP="00E62AB7">
            <w:pPr>
              <w:jc w:val="both"/>
            </w:pPr>
            <w:r w:rsidRPr="00D30179">
              <w:t>Výukové materiály v anglickém jazyce poskytnuté vyučujícím.</w:t>
            </w:r>
          </w:p>
          <w:p w14:paraId="6B2051F4" w14:textId="77777777" w:rsidR="0053707C" w:rsidRPr="00D30179" w:rsidRDefault="0053707C" w:rsidP="0053707C">
            <w:pPr>
              <w:jc w:val="both"/>
            </w:pPr>
            <w:r w:rsidRPr="00D30179">
              <w:t xml:space="preserve">CARTER, </w:t>
            </w:r>
            <w:proofErr w:type="gramStart"/>
            <w:r w:rsidRPr="00D30179">
              <w:t>T.A.</w:t>
            </w:r>
            <w:proofErr w:type="gramEnd"/>
            <w:r w:rsidRPr="00D30179">
              <w:t>, MOSCHINI, G.C., SHELDON, I. Genetically Modified Food and Global Warfare. Bingley: Emerald, 2011. ISBN 978-0-85724-757-5.</w:t>
            </w:r>
          </w:p>
          <w:p w14:paraId="51F4E651" w14:textId="77777777" w:rsidR="0053707C" w:rsidRPr="00D30179" w:rsidRDefault="0053707C" w:rsidP="0053707C">
            <w:pPr>
              <w:jc w:val="both"/>
            </w:pPr>
            <w:proofErr w:type="gramStart"/>
            <w:r w:rsidRPr="00D30179">
              <w:t>KHAN, F.A.</w:t>
            </w:r>
            <w:proofErr w:type="gramEnd"/>
            <w:r w:rsidRPr="00D30179">
              <w:t xml:space="preserve"> Biotechnology in Medical Sciences. Boca Raton: CRC Press, 2014. ISBN 978-1-4822-2367-5.</w:t>
            </w:r>
          </w:p>
          <w:p w14:paraId="3B3481D3" w14:textId="77777777" w:rsidR="0053707C" w:rsidRPr="00D30179" w:rsidRDefault="0053707C" w:rsidP="0053707C">
            <w:pPr>
              <w:jc w:val="both"/>
              <w:rPr>
                <w:u w:val="single"/>
              </w:rPr>
            </w:pPr>
          </w:p>
          <w:p w14:paraId="686551AB" w14:textId="77777777" w:rsidR="0053707C" w:rsidRPr="00D30179" w:rsidRDefault="0053707C" w:rsidP="0053707C">
            <w:pPr>
              <w:jc w:val="both"/>
            </w:pPr>
            <w:r w:rsidRPr="00D30179">
              <w:rPr>
                <w:u w:val="single"/>
              </w:rPr>
              <w:t>Doporučená literatura</w:t>
            </w:r>
            <w:r w:rsidRPr="00D30179">
              <w:t>:</w:t>
            </w:r>
          </w:p>
          <w:p w14:paraId="41985CB8" w14:textId="77777777" w:rsidR="0053707C" w:rsidRPr="00D30179" w:rsidRDefault="0053707C" w:rsidP="0053707C">
            <w:pPr>
              <w:jc w:val="both"/>
            </w:pPr>
            <w:r w:rsidRPr="00D30179">
              <w:t xml:space="preserve">KATONA, P., SULLIVAN, </w:t>
            </w:r>
            <w:proofErr w:type="gramStart"/>
            <w:r w:rsidRPr="00D30179">
              <w:t>J.P.</w:t>
            </w:r>
            <w:proofErr w:type="gramEnd"/>
            <w:r w:rsidRPr="00D30179">
              <w:t>, INTRILIGATOR, M.D. Global Biosecurity: Threats and Responses. London: Routledge, 2010. ISBN 978-0-415-46053-8.</w:t>
            </w:r>
          </w:p>
          <w:p w14:paraId="0D29E4C0" w14:textId="77777777" w:rsidR="0053707C" w:rsidRPr="00025BF9" w:rsidRDefault="0053707C" w:rsidP="0053707C">
            <w:pPr>
              <w:jc w:val="both"/>
            </w:pPr>
            <w:r w:rsidRPr="00D30179">
              <w:t xml:space="preserve">HELLER, </w:t>
            </w:r>
            <w:proofErr w:type="gramStart"/>
            <w:r w:rsidRPr="00D30179">
              <w:t>K.J.</w:t>
            </w:r>
            <w:proofErr w:type="gramEnd"/>
            <w:r w:rsidRPr="00D30179">
              <w:t xml:space="preserve"> Genetically Engineered Food. 2nd Ed. Weinheim: Wiley-VCH, 2006. ISBN 978-3-527-31393-8.</w:t>
            </w:r>
          </w:p>
        </w:tc>
      </w:tr>
      <w:tr w:rsidR="0053707C" w14:paraId="28829FAA"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008279AD" w14:textId="77777777" w:rsidR="0053707C" w:rsidRPr="00025BF9" w:rsidRDefault="0053707C" w:rsidP="0053707C">
            <w:pPr>
              <w:jc w:val="center"/>
              <w:rPr>
                <w:b/>
              </w:rPr>
            </w:pPr>
            <w:r w:rsidRPr="00025BF9">
              <w:rPr>
                <w:b/>
              </w:rPr>
              <w:t>Informace ke kombinované nebo distanční formě</w:t>
            </w:r>
          </w:p>
        </w:tc>
      </w:tr>
      <w:tr w:rsidR="0053707C" w14:paraId="0AD2A389"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363410FB" w14:textId="77777777" w:rsidR="0053707C" w:rsidRPr="00025BF9" w:rsidRDefault="0053707C" w:rsidP="0053707C">
            <w:pPr>
              <w:jc w:val="both"/>
            </w:pPr>
            <w:r w:rsidRPr="00025BF9">
              <w:rPr>
                <w:b/>
              </w:rPr>
              <w:t>Rozsah konzultací (soustředění)</w:t>
            </w:r>
          </w:p>
        </w:tc>
        <w:tc>
          <w:tcPr>
            <w:tcW w:w="888" w:type="dxa"/>
            <w:gridSpan w:val="3"/>
            <w:tcBorders>
              <w:top w:val="single" w:sz="2" w:space="0" w:color="auto"/>
            </w:tcBorders>
          </w:tcPr>
          <w:p w14:paraId="067C3275" w14:textId="39D8900A" w:rsidR="0053707C" w:rsidRPr="00025BF9" w:rsidRDefault="0053707C" w:rsidP="0053707C">
            <w:pPr>
              <w:jc w:val="center"/>
            </w:pPr>
          </w:p>
        </w:tc>
        <w:tc>
          <w:tcPr>
            <w:tcW w:w="4190" w:type="dxa"/>
            <w:gridSpan w:val="9"/>
            <w:tcBorders>
              <w:top w:val="single" w:sz="2" w:space="0" w:color="auto"/>
            </w:tcBorders>
            <w:shd w:val="clear" w:color="auto" w:fill="F7CAAC"/>
          </w:tcPr>
          <w:p w14:paraId="65A87663" w14:textId="77777777" w:rsidR="0053707C" w:rsidRPr="00025BF9" w:rsidRDefault="0053707C" w:rsidP="0053707C">
            <w:pPr>
              <w:jc w:val="both"/>
              <w:rPr>
                <w:b/>
              </w:rPr>
            </w:pPr>
            <w:r w:rsidRPr="00025BF9">
              <w:rPr>
                <w:b/>
              </w:rPr>
              <w:t xml:space="preserve">hodin </w:t>
            </w:r>
          </w:p>
        </w:tc>
      </w:tr>
      <w:tr w:rsidR="0053707C" w14:paraId="064CEDEA" w14:textId="77777777" w:rsidTr="00A758E6">
        <w:trPr>
          <w:gridBefore w:val="1"/>
          <w:gridAfter w:val="1"/>
          <w:wBefore w:w="171" w:type="dxa"/>
          <w:wAfter w:w="34" w:type="dxa"/>
        </w:trPr>
        <w:tc>
          <w:tcPr>
            <w:tcW w:w="9860" w:type="dxa"/>
            <w:gridSpan w:val="20"/>
            <w:shd w:val="clear" w:color="auto" w:fill="F7CAAC"/>
          </w:tcPr>
          <w:p w14:paraId="4DD88401" w14:textId="77777777" w:rsidR="0053707C" w:rsidRPr="00025BF9" w:rsidRDefault="0053707C" w:rsidP="0053707C">
            <w:pPr>
              <w:jc w:val="both"/>
              <w:rPr>
                <w:b/>
              </w:rPr>
            </w:pPr>
            <w:r w:rsidRPr="00025BF9">
              <w:rPr>
                <w:b/>
              </w:rPr>
              <w:t>Informace o způsobu kontaktu s vyučujícím</w:t>
            </w:r>
          </w:p>
        </w:tc>
      </w:tr>
      <w:tr w:rsidR="0053707C" w14:paraId="23BA4502" w14:textId="77777777" w:rsidTr="00A758E6">
        <w:trPr>
          <w:gridBefore w:val="1"/>
          <w:gridAfter w:val="1"/>
          <w:wBefore w:w="171" w:type="dxa"/>
          <w:wAfter w:w="34" w:type="dxa"/>
          <w:trHeight w:val="141"/>
        </w:trPr>
        <w:tc>
          <w:tcPr>
            <w:tcW w:w="9860" w:type="dxa"/>
            <w:gridSpan w:val="20"/>
          </w:tcPr>
          <w:p w14:paraId="441A9936" w14:textId="77777777" w:rsidR="0053707C" w:rsidRPr="00D30179" w:rsidRDefault="0053707C" w:rsidP="00C4637E">
            <w:pPr>
              <w:jc w:val="both"/>
            </w:pPr>
          </w:p>
          <w:p w14:paraId="4B7494B1" w14:textId="77777777" w:rsidR="00C4637E" w:rsidRPr="00D30179" w:rsidRDefault="00C4637E" w:rsidP="00C4637E">
            <w:pPr>
              <w:jc w:val="both"/>
            </w:pPr>
          </w:p>
          <w:p w14:paraId="52792F9A" w14:textId="77777777" w:rsidR="00C4637E" w:rsidRPr="00D30179" w:rsidRDefault="00C4637E" w:rsidP="00C4637E">
            <w:pPr>
              <w:jc w:val="both"/>
            </w:pPr>
          </w:p>
          <w:p w14:paraId="456E5BC8" w14:textId="77777777" w:rsidR="00E62AB7" w:rsidRPr="00D30179" w:rsidRDefault="00E62AB7" w:rsidP="00C4637E">
            <w:pPr>
              <w:jc w:val="both"/>
            </w:pPr>
          </w:p>
          <w:p w14:paraId="5D78E70F" w14:textId="77777777" w:rsidR="00C4637E" w:rsidRDefault="00C4637E" w:rsidP="00C4637E">
            <w:pPr>
              <w:jc w:val="both"/>
            </w:pPr>
          </w:p>
          <w:p w14:paraId="0F21EE29" w14:textId="77777777" w:rsidR="00025BF9" w:rsidRPr="00D30179" w:rsidRDefault="00025BF9" w:rsidP="00C4637E">
            <w:pPr>
              <w:jc w:val="both"/>
            </w:pPr>
          </w:p>
        </w:tc>
      </w:tr>
      <w:tr w:rsidR="0053707C" w14:paraId="6A778421" w14:textId="77777777" w:rsidTr="00A758E6">
        <w:trPr>
          <w:gridBefore w:val="1"/>
          <w:gridAfter w:val="1"/>
          <w:wBefore w:w="171" w:type="dxa"/>
          <w:wAfter w:w="34" w:type="dxa"/>
          <w:trHeight w:val="283"/>
        </w:trPr>
        <w:tc>
          <w:tcPr>
            <w:tcW w:w="9860" w:type="dxa"/>
            <w:gridSpan w:val="20"/>
            <w:tcBorders>
              <w:top w:val="single" w:sz="4" w:space="0" w:color="auto"/>
              <w:left w:val="single" w:sz="4" w:space="0" w:color="auto"/>
              <w:bottom w:val="single" w:sz="4" w:space="0" w:color="auto"/>
              <w:right w:val="single" w:sz="4" w:space="0" w:color="auto"/>
            </w:tcBorders>
            <w:shd w:val="clear" w:color="auto" w:fill="BDD6EE"/>
          </w:tcPr>
          <w:p w14:paraId="3BF6145A" w14:textId="77777777" w:rsidR="0053707C" w:rsidRPr="005C6832" w:rsidRDefault="0053707C" w:rsidP="0053707C">
            <w:pPr>
              <w:jc w:val="both"/>
              <w:rPr>
                <w:b/>
                <w:sz w:val="28"/>
                <w:szCs w:val="28"/>
              </w:rPr>
            </w:pPr>
            <w:r>
              <w:lastRenderedPageBreak/>
              <w:br w:type="page"/>
            </w:r>
            <w:r w:rsidRPr="005C6832">
              <w:rPr>
                <w:b/>
                <w:sz w:val="28"/>
                <w:szCs w:val="28"/>
              </w:rPr>
              <w:t>B-III – Charakteristika studijního předmětu</w:t>
            </w:r>
          </w:p>
        </w:tc>
      </w:tr>
      <w:tr w:rsidR="0053707C" w14:paraId="4C079BA6"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0614D21D" w14:textId="77777777" w:rsidR="0053707C" w:rsidRDefault="0053707C" w:rsidP="0053707C">
            <w:pPr>
              <w:jc w:val="both"/>
              <w:rPr>
                <w:b/>
              </w:rPr>
            </w:pPr>
            <w:r>
              <w:rPr>
                <w:b/>
              </w:rPr>
              <w:t>Název studijního předmětu</w:t>
            </w:r>
          </w:p>
        </w:tc>
        <w:tc>
          <w:tcPr>
            <w:tcW w:w="6779" w:type="dxa"/>
            <w:gridSpan w:val="17"/>
            <w:tcBorders>
              <w:top w:val="double" w:sz="4" w:space="0" w:color="auto"/>
            </w:tcBorders>
          </w:tcPr>
          <w:p w14:paraId="67CD5A21" w14:textId="41B5F3FB" w:rsidR="0053707C" w:rsidRPr="00A71D37" w:rsidRDefault="00C4637E" w:rsidP="0053707C">
            <w:pPr>
              <w:jc w:val="both"/>
              <w:rPr>
                <w:b/>
              </w:rPr>
            </w:pPr>
            <w:bookmarkStart w:id="448" w:name="Leg_v_biotech_apl"/>
            <w:bookmarkEnd w:id="448"/>
            <w:r w:rsidRPr="00C4637E">
              <w:rPr>
                <w:b/>
              </w:rPr>
              <w:t>Legislation in Biotechnology Applications</w:t>
            </w:r>
          </w:p>
        </w:tc>
      </w:tr>
      <w:tr w:rsidR="0053707C" w14:paraId="29C7271C" w14:textId="77777777" w:rsidTr="00A758E6">
        <w:trPr>
          <w:gridBefore w:val="1"/>
          <w:gridAfter w:val="1"/>
          <w:wBefore w:w="171" w:type="dxa"/>
          <w:wAfter w:w="34" w:type="dxa"/>
        </w:trPr>
        <w:tc>
          <w:tcPr>
            <w:tcW w:w="3081" w:type="dxa"/>
            <w:gridSpan w:val="3"/>
            <w:shd w:val="clear" w:color="auto" w:fill="F7CAAC"/>
          </w:tcPr>
          <w:p w14:paraId="5AEB0C37" w14:textId="77777777" w:rsidR="0053707C" w:rsidRDefault="0053707C" w:rsidP="0053707C">
            <w:pPr>
              <w:jc w:val="both"/>
              <w:rPr>
                <w:b/>
              </w:rPr>
            </w:pPr>
            <w:r>
              <w:rPr>
                <w:b/>
              </w:rPr>
              <w:t>Typ předmětu</w:t>
            </w:r>
          </w:p>
        </w:tc>
        <w:tc>
          <w:tcPr>
            <w:tcW w:w="3404" w:type="dxa"/>
            <w:gridSpan w:val="10"/>
          </w:tcPr>
          <w:p w14:paraId="06407CD1" w14:textId="77777777" w:rsidR="0053707C" w:rsidRDefault="0053707C" w:rsidP="0053707C">
            <w:pPr>
              <w:jc w:val="both"/>
            </w:pPr>
            <w:r>
              <w:t>povinný, PZ</w:t>
            </w:r>
          </w:p>
        </w:tc>
        <w:tc>
          <w:tcPr>
            <w:tcW w:w="2691" w:type="dxa"/>
            <w:gridSpan w:val="5"/>
            <w:shd w:val="clear" w:color="auto" w:fill="F7CAAC"/>
          </w:tcPr>
          <w:p w14:paraId="73010170" w14:textId="77777777" w:rsidR="0053707C" w:rsidRDefault="0053707C" w:rsidP="0053707C">
            <w:pPr>
              <w:jc w:val="both"/>
            </w:pPr>
            <w:r>
              <w:rPr>
                <w:b/>
              </w:rPr>
              <w:t>doporučený ročník / semestr</w:t>
            </w:r>
          </w:p>
        </w:tc>
        <w:tc>
          <w:tcPr>
            <w:tcW w:w="684" w:type="dxa"/>
            <w:gridSpan w:val="2"/>
          </w:tcPr>
          <w:p w14:paraId="08A129A4" w14:textId="77777777" w:rsidR="0053707C" w:rsidRDefault="0053707C" w:rsidP="0053707C">
            <w:pPr>
              <w:jc w:val="both"/>
            </w:pPr>
            <w:r>
              <w:t>2/ZS</w:t>
            </w:r>
          </w:p>
        </w:tc>
      </w:tr>
      <w:tr w:rsidR="0053707C" w14:paraId="28D49EA2" w14:textId="77777777" w:rsidTr="00A758E6">
        <w:trPr>
          <w:gridBefore w:val="1"/>
          <w:gridAfter w:val="1"/>
          <w:wBefore w:w="171" w:type="dxa"/>
          <w:wAfter w:w="34" w:type="dxa"/>
        </w:trPr>
        <w:tc>
          <w:tcPr>
            <w:tcW w:w="3081" w:type="dxa"/>
            <w:gridSpan w:val="3"/>
            <w:shd w:val="clear" w:color="auto" w:fill="F7CAAC"/>
          </w:tcPr>
          <w:p w14:paraId="58342F4B" w14:textId="77777777" w:rsidR="0053707C" w:rsidRDefault="0053707C" w:rsidP="0053707C">
            <w:pPr>
              <w:jc w:val="both"/>
              <w:rPr>
                <w:b/>
              </w:rPr>
            </w:pPr>
            <w:r>
              <w:rPr>
                <w:b/>
              </w:rPr>
              <w:t>Rozsah studijního předmětu</w:t>
            </w:r>
          </w:p>
        </w:tc>
        <w:tc>
          <w:tcPr>
            <w:tcW w:w="1701" w:type="dxa"/>
            <w:gridSpan w:val="5"/>
          </w:tcPr>
          <w:p w14:paraId="65072D15" w14:textId="34341FB7" w:rsidR="0053707C" w:rsidRDefault="0053707C" w:rsidP="00056E2F">
            <w:pPr>
              <w:jc w:val="both"/>
            </w:pPr>
            <w:r>
              <w:t>14p</w:t>
            </w:r>
            <w:r w:rsidR="00056E2F">
              <w:t>+</w:t>
            </w:r>
            <w:r>
              <w:t>28s</w:t>
            </w:r>
            <w:r w:rsidR="00056E2F">
              <w:t>+0l</w:t>
            </w:r>
          </w:p>
        </w:tc>
        <w:tc>
          <w:tcPr>
            <w:tcW w:w="888" w:type="dxa"/>
            <w:gridSpan w:val="3"/>
            <w:shd w:val="clear" w:color="auto" w:fill="F7CAAC"/>
          </w:tcPr>
          <w:p w14:paraId="5F595A7D" w14:textId="77777777" w:rsidR="0053707C" w:rsidRDefault="0053707C" w:rsidP="0053707C">
            <w:pPr>
              <w:jc w:val="both"/>
              <w:rPr>
                <w:b/>
              </w:rPr>
            </w:pPr>
            <w:r>
              <w:rPr>
                <w:b/>
              </w:rPr>
              <w:t xml:space="preserve">hod. </w:t>
            </w:r>
          </w:p>
        </w:tc>
        <w:tc>
          <w:tcPr>
            <w:tcW w:w="815" w:type="dxa"/>
            <w:gridSpan w:val="2"/>
          </w:tcPr>
          <w:p w14:paraId="01F161C7" w14:textId="2F69F402" w:rsidR="0053707C" w:rsidRDefault="004D3490" w:rsidP="0053707C">
            <w:pPr>
              <w:jc w:val="both"/>
            </w:pPr>
            <w:r>
              <w:t>42</w:t>
            </w:r>
          </w:p>
        </w:tc>
        <w:tc>
          <w:tcPr>
            <w:tcW w:w="2153" w:type="dxa"/>
            <w:gridSpan w:val="4"/>
            <w:shd w:val="clear" w:color="auto" w:fill="F7CAAC"/>
          </w:tcPr>
          <w:p w14:paraId="2440C624" w14:textId="77777777" w:rsidR="0053707C" w:rsidRDefault="0053707C" w:rsidP="0053707C">
            <w:pPr>
              <w:jc w:val="both"/>
              <w:rPr>
                <w:b/>
              </w:rPr>
            </w:pPr>
            <w:r>
              <w:rPr>
                <w:b/>
              </w:rPr>
              <w:t>kreditů</w:t>
            </w:r>
          </w:p>
        </w:tc>
        <w:tc>
          <w:tcPr>
            <w:tcW w:w="1222" w:type="dxa"/>
            <w:gridSpan w:val="3"/>
          </w:tcPr>
          <w:p w14:paraId="63FE2B6B" w14:textId="49D36926" w:rsidR="0053707C" w:rsidRDefault="00945877" w:rsidP="0053707C">
            <w:pPr>
              <w:jc w:val="both"/>
            </w:pPr>
            <w:r>
              <w:t>4</w:t>
            </w:r>
          </w:p>
        </w:tc>
      </w:tr>
      <w:tr w:rsidR="0053707C" w14:paraId="11BCE280" w14:textId="77777777" w:rsidTr="00A758E6">
        <w:trPr>
          <w:gridBefore w:val="1"/>
          <w:gridAfter w:val="1"/>
          <w:wBefore w:w="171" w:type="dxa"/>
          <w:wAfter w:w="34" w:type="dxa"/>
        </w:trPr>
        <w:tc>
          <w:tcPr>
            <w:tcW w:w="3081" w:type="dxa"/>
            <w:gridSpan w:val="3"/>
            <w:shd w:val="clear" w:color="auto" w:fill="F7CAAC"/>
          </w:tcPr>
          <w:p w14:paraId="7FD682DE" w14:textId="77777777" w:rsidR="0053707C" w:rsidRDefault="0053707C" w:rsidP="0053707C">
            <w:pPr>
              <w:jc w:val="both"/>
              <w:rPr>
                <w:b/>
                <w:sz w:val="22"/>
              </w:rPr>
            </w:pPr>
            <w:r>
              <w:rPr>
                <w:b/>
              </w:rPr>
              <w:t>Prerekvizity, korekvizity, ekvivalence</w:t>
            </w:r>
          </w:p>
        </w:tc>
        <w:tc>
          <w:tcPr>
            <w:tcW w:w="6779" w:type="dxa"/>
            <w:gridSpan w:val="17"/>
          </w:tcPr>
          <w:p w14:paraId="63676C91" w14:textId="77777777" w:rsidR="0053707C" w:rsidRDefault="0053707C" w:rsidP="0053707C">
            <w:pPr>
              <w:jc w:val="both"/>
            </w:pPr>
          </w:p>
        </w:tc>
      </w:tr>
      <w:tr w:rsidR="0053707C" w14:paraId="0FE0A8C2" w14:textId="77777777" w:rsidTr="00A758E6">
        <w:trPr>
          <w:gridBefore w:val="1"/>
          <w:gridAfter w:val="1"/>
          <w:wBefore w:w="171" w:type="dxa"/>
          <w:wAfter w:w="34" w:type="dxa"/>
        </w:trPr>
        <w:tc>
          <w:tcPr>
            <w:tcW w:w="3081" w:type="dxa"/>
            <w:gridSpan w:val="3"/>
            <w:shd w:val="clear" w:color="auto" w:fill="F7CAAC"/>
          </w:tcPr>
          <w:p w14:paraId="164A0A97" w14:textId="77777777" w:rsidR="0053707C" w:rsidRDefault="0053707C" w:rsidP="0053707C">
            <w:pPr>
              <w:jc w:val="both"/>
              <w:rPr>
                <w:b/>
              </w:rPr>
            </w:pPr>
            <w:r>
              <w:rPr>
                <w:b/>
              </w:rPr>
              <w:t>Způsob ověření studijních výsledků</w:t>
            </w:r>
          </w:p>
        </w:tc>
        <w:tc>
          <w:tcPr>
            <w:tcW w:w="3404" w:type="dxa"/>
            <w:gridSpan w:val="10"/>
          </w:tcPr>
          <w:p w14:paraId="3184FE46" w14:textId="77777777" w:rsidR="0053707C" w:rsidRDefault="0053707C" w:rsidP="0053707C">
            <w:pPr>
              <w:pStyle w:val="Default"/>
              <w:jc w:val="both"/>
            </w:pPr>
            <w:r>
              <w:rPr>
                <w:sz w:val="20"/>
                <w:szCs w:val="20"/>
              </w:rPr>
              <w:t>klasifikovaný zápočet</w:t>
            </w:r>
          </w:p>
        </w:tc>
        <w:tc>
          <w:tcPr>
            <w:tcW w:w="1559" w:type="dxa"/>
            <w:gridSpan w:val="3"/>
            <w:shd w:val="clear" w:color="auto" w:fill="F7CAAC"/>
          </w:tcPr>
          <w:p w14:paraId="561B9ED7" w14:textId="77777777" w:rsidR="0053707C" w:rsidRDefault="0053707C" w:rsidP="0053707C">
            <w:pPr>
              <w:jc w:val="both"/>
              <w:rPr>
                <w:b/>
              </w:rPr>
            </w:pPr>
            <w:r>
              <w:rPr>
                <w:b/>
              </w:rPr>
              <w:t>Forma výuky</w:t>
            </w:r>
          </w:p>
        </w:tc>
        <w:tc>
          <w:tcPr>
            <w:tcW w:w="1816" w:type="dxa"/>
            <w:gridSpan w:val="4"/>
          </w:tcPr>
          <w:p w14:paraId="7CA98F05" w14:textId="77777777" w:rsidR="0053707C" w:rsidRDefault="0053707C" w:rsidP="0053707C">
            <w:pPr>
              <w:pStyle w:val="Default"/>
              <w:jc w:val="both"/>
            </w:pPr>
            <w:r>
              <w:rPr>
                <w:sz w:val="20"/>
                <w:szCs w:val="20"/>
              </w:rPr>
              <w:t>přednášky, semináře</w:t>
            </w:r>
          </w:p>
        </w:tc>
      </w:tr>
      <w:tr w:rsidR="0053707C" w14:paraId="54C73D30" w14:textId="77777777" w:rsidTr="00A758E6">
        <w:trPr>
          <w:gridBefore w:val="1"/>
          <w:gridAfter w:val="1"/>
          <w:wBefore w:w="171" w:type="dxa"/>
          <w:wAfter w:w="34" w:type="dxa"/>
        </w:trPr>
        <w:tc>
          <w:tcPr>
            <w:tcW w:w="3081" w:type="dxa"/>
            <w:gridSpan w:val="3"/>
            <w:shd w:val="clear" w:color="auto" w:fill="F7CAAC"/>
          </w:tcPr>
          <w:p w14:paraId="38B6CA5B" w14:textId="77777777" w:rsidR="0053707C" w:rsidRDefault="0053707C" w:rsidP="0053707C">
            <w:pPr>
              <w:jc w:val="both"/>
              <w:rPr>
                <w:b/>
              </w:rPr>
            </w:pPr>
            <w:r>
              <w:rPr>
                <w:b/>
              </w:rPr>
              <w:t>Forma způsobu ověření studijních výsledků a další požadavky na studenta</w:t>
            </w:r>
          </w:p>
        </w:tc>
        <w:tc>
          <w:tcPr>
            <w:tcW w:w="6779" w:type="dxa"/>
            <w:gridSpan w:val="17"/>
            <w:tcBorders>
              <w:bottom w:val="single" w:sz="4" w:space="0" w:color="auto"/>
            </w:tcBorders>
          </w:tcPr>
          <w:p w14:paraId="577DE185" w14:textId="77777777" w:rsidR="0053707C" w:rsidRDefault="0053707C" w:rsidP="0053707C">
            <w:pPr>
              <w:jc w:val="both"/>
            </w:pPr>
            <w:r>
              <w:t>Docházka: účast na seminářích alespoň 80%.</w:t>
            </w:r>
          </w:p>
          <w:p w14:paraId="13418AB4" w14:textId="77777777" w:rsidR="0053707C" w:rsidRDefault="0053707C" w:rsidP="0053707C">
            <w:pPr>
              <w:jc w:val="both"/>
            </w:pPr>
            <w:r>
              <w:t>Zápočtový test: minimální zisk 60% plného počtu bodů.</w:t>
            </w:r>
          </w:p>
          <w:p w14:paraId="5472D7A2" w14:textId="77777777" w:rsidR="0053707C" w:rsidRDefault="0053707C" w:rsidP="0053707C">
            <w:pPr>
              <w:jc w:val="both"/>
            </w:pPr>
          </w:p>
        </w:tc>
      </w:tr>
      <w:tr w:rsidR="0053707C" w14:paraId="658CF22F"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7A834462" w14:textId="77777777" w:rsidR="0053707C" w:rsidRDefault="0053707C" w:rsidP="0053707C">
            <w:pPr>
              <w:jc w:val="both"/>
              <w:rPr>
                <w:b/>
              </w:rPr>
            </w:pPr>
            <w:r>
              <w:rPr>
                <w:b/>
              </w:rPr>
              <w:t>Garant předmětu</w:t>
            </w:r>
          </w:p>
        </w:tc>
        <w:tc>
          <w:tcPr>
            <w:tcW w:w="6779" w:type="dxa"/>
            <w:gridSpan w:val="17"/>
            <w:tcBorders>
              <w:top w:val="single" w:sz="4" w:space="0" w:color="auto"/>
            </w:tcBorders>
          </w:tcPr>
          <w:p w14:paraId="18E35DAA" w14:textId="77777777" w:rsidR="0053707C" w:rsidRDefault="0053707C" w:rsidP="0053707C">
            <w:pPr>
              <w:jc w:val="both"/>
            </w:pPr>
            <w:r w:rsidRPr="00D80024">
              <w:t xml:space="preserve">prof. </w:t>
            </w:r>
            <w:r>
              <w:t xml:space="preserve">Mgr. Marek </w:t>
            </w:r>
            <w:r w:rsidRPr="00D80024">
              <w:t>Koutný, Ph.D.</w:t>
            </w:r>
          </w:p>
        </w:tc>
      </w:tr>
      <w:tr w:rsidR="0053707C" w14:paraId="03A7FFE7"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6B33F473" w14:textId="77777777" w:rsidR="0053707C" w:rsidRDefault="0053707C" w:rsidP="0053707C">
            <w:pPr>
              <w:jc w:val="both"/>
              <w:rPr>
                <w:b/>
              </w:rPr>
            </w:pPr>
            <w:r>
              <w:rPr>
                <w:b/>
              </w:rPr>
              <w:t>Zapojení garanta do výuky předmětu</w:t>
            </w:r>
          </w:p>
        </w:tc>
        <w:tc>
          <w:tcPr>
            <w:tcW w:w="6779" w:type="dxa"/>
            <w:gridSpan w:val="17"/>
            <w:tcBorders>
              <w:top w:val="nil"/>
            </w:tcBorders>
          </w:tcPr>
          <w:p w14:paraId="4335D7E3" w14:textId="2E4384A7" w:rsidR="0053707C" w:rsidRDefault="00056E2F" w:rsidP="0053707C">
            <w:pPr>
              <w:jc w:val="both"/>
            </w:pPr>
            <w:r>
              <w:t>50% p</w:t>
            </w:r>
          </w:p>
        </w:tc>
      </w:tr>
      <w:tr w:rsidR="0053707C" w14:paraId="68BF9BF7" w14:textId="77777777" w:rsidTr="00A758E6">
        <w:trPr>
          <w:gridBefore w:val="1"/>
          <w:gridAfter w:val="1"/>
          <w:wBefore w:w="171" w:type="dxa"/>
          <w:wAfter w:w="34" w:type="dxa"/>
        </w:trPr>
        <w:tc>
          <w:tcPr>
            <w:tcW w:w="3081" w:type="dxa"/>
            <w:gridSpan w:val="3"/>
            <w:shd w:val="clear" w:color="auto" w:fill="F7CAAC"/>
          </w:tcPr>
          <w:p w14:paraId="5F10EBA0" w14:textId="77777777" w:rsidR="0053707C" w:rsidRDefault="0053707C" w:rsidP="0053707C">
            <w:pPr>
              <w:jc w:val="both"/>
              <w:rPr>
                <w:b/>
              </w:rPr>
            </w:pPr>
            <w:r>
              <w:rPr>
                <w:b/>
              </w:rPr>
              <w:t>Vyučující</w:t>
            </w:r>
          </w:p>
        </w:tc>
        <w:tc>
          <w:tcPr>
            <w:tcW w:w="6779" w:type="dxa"/>
            <w:gridSpan w:val="17"/>
            <w:tcBorders>
              <w:bottom w:val="nil"/>
            </w:tcBorders>
          </w:tcPr>
          <w:p w14:paraId="272C477F" w14:textId="77777777" w:rsidR="0053707C" w:rsidRDefault="0053707C" w:rsidP="0053707C">
            <w:pPr>
              <w:jc w:val="both"/>
            </w:pPr>
          </w:p>
        </w:tc>
      </w:tr>
      <w:tr w:rsidR="0053707C" w14:paraId="7E71CE74" w14:textId="77777777" w:rsidTr="00A758E6">
        <w:trPr>
          <w:gridBefore w:val="1"/>
          <w:gridAfter w:val="1"/>
          <w:wBefore w:w="171" w:type="dxa"/>
          <w:wAfter w:w="34" w:type="dxa"/>
          <w:trHeight w:val="554"/>
        </w:trPr>
        <w:tc>
          <w:tcPr>
            <w:tcW w:w="9860" w:type="dxa"/>
            <w:gridSpan w:val="20"/>
            <w:tcBorders>
              <w:top w:val="nil"/>
            </w:tcBorders>
          </w:tcPr>
          <w:p w14:paraId="19CF41DA" w14:textId="37727ACE" w:rsidR="0053707C" w:rsidRDefault="0053707C" w:rsidP="00D30179">
            <w:pPr>
              <w:spacing w:before="60" w:after="60"/>
              <w:jc w:val="both"/>
            </w:pPr>
            <w:r w:rsidRPr="002B6748">
              <w:rPr>
                <w:b/>
              </w:rPr>
              <w:t>prof. M</w:t>
            </w:r>
            <w:r w:rsidR="00056E2F" w:rsidRPr="002B6748">
              <w:rPr>
                <w:b/>
              </w:rPr>
              <w:t>gr. Marek Koutný, Ph.D.</w:t>
            </w:r>
            <w:r w:rsidR="00056E2F">
              <w:t xml:space="preserve"> (50% p</w:t>
            </w:r>
            <w:r>
              <w:t>)</w:t>
            </w:r>
          </w:p>
          <w:p w14:paraId="3F1E09FC" w14:textId="1E906A18" w:rsidR="0053707C" w:rsidRDefault="0053707C" w:rsidP="00D30179">
            <w:pPr>
              <w:spacing w:before="60" w:after="60"/>
              <w:jc w:val="both"/>
            </w:pPr>
            <w:r>
              <w:t xml:space="preserve">MVDr. </w:t>
            </w:r>
            <w:r w:rsidR="004D3490">
              <w:t xml:space="preserve">Michaela </w:t>
            </w:r>
            <w:r>
              <w:t>Černíková, Ph.D. (50% p)</w:t>
            </w:r>
          </w:p>
        </w:tc>
      </w:tr>
      <w:tr w:rsidR="0053707C" w14:paraId="1591A9AD" w14:textId="77777777" w:rsidTr="00A758E6">
        <w:trPr>
          <w:gridBefore w:val="1"/>
          <w:gridAfter w:val="1"/>
          <w:wBefore w:w="171" w:type="dxa"/>
          <w:wAfter w:w="34" w:type="dxa"/>
        </w:trPr>
        <w:tc>
          <w:tcPr>
            <w:tcW w:w="3081" w:type="dxa"/>
            <w:gridSpan w:val="3"/>
            <w:shd w:val="clear" w:color="auto" w:fill="F7CAAC"/>
          </w:tcPr>
          <w:p w14:paraId="6F0A2409" w14:textId="77777777" w:rsidR="0053707C" w:rsidRDefault="0053707C" w:rsidP="0053707C">
            <w:pPr>
              <w:jc w:val="both"/>
              <w:rPr>
                <w:b/>
              </w:rPr>
            </w:pPr>
            <w:r>
              <w:rPr>
                <w:b/>
              </w:rPr>
              <w:t>Stručná anotace předmětu</w:t>
            </w:r>
          </w:p>
        </w:tc>
        <w:tc>
          <w:tcPr>
            <w:tcW w:w="6779" w:type="dxa"/>
            <w:gridSpan w:val="17"/>
            <w:tcBorders>
              <w:bottom w:val="nil"/>
            </w:tcBorders>
          </w:tcPr>
          <w:p w14:paraId="73155CAF" w14:textId="77777777" w:rsidR="0053707C" w:rsidRDefault="0053707C" w:rsidP="0053707C">
            <w:pPr>
              <w:jc w:val="both"/>
            </w:pPr>
          </w:p>
        </w:tc>
      </w:tr>
      <w:tr w:rsidR="0053707C" w14:paraId="78226BEC" w14:textId="77777777" w:rsidTr="00A758E6">
        <w:trPr>
          <w:gridBefore w:val="1"/>
          <w:gridAfter w:val="1"/>
          <w:wBefore w:w="171" w:type="dxa"/>
          <w:wAfter w:w="34" w:type="dxa"/>
          <w:trHeight w:val="3890"/>
        </w:trPr>
        <w:tc>
          <w:tcPr>
            <w:tcW w:w="9860" w:type="dxa"/>
            <w:gridSpan w:val="20"/>
            <w:tcBorders>
              <w:top w:val="nil"/>
              <w:bottom w:val="single" w:sz="12" w:space="0" w:color="auto"/>
            </w:tcBorders>
          </w:tcPr>
          <w:p w14:paraId="10270E51" w14:textId="77777777" w:rsidR="0053707C" w:rsidRDefault="0053707C" w:rsidP="0053707C">
            <w:pPr>
              <w:pStyle w:val="Default"/>
              <w:jc w:val="both"/>
              <w:rPr>
                <w:sz w:val="20"/>
                <w:szCs w:val="20"/>
              </w:rPr>
            </w:pPr>
            <w:r>
              <w:rPr>
                <w:sz w:val="20"/>
                <w:szCs w:val="20"/>
              </w:rPr>
              <w:t xml:space="preserve">Cílem předmětu je poskytnout studentům základní přehled právních předpisů, které se dotýkají fungování biotechnologického provozu, nebo laboratoře. </w:t>
            </w:r>
            <w:r w:rsidRPr="00070252">
              <w:rPr>
                <w:sz w:val="20"/>
                <w:szCs w:val="20"/>
              </w:rPr>
              <w:t>Obsah předmětu tvoří tyto tematické celky:</w:t>
            </w:r>
          </w:p>
          <w:p w14:paraId="455D034E" w14:textId="77777777" w:rsidR="0053707C" w:rsidRDefault="0053707C" w:rsidP="0053707C">
            <w:pPr>
              <w:pStyle w:val="Default"/>
              <w:numPr>
                <w:ilvl w:val="0"/>
                <w:numId w:val="22"/>
              </w:numPr>
              <w:ind w:left="284" w:hanging="57"/>
              <w:jc w:val="both"/>
              <w:rPr>
                <w:sz w:val="20"/>
                <w:szCs w:val="20"/>
              </w:rPr>
            </w:pPr>
            <w:r>
              <w:rPr>
                <w:sz w:val="20"/>
                <w:szCs w:val="20"/>
              </w:rPr>
              <w:t xml:space="preserve">Úvod k biotechnologické legislativě. </w:t>
            </w:r>
          </w:p>
          <w:p w14:paraId="1C54A4ED" w14:textId="77777777" w:rsidR="0053707C" w:rsidRDefault="0053707C" w:rsidP="0053707C">
            <w:pPr>
              <w:pStyle w:val="Default"/>
              <w:numPr>
                <w:ilvl w:val="0"/>
                <w:numId w:val="22"/>
              </w:numPr>
              <w:ind w:left="284" w:hanging="57"/>
              <w:jc w:val="both"/>
              <w:rPr>
                <w:sz w:val="20"/>
                <w:szCs w:val="20"/>
              </w:rPr>
            </w:pPr>
            <w:r>
              <w:rPr>
                <w:sz w:val="20"/>
                <w:szCs w:val="20"/>
              </w:rPr>
              <w:t>Souvislosti se zákonem o odpadech</w:t>
            </w:r>
            <w:r w:rsidRPr="00913578">
              <w:rPr>
                <w:sz w:val="20"/>
                <w:szCs w:val="20"/>
              </w:rPr>
              <w:t>.</w:t>
            </w:r>
            <w:r>
              <w:rPr>
                <w:sz w:val="20"/>
                <w:szCs w:val="20"/>
              </w:rPr>
              <w:t xml:space="preserve"> </w:t>
            </w:r>
          </w:p>
          <w:p w14:paraId="7647C68D" w14:textId="77777777" w:rsidR="0053707C" w:rsidRDefault="0053707C" w:rsidP="0053707C">
            <w:pPr>
              <w:pStyle w:val="Default"/>
              <w:numPr>
                <w:ilvl w:val="0"/>
                <w:numId w:val="22"/>
              </w:numPr>
              <w:ind w:left="284" w:hanging="57"/>
              <w:jc w:val="both"/>
              <w:rPr>
                <w:sz w:val="20"/>
                <w:szCs w:val="20"/>
              </w:rPr>
            </w:pPr>
            <w:r>
              <w:rPr>
                <w:sz w:val="20"/>
                <w:szCs w:val="20"/>
              </w:rPr>
              <w:t xml:space="preserve">Souvislosti se zákonem o vodách a zákonem o vodovodech a kanalizacích. </w:t>
            </w:r>
          </w:p>
          <w:p w14:paraId="3A9900BD" w14:textId="77777777" w:rsidR="0053707C" w:rsidRDefault="0053707C" w:rsidP="0053707C">
            <w:pPr>
              <w:pStyle w:val="Default"/>
              <w:numPr>
                <w:ilvl w:val="0"/>
                <w:numId w:val="22"/>
              </w:numPr>
              <w:ind w:left="284" w:hanging="57"/>
              <w:jc w:val="both"/>
              <w:rPr>
                <w:sz w:val="20"/>
                <w:szCs w:val="20"/>
              </w:rPr>
            </w:pPr>
            <w:r>
              <w:rPr>
                <w:sz w:val="20"/>
                <w:szCs w:val="20"/>
              </w:rPr>
              <w:t>Požadavky na provoz biotechnologického provozu.</w:t>
            </w:r>
          </w:p>
          <w:p w14:paraId="1ABE33B2" w14:textId="77777777" w:rsidR="0053707C" w:rsidRDefault="0053707C" w:rsidP="0053707C">
            <w:pPr>
              <w:pStyle w:val="Default"/>
              <w:numPr>
                <w:ilvl w:val="0"/>
                <w:numId w:val="22"/>
              </w:numPr>
              <w:ind w:left="284" w:hanging="57"/>
              <w:jc w:val="both"/>
              <w:rPr>
                <w:sz w:val="20"/>
                <w:szCs w:val="20"/>
              </w:rPr>
            </w:pPr>
            <w:r>
              <w:rPr>
                <w:sz w:val="20"/>
                <w:szCs w:val="20"/>
              </w:rPr>
              <w:t xml:space="preserve">Zákon o geneticky modifikovaných organismech I. </w:t>
            </w:r>
          </w:p>
          <w:p w14:paraId="0DD1EFC3" w14:textId="77777777" w:rsidR="0053707C" w:rsidRDefault="0053707C" w:rsidP="0053707C">
            <w:pPr>
              <w:pStyle w:val="Default"/>
              <w:numPr>
                <w:ilvl w:val="0"/>
                <w:numId w:val="22"/>
              </w:numPr>
              <w:ind w:left="284" w:hanging="57"/>
              <w:jc w:val="both"/>
              <w:rPr>
                <w:sz w:val="20"/>
                <w:szCs w:val="20"/>
              </w:rPr>
            </w:pPr>
            <w:r>
              <w:rPr>
                <w:sz w:val="20"/>
                <w:szCs w:val="20"/>
              </w:rPr>
              <w:t>Zákon o geneticky modifikovaných organismech II.</w:t>
            </w:r>
          </w:p>
          <w:p w14:paraId="49E7B2E1" w14:textId="77777777" w:rsidR="0053707C" w:rsidRDefault="0053707C" w:rsidP="0053707C">
            <w:pPr>
              <w:pStyle w:val="Default"/>
              <w:numPr>
                <w:ilvl w:val="0"/>
                <w:numId w:val="22"/>
              </w:numPr>
              <w:ind w:left="284" w:hanging="57"/>
              <w:jc w:val="both"/>
              <w:rPr>
                <w:sz w:val="20"/>
                <w:szCs w:val="20"/>
              </w:rPr>
            </w:pPr>
            <w:r>
              <w:rPr>
                <w:sz w:val="20"/>
                <w:szCs w:val="20"/>
              </w:rPr>
              <w:t>Souvislosti provozu s dalšími právními předpisy a působnost orgánů státní správy.</w:t>
            </w:r>
          </w:p>
          <w:p w14:paraId="58C62D91" w14:textId="77777777" w:rsidR="0053707C" w:rsidRDefault="0053707C" w:rsidP="0053707C">
            <w:pPr>
              <w:pStyle w:val="Default"/>
              <w:numPr>
                <w:ilvl w:val="0"/>
                <w:numId w:val="22"/>
              </w:numPr>
              <w:ind w:left="284" w:hanging="57"/>
              <w:jc w:val="both"/>
              <w:rPr>
                <w:sz w:val="20"/>
                <w:szCs w:val="20"/>
              </w:rPr>
            </w:pPr>
            <w:r>
              <w:rPr>
                <w:sz w:val="20"/>
                <w:szCs w:val="20"/>
              </w:rPr>
              <w:t xml:space="preserve">Obecná nařízení týkající se bezpečnosti potravin vztahující se na celý potravinový řetězec, včetně biotechnologických aplikací. </w:t>
            </w:r>
          </w:p>
          <w:p w14:paraId="45CEE69F" w14:textId="77777777" w:rsidR="0053707C" w:rsidRDefault="0053707C" w:rsidP="0053707C">
            <w:pPr>
              <w:pStyle w:val="Default"/>
              <w:numPr>
                <w:ilvl w:val="0"/>
                <w:numId w:val="22"/>
              </w:numPr>
              <w:ind w:left="284" w:hanging="57"/>
              <w:jc w:val="both"/>
              <w:rPr>
                <w:sz w:val="20"/>
                <w:szCs w:val="20"/>
              </w:rPr>
            </w:pPr>
            <w:r>
              <w:rPr>
                <w:sz w:val="20"/>
                <w:szCs w:val="20"/>
              </w:rPr>
              <w:t>Zákon o potravinách a tabákových výrobcích.</w:t>
            </w:r>
          </w:p>
          <w:p w14:paraId="2D723E86" w14:textId="77777777" w:rsidR="0053707C" w:rsidRDefault="0053707C" w:rsidP="0053707C">
            <w:pPr>
              <w:pStyle w:val="Default"/>
              <w:numPr>
                <w:ilvl w:val="0"/>
                <w:numId w:val="22"/>
              </w:numPr>
              <w:ind w:left="284" w:hanging="57"/>
              <w:jc w:val="both"/>
              <w:rPr>
                <w:sz w:val="20"/>
                <w:szCs w:val="20"/>
              </w:rPr>
            </w:pPr>
            <w:r>
              <w:rPr>
                <w:sz w:val="20"/>
                <w:szCs w:val="20"/>
              </w:rPr>
              <w:t>Právní předpisy vztahující se k označování potravin.</w:t>
            </w:r>
          </w:p>
          <w:p w14:paraId="12D56F94" w14:textId="77777777" w:rsidR="0053707C" w:rsidRDefault="0053707C" w:rsidP="0053707C">
            <w:pPr>
              <w:pStyle w:val="Default"/>
              <w:numPr>
                <w:ilvl w:val="0"/>
                <w:numId w:val="22"/>
              </w:numPr>
              <w:ind w:left="284" w:hanging="57"/>
              <w:jc w:val="both"/>
              <w:rPr>
                <w:sz w:val="20"/>
                <w:szCs w:val="20"/>
              </w:rPr>
            </w:pPr>
            <w:r>
              <w:rPr>
                <w:sz w:val="20"/>
                <w:szCs w:val="20"/>
              </w:rPr>
              <w:t xml:space="preserve">Nařízení zahrnující schvalování a podmínky používání potravinářských přídatných látek a enzymů. </w:t>
            </w:r>
          </w:p>
          <w:p w14:paraId="21262C87" w14:textId="77777777" w:rsidR="0053707C" w:rsidRDefault="0053707C" w:rsidP="0053707C">
            <w:pPr>
              <w:pStyle w:val="Default"/>
              <w:numPr>
                <w:ilvl w:val="0"/>
                <w:numId w:val="22"/>
              </w:numPr>
              <w:ind w:left="284" w:hanging="57"/>
              <w:jc w:val="both"/>
              <w:rPr>
                <w:sz w:val="20"/>
                <w:szCs w:val="20"/>
              </w:rPr>
            </w:pPr>
            <w:r>
              <w:rPr>
                <w:sz w:val="20"/>
                <w:szCs w:val="20"/>
              </w:rPr>
              <w:t>Předpisy týkající se obohacování potravin a doplňků stravy.</w:t>
            </w:r>
          </w:p>
          <w:p w14:paraId="5086ED84" w14:textId="77777777" w:rsidR="0053707C" w:rsidRDefault="0053707C" w:rsidP="0053707C">
            <w:pPr>
              <w:pStyle w:val="Default"/>
              <w:numPr>
                <w:ilvl w:val="0"/>
                <w:numId w:val="22"/>
              </w:numPr>
              <w:ind w:left="284" w:hanging="57"/>
              <w:jc w:val="both"/>
              <w:rPr>
                <w:sz w:val="20"/>
                <w:szCs w:val="20"/>
              </w:rPr>
            </w:pPr>
            <w:r>
              <w:rPr>
                <w:sz w:val="20"/>
                <w:szCs w:val="20"/>
              </w:rPr>
              <w:t>Potraviny nového typu (možnosti využití biotechnologií).</w:t>
            </w:r>
          </w:p>
          <w:p w14:paraId="6352BCD0" w14:textId="77777777" w:rsidR="0053707C" w:rsidRDefault="0053707C" w:rsidP="0053707C">
            <w:pPr>
              <w:pStyle w:val="Default"/>
              <w:numPr>
                <w:ilvl w:val="0"/>
                <w:numId w:val="22"/>
              </w:numPr>
              <w:ind w:left="284" w:hanging="57"/>
              <w:jc w:val="both"/>
            </w:pPr>
            <w:r>
              <w:rPr>
                <w:sz w:val="20"/>
                <w:szCs w:val="20"/>
              </w:rPr>
              <w:t>Předpisy vztahující se k ekologickému zemědělství.</w:t>
            </w:r>
          </w:p>
        </w:tc>
      </w:tr>
      <w:tr w:rsidR="0053707C" w14:paraId="79DD3263"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5B93404F" w14:textId="77777777" w:rsidR="0053707C" w:rsidRDefault="0053707C" w:rsidP="0053707C">
            <w:pPr>
              <w:jc w:val="both"/>
            </w:pPr>
            <w:r>
              <w:rPr>
                <w:b/>
              </w:rPr>
              <w:t>Studijní literatura a studijní pomůcky</w:t>
            </w:r>
          </w:p>
        </w:tc>
        <w:tc>
          <w:tcPr>
            <w:tcW w:w="6213" w:type="dxa"/>
            <w:gridSpan w:val="15"/>
            <w:tcBorders>
              <w:top w:val="nil"/>
              <w:bottom w:val="nil"/>
            </w:tcBorders>
          </w:tcPr>
          <w:p w14:paraId="3B16EF0A" w14:textId="77777777" w:rsidR="0053707C" w:rsidRDefault="0053707C" w:rsidP="0053707C">
            <w:pPr>
              <w:jc w:val="both"/>
            </w:pPr>
          </w:p>
        </w:tc>
      </w:tr>
      <w:tr w:rsidR="0053707C" w14:paraId="26525212" w14:textId="77777777" w:rsidTr="00A758E6">
        <w:trPr>
          <w:gridBefore w:val="1"/>
          <w:gridAfter w:val="1"/>
          <w:wBefore w:w="171" w:type="dxa"/>
          <w:wAfter w:w="34" w:type="dxa"/>
          <w:trHeight w:val="1497"/>
        </w:trPr>
        <w:tc>
          <w:tcPr>
            <w:tcW w:w="9860" w:type="dxa"/>
            <w:gridSpan w:val="20"/>
            <w:tcBorders>
              <w:top w:val="nil"/>
            </w:tcBorders>
          </w:tcPr>
          <w:p w14:paraId="35E3056A" w14:textId="77777777" w:rsidR="0053707C" w:rsidRDefault="0053707C" w:rsidP="0053707C">
            <w:pPr>
              <w:jc w:val="both"/>
            </w:pPr>
            <w:r w:rsidRPr="00A71594">
              <w:rPr>
                <w:u w:val="single"/>
              </w:rPr>
              <w:t>Povinná literatura</w:t>
            </w:r>
            <w:r>
              <w:t xml:space="preserve">: </w:t>
            </w:r>
          </w:p>
          <w:p w14:paraId="437D5BE0" w14:textId="77777777" w:rsidR="00E62AB7" w:rsidRDefault="00E62AB7" w:rsidP="00E62AB7">
            <w:pPr>
              <w:jc w:val="both"/>
              <w:rPr>
                <w:sz w:val="19"/>
                <w:szCs w:val="19"/>
              </w:rPr>
            </w:pPr>
            <w:r w:rsidRPr="00C2702E">
              <w:rPr>
                <w:sz w:val="19"/>
                <w:szCs w:val="19"/>
              </w:rPr>
              <w:t>Výukové materiály v anglickém jazyce poskytnuté vyučujícím.</w:t>
            </w:r>
          </w:p>
          <w:p w14:paraId="38532C86" w14:textId="77777777" w:rsidR="0053707C" w:rsidRDefault="00B2219E" w:rsidP="0053707C">
            <w:pPr>
              <w:jc w:val="both"/>
              <w:rPr>
                <w:rStyle w:val="Hypertextovodkaz"/>
              </w:rPr>
            </w:pPr>
            <w:hyperlink r:id="rId11" w:history="1">
              <w:r w:rsidR="0053707C" w:rsidRPr="003821D1">
                <w:rPr>
                  <w:rStyle w:val="Hypertextovodkaz"/>
                </w:rPr>
                <w:t>http://eur-lex.europa.eu/homepage.html</w:t>
              </w:r>
            </w:hyperlink>
          </w:p>
          <w:p w14:paraId="69DFF2D5" w14:textId="77777777" w:rsidR="0053707C" w:rsidRPr="00425F5C" w:rsidRDefault="00B2219E" w:rsidP="0053707C">
            <w:pPr>
              <w:jc w:val="both"/>
              <w:rPr>
                <w:rStyle w:val="Hypertextovodkaz"/>
              </w:rPr>
            </w:pPr>
            <w:hyperlink r:id="rId12" w:tgtFrame="_blank" w:history="1">
              <w:r w:rsidR="0053707C" w:rsidRPr="00425F5C">
                <w:rPr>
                  <w:rStyle w:val="Hypertextovodkaz"/>
                  <w:rFonts w:eastAsiaTheme="majorEastAsia"/>
                  <w:shd w:val="clear" w:color="auto" w:fill="FFFFFF"/>
                </w:rPr>
                <w:t>https://echa.europa.eu</w:t>
              </w:r>
            </w:hyperlink>
          </w:p>
          <w:p w14:paraId="4F73D3A2" w14:textId="77777777" w:rsidR="0053707C" w:rsidRDefault="0053707C" w:rsidP="0053707C">
            <w:pPr>
              <w:jc w:val="both"/>
            </w:pPr>
          </w:p>
          <w:p w14:paraId="298ACA2A" w14:textId="77777777" w:rsidR="0053707C" w:rsidRDefault="0053707C" w:rsidP="0053707C">
            <w:pPr>
              <w:jc w:val="both"/>
            </w:pPr>
            <w:r w:rsidRPr="00A71594">
              <w:rPr>
                <w:u w:val="single"/>
              </w:rPr>
              <w:t>Doporučená literatura</w:t>
            </w:r>
            <w:r>
              <w:t xml:space="preserve">: </w:t>
            </w:r>
          </w:p>
          <w:p w14:paraId="4C7A7EB4" w14:textId="77777777" w:rsidR="0053707C" w:rsidRPr="00425F5C" w:rsidRDefault="0053707C" w:rsidP="0053707C">
            <w:pPr>
              <w:jc w:val="both"/>
            </w:pPr>
            <w:r w:rsidRPr="00425F5C">
              <w:rPr>
                <w:color w:val="000000"/>
                <w:shd w:val="clear" w:color="auto" w:fill="FFFFFF"/>
              </w:rPr>
              <w:t xml:space="preserve">FRANCIONI, F. Biotechnology and </w:t>
            </w:r>
            <w:r>
              <w:rPr>
                <w:color w:val="000000"/>
                <w:shd w:val="clear" w:color="auto" w:fill="FFFFFF"/>
              </w:rPr>
              <w:t>I</w:t>
            </w:r>
            <w:r w:rsidRPr="00425F5C">
              <w:rPr>
                <w:color w:val="000000"/>
                <w:shd w:val="clear" w:color="auto" w:fill="FFFFFF"/>
              </w:rPr>
              <w:t xml:space="preserve">nternational </w:t>
            </w:r>
            <w:r>
              <w:rPr>
                <w:color w:val="000000"/>
                <w:shd w:val="clear" w:color="auto" w:fill="FFFFFF"/>
              </w:rPr>
              <w:t>L</w:t>
            </w:r>
            <w:r w:rsidRPr="00425F5C">
              <w:rPr>
                <w:color w:val="000000"/>
                <w:shd w:val="clear" w:color="auto" w:fill="FFFFFF"/>
              </w:rPr>
              <w:t>aw. Oxford</w:t>
            </w:r>
            <w:r>
              <w:rPr>
                <w:color w:val="000000"/>
                <w:shd w:val="clear" w:color="auto" w:fill="FFFFFF"/>
              </w:rPr>
              <w:t xml:space="preserve">, </w:t>
            </w:r>
            <w:r w:rsidRPr="00425F5C">
              <w:rPr>
                <w:color w:val="000000"/>
                <w:shd w:val="clear" w:color="auto" w:fill="FFFFFF"/>
              </w:rPr>
              <w:t>Portland: Hart, 2006</w:t>
            </w:r>
            <w:r>
              <w:rPr>
                <w:color w:val="000000"/>
                <w:shd w:val="clear" w:color="auto" w:fill="FFFFFF"/>
              </w:rPr>
              <w:t>.</w:t>
            </w:r>
            <w:r w:rsidRPr="00425F5C">
              <w:rPr>
                <w:color w:val="000000"/>
                <w:shd w:val="clear" w:color="auto" w:fill="FFFFFF"/>
              </w:rPr>
              <w:t> </w:t>
            </w:r>
            <w:r>
              <w:rPr>
                <w:color w:val="000000"/>
                <w:shd w:val="clear" w:color="auto" w:fill="FFFFFF"/>
              </w:rPr>
              <w:t xml:space="preserve">ISBN </w:t>
            </w:r>
            <w:r w:rsidRPr="00425F5C">
              <w:rPr>
                <w:color w:val="000000"/>
                <w:shd w:val="clear" w:color="auto" w:fill="FFFFFF"/>
              </w:rPr>
              <w:t>9781841136318</w:t>
            </w:r>
            <w:r>
              <w:rPr>
                <w:color w:val="000000"/>
                <w:shd w:val="clear" w:color="auto" w:fill="FFFFFF"/>
              </w:rPr>
              <w:t>.</w:t>
            </w:r>
          </w:p>
          <w:p w14:paraId="3DF96FC8" w14:textId="77777777" w:rsidR="0053707C" w:rsidRPr="002B6748" w:rsidRDefault="00B2219E" w:rsidP="0053707C">
            <w:pPr>
              <w:pStyle w:val="xmsonormal"/>
              <w:shd w:val="clear" w:color="auto" w:fill="FFFFFF"/>
              <w:spacing w:before="0" w:beforeAutospacing="0" w:after="0" w:afterAutospacing="0"/>
              <w:rPr>
                <w:rStyle w:val="Hypertextovodkaz"/>
                <w:sz w:val="20"/>
                <w:szCs w:val="20"/>
              </w:rPr>
            </w:pPr>
            <w:hyperlink r:id="rId13" w:tgtFrame="_blank" w:history="1">
              <w:r w:rsidR="0053707C" w:rsidRPr="002B6748">
                <w:rPr>
                  <w:rStyle w:val="Hypertextovodkaz"/>
                  <w:sz w:val="20"/>
                  <w:szCs w:val="20"/>
                </w:rPr>
                <w:t>https://ec.europa.eu/food/safety/general_food_law_en</w:t>
              </w:r>
            </w:hyperlink>
          </w:p>
          <w:p w14:paraId="25421DA1" w14:textId="77777777" w:rsidR="0053707C" w:rsidRPr="002B6748" w:rsidRDefault="00B2219E" w:rsidP="0053707C">
            <w:pPr>
              <w:pStyle w:val="xmsonormal"/>
              <w:shd w:val="clear" w:color="auto" w:fill="FFFFFF"/>
              <w:spacing w:before="0" w:beforeAutospacing="0" w:after="0" w:afterAutospacing="0"/>
              <w:rPr>
                <w:rStyle w:val="Hypertextovodkaz"/>
                <w:sz w:val="20"/>
                <w:szCs w:val="20"/>
              </w:rPr>
            </w:pPr>
            <w:hyperlink r:id="rId14" w:tgtFrame="_blank" w:history="1">
              <w:r w:rsidR="0053707C" w:rsidRPr="002B6748">
                <w:rPr>
                  <w:rStyle w:val="Hypertextovodkaz"/>
                  <w:sz w:val="20"/>
                  <w:szCs w:val="20"/>
                </w:rPr>
                <w:t>https://www.fda.gov/default.htm</w:t>
              </w:r>
            </w:hyperlink>
          </w:p>
          <w:p w14:paraId="74777863" w14:textId="7E9F269F" w:rsidR="008D1024" w:rsidRPr="00AB60EF" w:rsidRDefault="00B2219E" w:rsidP="00025BF9">
            <w:pPr>
              <w:jc w:val="both"/>
            </w:pPr>
            <w:hyperlink r:id="rId15" w:history="1">
              <w:r w:rsidR="0053707C" w:rsidRPr="002B6748">
                <w:rPr>
                  <w:rStyle w:val="Hypertextovodkaz"/>
                </w:rPr>
                <w:t>http://www.fao.org/fao-who-codexalimentarius/en/</w:t>
              </w:r>
            </w:hyperlink>
          </w:p>
        </w:tc>
      </w:tr>
      <w:tr w:rsidR="0053707C" w14:paraId="47D2AEA3"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3F2349CA" w14:textId="77777777" w:rsidR="0053707C" w:rsidRDefault="0053707C" w:rsidP="0053707C">
            <w:pPr>
              <w:jc w:val="center"/>
              <w:rPr>
                <w:b/>
              </w:rPr>
            </w:pPr>
            <w:r>
              <w:rPr>
                <w:b/>
              </w:rPr>
              <w:t>Informace ke kombinované nebo distanční formě</w:t>
            </w:r>
          </w:p>
        </w:tc>
      </w:tr>
      <w:tr w:rsidR="0053707C" w14:paraId="18544087"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78827E66" w14:textId="77777777" w:rsidR="0053707C" w:rsidRDefault="0053707C" w:rsidP="0053707C">
            <w:pPr>
              <w:jc w:val="both"/>
            </w:pPr>
            <w:r>
              <w:rPr>
                <w:b/>
              </w:rPr>
              <w:t>Rozsah konzultací (soustředění)</w:t>
            </w:r>
          </w:p>
        </w:tc>
        <w:tc>
          <w:tcPr>
            <w:tcW w:w="888" w:type="dxa"/>
            <w:gridSpan w:val="3"/>
            <w:tcBorders>
              <w:top w:val="single" w:sz="2" w:space="0" w:color="auto"/>
            </w:tcBorders>
          </w:tcPr>
          <w:p w14:paraId="4138116E" w14:textId="35D0C103" w:rsidR="0053707C" w:rsidRDefault="0053707C" w:rsidP="0053707C">
            <w:pPr>
              <w:jc w:val="center"/>
            </w:pPr>
          </w:p>
        </w:tc>
        <w:tc>
          <w:tcPr>
            <w:tcW w:w="4190" w:type="dxa"/>
            <w:gridSpan w:val="9"/>
            <w:tcBorders>
              <w:top w:val="single" w:sz="2" w:space="0" w:color="auto"/>
            </w:tcBorders>
            <w:shd w:val="clear" w:color="auto" w:fill="F7CAAC"/>
          </w:tcPr>
          <w:p w14:paraId="1F0184E6" w14:textId="77777777" w:rsidR="0053707C" w:rsidRDefault="0053707C" w:rsidP="0053707C">
            <w:pPr>
              <w:jc w:val="both"/>
              <w:rPr>
                <w:b/>
              </w:rPr>
            </w:pPr>
            <w:r>
              <w:rPr>
                <w:b/>
              </w:rPr>
              <w:t xml:space="preserve">hodin </w:t>
            </w:r>
          </w:p>
        </w:tc>
      </w:tr>
      <w:tr w:rsidR="0053707C" w14:paraId="66B4B748" w14:textId="77777777" w:rsidTr="00A758E6">
        <w:trPr>
          <w:gridBefore w:val="1"/>
          <w:gridAfter w:val="1"/>
          <w:wBefore w:w="171" w:type="dxa"/>
          <w:wAfter w:w="34" w:type="dxa"/>
        </w:trPr>
        <w:tc>
          <w:tcPr>
            <w:tcW w:w="9860" w:type="dxa"/>
            <w:gridSpan w:val="20"/>
            <w:shd w:val="clear" w:color="auto" w:fill="F7CAAC"/>
          </w:tcPr>
          <w:p w14:paraId="733C2DC4" w14:textId="77777777" w:rsidR="0053707C" w:rsidRDefault="0053707C" w:rsidP="0053707C">
            <w:pPr>
              <w:jc w:val="both"/>
              <w:rPr>
                <w:b/>
              </w:rPr>
            </w:pPr>
            <w:r>
              <w:rPr>
                <w:b/>
              </w:rPr>
              <w:t>Informace o způsobu kontaktu s vyučujícím</w:t>
            </w:r>
          </w:p>
        </w:tc>
      </w:tr>
      <w:tr w:rsidR="0053707C" w14:paraId="4DA41512" w14:textId="77777777" w:rsidTr="00A758E6">
        <w:trPr>
          <w:gridBefore w:val="1"/>
          <w:gridAfter w:val="1"/>
          <w:wBefore w:w="171" w:type="dxa"/>
          <w:wAfter w:w="34" w:type="dxa"/>
          <w:trHeight w:val="992"/>
        </w:trPr>
        <w:tc>
          <w:tcPr>
            <w:tcW w:w="9860" w:type="dxa"/>
            <w:gridSpan w:val="20"/>
          </w:tcPr>
          <w:p w14:paraId="1225A0EB" w14:textId="77777777" w:rsidR="0053707C" w:rsidRDefault="0053707C" w:rsidP="0053707C">
            <w:pPr>
              <w:jc w:val="both"/>
            </w:pPr>
            <w:r>
              <w:t xml:space="preserve"> </w:t>
            </w:r>
          </w:p>
          <w:p w14:paraId="489B0274" w14:textId="77777777" w:rsidR="008D1024" w:rsidRDefault="008D1024" w:rsidP="0053707C">
            <w:pPr>
              <w:jc w:val="both"/>
            </w:pPr>
          </w:p>
          <w:p w14:paraId="7DBA06FC" w14:textId="77777777" w:rsidR="008D1024" w:rsidRDefault="008D1024" w:rsidP="0053707C">
            <w:pPr>
              <w:jc w:val="both"/>
            </w:pPr>
          </w:p>
          <w:p w14:paraId="64AAF27F" w14:textId="77777777" w:rsidR="008D1024" w:rsidRDefault="008D1024" w:rsidP="0053707C">
            <w:pPr>
              <w:jc w:val="both"/>
            </w:pPr>
          </w:p>
          <w:p w14:paraId="0D25E335" w14:textId="77777777" w:rsidR="008D1024" w:rsidRDefault="008D1024" w:rsidP="0053707C">
            <w:pPr>
              <w:jc w:val="both"/>
            </w:pPr>
          </w:p>
          <w:p w14:paraId="018A1F68" w14:textId="77777777" w:rsidR="008D1024" w:rsidRDefault="008D1024" w:rsidP="0053707C">
            <w:pPr>
              <w:jc w:val="both"/>
            </w:pPr>
          </w:p>
          <w:p w14:paraId="37EB7661" w14:textId="77777777" w:rsidR="00025BF9" w:rsidRDefault="00025BF9" w:rsidP="0053707C">
            <w:pPr>
              <w:jc w:val="both"/>
            </w:pPr>
          </w:p>
          <w:p w14:paraId="04CF9258" w14:textId="77777777" w:rsidR="00025BF9" w:rsidRDefault="00025BF9" w:rsidP="0053707C">
            <w:pPr>
              <w:jc w:val="both"/>
            </w:pPr>
          </w:p>
          <w:p w14:paraId="34056297" w14:textId="7C5DCEBA" w:rsidR="008D1024" w:rsidRDefault="008D1024" w:rsidP="0053707C">
            <w:pPr>
              <w:jc w:val="both"/>
            </w:pPr>
          </w:p>
        </w:tc>
      </w:tr>
      <w:tr w:rsidR="0053707C" w14:paraId="011E4817"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2AC921B1" w14:textId="77777777" w:rsidR="0053707C" w:rsidRDefault="0053707C" w:rsidP="0053707C">
            <w:pPr>
              <w:jc w:val="both"/>
              <w:rPr>
                <w:b/>
                <w:sz w:val="28"/>
              </w:rPr>
            </w:pPr>
            <w:r>
              <w:lastRenderedPageBreak/>
              <w:br w:type="page"/>
            </w:r>
            <w:r>
              <w:rPr>
                <w:b/>
                <w:sz w:val="28"/>
              </w:rPr>
              <w:t>B-III – Charakteristika studijního předmětu</w:t>
            </w:r>
          </w:p>
        </w:tc>
      </w:tr>
      <w:tr w:rsidR="0053707C" w14:paraId="6A712FD3"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01C04418" w14:textId="77777777" w:rsidR="0053707C" w:rsidRDefault="0053707C" w:rsidP="0053707C">
            <w:pPr>
              <w:jc w:val="both"/>
              <w:rPr>
                <w:b/>
              </w:rPr>
            </w:pPr>
            <w:r>
              <w:rPr>
                <w:b/>
              </w:rPr>
              <w:t>Název studijního předmětu</w:t>
            </w:r>
          </w:p>
        </w:tc>
        <w:tc>
          <w:tcPr>
            <w:tcW w:w="6779" w:type="dxa"/>
            <w:gridSpan w:val="17"/>
            <w:tcBorders>
              <w:top w:val="double" w:sz="4" w:space="0" w:color="auto"/>
            </w:tcBorders>
          </w:tcPr>
          <w:p w14:paraId="480106DD" w14:textId="46E55ECE" w:rsidR="0053707C" w:rsidRPr="00A71D37" w:rsidRDefault="00C4637E" w:rsidP="0053707C">
            <w:pPr>
              <w:jc w:val="both"/>
              <w:rPr>
                <w:b/>
              </w:rPr>
            </w:pPr>
            <w:bookmarkStart w:id="449" w:name="Říz_bezp_v_biotec"/>
            <w:bookmarkEnd w:id="449"/>
            <w:r>
              <w:rPr>
                <w:b/>
              </w:rPr>
              <w:t>Biotechnology Safety Management</w:t>
            </w:r>
          </w:p>
        </w:tc>
      </w:tr>
      <w:tr w:rsidR="0053707C" w14:paraId="3A04BE6B" w14:textId="77777777" w:rsidTr="00A758E6">
        <w:trPr>
          <w:gridBefore w:val="1"/>
          <w:gridAfter w:val="1"/>
          <w:wBefore w:w="171" w:type="dxa"/>
          <w:wAfter w:w="34" w:type="dxa"/>
        </w:trPr>
        <w:tc>
          <w:tcPr>
            <w:tcW w:w="3081" w:type="dxa"/>
            <w:gridSpan w:val="3"/>
            <w:shd w:val="clear" w:color="auto" w:fill="F7CAAC"/>
          </w:tcPr>
          <w:p w14:paraId="13449396" w14:textId="77777777" w:rsidR="0053707C" w:rsidRDefault="0053707C" w:rsidP="0053707C">
            <w:pPr>
              <w:jc w:val="both"/>
              <w:rPr>
                <w:b/>
              </w:rPr>
            </w:pPr>
            <w:r>
              <w:rPr>
                <w:b/>
              </w:rPr>
              <w:t>Typ předmětu</w:t>
            </w:r>
          </w:p>
        </w:tc>
        <w:tc>
          <w:tcPr>
            <w:tcW w:w="3404" w:type="dxa"/>
            <w:gridSpan w:val="10"/>
          </w:tcPr>
          <w:p w14:paraId="48DEA47A" w14:textId="77777777" w:rsidR="0053707C" w:rsidRDefault="0053707C" w:rsidP="0053707C">
            <w:pPr>
              <w:jc w:val="both"/>
            </w:pPr>
            <w:r>
              <w:t>povinný, PZ</w:t>
            </w:r>
          </w:p>
        </w:tc>
        <w:tc>
          <w:tcPr>
            <w:tcW w:w="2691" w:type="dxa"/>
            <w:gridSpan w:val="5"/>
            <w:shd w:val="clear" w:color="auto" w:fill="F7CAAC"/>
          </w:tcPr>
          <w:p w14:paraId="2058C4FF" w14:textId="77777777" w:rsidR="0053707C" w:rsidRDefault="0053707C" w:rsidP="0053707C">
            <w:pPr>
              <w:jc w:val="both"/>
            </w:pPr>
            <w:r>
              <w:rPr>
                <w:b/>
              </w:rPr>
              <w:t>doporučený ročník / semestr</w:t>
            </w:r>
          </w:p>
        </w:tc>
        <w:tc>
          <w:tcPr>
            <w:tcW w:w="684" w:type="dxa"/>
            <w:gridSpan w:val="2"/>
          </w:tcPr>
          <w:p w14:paraId="088A3AF7" w14:textId="77777777" w:rsidR="0053707C" w:rsidRDefault="0053707C" w:rsidP="0053707C">
            <w:pPr>
              <w:jc w:val="both"/>
            </w:pPr>
            <w:r>
              <w:t>2/ZS</w:t>
            </w:r>
          </w:p>
        </w:tc>
      </w:tr>
      <w:tr w:rsidR="0053707C" w14:paraId="751AC4D3" w14:textId="77777777" w:rsidTr="00A758E6">
        <w:trPr>
          <w:gridBefore w:val="1"/>
          <w:gridAfter w:val="1"/>
          <w:wBefore w:w="171" w:type="dxa"/>
          <w:wAfter w:w="34" w:type="dxa"/>
        </w:trPr>
        <w:tc>
          <w:tcPr>
            <w:tcW w:w="3081" w:type="dxa"/>
            <w:gridSpan w:val="3"/>
            <w:shd w:val="clear" w:color="auto" w:fill="F7CAAC"/>
          </w:tcPr>
          <w:p w14:paraId="6309DA8C" w14:textId="77777777" w:rsidR="0053707C" w:rsidRDefault="0053707C" w:rsidP="0053707C">
            <w:pPr>
              <w:jc w:val="both"/>
              <w:rPr>
                <w:b/>
              </w:rPr>
            </w:pPr>
            <w:r>
              <w:rPr>
                <w:b/>
              </w:rPr>
              <w:t>Rozsah studijního předmětu</w:t>
            </w:r>
          </w:p>
        </w:tc>
        <w:tc>
          <w:tcPr>
            <w:tcW w:w="1701" w:type="dxa"/>
            <w:gridSpan w:val="5"/>
          </w:tcPr>
          <w:p w14:paraId="0C12183C" w14:textId="60CAE745" w:rsidR="0053707C" w:rsidRDefault="0053707C" w:rsidP="002B6748">
            <w:pPr>
              <w:jc w:val="both"/>
            </w:pPr>
            <w:r w:rsidRPr="00A32069">
              <w:t>14p+28s</w:t>
            </w:r>
            <w:r w:rsidR="002B6748">
              <w:t>+0l</w:t>
            </w:r>
          </w:p>
        </w:tc>
        <w:tc>
          <w:tcPr>
            <w:tcW w:w="888" w:type="dxa"/>
            <w:gridSpan w:val="3"/>
            <w:shd w:val="clear" w:color="auto" w:fill="F7CAAC"/>
          </w:tcPr>
          <w:p w14:paraId="2D387470" w14:textId="77777777" w:rsidR="0053707C" w:rsidRDefault="0053707C" w:rsidP="0053707C">
            <w:pPr>
              <w:jc w:val="both"/>
              <w:rPr>
                <w:b/>
              </w:rPr>
            </w:pPr>
            <w:r>
              <w:rPr>
                <w:b/>
              </w:rPr>
              <w:t xml:space="preserve">hod. </w:t>
            </w:r>
          </w:p>
        </w:tc>
        <w:tc>
          <w:tcPr>
            <w:tcW w:w="815" w:type="dxa"/>
            <w:gridSpan w:val="2"/>
          </w:tcPr>
          <w:p w14:paraId="69D7C0D4" w14:textId="734C19A2" w:rsidR="0053707C" w:rsidRDefault="00826573" w:rsidP="0053707C">
            <w:pPr>
              <w:jc w:val="both"/>
            </w:pPr>
            <w:r>
              <w:t>42</w:t>
            </w:r>
          </w:p>
        </w:tc>
        <w:tc>
          <w:tcPr>
            <w:tcW w:w="2153" w:type="dxa"/>
            <w:gridSpan w:val="4"/>
            <w:shd w:val="clear" w:color="auto" w:fill="F7CAAC"/>
          </w:tcPr>
          <w:p w14:paraId="150D848C" w14:textId="77777777" w:rsidR="0053707C" w:rsidRDefault="0053707C" w:rsidP="0053707C">
            <w:pPr>
              <w:jc w:val="both"/>
              <w:rPr>
                <w:b/>
              </w:rPr>
            </w:pPr>
            <w:r>
              <w:rPr>
                <w:b/>
              </w:rPr>
              <w:t>kreditů</w:t>
            </w:r>
          </w:p>
        </w:tc>
        <w:tc>
          <w:tcPr>
            <w:tcW w:w="1222" w:type="dxa"/>
            <w:gridSpan w:val="3"/>
          </w:tcPr>
          <w:p w14:paraId="42A2A82E" w14:textId="11D8D4B5" w:rsidR="0053707C" w:rsidRDefault="00945877" w:rsidP="0053707C">
            <w:pPr>
              <w:jc w:val="both"/>
            </w:pPr>
            <w:r>
              <w:t>4</w:t>
            </w:r>
          </w:p>
        </w:tc>
      </w:tr>
      <w:tr w:rsidR="0053707C" w14:paraId="012FEF91" w14:textId="77777777" w:rsidTr="00A758E6">
        <w:trPr>
          <w:gridBefore w:val="1"/>
          <w:gridAfter w:val="1"/>
          <w:wBefore w:w="171" w:type="dxa"/>
          <w:wAfter w:w="34" w:type="dxa"/>
        </w:trPr>
        <w:tc>
          <w:tcPr>
            <w:tcW w:w="3081" w:type="dxa"/>
            <w:gridSpan w:val="3"/>
            <w:shd w:val="clear" w:color="auto" w:fill="F7CAAC"/>
          </w:tcPr>
          <w:p w14:paraId="1EFDC3DF" w14:textId="77777777" w:rsidR="0053707C" w:rsidRDefault="0053707C" w:rsidP="0053707C">
            <w:pPr>
              <w:jc w:val="both"/>
              <w:rPr>
                <w:b/>
                <w:sz w:val="22"/>
              </w:rPr>
            </w:pPr>
            <w:r>
              <w:rPr>
                <w:b/>
              </w:rPr>
              <w:t>Prerekvizity, korekvizity, ekvivalence</w:t>
            </w:r>
          </w:p>
        </w:tc>
        <w:tc>
          <w:tcPr>
            <w:tcW w:w="6779" w:type="dxa"/>
            <w:gridSpan w:val="17"/>
          </w:tcPr>
          <w:p w14:paraId="0850072D" w14:textId="77777777" w:rsidR="0053707C" w:rsidRDefault="0053707C" w:rsidP="0053707C">
            <w:pPr>
              <w:jc w:val="both"/>
            </w:pPr>
          </w:p>
        </w:tc>
      </w:tr>
      <w:tr w:rsidR="0053707C" w14:paraId="2F623416" w14:textId="77777777" w:rsidTr="00A758E6">
        <w:trPr>
          <w:gridBefore w:val="1"/>
          <w:gridAfter w:val="1"/>
          <w:wBefore w:w="171" w:type="dxa"/>
          <w:wAfter w:w="34" w:type="dxa"/>
        </w:trPr>
        <w:tc>
          <w:tcPr>
            <w:tcW w:w="3081" w:type="dxa"/>
            <w:gridSpan w:val="3"/>
            <w:shd w:val="clear" w:color="auto" w:fill="F7CAAC"/>
          </w:tcPr>
          <w:p w14:paraId="27063337" w14:textId="77777777" w:rsidR="0053707C" w:rsidRDefault="0053707C" w:rsidP="0053707C">
            <w:pPr>
              <w:jc w:val="both"/>
              <w:rPr>
                <w:b/>
              </w:rPr>
            </w:pPr>
            <w:r>
              <w:rPr>
                <w:b/>
              </w:rPr>
              <w:t>Způsob ověření studijních výsledků</w:t>
            </w:r>
          </w:p>
        </w:tc>
        <w:tc>
          <w:tcPr>
            <w:tcW w:w="3404" w:type="dxa"/>
            <w:gridSpan w:val="10"/>
          </w:tcPr>
          <w:p w14:paraId="33E79EE6" w14:textId="77777777" w:rsidR="0053707C" w:rsidRDefault="0053707C" w:rsidP="0053707C">
            <w:pPr>
              <w:pStyle w:val="Default"/>
              <w:jc w:val="both"/>
            </w:pPr>
            <w:r>
              <w:rPr>
                <w:sz w:val="20"/>
                <w:szCs w:val="20"/>
              </w:rPr>
              <w:t xml:space="preserve">klasifikovaný zápočet </w:t>
            </w:r>
          </w:p>
        </w:tc>
        <w:tc>
          <w:tcPr>
            <w:tcW w:w="1559" w:type="dxa"/>
            <w:gridSpan w:val="3"/>
            <w:shd w:val="clear" w:color="auto" w:fill="F7CAAC"/>
          </w:tcPr>
          <w:p w14:paraId="57C79B55" w14:textId="77777777" w:rsidR="0053707C" w:rsidRDefault="0053707C" w:rsidP="0053707C">
            <w:pPr>
              <w:jc w:val="both"/>
              <w:rPr>
                <w:b/>
              </w:rPr>
            </w:pPr>
            <w:r>
              <w:rPr>
                <w:b/>
              </w:rPr>
              <w:t>Forma výuky</w:t>
            </w:r>
          </w:p>
        </w:tc>
        <w:tc>
          <w:tcPr>
            <w:tcW w:w="1816" w:type="dxa"/>
            <w:gridSpan w:val="4"/>
          </w:tcPr>
          <w:p w14:paraId="1F9EEFCC" w14:textId="77777777" w:rsidR="0053707C" w:rsidRDefault="0053707C" w:rsidP="0053707C">
            <w:pPr>
              <w:pStyle w:val="Default"/>
              <w:jc w:val="both"/>
            </w:pPr>
            <w:r>
              <w:rPr>
                <w:sz w:val="20"/>
                <w:szCs w:val="20"/>
              </w:rPr>
              <w:t>přednášky, semináře</w:t>
            </w:r>
          </w:p>
        </w:tc>
      </w:tr>
      <w:tr w:rsidR="0053707C" w14:paraId="35A37B95" w14:textId="77777777" w:rsidTr="00A758E6">
        <w:trPr>
          <w:gridBefore w:val="1"/>
          <w:gridAfter w:val="1"/>
          <w:wBefore w:w="171" w:type="dxa"/>
          <w:wAfter w:w="34" w:type="dxa"/>
        </w:trPr>
        <w:tc>
          <w:tcPr>
            <w:tcW w:w="3081" w:type="dxa"/>
            <w:gridSpan w:val="3"/>
            <w:shd w:val="clear" w:color="auto" w:fill="F7CAAC"/>
          </w:tcPr>
          <w:p w14:paraId="6574F4B3" w14:textId="77777777" w:rsidR="0053707C" w:rsidRDefault="0053707C" w:rsidP="0053707C">
            <w:pPr>
              <w:jc w:val="both"/>
              <w:rPr>
                <w:b/>
              </w:rPr>
            </w:pPr>
            <w:r>
              <w:rPr>
                <w:b/>
              </w:rPr>
              <w:t>Forma způsobu ověření studijních výsledků a další požadavky na studenta</w:t>
            </w:r>
          </w:p>
        </w:tc>
        <w:tc>
          <w:tcPr>
            <w:tcW w:w="6779" w:type="dxa"/>
            <w:gridSpan w:val="17"/>
            <w:tcBorders>
              <w:bottom w:val="single" w:sz="4" w:space="0" w:color="auto"/>
            </w:tcBorders>
          </w:tcPr>
          <w:p w14:paraId="52DC6685" w14:textId="77777777" w:rsidR="0053707C" w:rsidRDefault="0053707C" w:rsidP="0053707C">
            <w:pPr>
              <w:jc w:val="both"/>
            </w:pPr>
            <w:r>
              <w:t xml:space="preserve">Povinná účast na seminářích (80% docházka). </w:t>
            </w:r>
          </w:p>
          <w:p w14:paraId="6C55E0F1" w14:textId="77777777" w:rsidR="0053707C" w:rsidRDefault="0053707C" w:rsidP="0053707C">
            <w:pPr>
              <w:jc w:val="both"/>
            </w:pPr>
            <w:r>
              <w:t>Průběžné testy během semestru. Prokázání znalosti probíraných tematických okruhů ústní formou.</w:t>
            </w:r>
          </w:p>
        </w:tc>
      </w:tr>
      <w:tr w:rsidR="0053707C" w14:paraId="4B983645"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5BC8CAAF" w14:textId="77777777" w:rsidR="0053707C" w:rsidRDefault="0053707C" w:rsidP="0053707C">
            <w:pPr>
              <w:jc w:val="both"/>
              <w:rPr>
                <w:b/>
              </w:rPr>
            </w:pPr>
            <w:r>
              <w:rPr>
                <w:b/>
              </w:rPr>
              <w:t>Garant předmětu</w:t>
            </w:r>
          </w:p>
        </w:tc>
        <w:tc>
          <w:tcPr>
            <w:tcW w:w="6779" w:type="dxa"/>
            <w:gridSpan w:val="17"/>
            <w:tcBorders>
              <w:top w:val="single" w:sz="4" w:space="0" w:color="auto"/>
            </w:tcBorders>
          </w:tcPr>
          <w:p w14:paraId="41148752" w14:textId="77777777" w:rsidR="0053707C" w:rsidRDefault="0053707C" w:rsidP="0053707C">
            <w:pPr>
              <w:jc w:val="both"/>
            </w:pPr>
            <w:r>
              <w:t>doc. Ing. František Buňka, Ph.D.</w:t>
            </w:r>
          </w:p>
        </w:tc>
      </w:tr>
      <w:tr w:rsidR="0053707C" w14:paraId="7FAEE16C"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2966DAF8" w14:textId="77777777" w:rsidR="0053707C" w:rsidRDefault="0053707C" w:rsidP="0053707C">
            <w:pPr>
              <w:jc w:val="both"/>
              <w:rPr>
                <w:b/>
              </w:rPr>
            </w:pPr>
            <w:r>
              <w:rPr>
                <w:b/>
              </w:rPr>
              <w:t>Zapojení garanta do výuky předmětu</w:t>
            </w:r>
          </w:p>
        </w:tc>
        <w:tc>
          <w:tcPr>
            <w:tcW w:w="6779" w:type="dxa"/>
            <w:gridSpan w:val="17"/>
            <w:tcBorders>
              <w:top w:val="nil"/>
            </w:tcBorders>
          </w:tcPr>
          <w:p w14:paraId="69EB3721" w14:textId="2D572D4F" w:rsidR="0053707C" w:rsidRDefault="002B6748" w:rsidP="0053707C">
            <w:pPr>
              <w:jc w:val="both"/>
            </w:pPr>
            <w:r>
              <w:t>50% p</w:t>
            </w:r>
          </w:p>
        </w:tc>
      </w:tr>
      <w:tr w:rsidR="0053707C" w14:paraId="437ED5AB" w14:textId="77777777" w:rsidTr="00A758E6">
        <w:trPr>
          <w:gridBefore w:val="1"/>
          <w:gridAfter w:val="1"/>
          <w:wBefore w:w="171" w:type="dxa"/>
          <w:wAfter w:w="34" w:type="dxa"/>
        </w:trPr>
        <w:tc>
          <w:tcPr>
            <w:tcW w:w="3081" w:type="dxa"/>
            <w:gridSpan w:val="3"/>
            <w:shd w:val="clear" w:color="auto" w:fill="F7CAAC"/>
          </w:tcPr>
          <w:p w14:paraId="730AF6C6" w14:textId="77777777" w:rsidR="0053707C" w:rsidRDefault="0053707C" w:rsidP="0053707C">
            <w:pPr>
              <w:jc w:val="both"/>
              <w:rPr>
                <w:b/>
              </w:rPr>
            </w:pPr>
            <w:r>
              <w:rPr>
                <w:b/>
              </w:rPr>
              <w:t>Vyučující</w:t>
            </w:r>
          </w:p>
        </w:tc>
        <w:tc>
          <w:tcPr>
            <w:tcW w:w="6779" w:type="dxa"/>
            <w:gridSpan w:val="17"/>
            <w:tcBorders>
              <w:bottom w:val="nil"/>
            </w:tcBorders>
          </w:tcPr>
          <w:p w14:paraId="06AA0497" w14:textId="77777777" w:rsidR="0053707C" w:rsidRDefault="0053707C" w:rsidP="0053707C">
            <w:pPr>
              <w:jc w:val="both"/>
            </w:pPr>
          </w:p>
        </w:tc>
      </w:tr>
      <w:tr w:rsidR="0053707C" w14:paraId="1948516E" w14:textId="77777777" w:rsidTr="00A758E6">
        <w:trPr>
          <w:gridBefore w:val="1"/>
          <w:gridAfter w:val="1"/>
          <w:wBefore w:w="171" w:type="dxa"/>
          <w:wAfter w:w="34" w:type="dxa"/>
          <w:trHeight w:val="554"/>
        </w:trPr>
        <w:tc>
          <w:tcPr>
            <w:tcW w:w="9860" w:type="dxa"/>
            <w:gridSpan w:val="20"/>
            <w:tcBorders>
              <w:top w:val="nil"/>
            </w:tcBorders>
          </w:tcPr>
          <w:p w14:paraId="73D7DF87" w14:textId="54BC438C" w:rsidR="0053707C" w:rsidRDefault="0053707C" w:rsidP="00D30179">
            <w:pPr>
              <w:spacing w:before="60" w:after="60"/>
              <w:jc w:val="both"/>
            </w:pPr>
            <w:r w:rsidRPr="002B6748">
              <w:rPr>
                <w:b/>
              </w:rPr>
              <w:t>doc. Ing. František Buňka, Ph.D.</w:t>
            </w:r>
            <w:r>
              <w:t xml:space="preserve"> </w:t>
            </w:r>
            <w:r w:rsidR="002B6748">
              <w:t>(50% p)</w:t>
            </w:r>
            <w:r>
              <w:t xml:space="preserve">                                                         </w:t>
            </w:r>
          </w:p>
          <w:p w14:paraId="3BA73927" w14:textId="19D72B02" w:rsidR="0053707C" w:rsidRDefault="0053707C" w:rsidP="00D30179">
            <w:pPr>
              <w:spacing w:before="60" w:after="60"/>
              <w:jc w:val="both"/>
            </w:pPr>
            <w:r>
              <w:t xml:space="preserve">MVDr. Michaela Černíková, Ph.D. </w:t>
            </w:r>
            <w:r w:rsidR="002B6748">
              <w:t>(50% p)</w:t>
            </w:r>
            <w:r>
              <w:t xml:space="preserve"> </w:t>
            </w:r>
          </w:p>
        </w:tc>
      </w:tr>
      <w:tr w:rsidR="0053707C" w14:paraId="2DDC943E" w14:textId="77777777" w:rsidTr="00A758E6">
        <w:trPr>
          <w:gridBefore w:val="1"/>
          <w:gridAfter w:val="1"/>
          <w:wBefore w:w="171" w:type="dxa"/>
          <w:wAfter w:w="34" w:type="dxa"/>
        </w:trPr>
        <w:tc>
          <w:tcPr>
            <w:tcW w:w="3081" w:type="dxa"/>
            <w:gridSpan w:val="3"/>
            <w:shd w:val="clear" w:color="auto" w:fill="F7CAAC"/>
          </w:tcPr>
          <w:p w14:paraId="0668AEA6" w14:textId="77777777" w:rsidR="0053707C" w:rsidRDefault="0053707C" w:rsidP="0053707C">
            <w:pPr>
              <w:jc w:val="both"/>
              <w:rPr>
                <w:b/>
              </w:rPr>
            </w:pPr>
            <w:r>
              <w:rPr>
                <w:b/>
              </w:rPr>
              <w:t>Stručná anotace předmětu</w:t>
            </w:r>
          </w:p>
        </w:tc>
        <w:tc>
          <w:tcPr>
            <w:tcW w:w="6779" w:type="dxa"/>
            <w:gridSpan w:val="17"/>
            <w:tcBorders>
              <w:bottom w:val="nil"/>
            </w:tcBorders>
          </w:tcPr>
          <w:p w14:paraId="7900C6EE" w14:textId="77777777" w:rsidR="0053707C" w:rsidRDefault="0053707C" w:rsidP="0053707C">
            <w:pPr>
              <w:jc w:val="both"/>
            </w:pPr>
          </w:p>
        </w:tc>
      </w:tr>
      <w:tr w:rsidR="0053707C" w14:paraId="07FFEE4F" w14:textId="77777777" w:rsidTr="00A758E6">
        <w:trPr>
          <w:gridBefore w:val="1"/>
          <w:gridAfter w:val="1"/>
          <w:wBefore w:w="171" w:type="dxa"/>
          <w:wAfter w:w="34" w:type="dxa"/>
          <w:trHeight w:val="4173"/>
        </w:trPr>
        <w:tc>
          <w:tcPr>
            <w:tcW w:w="9860" w:type="dxa"/>
            <w:gridSpan w:val="20"/>
            <w:tcBorders>
              <w:top w:val="nil"/>
              <w:bottom w:val="single" w:sz="12" w:space="0" w:color="auto"/>
            </w:tcBorders>
          </w:tcPr>
          <w:p w14:paraId="022FEB10" w14:textId="77777777" w:rsidR="0053707C" w:rsidRDefault="0053707C" w:rsidP="0053707C">
            <w:pPr>
              <w:pStyle w:val="Default"/>
              <w:jc w:val="both"/>
              <w:rPr>
                <w:sz w:val="20"/>
                <w:szCs w:val="20"/>
              </w:rPr>
            </w:pPr>
            <w:r w:rsidRPr="00E9686A">
              <w:rPr>
                <w:sz w:val="20"/>
                <w:szCs w:val="20"/>
              </w:rPr>
              <w:t xml:space="preserve">Cílem předmětu je získat poznatky </w:t>
            </w:r>
            <w:r>
              <w:rPr>
                <w:sz w:val="20"/>
                <w:szCs w:val="20"/>
              </w:rPr>
              <w:t>z oblasti řízení bezpečnosti produktů biotechnologií s důrazem na potraviny, resp. potravinářské přídatné látky, enzymy a zákysové kultury.</w:t>
            </w:r>
            <w:r w:rsidRPr="00A32069">
              <w:rPr>
                <w:sz w:val="20"/>
                <w:szCs w:val="20"/>
              </w:rPr>
              <w:t xml:space="preserve"> Důraz je kladen na aplikaci obecných postupů do konkrétních případových studií v rámci celého potravinového řetězce (prvovýroba, výroba potravin, stravování, doprava a skladování potravin</w:t>
            </w:r>
            <w:r>
              <w:rPr>
                <w:sz w:val="20"/>
                <w:szCs w:val="20"/>
              </w:rPr>
              <w:t>, obalové materiály</w:t>
            </w:r>
            <w:r w:rsidRPr="00A32069">
              <w:rPr>
                <w:sz w:val="20"/>
                <w:szCs w:val="20"/>
              </w:rPr>
              <w:t xml:space="preserve"> apod.).</w:t>
            </w:r>
            <w:r>
              <w:rPr>
                <w:sz w:val="20"/>
                <w:szCs w:val="20"/>
              </w:rPr>
              <w:t xml:space="preserve"> Obsah předmětu tvoří tyto tematické celky: </w:t>
            </w:r>
          </w:p>
          <w:p w14:paraId="035984CE" w14:textId="77777777" w:rsidR="0053707C" w:rsidRPr="00977768" w:rsidRDefault="0053707C" w:rsidP="0053707C">
            <w:pPr>
              <w:pStyle w:val="Default"/>
              <w:numPr>
                <w:ilvl w:val="0"/>
                <w:numId w:val="23"/>
              </w:numPr>
              <w:ind w:left="284" w:hanging="57"/>
              <w:jc w:val="both"/>
              <w:rPr>
                <w:sz w:val="20"/>
                <w:szCs w:val="20"/>
              </w:rPr>
            </w:pPr>
            <w:r>
              <w:rPr>
                <w:sz w:val="20"/>
                <w:szCs w:val="20"/>
              </w:rPr>
              <w:t>Vymezení pojmů týkajících se bezpečnosti v biotechnologiích,</w:t>
            </w:r>
            <w:r w:rsidRPr="00977768">
              <w:rPr>
                <w:sz w:val="20"/>
                <w:szCs w:val="20"/>
              </w:rPr>
              <w:t xml:space="preserve"> </w:t>
            </w:r>
            <w:r>
              <w:rPr>
                <w:sz w:val="20"/>
                <w:szCs w:val="20"/>
              </w:rPr>
              <w:t>b</w:t>
            </w:r>
            <w:r w:rsidRPr="00977768">
              <w:rPr>
                <w:sz w:val="20"/>
                <w:szCs w:val="20"/>
              </w:rPr>
              <w:t>ezpečnost potravin</w:t>
            </w:r>
            <w:r>
              <w:rPr>
                <w:sz w:val="20"/>
                <w:szCs w:val="20"/>
              </w:rPr>
              <w:t>.</w:t>
            </w:r>
            <w:r w:rsidRPr="00977768">
              <w:rPr>
                <w:sz w:val="20"/>
                <w:szCs w:val="20"/>
              </w:rPr>
              <w:t xml:space="preserve"> </w:t>
            </w:r>
          </w:p>
          <w:p w14:paraId="1C488AF6"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Biologick</w:t>
            </w:r>
            <w:r>
              <w:rPr>
                <w:sz w:val="20"/>
                <w:szCs w:val="20"/>
              </w:rPr>
              <w:t>á</w:t>
            </w:r>
            <w:r w:rsidRPr="00977768">
              <w:rPr>
                <w:sz w:val="20"/>
                <w:szCs w:val="20"/>
              </w:rPr>
              <w:t xml:space="preserve"> nebezpečí v</w:t>
            </w:r>
            <w:r>
              <w:rPr>
                <w:sz w:val="20"/>
                <w:szCs w:val="20"/>
              </w:rPr>
              <w:t> produktech biotechnologií</w:t>
            </w:r>
            <w:r w:rsidRPr="00977768">
              <w:rPr>
                <w:sz w:val="20"/>
                <w:szCs w:val="20"/>
              </w:rPr>
              <w:t xml:space="preserve"> - popis, výskyt, možnost detekce a řízení. </w:t>
            </w:r>
          </w:p>
          <w:p w14:paraId="2607CBB6"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Chemická nebezpečí v </w:t>
            </w:r>
            <w:r>
              <w:rPr>
                <w:sz w:val="20"/>
                <w:szCs w:val="20"/>
              </w:rPr>
              <w:t>produktech biotechnologií</w:t>
            </w:r>
            <w:r w:rsidRPr="00977768">
              <w:rPr>
                <w:sz w:val="20"/>
                <w:szCs w:val="20"/>
              </w:rPr>
              <w:t xml:space="preserve"> - popis, výskyt, možnost detekce a řízení. </w:t>
            </w:r>
          </w:p>
          <w:p w14:paraId="141ED33C" w14:textId="77777777" w:rsidR="0053707C" w:rsidRPr="00977768" w:rsidRDefault="0053707C" w:rsidP="0053707C">
            <w:pPr>
              <w:pStyle w:val="Default"/>
              <w:numPr>
                <w:ilvl w:val="0"/>
                <w:numId w:val="23"/>
              </w:numPr>
              <w:ind w:left="284" w:hanging="57"/>
              <w:jc w:val="both"/>
              <w:rPr>
                <w:sz w:val="20"/>
                <w:szCs w:val="20"/>
              </w:rPr>
            </w:pPr>
            <w:r>
              <w:rPr>
                <w:sz w:val="20"/>
                <w:szCs w:val="20"/>
              </w:rPr>
              <w:t>Fyzikální nebezpeč</w:t>
            </w:r>
            <w:r w:rsidRPr="00977768">
              <w:rPr>
                <w:sz w:val="20"/>
                <w:szCs w:val="20"/>
              </w:rPr>
              <w:t xml:space="preserve">í v </w:t>
            </w:r>
            <w:r>
              <w:rPr>
                <w:sz w:val="20"/>
                <w:szCs w:val="20"/>
              </w:rPr>
              <w:t>produktech biotechnologií</w:t>
            </w:r>
            <w:r w:rsidRPr="00977768">
              <w:rPr>
                <w:sz w:val="20"/>
                <w:szCs w:val="20"/>
              </w:rPr>
              <w:t xml:space="preserve"> - popis, výskyt, možnost detekce a řízení. </w:t>
            </w:r>
          </w:p>
          <w:p w14:paraId="7D9A52E9"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Alergeny v </w:t>
            </w:r>
            <w:r>
              <w:rPr>
                <w:sz w:val="20"/>
                <w:szCs w:val="20"/>
              </w:rPr>
              <w:t>produktech biotechnologií</w:t>
            </w:r>
            <w:r w:rsidRPr="00977768">
              <w:rPr>
                <w:sz w:val="20"/>
                <w:szCs w:val="20"/>
              </w:rPr>
              <w:t xml:space="preserve"> - klasifikace, legislativní rámec, možnosti detekce a řízení. </w:t>
            </w:r>
          </w:p>
          <w:p w14:paraId="246BC05A"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Křížová kontaminace v </w:t>
            </w:r>
            <w:r>
              <w:rPr>
                <w:sz w:val="20"/>
                <w:szCs w:val="20"/>
              </w:rPr>
              <w:t>produktech biotechnologií</w:t>
            </w:r>
            <w:r w:rsidRPr="00977768">
              <w:rPr>
                <w:sz w:val="20"/>
                <w:szCs w:val="20"/>
              </w:rPr>
              <w:t xml:space="preserve">. </w:t>
            </w:r>
          </w:p>
          <w:p w14:paraId="54BEF6C4"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HACCP systém a jeho aplikace v potravinovém řetězci. </w:t>
            </w:r>
          </w:p>
          <w:p w14:paraId="3D0D8E47"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Systém managementu jakosti ISO 9001 a jeho aplikace v potravinovém řetězci. </w:t>
            </w:r>
          </w:p>
          <w:p w14:paraId="4C1801CC"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Systém managementu bezpečnosti potravin ISO 22000 a jeho aplikace v potravinovém řetězci. </w:t>
            </w:r>
          </w:p>
          <w:p w14:paraId="5009DE4D" w14:textId="77777777" w:rsidR="0053707C" w:rsidRPr="00977768" w:rsidRDefault="0053707C" w:rsidP="0053707C">
            <w:pPr>
              <w:pStyle w:val="Default"/>
              <w:numPr>
                <w:ilvl w:val="0"/>
                <w:numId w:val="23"/>
              </w:numPr>
              <w:ind w:left="284" w:hanging="57"/>
              <w:jc w:val="both"/>
              <w:rPr>
                <w:sz w:val="20"/>
                <w:szCs w:val="20"/>
              </w:rPr>
            </w:pPr>
            <w:r>
              <w:rPr>
                <w:sz w:val="20"/>
                <w:szCs w:val="20"/>
              </w:rPr>
              <w:t>Tvorba d</w:t>
            </w:r>
            <w:r w:rsidRPr="00977768">
              <w:rPr>
                <w:sz w:val="20"/>
                <w:szCs w:val="20"/>
              </w:rPr>
              <w:t xml:space="preserve">okumentace k systému managementu bezpečnosti potravin. </w:t>
            </w:r>
          </w:p>
          <w:p w14:paraId="25A21F18"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GFSI, Inspekční standard BRC a jeho aplikace v potravinovém řetězci. </w:t>
            </w:r>
          </w:p>
          <w:p w14:paraId="578F9D81" w14:textId="77777777" w:rsidR="0053707C" w:rsidRPr="00977768" w:rsidRDefault="0053707C" w:rsidP="0053707C">
            <w:pPr>
              <w:pStyle w:val="Default"/>
              <w:numPr>
                <w:ilvl w:val="0"/>
                <w:numId w:val="23"/>
              </w:numPr>
              <w:ind w:left="284" w:hanging="57"/>
              <w:jc w:val="both"/>
              <w:rPr>
                <w:sz w:val="20"/>
                <w:szCs w:val="20"/>
              </w:rPr>
            </w:pPr>
            <w:r w:rsidRPr="00977768">
              <w:rPr>
                <w:sz w:val="20"/>
                <w:szCs w:val="20"/>
              </w:rPr>
              <w:t xml:space="preserve">International </w:t>
            </w:r>
            <w:r>
              <w:rPr>
                <w:sz w:val="20"/>
                <w:szCs w:val="20"/>
              </w:rPr>
              <w:t>Featured</w:t>
            </w:r>
            <w:r w:rsidRPr="00977768">
              <w:rPr>
                <w:sz w:val="20"/>
                <w:szCs w:val="20"/>
              </w:rPr>
              <w:t xml:space="preserve"> Standard IFS a porovnání s BRC a jeho aplikace v potravinovém řetězci. </w:t>
            </w:r>
          </w:p>
          <w:p w14:paraId="3B9A4A23" w14:textId="77777777" w:rsidR="0053707C" w:rsidRDefault="0053707C" w:rsidP="0053707C">
            <w:pPr>
              <w:pStyle w:val="Default"/>
              <w:numPr>
                <w:ilvl w:val="0"/>
                <w:numId w:val="23"/>
              </w:numPr>
              <w:ind w:left="284" w:hanging="57"/>
              <w:jc w:val="both"/>
              <w:rPr>
                <w:sz w:val="20"/>
                <w:szCs w:val="20"/>
              </w:rPr>
            </w:pPr>
            <w:r>
              <w:rPr>
                <w:sz w:val="20"/>
                <w:szCs w:val="20"/>
              </w:rPr>
              <w:t>Schéma</w:t>
            </w:r>
            <w:r w:rsidRPr="00977768">
              <w:rPr>
                <w:sz w:val="20"/>
                <w:szCs w:val="20"/>
              </w:rPr>
              <w:t xml:space="preserve"> FSSC 22000 a jeho aplikace v potravinovém řetězci.</w:t>
            </w:r>
          </w:p>
          <w:p w14:paraId="291AE640" w14:textId="77777777" w:rsidR="0053707C" w:rsidRPr="00977768" w:rsidRDefault="0053707C" w:rsidP="0053707C">
            <w:pPr>
              <w:pStyle w:val="Default"/>
              <w:numPr>
                <w:ilvl w:val="0"/>
                <w:numId w:val="23"/>
              </w:numPr>
              <w:ind w:left="284" w:hanging="57"/>
              <w:jc w:val="both"/>
              <w:rPr>
                <w:sz w:val="20"/>
                <w:szCs w:val="20"/>
              </w:rPr>
            </w:pPr>
            <w:r>
              <w:rPr>
                <w:sz w:val="20"/>
                <w:szCs w:val="20"/>
              </w:rPr>
              <w:t>Programy nezbytných předpokladů v potravinářství.</w:t>
            </w:r>
          </w:p>
        </w:tc>
      </w:tr>
      <w:tr w:rsidR="0053707C" w14:paraId="6EA601A1"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00660400" w14:textId="77777777" w:rsidR="0053707C" w:rsidRDefault="0053707C" w:rsidP="0053707C">
            <w:pPr>
              <w:jc w:val="both"/>
            </w:pPr>
            <w:r>
              <w:rPr>
                <w:b/>
              </w:rPr>
              <w:t>Studijní literatura a studijní pomůcky</w:t>
            </w:r>
          </w:p>
        </w:tc>
        <w:tc>
          <w:tcPr>
            <w:tcW w:w="6213" w:type="dxa"/>
            <w:gridSpan w:val="15"/>
            <w:tcBorders>
              <w:top w:val="nil"/>
              <w:bottom w:val="nil"/>
            </w:tcBorders>
          </w:tcPr>
          <w:p w14:paraId="64B4296C" w14:textId="77777777" w:rsidR="0053707C" w:rsidRDefault="0053707C" w:rsidP="0053707C">
            <w:pPr>
              <w:jc w:val="both"/>
            </w:pPr>
          </w:p>
        </w:tc>
      </w:tr>
      <w:tr w:rsidR="0053707C" w14:paraId="76367DC0" w14:textId="77777777" w:rsidTr="00A758E6">
        <w:trPr>
          <w:gridBefore w:val="1"/>
          <w:gridAfter w:val="1"/>
          <w:wBefore w:w="171" w:type="dxa"/>
          <w:wAfter w:w="34" w:type="dxa"/>
          <w:trHeight w:val="1497"/>
        </w:trPr>
        <w:tc>
          <w:tcPr>
            <w:tcW w:w="9860" w:type="dxa"/>
            <w:gridSpan w:val="20"/>
            <w:tcBorders>
              <w:top w:val="nil"/>
            </w:tcBorders>
          </w:tcPr>
          <w:p w14:paraId="71996D34" w14:textId="77777777" w:rsidR="0053707C" w:rsidRPr="00FD6676" w:rsidRDefault="0053707C" w:rsidP="0053707C">
            <w:pPr>
              <w:jc w:val="both"/>
            </w:pPr>
            <w:r w:rsidRPr="00FD6676">
              <w:rPr>
                <w:u w:val="single"/>
              </w:rPr>
              <w:t>Povinná literatura</w:t>
            </w:r>
            <w:r w:rsidRPr="00FD6676">
              <w:t>:</w:t>
            </w:r>
          </w:p>
          <w:p w14:paraId="044643B2" w14:textId="77777777" w:rsidR="008D1024" w:rsidRDefault="008D1024" w:rsidP="008D1024">
            <w:pPr>
              <w:jc w:val="both"/>
              <w:rPr>
                <w:sz w:val="19"/>
                <w:szCs w:val="19"/>
              </w:rPr>
            </w:pPr>
            <w:r w:rsidRPr="00C2702E">
              <w:rPr>
                <w:sz w:val="19"/>
                <w:szCs w:val="19"/>
              </w:rPr>
              <w:t>Výukové materiály v anglickém jazyce poskytnuté vyučujícím.</w:t>
            </w:r>
          </w:p>
          <w:p w14:paraId="062FC81F" w14:textId="77777777" w:rsidR="0053707C" w:rsidRPr="00FD6676" w:rsidRDefault="0053707C" w:rsidP="0053707C">
            <w:pPr>
              <w:jc w:val="both"/>
              <w:rPr>
                <w:u w:val="single"/>
              </w:rPr>
            </w:pPr>
          </w:p>
          <w:p w14:paraId="721CF618" w14:textId="77777777" w:rsidR="0053707C" w:rsidRPr="00FD6676" w:rsidRDefault="0053707C" w:rsidP="0053707C">
            <w:pPr>
              <w:jc w:val="both"/>
            </w:pPr>
            <w:r w:rsidRPr="00FD6676">
              <w:rPr>
                <w:u w:val="single"/>
              </w:rPr>
              <w:t>Doporučená literatura</w:t>
            </w:r>
            <w:r w:rsidRPr="00FD6676">
              <w:t>:</w:t>
            </w:r>
          </w:p>
          <w:p w14:paraId="5C19F6B2" w14:textId="77777777" w:rsidR="0053707C" w:rsidRPr="00FD6676" w:rsidRDefault="0053707C" w:rsidP="0053707C">
            <w:pPr>
              <w:jc w:val="both"/>
            </w:pPr>
            <w:r w:rsidRPr="00FD6676">
              <w:rPr>
                <w:caps/>
              </w:rPr>
              <w:t>Motarjemi, M., Lelieveld, H.</w:t>
            </w:r>
            <w:r w:rsidRPr="00FD6676">
              <w:t xml:space="preserve"> Food Safety Management. Academic Press, 2014. ISBN 978-0-12-381504-0. </w:t>
            </w:r>
          </w:p>
          <w:p w14:paraId="6B19EDCB" w14:textId="77777777" w:rsidR="0053707C" w:rsidRDefault="0053707C" w:rsidP="0053707C">
            <w:pPr>
              <w:jc w:val="both"/>
            </w:pPr>
            <w:r w:rsidRPr="00FD6676">
              <w:rPr>
                <w:caps/>
              </w:rPr>
              <w:t>Petersen, B., Nüssel, M., Hamer, M.</w:t>
            </w:r>
            <w:r w:rsidRPr="00FD6676">
              <w:t xml:space="preserve"> Quality and Risk Management in Agri-Food Chains. Wageningen Pers., 2014. ISBN 978-9-08686-236-8.</w:t>
            </w:r>
          </w:p>
          <w:p w14:paraId="05B6DD6D" w14:textId="48A2AB80" w:rsidR="008D1024" w:rsidRPr="00FD6676" w:rsidRDefault="008D1024" w:rsidP="0053707C">
            <w:pPr>
              <w:jc w:val="both"/>
            </w:pPr>
            <w:r w:rsidRPr="008D1024">
              <w:rPr>
                <w:sz w:val="19"/>
                <w:szCs w:val="19"/>
              </w:rPr>
              <w:t xml:space="preserve">YOE, CH. Principles of Risk Analysis - Decision Making under Uncertainty. CRC Press Taylor &amp; Francis Group, 2012. ISBN 978-1-4398-5749-6. </w:t>
            </w:r>
          </w:p>
          <w:p w14:paraId="5CC46A7F" w14:textId="77777777" w:rsidR="0053707C" w:rsidRDefault="00B2219E" w:rsidP="0053707C">
            <w:pPr>
              <w:jc w:val="both"/>
            </w:pPr>
            <w:hyperlink r:id="rId16" w:history="1">
              <w:r w:rsidR="0053707C" w:rsidRPr="00FD6676">
                <w:rPr>
                  <w:rStyle w:val="Hypertextovodkaz"/>
                </w:rPr>
                <w:t>www.fssc22000.com</w:t>
              </w:r>
            </w:hyperlink>
          </w:p>
        </w:tc>
      </w:tr>
      <w:tr w:rsidR="0053707C" w14:paraId="767CE8B3"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23831302" w14:textId="77777777" w:rsidR="0053707C" w:rsidRDefault="0053707C" w:rsidP="0053707C">
            <w:pPr>
              <w:jc w:val="center"/>
              <w:rPr>
                <w:b/>
              </w:rPr>
            </w:pPr>
            <w:r>
              <w:rPr>
                <w:b/>
              </w:rPr>
              <w:t>Informace ke kombinované nebo distanční formě</w:t>
            </w:r>
          </w:p>
        </w:tc>
      </w:tr>
      <w:tr w:rsidR="0053707C" w14:paraId="5EF0A350"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30F804FA" w14:textId="77777777" w:rsidR="0053707C" w:rsidRDefault="0053707C" w:rsidP="0053707C">
            <w:pPr>
              <w:jc w:val="both"/>
            </w:pPr>
            <w:r>
              <w:rPr>
                <w:b/>
              </w:rPr>
              <w:t>Rozsah konzultací (soustředění)</w:t>
            </w:r>
          </w:p>
        </w:tc>
        <w:tc>
          <w:tcPr>
            <w:tcW w:w="888" w:type="dxa"/>
            <w:gridSpan w:val="3"/>
            <w:tcBorders>
              <w:top w:val="single" w:sz="2" w:space="0" w:color="auto"/>
            </w:tcBorders>
          </w:tcPr>
          <w:p w14:paraId="35E3BEAA" w14:textId="6872E0C5" w:rsidR="0053707C" w:rsidRDefault="0053707C" w:rsidP="0053707C">
            <w:pPr>
              <w:jc w:val="center"/>
            </w:pPr>
          </w:p>
        </w:tc>
        <w:tc>
          <w:tcPr>
            <w:tcW w:w="4190" w:type="dxa"/>
            <w:gridSpan w:val="9"/>
            <w:tcBorders>
              <w:top w:val="single" w:sz="2" w:space="0" w:color="auto"/>
            </w:tcBorders>
            <w:shd w:val="clear" w:color="auto" w:fill="F7CAAC"/>
          </w:tcPr>
          <w:p w14:paraId="7D166369" w14:textId="77777777" w:rsidR="0053707C" w:rsidRDefault="0053707C" w:rsidP="0053707C">
            <w:pPr>
              <w:jc w:val="both"/>
              <w:rPr>
                <w:b/>
              </w:rPr>
            </w:pPr>
            <w:r>
              <w:rPr>
                <w:b/>
              </w:rPr>
              <w:t xml:space="preserve">hodin </w:t>
            </w:r>
          </w:p>
        </w:tc>
      </w:tr>
      <w:tr w:rsidR="0053707C" w14:paraId="72C76E05" w14:textId="77777777" w:rsidTr="00A758E6">
        <w:trPr>
          <w:gridBefore w:val="1"/>
          <w:gridAfter w:val="1"/>
          <w:wBefore w:w="171" w:type="dxa"/>
          <w:wAfter w:w="34" w:type="dxa"/>
        </w:trPr>
        <w:tc>
          <w:tcPr>
            <w:tcW w:w="9860" w:type="dxa"/>
            <w:gridSpan w:val="20"/>
            <w:shd w:val="clear" w:color="auto" w:fill="F7CAAC"/>
          </w:tcPr>
          <w:p w14:paraId="50B60AC1" w14:textId="77777777" w:rsidR="0053707C" w:rsidRDefault="0053707C" w:rsidP="0053707C">
            <w:pPr>
              <w:jc w:val="both"/>
              <w:rPr>
                <w:b/>
              </w:rPr>
            </w:pPr>
            <w:r>
              <w:rPr>
                <w:b/>
              </w:rPr>
              <w:t>Informace o způsobu kontaktu s vyučujícím</w:t>
            </w:r>
          </w:p>
        </w:tc>
      </w:tr>
      <w:tr w:rsidR="0053707C" w14:paraId="63BBFA19" w14:textId="77777777" w:rsidTr="00A758E6">
        <w:trPr>
          <w:gridBefore w:val="1"/>
          <w:gridAfter w:val="1"/>
          <w:wBefore w:w="171" w:type="dxa"/>
          <w:wAfter w:w="34" w:type="dxa"/>
          <w:trHeight w:val="992"/>
        </w:trPr>
        <w:tc>
          <w:tcPr>
            <w:tcW w:w="9860" w:type="dxa"/>
            <w:gridSpan w:val="20"/>
          </w:tcPr>
          <w:p w14:paraId="6F9DE7AD" w14:textId="77777777" w:rsidR="0053707C" w:rsidRDefault="0053707C" w:rsidP="0053707C">
            <w:pPr>
              <w:jc w:val="both"/>
            </w:pPr>
          </w:p>
          <w:p w14:paraId="1A25E0E7" w14:textId="77777777" w:rsidR="00C4637E" w:rsidRDefault="00C4637E" w:rsidP="0053707C">
            <w:pPr>
              <w:jc w:val="both"/>
            </w:pPr>
          </w:p>
          <w:p w14:paraId="3A31B0A5" w14:textId="77777777" w:rsidR="00C4637E" w:rsidRDefault="00C4637E" w:rsidP="0053707C">
            <w:pPr>
              <w:jc w:val="both"/>
            </w:pPr>
          </w:p>
          <w:p w14:paraId="1F5282A9" w14:textId="77777777" w:rsidR="00C4637E" w:rsidRDefault="00C4637E" w:rsidP="0053707C">
            <w:pPr>
              <w:jc w:val="both"/>
            </w:pPr>
          </w:p>
          <w:p w14:paraId="3B6B4345" w14:textId="77777777" w:rsidR="00C4637E" w:rsidRDefault="00C4637E" w:rsidP="0053707C">
            <w:pPr>
              <w:jc w:val="both"/>
            </w:pPr>
          </w:p>
          <w:p w14:paraId="1D00788C" w14:textId="77777777" w:rsidR="00C4637E" w:rsidRDefault="00C4637E" w:rsidP="0053707C">
            <w:pPr>
              <w:jc w:val="both"/>
            </w:pPr>
          </w:p>
          <w:p w14:paraId="17CDDD86" w14:textId="77777777" w:rsidR="0053707C" w:rsidRDefault="0053707C" w:rsidP="0053707C">
            <w:pPr>
              <w:jc w:val="both"/>
            </w:pPr>
          </w:p>
          <w:p w14:paraId="4FB812F4" w14:textId="77777777" w:rsidR="0053707C" w:rsidRDefault="0053707C" w:rsidP="0053707C">
            <w:pPr>
              <w:jc w:val="both"/>
            </w:pPr>
          </w:p>
        </w:tc>
      </w:tr>
      <w:tr w:rsidR="0053707C" w14:paraId="054C5640"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3D767AA8" w14:textId="77777777" w:rsidR="0053707C" w:rsidRDefault="0053707C" w:rsidP="0053707C">
            <w:pPr>
              <w:jc w:val="both"/>
              <w:rPr>
                <w:b/>
                <w:sz w:val="28"/>
              </w:rPr>
            </w:pPr>
            <w:r>
              <w:lastRenderedPageBreak/>
              <w:br w:type="page"/>
            </w:r>
            <w:r>
              <w:rPr>
                <w:b/>
                <w:sz w:val="28"/>
              </w:rPr>
              <w:t>B-III – Charakteristika studijního předmětu</w:t>
            </w:r>
          </w:p>
        </w:tc>
      </w:tr>
      <w:tr w:rsidR="0053707C" w14:paraId="567738DC"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5C959935" w14:textId="77777777" w:rsidR="0053707C" w:rsidRPr="00025BF9" w:rsidRDefault="0053707C" w:rsidP="0053707C">
            <w:pPr>
              <w:jc w:val="both"/>
              <w:rPr>
                <w:b/>
              </w:rPr>
            </w:pPr>
            <w:r w:rsidRPr="00025BF9">
              <w:rPr>
                <w:b/>
              </w:rPr>
              <w:t>Název studijního předmětu</w:t>
            </w:r>
          </w:p>
        </w:tc>
        <w:tc>
          <w:tcPr>
            <w:tcW w:w="6779" w:type="dxa"/>
            <w:gridSpan w:val="17"/>
            <w:tcBorders>
              <w:top w:val="double" w:sz="4" w:space="0" w:color="auto"/>
            </w:tcBorders>
          </w:tcPr>
          <w:p w14:paraId="72237CCA" w14:textId="1178E991" w:rsidR="0053707C" w:rsidRPr="00025BF9" w:rsidRDefault="00C4637E" w:rsidP="0053707C">
            <w:pPr>
              <w:jc w:val="both"/>
              <w:rPr>
                <w:b/>
              </w:rPr>
            </w:pPr>
            <w:bookmarkStart w:id="450" w:name="Biotech_proj_II"/>
            <w:bookmarkEnd w:id="450"/>
            <w:r w:rsidRPr="00025BF9">
              <w:rPr>
                <w:b/>
              </w:rPr>
              <w:t>Project of Biotechnology</w:t>
            </w:r>
            <w:r w:rsidR="0053707C" w:rsidRPr="00025BF9">
              <w:rPr>
                <w:b/>
              </w:rPr>
              <w:t xml:space="preserve"> II</w:t>
            </w:r>
          </w:p>
        </w:tc>
      </w:tr>
      <w:tr w:rsidR="0053707C" w14:paraId="46821CFC" w14:textId="77777777" w:rsidTr="00A758E6">
        <w:trPr>
          <w:gridBefore w:val="1"/>
          <w:gridAfter w:val="1"/>
          <w:wBefore w:w="171" w:type="dxa"/>
          <w:wAfter w:w="34" w:type="dxa"/>
        </w:trPr>
        <w:tc>
          <w:tcPr>
            <w:tcW w:w="3081" w:type="dxa"/>
            <w:gridSpan w:val="3"/>
            <w:shd w:val="clear" w:color="auto" w:fill="F7CAAC"/>
          </w:tcPr>
          <w:p w14:paraId="36CD23EB" w14:textId="77777777" w:rsidR="0053707C" w:rsidRPr="00D30179" w:rsidRDefault="0053707C" w:rsidP="0053707C">
            <w:pPr>
              <w:jc w:val="both"/>
              <w:rPr>
                <w:b/>
              </w:rPr>
            </w:pPr>
            <w:r w:rsidRPr="00D30179">
              <w:rPr>
                <w:b/>
              </w:rPr>
              <w:t>Typ předmětu</w:t>
            </w:r>
          </w:p>
        </w:tc>
        <w:tc>
          <w:tcPr>
            <w:tcW w:w="3404" w:type="dxa"/>
            <w:gridSpan w:val="10"/>
          </w:tcPr>
          <w:p w14:paraId="76E7B999" w14:textId="77777777" w:rsidR="0053707C" w:rsidRPr="00D30179" w:rsidRDefault="0053707C" w:rsidP="0053707C">
            <w:pPr>
              <w:jc w:val="both"/>
            </w:pPr>
            <w:r w:rsidRPr="00D30179">
              <w:t>povinný, PZ</w:t>
            </w:r>
          </w:p>
        </w:tc>
        <w:tc>
          <w:tcPr>
            <w:tcW w:w="2691" w:type="dxa"/>
            <w:gridSpan w:val="5"/>
            <w:shd w:val="clear" w:color="auto" w:fill="F7CAAC"/>
          </w:tcPr>
          <w:p w14:paraId="32C80A82" w14:textId="77777777" w:rsidR="0053707C" w:rsidRPr="00D30179" w:rsidRDefault="0053707C" w:rsidP="0053707C">
            <w:pPr>
              <w:jc w:val="both"/>
            </w:pPr>
            <w:r w:rsidRPr="00D30179">
              <w:rPr>
                <w:b/>
              </w:rPr>
              <w:t>doporučený ročník / semestr</w:t>
            </w:r>
          </w:p>
        </w:tc>
        <w:tc>
          <w:tcPr>
            <w:tcW w:w="684" w:type="dxa"/>
            <w:gridSpan w:val="2"/>
          </w:tcPr>
          <w:p w14:paraId="3F47F4AB" w14:textId="77777777" w:rsidR="0053707C" w:rsidRPr="00D30179" w:rsidRDefault="0053707C" w:rsidP="0053707C">
            <w:pPr>
              <w:jc w:val="both"/>
            </w:pPr>
            <w:r w:rsidRPr="00D30179">
              <w:t>2/ZS</w:t>
            </w:r>
          </w:p>
        </w:tc>
      </w:tr>
      <w:tr w:rsidR="0053707C" w14:paraId="379F783D" w14:textId="77777777" w:rsidTr="00A758E6">
        <w:trPr>
          <w:gridBefore w:val="1"/>
          <w:gridAfter w:val="1"/>
          <w:wBefore w:w="171" w:type="dxa"/>
          <w:wAfter w:w="34" w:type="dxa"/>
        </w:trPr>
        <w:tc>
          <w:tcPr>
            <w:tcW w:w="3081" w:type="dxa"/>
            <w:gridSpan w:val="3"/>
            <w:shd w:val="clear" w:color="auto" w:fill="F7CAAC"/>
          </w:tcPr>
          <w:p w14:paraId="089ED9B9" w14:textId="77777777" w:rsidR="0053707C" w:rsidRPr="00D30179" w:rsidRDefault="0053707C" w:rsidP="0053707C">
            <w:pPr>
              <w:jc w:val="both"/>
              <w:rPr>
                <w:b/>
              </w:rPr>
            </w:pPr>
            <w:r w:rsidRPr="00D30179">
              <w:rPr>
                <w:b/>
              </w:rPr>
              <w:t>Rozsah studijního předmětu</w:t>
            </w:r>
          </w:p>
        </w:tc>
        <w:tc>
          <w:tcPr>
            <w:tcW w:w="1701" w:type="dxa"/>
            <w:gridSpan w:val="5"/>
          </w:tcPr>
          <w:p w14:paraId="51135071" w14:textId="1A4EB398" w:rsidR="0053707C" w:rsidRPr="00D30179" w:rsidRDefault="002B6748" w:rsidP="0053707C">
            <w:pPr>
              <w:jc w:val="both"/>
            </w:pPr>
            <w:r w:rsidRPr="00D30179">
              <w:t>0p+14s+56l</w:t>
            </w:r>
          </w:p>
        </w:tc>
        <w:tc>
          <w:tcPr>
            <w:tcW w:w="888" w:type="dxa"/>
            <w:gridSpan w:val="3"/>
            <w:shd w:val="clear" w:color="auto" w:fill="F7CAAC"/>
          </w:tcPr>
          <w:p w14:paraId="6D01EEC4" w14:textId="77777777" w:rsidR="0053707C" w:rsidRPr="00D30179" w:rsidRDefault="0053707C" w:rsidP="0053707C">
            <w:pPr>
              <w:jc w:val="both"/>
              <w:rPr>
                <w:b/>
              </w:rPr>
            </w:pPr>
            <w:r w:rsidRPr="00D30179">
              <w:rPr>
                <w:b/>
              </w:rPr>
              <w:t xml:space="preserve">hod. </w:t>
            </w:r>
          </w:p>
        </w:tc>
        <w:tc>
          <w:tcPr>
            <w:tcW w:w="815" w:type="dxa"/>
            <w:gridSpan w:val="2"/>
          </w:tcPr>
          <w:p w14:paraId="7E31CEBC" w14:textId="584C93AD" w:rsidR="0053707C" w:rsidRPr="00D30179" w:rsidRDefault="002B6748" w:rsidP="0053707C">
            <w:pPr>
              <w:jc w:val="both"/>
            </w:pPr>
            <w:r w:rsidRPr="00D30179">
              <w:t>70</w:t>
            </w:r>
          </w:p>
        </w:tc>
        <w:tc>
          <w:tcPr>
            <w:tcW w:w="2153" w:type="dxa"/>
            <w:gridSpan w:val="4"/>
            <w:shd w:val="clear" w:color="auto" w:fill="F7CAAC"/>
          </w:tcPr>
          <w:p w14:paraId="57D4F41D" w14:textId="77777777" w:rsidR="0053707C" w:rsidRPr="00D30179" w:rsidRDefault="0053707C" w:rsidP="0053707C">
            <w:pPr>
              <w:jc w:val="both"/>
              <w:rPr>
                <w:b/>
              </w:rPr>
            </w:pPr>
            <w:r w:rsidRPr="00D30179">
              <w:rPr>
                <w:b/>
              </w:rPr>
              <w:t>kreditů</w:t>
            </w:r>
          </w:p>
        </w:tc>
        <w:tc>
          <w:tcPr>
            <w:tcW w:w="1222" w:type="dxa"/>
            <w:gridSpan w:val="3"/>
          </w:tcPr>
          <w:p w14:paraId="1FA5D314" w14:textId="24A4CF7D" w:rsidR="0053707C" w:rsidRPr="00D30179" w:rsidRDefault="00945877" w:rsidP="0053707C">
            <w:pPr>
              <w:jc w:val="both"/>
            </w:pPr>
            <w:r>
              <w:t>4</w:t>
            </w:r>
          </w:p>
        </w:tc>
      </w:tr>
      <w:tr w:rsidR="0053707C" w14:paraId="0853EED7" w14:textId="77777777" w:rsidTr="00A758E6">
        <w:trPr>
          <w:gridBefore w:val="1"/>
          <w:gridAfter w:val="1"/>
          <w:wBefore w:w="171" w:type="dxa"/>
          <w:wAfter w:w="34" w:type="dxa"/>
        </w:trPr>
        <w:tc>
          <w:tcPr>
            <w:tcW w:w="3081" w:type="dxa"/>
            <w:gridSpan w:val="3"/>
            <w:shd w:val="clear" w:color="auto" w:fill="F7CAAC"/>
          </w:tcPr>
          <w:p w14:paraId="7BD48B0E" w14:textId="77777777" w:rsidR="0053707C" w:rsidRPr="00D30179" w:rsidRDefault="0053707C" w:rsidP="0053707C">
            <w:pPr>
              <w:jc w:val="both"/>
              <w:rPr>
                <w:b/>
              </w:rPr>
            </w:pPr>
            <w:r w:rsidRPr="00D30179">
              <w:rPr>
                <w:b/>
              </w:rPr>
              <w:t>Prerekvizity, korekvizity, ekvivalence</w:t>
            </w:r>
          </w:p>
        </w:tc>
        <w:tc>
          <w:tcPr>
            <w:tcW w:w="6779" w:type="dxa"/>
            <w:gridSpan w:val="17"/>
          </w:tcPr>
          <w:p w14:paraId="23E7A28E" w14:textId="77777777" w:rsidR="0053707C" w:rsidRPr="00D30179" w:rsidRDefault="0053707C" w:rsidP="0053707C">
            <w:pPr>
              <w:jc w:val="both"/>
            </w:pPr>
          </w:p>
        </w:tc>
      </w:tr>
      <w:tr w:rsidR="0053707C" w14:paraId="4DB9DCA2" w14:textId="77777777" w:rsidTr="00A758E6">
        <w:trPr>
          <w:gridBefore w:val="1"/>
          <w:gridAfter w:val="1"/>
          <w:wBefore w:w="171" w:type="dxa"/>
          <w:wAfter w:w="34" w:type="dxa"/>
        </w:trPr>
        <w:tc>
          <w:tcPr>
            <w:tcW w:w="3081" w:type="dxa"/>
            <w:gridSpan w:val="3"/>
            <w:shd w:val="clear" w:color="auto" w:fill="F7CAAC"/>
          </w:tcPr>
          <w:p w14:paraId="16FE6C00" w14:textId="77777777" w:rsidR="0053707C" w:rsidRPr="00D30179" w:rsidRDefault="0053707C" w:rsidP="0053707C">
            <w:pPr>
              <w:jc w:val="both"/>
              <w:rPr>
                <w:b/>
              </w:rPr>
            </w:pPr>
            <w:r w:rsidRPr="00D30179">
              <w:rPr>
                <w:b/>
              </w:rPr>
              <w:t>Způsob ověření studijních výsledků</w:t>
            </w:r>
          </w:p>
        </w:tc>
        <w:tc>
          <w:tcPr>
            <w:tcW w:w="3404" w:type="dxa"/>
            <w:gridSpan w:val="10"/>
          </w:tcPr>
          <w:p w14:paraId="3981F0D3" w14:textId="77777777" w:rsidR="0053707C" w:rsidRPr="00D30179" w:rsidRDefault="0053707C" w:rsidP="0053707C">
            <w:pPr>
              <w:pStyle w:val="Default"/>
              <w:jc w:val="both"/>
              <w:rPr>
                <w:sz w:val="20"/>
                <w:szCs w:val="20"/>
              </w:rPr>
            </w:pPr>
            <w:r w:rsidRPr="00D30179">
              <w:rPr>
                <w:sz w:val="20"/>
                <w:szCs w:val="20"/>
              </w:rPr>
              <w:t xml:space="preserve">klasifikovaný zápočet </w:t>
            </w:r>
          </w:p>
        </w:tc>
        <w:tc>
          <w:tcPr>
            <w:tcW w:w="1559" w:type="dxa"/>
            <w:gridSpan w:val="3"/>
            <w:shd w:val="clear" w:color="auto" w:fill="F7CAAC"/>
          </w:tcPr>
          <w:p w14:paraId="4900AAAA" w14:textId="77777777" w:rsidR="0053707C" w:rsidRPr="00D30179" w:rsidRDefault="0053707C" w:rsidP="0053707C">
            <w:pPr>
              <w:jc w:val="both"/>
              <w:rPr>
                <w:b/>
              </w:rPr>
            </w:pPr>
            <w:r w:rsidRPr="00D30179">
              <w:rPr>
                <w:b/>
              </w:rPr>
              <w:t>Forma výuky</w:t>
            </w:r>
          </w:p>
        </w:tc>
        <w:tc>
          <w:tcPr>
            <w:tcW w:w="1816" w:type="dxa"/>
            <w:gridSpan w:val="4"/>
          </w:tcPr>
          <w:p w14:paraId="39A017B2" w14:textId="3E339DF9" w:rsidR="0053707C" w:rsidRPr="00D30179" w:rsidRDefault="0053707C" w:rsidP="00945877">
            <w:pPr>
              <w:pStyle w:val="Default"/>
              <w:jc w:val="both"/>
              <w:rPr>
                <w:sz w:val="20"/>
                <w:szCs w:val="20"/>
              </w:rPr>
            </w:pPr>
            <w:r w:rsidRPr="00D30179">
              <w:rPr>
                <w:sz w:val="20"/>
                <w:szCs w:val="20"/>
              </w:rPr>
              <w:t>semináře, laboratorní cvičení</w:t>
            </w:r>
          </w:p>
        </w:tc>
      </w:tr>
      <w:tr w:rsidR="0053707C" w14:paraId="25EE0DF1" w14:textId="77777777" w:rsidTr="00A758E6">
        <w:trPr>
          <w:gridBefore w:val="1"/>
          <w:gridAfter w:val="1"/>
          <w:wBefore w:w="171" w:type="dxa"/>
          <w:wAfter w:w="34" w:type="dxa"/>
        </w:trPr>
        <w:tc>
          <w:tcPr>
            <w:tcW w:w="3081" w:type="dxa"/>
            <w:gridSpan w:val="3"/>
            <w:shd w:val="clear" w:color="auto" w:fill="F7CAAC"/>
          </w:tcPr>
          <w:p w14:paraId="6E520BF0" w14:textId="77777777" w:rsidR="0053707C" w:rsidRPr="00D30179" w:rsidRDefault="0053707C" w:rsidP="0053707C">
            <w:pPr>
              <w:jc w:val="both"/>
              <w:rPr>
                <w:b/>
              </w:rPr>
            </w:pPr>
            <w:r w:rsidRPr="00D30179">
              <w:rPr>
                <w:b/>
              </w:rPr>
              <w:t>Forma způsobu ověření studijních výsledků a další požadavky na studenta</w:t>
            </w:r>
          </w:p>
        </w:tc>
        <w:tc>
          <w:tcPr>
            <w:tcW w:w="6779" w:type="dxa"/>
            <w:gridSpan w:val="17"/>
            <w:tcBorders>
              <w:bottom w:val="single" w:sz="4" w:space="0" w:color="auto"/>
            </w:tcBorders>
          </w:tcPr>
          <w:p w14:paraId="5CA0F544" w14:textId="77777777" w:rsidR="0053707C" w:rsidRPr="00D30179" w:rsidRDefault="0053707C" w:rsidP="0053707C">
            <w:pPr>
              <w:jc w:val="both"/>
            </w:pPr>
            <w:r w:rsidRPr="00D30179">
              <w:t>Povinná účast v laboratorních cvičeních (100% docházka) a seminářích (90% docházka). V úvodní hodině bude zadáno téma projektu a vybrán vedoucí učitel. Podmínkou pro udělení zápočtu bude vypracování, prezentace a obhájení výsledků projektu.</w:t>
            </w:r>
          </w:p>
        </w:tc>
      </w:tr>
      <w:tr w:rsidR="0053707C" w14:paraId="7DF313CD"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3899A108" w14:textId="77777777" w:rsidR="0053707C" w:rsidRPr="00D30179" w:rsidRDefault="0053707C" w:rsidP="0053707C">
            <w:pPr>
              <w:jc w:val="both"/>
              <w:rPr>
                <w:b/>
              </w:rPr>
            </w:pPr>
            <w:r w:rsidRPr="00D30179">
              <w:rPr>
                <w:b/>
              </w:rPr>
              <w:t>Garant předmětu</w:t>
            </w:r>
          </w:p>
        </w:tc>
        <w:tc>
          <w:tcPr>
            <w:tcW w:w="6779" w:type="dxa"/>
            <w:gridSpan w:val="17"/>
            <w:tcBorders>
              <w:top w:val="single" w:sz="4" w:space="0" w:color="auto"/>
            </w:tcBorders>
          </w:tcPr>
          <w:p w14:paraId="78C37882" w14:textId="77777777" w:rsidR="0053707C" w:rsidRPr="00D30179" w:rsidRDefault="0053707C" w:rsidP="0053707C">
            <w:pPr>
              <w:jc w:val="both"/>
            </w:pPr>
            <w:r w:rsidRPr="00D30179">
              <w:t>Mgr. Magda Janalíková, Ph.D.</w:t>
            </w:r>
          </w:p>
        </w:tc>
      </w:tr>
      <w:tr w:rsidR="0053707C" w14:paraId="6F44FDB5"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714B93FC" w14:textId="77777777" w:rsidR="0053707C" w:rsidRPr="00D30179" w:rsidRDefault="0053707C" w:rsidP="0053707C">
            <w:pPr>
              <w:jc w:val="both"/>
              <w:rPr>
                <w:b/>
              </w:rPr>
            </w:pPr>
            <w:r w:rsidRPr="00D30179">
              <w:rPr>
                <w:b/>
              </w:rPr>
              <w:t>Zapojení garanta do výuky předmětu</w:t>
            </w:r>
          </w:p>
        </w:tc>
        <w:tc>
          <w:tcPr>
            <w:tcW w:w="6779" w:type="dxa"/>
            <w:gridSpan w:val="17"/>
            <w:tcBorders>
              <w:top w:val="nil"/>
            </w:tcBorders>
          </w:tcPr>
          <w:p w14:paraId="7B7915C4" w14:textId="687492F7" w:rsidR="0053707C" w:rsidRPr="00D30179" w:rsidRDefault="00C4637E" w:rsidP="002B6748">
            <w:pPr>
              <w:jc w:val="both"/>
            </w:pPr>
            <w:r w:rsidRPr="00D30179">
              <w:t>7</w:t>
            </w:r>
            <w:r w:rsidR="002B6748" w:rsidRPr="00D30179">
              <w:t>0% s</w:t>
            </w:r>
          </w:p>
        </w:tc>
      </w:tr>
      <w:tr w:rsidR="0053707C" w14:paraId="181D8019" w14:textId="77777777" w:rsidTr="00A758E6">
        <w:trPr>
          <w:gridBefore w:val="1"/>
          <w:gridAfter w:val="1"/>
          <w:wBefore w:w="171" w:type="dxa"/>
          <w:wAfter w:w="34" w:type="dxa"/>
        </w:trPr>
        <w:tc>
          <w:tcPr>
            <w:tcW w:w="3081" w:type="dxa"/>
            <w:gridSpan w:val="3"/>
            <w:shd w:val="clear" w:color="auto" w:fill="F7CAAC"/>
          </w:tcPr>
          <w:p w14:paraId="44C5EC2F" w14:textId="77777777" w:rsidR="0053707C" w:rsidRPr="00D30179" w:rsidRDefault="0053707C" w:rsidP="0053707C">
            <w:pPr>
              <w:jc w:val="both"/>
              <w:rPr>
                <w:b/>
              </w:rPr>
            </w:pPr>
            <w:r w:rsidRPr="00D30179">
              <w:rPr>
                <w:b/>
              </w:rPr>
              <w:t>Vyučující</w:t>
            </w:r>
          </w:p>
        </w:tc>
        <w:tc>
          <w:tcPr>
            <w:tcW w:w="6779" w:type="dxa"/>
            <w:gridSpan w:val="17"/>
            <w:tcBorders>
              <w:bottom w:val="nil"/>
            </w:tcBorders>
          </w:tcPr>
          <w:p w14:paraId="7802A269" w14:textId="77777777" w:rsidR="0053707C" w:rsidRPr="00D30179" w:rsidRDefault="0053707C" w:rsidP="0053707C">
            <w:pPr>
              <w:jc w:val="both"/>
            </w:pPr>
          </w:p>
        </w:tc>
      </w:tr>
      <w:tr w:rsidR="0053707C" w14:paraId="5D98A02C" w14:textId="77777777" w:rsidTr="00A758E6">
        <w:trPr>
          <w:gridBefore w:val="1"/>
          <w:gridAfter w:val="1"/>
          <w:wBefore w:w="171" w:type="dxa"/>
          <w:wAfter w:w="34" w:type="dxa"/>
          <w:trHeight w:val="554"/>
        </w:trPr>
        <w:tc>
          <w:tcPr>
            <w:tcW w:w="9860" w:type="dxa"/>
            <w:gridSpan w:val="20"/>
            <w:tcBorders>
              <w:top w:val="nil"/>
            </w:tcBorders>
          </w:tcPr>
          <w:p w14:paraId="3EC7EC90" w14:textId="3E5DBBF7" w:rsidR="0053707C" w:rsidRPr="00D30179" w:rsidRDefault="0053707C" w:rsidP="00D30179">
            <w:pPr>
              <w:spacing w:before="60" w:after="60"/>
              <w:jc w:val="both"/>
            </w:pPr>
            <w:r w:rsidRPr="00D30179">
              <w:rPr>
                <w:b/>
              </w:rPr>
              <w:t>Mgr. Magda Janalíková, Ph.D.</w:t>
            </w:r>
            <w:r w:rsidR="0015648A" w:rsidRPr="00D30179">
              <w:t xml:space="preserve"> (7</w:t>
            </w:r>
            <w:r w:rsidR="002B6748" w:rsidRPr="00D30179">
              <w:t>0% s)</w:t>
            </w:r>
          </w:p>
          <w:p w14:paraId="0C957AE7" w14:textId="10986707" w:rsidR="0053707C" w:rsidRPr="00D30179" w:rsidRDefault="002B6748" w:rsidP="00D30179">
            <w:pPr>
              <w:spacing w:before="60" w:after="60"/>
              <w:jc w:val="both"/>
            </w:pPr>
            <w:r w:rsidRPr="00D30179">
              <w:t xml:space="preserve">Ing. Jaroslav Filip, Ph.D. </w:t>
            </w:r>
            <w:r w:rsidR="0053707C" w:rsidRPr="00D30179">
              <w:t>(</w:t>
            </w:r>
            <w:r w:rsidR="0015648A" w:rsidRPr="00D30179">
              <w:t>3</w:t>
            </w:r>
            <w:r w:rsidR="0053707C" w:rsidRPr="00D30179">
              <w:t>0%</w:t>
            </w:r>
            <w:r w:rsidRPr="00D30179">
              <w:t xml:space="preserve"> s</w:t>
            </w:r>
            <w:r w:rsidR="0053707C" w:rsidRPr="00D30179">
              <w:t>)</w:t>
            </w:r>
          </w:p>
        </w:tc>
      </w:tr>
      <w:tr w:rsidR="0053707C" w14:paraId="443CDBDB" w14:textId="77777777" w:rsidTr="00A758E6">
        <w:trPr>
          <w:gridBefore w:val="1"/>
          <w:gridAfter w:val="1"/>
          <w:wBefore w:w="171" w:type="dxa"/>
          <w:wAfter w:w="34" w:type="dxa"/>
        </w:trPr>
        <w:tc>
          <w:tcPr>
            <w:tcW w:w="3081" w:type="dxa"/>
            <w:gridSpan w:val="3"/>
            <w:shd w:val="clear" w:color="auto" w:fill="F7CAAC"/>
          </w:tcPr>
          <w:p w14:paraId="434590ED" w14:textId="77777777" w:rsidR="0053707C" w:rsidRPr="00D30179" w:rsidRDefault="0053707C" w:rsidP="0053707C">
            <w:pPr>
              <w:jc w:val="both"/>
              <w:rPr>
                <w:b/>
              </w:rPr>
            </w:pPr>
            <w:r w:rsidRPr="00D30179">
              <w:rPr>
                <w:b/>
              </w:rPr>
              <w:t>Stručná anotace předmětu</w:t>
            </w:r>
          </w:p>
        </w:tc>
        <w:tc>
          <w:tcPr>
            <w:tcW w:w="6779" w:type="dxa"/>
            <w:gridSpan w:val="17"/>
            <w:tcBorders>
              <w:bottom w:val="nil"/>
            </w:tcBorders>
          </w:tcPr>
          <w:p w14:paraId="5ED59EE0" w14:textId="77777777" w:rsidR="0053707C" w:rsidRPr="00D30179" w:rsidRDefault="0053707C" w:rsidP="0053707C">
            <w:pPr>
              <w:jc w:val="both"/>
            </w:pPr>
          </w:p>
        </w:tc>
      </w:tr>
      <w:tr w:rsidR="0053707C" w14:paraId="264DA5EF" w14:textId="77777777" w:rsidTr="00A758E6">
        <w:trPr>
          <w:gridBefore w:val="1"/>
          <w:gridAfter w:val="1"/>
          <w:wBefore w:w="171" w:type="dxa"/>
          <w:wAfter w:w="34" w:type="dxa"/>
          <w:trHeight w:val="2342"/>
        </w:trPr>
        <w:tc>
          <w:tcPr>
            <w:tcW w:w="9860" w:type="dxa"/>
            <w:gridSpan w:val="20"/>
            <w:tcBorders>
              <w:top w:val="nil"/>
              <w:bottom w:val="single" w:sz="12" w:space="0" w:color="auto"/>
            </w:tcBorders>
          </w:tcPr>
          <w:p w14:paraId="6DCB2A49" w14:textId="77777777" w:rsidR="0053707C" w:rsidRPr="00D30179" w:rsidRDefault="0053707C" w:rsidP="0053707C">
            <w:pPr>
              <w:pStyle w:val="Default"/>
              <w:jc w:val="both"/>
              <w:rPr>
                <w:sz w:val="20"/>
                <w:szCs w:val="20"/>
              </w:rPr>
            </w:pPr>
            <w:r w:rsidRPr="00D30179">
              <w:rPr>
                <w:sz w:val="20"/>
                <w:szCs w:val="20"/>
              </w:rPr>
              <w:t>Cílem předmětu je ve skupině několika studentů prakticky vyřešit vybraný projekt na téma z oblasti biotechnologie, které bylo již zadáno v rámci předmětu Biotechnologický projekt I. Úkolem studentů je dokončit praktický výstup projektu pod vedením vedoucího učitele a obhájit výsledky při prezentaci. Obsah předmětu tvoří tyto tematické celky:</w:t>
            </w:r>
          </w:p>
          <w:p w14:paraId="26222889"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Úvod, organizace, diskuze.</w:t>
            </w:r>
          </w:p>
          <w:p w14:paraId="0779C68C"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Další možnosti řešení či rozšíření projektu.</w:t>
            </w:r>
          </w:p>
          <w:p w14:paraId="65C293DE"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Skupinové řešení projektu, konzultace s vedoucím učitelem.</w:t>
            </w:r>
          </w:p>
          <w:p w14:paraId="74AF8F86"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Skupinové řešení projektu, konzultace s vedoucím učitelem.</w:t>
            </w:r>
          </w:p>
          <w:p w14:paraId="0E220CC1"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Skupinové řešení projektu, konzultace s vedoucím učitelem.</w:t>
            </w:r>
          </w:p>
          <w:p w14:paraId="4B50125E"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Skupinové řešení projektu, konzultace s vedoucím učitelem.</w:t>
            </w:r>
          </w:p>
          <w:p w14:paraId="59DD7A36"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Skupinové řešení projektu, konzultace s vedoucím učitelem.</w:t>
            </w:r>
          </w:p>
          <w:p w14:paraId="20A65032"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Průběžné hodnocení projektu, korekce po konzultaci s vedoucím učitelem.</w:t>
            </w:r>
          </w:p>
          <w:p w14:paraId="275F5B31"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 xml:space="preserve">Průběžné hodnocení projektu, korekce po konzultaci s vedoucím učitelem. </w:t>
            </w:r>
          </w:p>
          <w:p w14:paraId="103A3627"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 xml:space="preserve">Průběžné hodnocení projektu, korekce po konzultaci s vedoucím učitelem. </w:t>
            </w:r>
          </w:p>
          <w:p w14:paraId="243C375C"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Vypracování zprávy z řešeného projektu.</w:t>
            </w:r>
          </w:p>
          <w:p w14:paraId="352478F3"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Vypracování zprávy z řešeného projektu.</w:t>
            </w:r>
          </w:p>
          <w:p w14:paraId="5340C26A"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Příprava prezentace výsledků projektu.</w:t>
            </w:r>
          </w:p>
          <w:p w14:paraId="766F48ED" w14:textId="77777777" w:rsidR="0053707C" w:rsidRPr="00D30179" w:rsidRDefault="0053707C" w:rsidP="0053707C">
            <w:pPr>
              <w:pStyle w:val="Default"/>
              <w:numPr>
                <w:ilvl w:val="0"/>
                <w:numId w:val="24"/>
              </w:numPr>
              <w:ind w:left="284" w:hanging="57"/>
              <w:jc w:val="both"/>
              <w:rPr>
                <w:sz w:val="20"/>
                <w:szCs w:val="20"/>
              </w:rPr>
            </w:pPr>
            <w:r w:rsidRPr="00D30179">
              <w:rPr>
                <w:sz w:val="20"/>
                <w:szCs w:val="20"/>
              </w:rPr>
              <w:t>Finální prezentace a obhájení konečných praktických výstupů a výsledků projektu.</w:t>
            </w:r>
          </w:p>
        </w:tc>
      </w:tr>
      <w:tr w:rsidR="0053707C" w14:paraId="27FAF3A7"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0BE382CA" w14:textId="77777777" w:rsidR="0053707C" w:rsidRPr="00D30179" w:rsidRDefault="0053707C" w:rsidP="0053707C">
            <w:pPr>
              <w:jc w:val="both"/>
            </w:pPr>
            <w:r w:rsidRPr="00D30179">
              <w:rPr>
                <w:b/>
              </w:rPr>
              <w:t>Studijní literatura a studijní pomůcky</w:t>
            </w:r>
          </w:p>
        </w:tc>
        <w:tc>
          <w:tcPr>
            <w:tcW w:w="6213" w:type="dxa"/>
            <w:gridSpan w:val="15"/>
            <w:tcBorders>
              <w:top w:val="nil"/>
              <w:bottom w:val="nil"/>
            </w:tcBorders>
          </w:tcPr>
          <w:p w14:paraId="321D455E" w14:textId="77777777" w:rsidR="0053707C" w:rsidRPr="00D30179" w:rsidRDefault="0053707C" w:rsidP="0053707C">
            <w:pPr>
              <w:jc w:val="both"/>
            </w:pPr>
          </w:p>
        </w:tc>
      </w:tr>
      <w:tr w:rsidR="0053707C" w14:paraId="480E8F7E" w14:textId="77777777" w:rsidTr="00A758E6">
        <w:trPr>
          <w:gridBefore w:val="1"/>
          <w:gridAfter w:val="1"/>
          <w:wBefore w:w="171" w:type="dxa"/>
          <w:wAfter w:w="34" w:type="dxa"/>
          <w:trHeight w:val="1497"/>
        </w:trPr>
        <w:tc>
          <w:tcPr>
            <w:tcW w:w="9860" w:type="dxa"/>
            <w:gridSpan w:val="20"/>
            <w:tcBorders>
              <w:top w:val="nil"/>
            </w:tcBorders>
          </w:tcPr>
          <w:p w14:paraId="6162129A" w14:textId="77777777" w:rsidR="0053707C" w:rsidRPr="00D30179" w:rsidRDefault="0053707C" w:rsidP="0053707C">
            <w:pPr>
              <w:jc w:val="both"/>
            </w:pPr>
            <w:r w:rsidRPr="00D30179">
              <w:rPr>
                <w:u w:val="single"/>
              </w:rPr>
              <w:t>Povinná literatura</w:t>
            </w:r>
            <w:r w:rsidRPr="00D30179">
              <w:t>:</w:t>
            </w:r>
          </w:p>
          <w:p w14:paraId="3321E7A1" w14:textId="77777777" w:rsidR="008D1024" w:rsidRPr="00D30179" w:rsidRDefault="008D1024" w:rsidP="008D1024">
            <w:pPr>
              <w:jc w:val="both"/>
            </w:pPr>
            <w:r w:rsidRPr="00D30179">
              <w:t>Výukové materiály v anglickém jazyce poskytnuté vyučujícím.</w:t>
            </w:r>
          </w:p>
          <w:p w14:paraId="475125E1" w14:textId="77777777" w:rsidR="0053707C" w:rsidRPr="00D30179" w:rsidRDefault="0053707C" w:rsidP="0053707C">
            <w:pPr>
              <w:jc w:val="both"/>
              <w:rPr>
                <w:color w:val="000000"/>
              </w:rPr>
            </w:pPr>
            <w:r w:rsidRPr="00D30179">
              <w:rPr>
                <w:color w:val="000000"/>
              </w:rPr>
              <w:t xml:space="preserve">RENNEBERG, R., BERKLING, V., LOROCH, V., DEMAIN, </w:t>
            </w:r>
            <w:proofErr w:type="gramStart"/>
            <w:r w:rsidRPr="00D30179">
              <w:rPr>
                <w:color w:val="000000"/>
              </w:rPr>
              <w:t>A.L.</w:t>
            </w:r>
            <w:proofErr w:type="gramEnd"/>
            <w:r w:rsidRPr="00D30179">
              <w:rPr>
                <w:color w:val="000000"/>
              </w:rPr>
              <w:t> </w:t>
            </w:r>
            <w:r w:rsidRPr="00D30179">
              <w:rPr>
                <w:iCs/>
                <w:color w:val="000000"/>
              </w:rPr>
              <w:t>Biotechnology for Beginners</w:t>
            </w:r>
            <w:r w:rsidRPr="00D30179">
              <w:rPr>
                <w:color w:val="000000"/>
              </w:rPr>
              <w:t>. 2nd Ed. Amsterdam: Elsevier/AP, 2017. xxviii, 425 s. ISBN 978-0-12-801224-6.</w:t>
            </w:r>
          </w:p>
          <w:p w14:paraId="0F271576" w14:textId="77777777" w:rsidR="0053707C" w:rsidRPr="00D30179" w:rsidRDefault="0053707C" w:rsidP="0053707C">
            <w:pPr>
              <w:jc w:val="both"/>
              <w:rPr>
                <w:color w:val="000000"/>
                <w:shd w:val="clear" w:color="auto" w:fill="DCDCDC"/>
              </w:rPr>
            </w:pPr>
          </w:p>
          <w:p w14:paraId="696F18D8" w14:textId="77777777" w:rsidR="0053707C" w:rsidRPr="00D30179" w:rsidRDefault="0053707C" w:rsidP="0053707C">
            <w:pPr>
              <w:jc w:val="both"/>
            </w:pPr>
            <w:r w:rsidRPr="00D30179">
              <w:rPr>
                <w:u w:val="single"/>
              </w:rPr>
              <w:t>Doporučená literatura</w:t>
            </w:r>
            <w:r w:rsidRPr="00D30179">
              <w:t>:</w:t>
            </w:r>
          </w:p>
          <w:p w14:paraId="66191386" w14:textId="77777777" w:rsidR="0053707C" w:rsidRPr="00D30179" w:rsidRDefault="0053707C" w:rsidP="0053707C">
            <w:pPr>
              <w:jc w:val="both"/>
              <w:rPr>
                <w:color w:val="000000"/>
                <w:shd w:val="clear" w:color="auto" w:fill="DCDCDC"/>
              </w:rPr>
            </w:pPr>
            <w:r w:rsidRPr="00D30179">
              <w:rPr>
                <w:color w:val="000000"/>
              </w:rPr>
              <w:t xml:space="preserve">ZHOU, W., </w:t>
            </w:r>
            <w:proofErr w:type="gramStart"/>
            <w:r w:rsidRPr="00D30179">
              <w:rPr>
                <w:color w:val="000000"/>
              </w:rPr>
              <w:t>HUI, Y.H.</w:t>
            </w:r>
            <w:proofErr w:type="gramEnd"/>
            <w:r w:rsidRPr="00D30179">
              <w:rPr>
                <w:color w:val="000000"/>
              </w:rPr>
              <w:t> </w:t>
            </w:r>
            <w:r w:rsidRPr="00D30179">
              <w:rPr>
                <w:iCs/>
                <w:color w:val="000000"/>
              </w:rPr>
              <w:t>Bakery Products Science and Technology</w:t>
            </w:r>
            <w:r w:rsidRPr="00D30179">
              <w:rPr>
                <w:color w:val="000000"/>
              </w:rPr>
              <w:t>. 2nd Ed. Chichester: Wiley Blackwell, 2014. ISBN 978-1-118-79200-1.</w:t>
            </w:r>
          </w:p>
          <w:p w14:paraId="340AF684" w14:textId="77777777" w:rsidR="0053707C" w:rsidRPr="00D30179" w:rsidRDefault="0053707C" w:rsidP="0053707C">
            <w:pPr>
              <w:jc w:val="both"/>
            </w:pPr>
            <w:r w:rsidRPr="00D30179">
              <w:rPr>
                <w:color w:val="000000"/>
              </w:rPr>
              <w:t xml:space="preserve">BAMFORTH, </w:t>
            </w:r>
            <w:proofErr w:type="gramStart"/>
            <w:r w:rsidRPr="00D30179">
              <w:rPr>
                <w:color w:val="000000"/>
              </w:rPr>
              <w:t>C.W., WARD</w:t>
            </w:r>
            <w:proofErr w:type="gramEnd"/>
            <w:r w:rsidRPr="00D30179">
              <w:rPr>
                <w:color w:val="000000"/>
              </w:rPr>
              <w:t>, R.E. </w:t>
            </w:r>
            <w:r w:rsidRPr="00D30179">
              <w:rPr>
                <w:iCs/>
                <w:color w:val="000000"/>
              </w:rPr>
              <w:t>The Oxford Handbook of Food Fermentations</w:t>
            </w:r>
            <w:r w:rsidRPr="00D30179">
              <w:rPr>
                <w:color w:val="000000"/>
              </w:rPr>
              <w:t>. Oxford: Oxford University Press, 2014. xi, 805 s. ISBN 978-0-19-974270-7.</w:t>
            </w:r>
          </w:p>
          <w:p w14:paraId="239FE485" w14:textId="64BCD885" w:rsidR="008D1024" w:rsidRPr="00D30179" w:rsidRDefault="0053707C" w:rsidP="00025BF9">
            <w:pPr>
              <w:jc w:val="both"/>
            </w:pPr>
            <w:proofErr w:type="gramStart"/>
            <w:r w:rsidRPr="00D30179">
              <w:rPr>
                <w:color w:val="000000"/>
              </w:rPr>
              <w:t>LEE, B.H.</w:t>
            </w:r>
            <w:proofErr w:type="gramEnd"/>
            <w:r w:rsidRPr="00D30179">
              <w:rPr>
                <w:color w:val="000000"/>
              </w:rPr>
              <w:t> </w:t>
            </w:r>
            <w:r w:rsidRPr="00D30179">
              <w:rPr>
                <w:iCs/>
                <w:color w:val="000000"/>
              </w:rPr>
              <w:t>Fundamentals of Food Biotechnology</w:t>
            </w:r>
            <w:r w:rsidRPr="00D30179">
              <w:rPr>
                <w:color w:val="000000"/>
              </w:rPr>
              <w:t>. 2nd Ed. Chichester: Wiley Blackwell, 2015. xviii, 518 s. ISBN 978-1-118-38495-4.</w:t>
            </w:r>
          </w:p>
        </w:tc>
      </w:tr>
      <w:tr w:rsidR="0053707C" w14:paraId="2FF2C8C2"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71A3B20E" w14:textId="77777777" w:rsidR="0053707C" w:rsidRPr="00D30179" w:rsidRDefault="0053707C" w:rsidP="0053707C">
            <w:pPr>
              <w:jc w:val="center"/>
              <w:rPr>
                <w:b/>
              </w:rPr>
            </w:pPr>
            <w:r w:rsidRPr="00D30179">
              <w:rPr>
                <w:b/>
              </w:rPr>
              <w:t>Informace ke kombinované nebo distanční formě</w:t>
            </w:r>
          </w:p>
        </w:tc>
      </w:tr>
      <w:tr w:rsidR="0053707C" w14:paraId="5435EE0C"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100C961E" w14:textId="77777777" w:rsidR="0053707C" w:rsidRPr="00D30179" w:rsidRDefault="0053707C" w:rsidP="0053707C">
            <w:pPr>
              <w:jc w:val="both"/>
            </w:pPr>
            <w:r w:rsidRPr="00D30179">
              <w:rPr>
                <w:b/>
              </w:rPr>
              <w:t>Rozsah konzultací (soustředění)</w:t>
            </w:r>
          </w:p>
        </w:tc>
        <w:tc>
          <w:tcPr>
            <w:tcW w:w="888" w:type="dxa"/>
            <w:gridSpan w:val="3"/>
            <w:tcBorders>
              <w:top w:val="single" w:sz="2" w:space="0" w:color="auto"/>
            </w:tcBorders>
          </w:tcPr>
          <w:p w14:paraId="4DE7B5FE" w14:textId="77777777" w:rsidR="0053707C" w:rsidRPr="00D30179" w:rsidRDefault="0053707C" w:rsidP="0053707C">
            <w:pPr>
              <w:jc w:val="center"/>
            </w:pPr>
          </w:p>
        </w:tc>
        <w:tc>
          <w:tcPr>
            <w:tcW w:w="4190" w:type="dxa"/>
            <w:gridSpan w:val="9"/>
            <w:tcBorders>
              <w:top w:val="single" w:sz="2" w:space="0" w:color="auto"/>
            </w:tcBorders>
            <w:shd w:val="clear" w:color="auto" w:fill="F7CAAC"/>
          </w:tcPr>
          <w:p w14:paraId="4D3DBAD9" w14:textId="77777777" w:rsidR="0053707C" w:rsidRPr="00D30179" w:rsidRDefault="0053707C" w:rsidP="0053707C">
            <w:pPr>
              <w:jc w:val="both"/>
              <w:rPr>
                <w:b/>
              </w:rPr>
            </w:pPr>
            <w:r w:rsidRPr="00D30179">
              <w:rPr>
                <w:b/>
              </w:rPr>
              <w:t xml:space="preserve">hodin </w:t>
            </w:r>
          </w:p>
        </w:tc>
      </w:tr>
      <w:tr w:rsidR="0053707C" w14:paraId="1F9105C0" w14:textId="77777777" w:rsidTr="00A758E6">
        <w:trPr>
          <w:gridBefore w:val="1"/>
          <w:gridAfter w:val="1"/>
          <w:wBefore w:w="171" w:type="dxa"/>
          <w:wAfter w:w="34" w:type="dxa"/>
        </w:trPr>
        <w:tc>
          <w:tcPr>
            <w:tcW w:w="9860" w:type="dxa"/>
            <w:gridSpan w:val="20"/>
            <w:shd w:val="clear" w:color="auto" w:fill="F7CAAC"/>
          </w:tcPr>
          <w:p w14:paraId="33FA2CAF" w14:textId="77777777" w:rsidR="0053707C" w:rsidRPr="00D30179" w:rsidRDefault="0053707C" w:rsidP="0053707C">
            <w:pPr>
              <w:jc w:val="both"/>
              <w:rPr>
                <w:b/>
              </w:rPr>
            </w:pPr>
            <w:r w:rsidRPr="00D30179">
              <w:rPr>
                <w:b/>
              </w:rPr>
              <w:t>Informace o způsobu kontaktu s vyučujícím</w:t>
            </w:r>
          </w:p>
        </w:tc>
      </w:tr>
      <w:tr w:rsidR="0053707C" w14:paraId="067D5B36" w14:textId="77777777" w:rsidTr="00A758E6">
        <w:trPr>
          <w:gridBefore w:val="1"/>
          <w:gridAfter w:val="1"/>
          <w:wBefore w:w="171" w:type="dxa"/>
          <w:wAfter w:w="34" w:type="dxa"/>
          <w:trHeight w:val="992"/>
        </w:trPr>
        <w:tc>
          <w:tcPr>
            <w:tcW w:w="9860" w:type="dxa"/>
            <w:gridSpan w:val="20"/>
          </w:tcPr>
          <w:p w14:paraId="7BB94E94" w14:textId="77777777" w:rsidR="0053707C" w:rsidRPr="00D30179" w:rsidRDefault="0053707C" w:rsidP="0053707C">
            <w:pPr>
              <w:jc w:val="both"/>
            </w:pPr>
          </w:p>
          <w:p w14:paraId="0F088ADD" w14:textId="77777777" w:rsidR="008D1024" w:rsidRPr="00D30179" w:rsidRDefault="008D1024" w:rsidP="0053707C">
            <w:pPr>
              <w:jc w:val="both"/>
            </w:pPr>
          </w:p>
          <w:p w14:paraId="7BF624A0" w14:textId="77777777" w:rsidR="00025BF9" w:rsidRDefault="00025BF9" w:rsidP="0053707C">
            <w:pPr>
              <w:jc w:val="both"/>
            </w:pPr>
          </w:p>
          <w:p w14:paraId="2B43DAA3" w14:textId="77777777" w:rsidR="00025BF9" w:rsidRPr="00D30179" w:rsidRDefault="00025BF9" w:rsidP="0053707C">
            <w:pPr>
              <w:jc w:val="both"/>
            </w:pPr>
          </w:p>
          <w:p w14:paraId="4294BCA8" w14:textId="77777777" w:rsidR="008D1024" w:rsidRPr="00D30179" w:rsidRDefault="008D1024" w:rsidP="0053707C">
            <w:pPr>
              <w:jc w:val="both"/>
            </w:pPr>
          </w:p>
          <w:p w14:paraId="7E2903A2" w14:textId="5D1B178E" w:rsidR="008D1024" w:rsidRPr="00D30179" w:rsidRDefault="008D1024" w:rsidP="0053707C">
            <w:pPr>
              <w:jc w:val="both"/>
            </w:pPr>
          </w:p>
        </w:tc>
      </w:tr>
      <w:tr w:rsidR="0053707C" w14:paraId="10B4E3E5" w14:textId="77777777" w:rsidTr="00A758E6">
        <w:trPr>
          <w:gridBefore w:val="1"/>
          <w:gridAfter w:val="1"/>
          <w:wBefore w:w="171" w:type="dxa"/>
          <w:wAfter w:w="34" w:type="dxa"/>
        </w:trPr>
        <w:tc>
          <w:tcPr>
            <w:tcW w:w="9860" w:type="dxa"/>
            <w:gridSpan w:val="20"/>
            <w:tcBorders>
              <w:bottom w:val="double" w:sz="4" w:space="0" w:color="auto"/>
            </w:tcBorders>
            <w:shd w:val="clear" w:color="auto" w:fill="BDD6EE"/>
          </w:tcPr>
          <w:p w14:paraId="1220D5C0" w14:textId="77777777" w:rsidR="0053707C" w:rsidRDefault="0053707C" w:rsidP="0053707C">
            <w:pPr>
              <w:jc w:val="both"/>
              <w:rPr>
                <w:b/>
                <w:sz w:val="28"/>
              </w:rPr>
            </w:pPr>
            <w:r>
              <w:lastRenderedPageBreak/>
              <w:br w:type="page"/>
            </w:r>
            <w:r>
              <w:rPr>
                <w:b/>
              </w:rPr>
              <w:br w:type="page"/>
            </w:r>
            <w:r>
              <w:rPr>
                <w:b/>
                <w:sz w:val="28"/>
              </w:rPr>
              <w:t>B-III – Charakteristika studijního předmětu</w:t>
            </w:r>
          </w:p>
        </w:tc>
      </w:tr>
      <w:tr w:rsidR="0053707C" w14:paraId="337538E4" w14:textId="77777777" w:rsidTr="00A758E6">
        <w:trPr>
          <w:gridBefore w:val="1"/>
          <w:gridAfter w:val="1"/>
          <w:wBefore w:w="171" w:type="dxa"/>
          <w:wAfter w:w="34" w:type="dxa"/>
        </w:trPr>
        <w:tc>
          <w:tcPr>
            <w:tcW w:w="3081" w:type="dxa"/>
            <w:gridSpan w:val="3"/>
            <w:tcBorders>
              <w:top w:val="double" w:sz="4" w:space="0" w:color="auto"/>
            </w:tcBorders>
            <w:shd w:val="clear" w:color="auto" w:fill="F7CAAC"/>
          </w:tcPr>
          <w:p w14:paraId="06978410" w14:textId="77777777" w:rsidR="0053707C" w:rsidRDefault="0053707C" w:rsidP="0053707C">
            <w:pPr>
              <w:jc w:val="both"/>
              <w:rPr>
                <w:b/>
              </w:rPr>
            </w:pPr>
            <w:r>
              <w:rPr>
                <w:b/>
              </w:rPr>
              <w:t>Název studijního předmětu</w:t>
            </w:r>
          </w:p>
        </w:tc>
        <w:tc>
          <w:tcPr>
            <w:tcW w:w="6779" w:type="dxa"/>
            <w:gridSpan w:val="17"/>
            <w:tcBorders>
              <w:top w:val="double" w:sz="4" w:space="0" w:color="auto"/>
            </w:tcBorders>
          </w:tcPr>
          <w:p w14:paraId="7DB2124E" w14:textId="5DCD1350" w:rsidR="0053707C" w:rsidRPr="00A71D37" w:rsidRDefault="00C4637E" w:rsidP="0053707C">
            <w:pPr>
              <w:jc w:val="both"/>
              <w:rPr>
                <w:b/>
              </w:rPr>
            </w:pPr>
            <w:bookmarkStart w:id="451" w:name="Sem_k_DP"/>
            <w:bookmarkEnd w:id="451"/>
            <w:r w:rsidRPr="00C4637E">
              <w:rPr>
                <w:b/>
              </w:rPr>
              <w:t>Master Thesis Seminar</w:t>
            </w:r>
          </w:p>
        </w:tc>
      </w:tr>
      <w:tr w:rsidR="0053707C" w14:paraId="39839631" w14:textId="77777777" w:rsidTr="00A758E6">
        <w:trPr>
          <w:gridBefore w:val="1"/>
          <w:gridAfter w:val="1"/>
          <w:wBefore w:w="171" w:type="dxa"/>
          <w:wAfter w:w="34" w:type="dxa"/>
        </w:trPr>
        <w:tc>
          <w:tcPr>
            <w:tcW w:w="3081" w:type="dxa"/>
            <w:gridSpan w:val="3"/>
            <w:shd w:val="clear" w:color="auto" w:fill="F7CAAC"/>
          </w:tcPr>
          <w:p w14:paraId="331454BA" w14:textId="77777777" w:rsidR="0053707C" w:rsidRDefault="0053707C" w:rsidP="0053707C">
            <w:pPr>
              <w:jc w:val="both"/>
              <w:rPr>
                <w:b/>
              </w:rPr>
            </w:pPr>
            <w:r>
              <w:rPr>
                <w:b/>
              </w:rPr>
              <w:t>Typ předmětu</w:t>
            </w:r>
          </w:p>
        </w:tc>
        <w:tc>
          <w:tcPr>
            <w:tcW w:w="3404" w:type="dxa"/>
            <w:gridSpan w:val="10"/>
          </w:tcPr>
          <w:p w14:paraId="2E032B81" w14:textId="77777777" w:rsidR="0053707C" w:rsidRDefault="0053707C" w:rsidP="0053707C">
            <w:pPr>
              <w:jc w:val="both"/>
            </w:pPr>
            <w:r>
              <w:t>povinný</w:t>
            </w:r>
          </w:p>
        </w:tc>
        <w:tc>
          <w:tcPr>
            <w:tcW w:w="2691" w:type="dxa"/>
            <w:gridSpan w:val="5"/>
            <w:shd w:val="clear" w:color="auto" w:fill="F7CAAC"/>
          </w:tcPr>
          <w:p w14:paraId="4AA8B5BA" w14:textId="77777777" w:rsidR="0053707C" w:rsidRDefault="0053707C" w:rsidP="0053707C">
            <w:pPr>
              <w:jc w:val="both"/>
            </w:pPr>
            <w:r>
              <w:rPr>
                <w:b/>
              </w:rPr>
              <w:t>doporučený ročník / semestr</w:t>
            </w:r>
          </w:p>
        </w:tc>
        <w:tc>
          <w:tcPr>
            <w:tcW w:w="684" w:type="dxa"/>
            <w:gridSpan w:val="2"/>
          </w:tcPr>
          <w:p w14:paraId="45506D72" w14:textId="77777777" w:rsidR="0053707C" w:rsidRDefault="0053707C" w:rsidP="0053707C">
            <w:pPr>
              <w:jc w:val="both"/>
            </w:pPr>
            <w:r>
              <w:t>2/ZS</w:t>
            </w:r>
          </w:p>
        </w:tc>
      </w:tr>
      <w:tr w:rsidR="0053707C" w14:paraId="29F07754" w14:textId="77777777" w:rsidTr="00A758E6">
        <w:trPr>
          <w:gridBefore w:val="1"/>
          <w:gridAfter w:val="1"/>
          <w:wBefore w:w="171" w:type="dxa"/>
          <w:wAfter w:w="34" w:type="dxa"/>
        </w:trPr>
        <w:tc>
          <w:tcPr>
            <w:tcW w:w="3081" w:type="dxa"/>
            <w:gridSpan w:val="3"/>
            <w:shd w:val="clear" w:color="auto" w:fill="F7CAAC"/>
          </w:tcPr>
          <w:p w14:paraId="08259F3C" w14:textId="77777777" w:rsidR="0053707C" w:rsidRDefault="0053707C" w:rsidP="0053707C">
            <w:pPr>
              <w:jc w:val="both"/>
              <w:rPr>
                <w:b/>
              </w:rPr>
            </w:pPr>
            <w:r>
              <w:rPr>
                <w:b/>
              </w:rPr>
              <w:t>Rozsah studijního předmětu</w:t>
            </w:r>
          </w:p>
        </w:tc>
        <w:tc>
          <w:tcPr>
            <w:tcW w:w="1701" w:type="dxa"/>
            <w:gridSpan w:val="5"/>
          </w:tcPr>
          <w:p w14:paraId="265A7493" w14:textId="6BD127DF" w:rsidR="0053707C" w:rsidRDefault="00451E5D" w:rsidP="0053707C">
            <w:pPr>
              <w:jc w:val="both"/>
            </w:pPr>
            <w:r>
              <w:t>0p</w:t>
            </w:r>
            <w:r>
              <w:rPr>
                <w:lang w:val="en-GB"/>
              </w:rPr>
              <w:t>+</w:t>
            </w:r>
            <w:r>
              <w:t>14s</w:t>
            </w:r>
            <w:r>
              <w:rPr>
                <w:lang w:val="en-GB"/>
              </w:rPr>
              <w:t>+</w:t>
            </w:r>
            <w:r>
              <w:t>0l</w:t>
            </w:r>
          </w:p>
        </w:tc>
        <w:tc>
          <w:tcPr>
            <w:tcW w:w="888" w:type="dxa"/>
            <w:gridSpan w:val="3"/>
            <w:shd w:val="clear" w:color="auto" w:fill="F7CAAC"/>
          </w:tcPr>
          <w:p w14:paraId="7736F295" w14:textId="77777777" w:rsidR="0053707C" w:rsidRDefault="0053707C" w:rsidP="0053707C">
            <w:pPr>
              <w:jc w:val="both"/>
              <w:rPr>
                <w:b/>
              </w:rPr>
            </w:pPr>
            <w:r>
              <w:rPr>
                <w:b/>
              </w:rPr>
              <w:t xml:space="preserve">hod. </w:t>
            </w:r>
          </w:p>
        </w:tc>
        <w:tc>
          <w:tcPr>
            <w:tcW w:w="815" w:type="dxa"/>
            <w:gridSpan w:val="2"/>
          </w:tcPr>
          <w:p w14:paraId="12052D67" w14:textId="51F38E59" w:rsidR="0053707C" w:rsidRDefault="0053707C" w:rsidP="0053707C">
            <w:pPr>
              <w:jc w:val="both"/>
            </w:pPr>
            <w:r>
              <w:t>1</w:t>
            </w:r>
            <w:r w:rsidR="00451E5D">
              <w:t>4</w:t>
            </w:r>
          </w:p>
        </w:tc>
        <w:tc>
          <w:tcPr>
            <w:tcW w:w="2153" w:type="dxa"/>
            <w:gridSpan w:val="4"/>
            <w:shd w:val="clear" w:color="auto" w:fill="F7CAAC"/>
          </w:tcPr>
          <w:p w14:paraId="6BAB71DA" w14:textId="77777777" w:rsidR="0053707C" w:rsidRDefault="0053707C" w:rsidP="0053707C">
            <w:pPr>
              <w:jc w:val="both"/>
              <w:rPr>
                <w:b/>
              </w:rPr>
            </w:pPr>
            <w:r>
              <w:rPr>
                <w:b/>
              </w:rPr>
              <w:t>kreditů</w:t>
            </w:r>
          </w:p>
        </w:tc>
        <w:tc>
          <w:tcPr>
            <w:tcW w:w="1222" w:type="dxa"/>
            <w:gridSpan w:val="3"/>
          </w:tcPr>
          <w:p w14:paraId="2B3BA332" w14:textId="77777777" w:rsidR="0053707C" w:rsidRDefault="0053707C" w:rsidP="0053707C">
            <w:pPr>
              <w:jc w:val="both"/>
            </w:pPr>
            <w:r>
              <w:t>1</w:t>
            </w:r>
          </w:p>
        </w:tc>
      </w:tr>
      <w:tr w:rsidR="0053707C" w14:paraId="6F38CE8B" w14:textId="77777777" w:rsidTr="00A758E6">
        <w:trPr>
          <w:gridBefore w:val="1"/>
          <w:gridAfter w:val="1"/>
          <w:wBefore w:w="171" w:type="dxa"/>
          <w:wAfter w:w="34" w:type="dxa"/>
        </w:trPr>
        <w:tc>
          <w:tcPr>
            <w:tcW w:w="3081" w:type="dxa"/>
            <w:gridSpan w:val="3"/>
            <w:shd w:val="clear" w:color="auto" w:fill="F7CAAC"/>
          </w:tcPr>
          <w:p w14:paraId="091E93E8" w14:textId="77777777" w:rsidR="0053707C" w:rsidRDefault="0053707C" w:rsidP="0053707C">
            <w:pPr>
              <w:jc w:val="both"/>
              <w:rPr>
                <w:b/>
                <w:sz w:val="22"/>
              </w:rPr>
            </w:pPr>
            <w:r>
              <w:rPr>
                <w:b/>
              </w:rPr>
              <w:t>Prerekvizity, korekvizity, ekvivalence</w:t>
            </w:r>
          </w:p>
        </w:tc>
        <w:tc>
          <w:tcPr>
            <w:tcW w:w="6779" w:type="dxa"/>
            <w:gridSpan w:val="17"/>
          </w:tcPr>
          <w:p w14:paraId="751CDC35" w14:textId="77777777" w:rsidR="0053707C" w:rsidRDefault="0053707C" w:rsidP="0053707C">
            <w:pPr>
              <w:jc w:val="both"/>
            </w:pPr>
          </w:p>
        </w:tc>
      </w:tr>
      <w:tr w:rsidR="0053707C" w14:paraId="512AEB8C" w14:textId="77777777" w:rsidTr="00A758E6">
        <w:trPr>
          <w:gridBefore w:val="1"/>
          <w:gridAfter w:val="1"/>
          <w:wBefore w:w="171" w:type="dxa"/>
          <w:wAfter w:w="34" w:type="dxa"/>
        </w:trPr>
        <w:tc>
          <w:tcPr>
            <w:tcW w:w="3081" w:type="dxa"/>
            <w:gridSpan w:val="3"/>
            <w:shd w:val="clear" w:color="auto" w:fill="F7CAAC"/>
          </w:tcPr>
          <w:p w14:paraId="71589CE9" w14:textId="77777777" w:rsidR="0053707C" w:rsidRDefault="0053707C" w:rsidP="0053707C">
            <w:pPr>
              <w:jc w:val="both"/>
              <w:rPr>
                <w:b/>
              </w:rPr>
            </w:pPr>
            <w:r>
              <w:rPr>
                <w:b/>
              </w:rPr>
              <w:t>Způsob ověření studijních výsledků</w:t>
            </w:r>
          </w:p>
        </w:tc>
        <w:tc>
          <w:tcPr>
            <w:tcW w:w="3404" w:type="dxa"/>
            <w:gridSpan w:val="10"/>
          </w:tcPr>
          <w:p w14:paraId="6F887E91" w14:textId="77777777" w:rsidR="0053707C" w:rsidRDefault="0053707C" w:rsidP="0053707C">
            <w:pPr>
              <w:jc w:val="both"/>
            </w:pPr>
            <w:r>
              <w:t>zápočet</w:t>
            </w:r>
          </w:p>
        </w:tc>
        <w:tc>
          <w:tcPr>
            <w:tcW w:w="1559" w:type="dxa"/>
            <w:gridSpan w:val="3"/>
            <w:shd w:val="clear" w:color="auto" w:fill="F7CAAC"/>
          </w:tcPr>
          <w:p w14:paraId="626C7E7B" w14:textId="77777777" w:rsidR="0053707C" w:rsidRDefault="0053707C" w:rsidP="0053707C">
            <w:pPr>
              <w:jc w:val="both"/>
              <w:rPr>
                <w:b/>
              </w:rPr>
            </w:pPr>
            <w:r>
              <w:rPr>
                <w:b/>
              </w:rPr>
              <w:t>Forma výuky</w:t>
            </w:r>
          </w:p>
        </w:tc>
        <w:tc>
          <w:tcPr>
            <w:tcW w:w="1816" w:type="dxa"/>
            <w:gridSpan w:val="4"/>
          </w:tcPr>
          <w:p w14:paraId="773D0D9F" w14:textId="77777777" w:rsidR="0053707C" w:rsidRDefault="0053707C" w:rsidP="0053707C">
            <w:pPr>
              <w:jc w:val="both"/>
            </w:pPr>
            <w:r>
              <w:t>semináře</w:t>
            </w:r>
          </w:p>
          <w:p w14:paraId="7C407DE6" w14:textId="77777777" w:rsidR="0053707C" w:rsidRDefault="0053707C" w:rsidP="0053707C">
            <w:pPr>
              <w:jc w:val="both"/>
            </w:pPr>
          </w:p>
        </w:tc>
      </w:tr>
      <w:tr w:rsidR="0053707C" w14:paraId="0CB4B6A2" w14:textId="77777777" w:rsidTr="00A758E6">
        <w:trPr>
          <w:gridBefore w:val="1"/>
          <w:gridAfter w:val="1"/>
          <w:wBefore w:w="171" w:type="dxa"/>
          <w:wAfter w:w="34" w:type="dxa"/>
        </w:trPr>
        <w:tc>
          <w:tcPr>
            <w:tcW w:w="3081" w:type="dxa"/>
            <w:gridSpan w:val="3"/>
            <w:shd w:val="clear" w:color="auto" w:fill="F7CAAC"/>
          </w:tcPr>
          <w:p w14:paraId="769B3199" w14:textId="77777777" w:rsidR="0053707C" w:rsidRDefault="0053707C" w:rsidP="0053707C">
            <w:pPr>
              <w:jc w:val="both"/>
              <w:rPr>
                <w:b/>
              </w:rPr>
            </w:pPr>
            <w:r>
              <w:rPr>
                <w:b/>
              </w:rPr>
              <w:t>Forma způsobu ověření studijních výsledků a další požadavky na studenta</w:t>
            </w:r>
          </w:p>
        </w:tc>
        <w:tc>
          <w:tcPr>
            <w:tcW w:w="6779" w:type="dxa"/>
            <w:gridSpan w:val="17"/>
            <w:tcBorders>
              <w:bottom w:val="single" w:sz="4" w:space="0" w:color="auto"/>
            </w:tcBorders>
          </w:tcPr>
          <w:p w14:paraId="3ACAAF52" w14:textId="77777777" w:rsidR="0053707C" w:rsidRDefault="0053707C" w:rsidP="0053707C">
            <w:pPr>
              <w:jc w:val="both"/>
            </w:pPr>
            <w:r>
              <w:t>Povinná účast na seminářích 80%.</w:t>
            </w:r>
          </w:p>
        </w:tc>
      </w:tr>
      <w:tr w:rsidR="0053707C" w14:paraId="571594BE" w14:textId="77777777" w:rsidTr="00A758E6">
        <w:trPr>
          <w:gridBefore w:val="1"/>
          <w:gridAfter w:val="1"/>
          <w:wBefore w:w="171" w:type="dxa"/>
          <w:wAfter w:w="34" w:type="dxa"/>
          <w:trHeight w:val="197"/>
        </w:trPr>
        <w:tc>
          <w:tcPr>
            <w:tcW w:w="3081" w:type="dxa"/>
            <w:gridSpan w:val="3"/>
            <w:tcBorders>
              <w:top w:val="nil"/>
            </w:tcBorders>
            <w:shd w:val="clear" w:color="auto" w:fill="F7CAAC"/>
          </w:tcPr>
          <w:p w14:paraId="0BCF102A" w14:textId="77777777" w:rsidR="0053707C" w:rsidRDefault="0053707C" w:rsidP="0053707C">
            <w:pPr>
              <w:jc w:val="both"/>
              <w:rPr>
                <w:b/>
              </w:rPr>
            </w:pPr>
            <w:r>
              <w:rPr>
                <w:b/>
              </w:rPr>
              <w:t>Garant předmětu</w:t>
            </w:r>
          </w:p>
        </w:tc>
        <w:tc>
          <w:tcPr>
            <w:tcW w:w="6779" w:type="dxa"/>
            <w:gridSpan w:val="17"/>
            <w:tcBorders>
              <w:top w:val="single" w:sz="4" w:space="0" w:color="auto"/>
            </w:tcBorders>
          </w:tcPr>
          <w:p w14:paraId="21ABCE49" w14:textId="0638EF78" w:rsidR="0053707C" w:rsidRDefault="0053707C" w:rsidP="0053707C">
            <w:pPr>
              <w:jc w:val="both"/>
            </w:pPr>
          </w:p>
        </w:tc>
      </w:tr>
      <w:tr w:rsidR="0053707C" w14:paraId="6B80AE1E" w14:textId="77777777" w:rsidTr="00A758E6">
        <w:trPr>
          <w:gridBefore w:val="1"/>
          <w:gridAfter w:val="1"/>
          <w:wBefore w:w="171" w:type="dxa"/>
          <w:wAfter w:w="34" w:type="dxa"/>
          <w:trHeight w:val="243"/>
        </w:trPr>
        <w:tc>
          <w:tcPr>
            <w:tcW w:w="3081" w:type="dxa"/>
            <w:gridSpan w:val="3"/>
            <w:tcBorders>
              <w:top w:val="nil"/>
            </w:tcBorders>
            <w:shd w:val="clear" w:color="auto" w:fill="F7CAAC"/>
          </w:tcPr>
          <w:p w14:paraId="71F82F23" w14:textId="77777777" w:rsidR="0053707C" w:rsidRDefault="0053707C" w:rsidP="0053707C">
            <w:pPr>
              <w:jc w:val="both"/>
              <w:rPr>
                <w:b/>
              </w:rPr>
            </w:pPr>
            <w:r>
              <w:rPr>
                <w:b/>
              </w:rPr>
              <w:t>Zapojení garanta do výuky předmětu</w:t>
            </w:r>
          </w:p>
        </w:tc>
        <w:tc>
          <w:tcPr>
            <w:tcW w:w="6779" w:type="dxa"/>
            <w:gridSpan w:val="17"/>
            <w:tcBorders>
              <w:top w:val="nil"/>
            </w:tcBorders>
          </w:tcPr>
          <w:p w14:paraId="5935440E" w14:textId="51478165" w:rsidR="0053707C" w:rsidRDefault="0053707C" w:rsidP="0053707C">
            <w:pPr>
              <w:jc w:val="both"/>
            </w:pPr>
          </w:p>
        </w:tc>
      </w:tr>
      <w:tr w:rsidR="0053707C" w14:paraId="6014796F" w14:textId="77777777" w:rsidTr="00A758E6">
        <w:trPr>
          <w:gridBefore w:val="1"/>
          <w:gridAfter w:val="1"/>
          <w:wBefore w:w="171" w:type="dxa"/>
          <w:wAfter w:w="34" w:type="dxa"/>
        </w:trPr>
        <w:tc>
          <w:tcPr>
            <w:tcW w:w="3081" w:type="dxa"/>
            <w:gridSpan w:val="3"/>
            <w:shd w:val="clear" w:color="auto" w:fill="F7CAAC"/>
          </w:tcPr>
          <w:p w14:paraId="42A4975B" w14:textId="77777777" w:rsidR="0053707C" w:rsidRDefault="0053707C" w:rsidP="0053707C">
            <w:pPr>
              <w:jc w:val="both"/>
              <w:rPr>
                <w:b/>
              </w:rPr>
            </w:pPr>
            <w:r>
              <w:rPr>
                <w:b/>
              </w:rPr>
              <w:t>Vyučující</w:t>
            </w:r>
          </w:p>
        </w:tc>
        <w:tc>
          <w:tcPr>
            <w:tcW w:w="6779" w:type="dxa"/>
            <w:gridSpan w:val="17"/>
            <w:tcBorders>
              <w:bottom w:val="nil"/>
            </w:tcBorders>
          </w:tcPr>
          <w:p w14:paraId="3F4F4B9C" w14:textId="77777777" w:rsidR="0053707C" w:rsidRDefault="0053707C" w:rsidP="0053707C"/>
        </w:tc>
      </w:tr>
      <w:tr w:rsidR="0053707C" w14:paraId="2D1441D7" w14:textId="77777777" w:rsidTr="00A758E6">
        <w:trPr>
          <w:gridBefore w:val="1"/>
          <w:gridAfter w:val="1"/>
          <w:wBefore w:w="171" w:type="dxa"/>
          <w:wAfter w:w="34" w:type="dxa"/>
          <w:trHeight w:val="299"/>
        </w:trPr>
        <w:tc>
          <w:tcPr>
            <w:tcW w:w="9860" w:type="dxa"/>
            <w:gridSpan w:val="20"/>
            <w:tcBorders>
              <w:top w:val="nil"/>
            </w:tcBorders>
          </w:tcPr>
          <w:p w14:paraId="0C838865" w14:textId="77777777" w:rsidR="0053707C" w:rsidRDefault="0053707C" w:rsidP="0053707C">
            <w:pPr>
              <w:spacing w:before="60" w:after="60"/>
              <w:jc w:val="both"/>
            </w:pPr>
            <w:r w:rsidRPr="003D04CE">
              <w:t>doc. RNDr. Leona Buňková, Ph.D.</w:t>
            </w:r>
            <w:r>
              <w:t xml:space="preserve"> (100% s)</w:t>
            </w:r>
          </w:p>
        </w:tc>
      </w:tr>
      <w:tr w:rsidR="0053707C" w14:paraId="6B306486" w14:textId="77777777" w:rsidTr="00A758E6">
        <w:trPr>
          <w:gridBefore w:val="1"/>
          <w:gridAfter w:val="1"/>
          <w:wBefore w:w="171" w:type="dxa"/>
          <w:wAfter w:w="34" w:type="dxa"/>
        </w:trPr>
        <w:tc>
          <w:tcPr>
            <w:tcW w:w="3081" w:type="dxa"/>
            <w:gridSpan w:val="3"/>
            <w:shd w:val="clear" w:color="auto" w:fill="F7CAAC"/>
          </w:tcPr>
          <w:p w14:paraId="7D2EA2F4" w14:textId="77777777" w:rsidR="0053707C" w:rsidRDefault="0053707C" w:rsidP="0053707C">
            <w:pPr>
              <w:jc w:val="both"/>
              <w:rPr>
                <w:b/>
              </w:rPr>
            </w:pPr>
            <w:r>
              <w:rPr>
                <w:b/>
              </w:rPr>
              <w:t>Stručná anotace předmětu</w:t>
            </w:r>
          </w:p>
        </w:tc>
        <w:tc>
          <w:tcPr>
            <w:tcW w:w="6779" w:type="dxa"/>
            <w:gridSpan w:val="17"/>
            <w:tcBorders>
              <w:bottom w:val="nil"/>
            </w:tcBorders>
          </w:tcPr>
          <w:p w14:paraId="012E6048" w14:textId="77777777" w:rsidR="0053707C" w:rsidRDefault="0053707C" w:rsidP="0053707C">
            <w:pPr>
              <w:jc w:val="both"/>
            </w:pPr>
          </w:p>
        </w:tc>
      </w:tr>
      <w:tr w:rsidR="0053707C" w14:paraId="4A57CDD4" w14:textId="77777777" w:rsidTr="00A758E6">
        <w:trPr>
          <w:gridBefore w:val="1"/>
          <w:gridAfter w:val="1"/>
          <w:wBefore w:w="171" w:type="dxa"/>
          <w:wAfter w:w="34" w:type="dxa"/>
          <w:trHeight w:val="3938"/>
        </w:trPr>
        <w:tc>
          <w:tcPr>
            <w:tcW w:w="9860" w:type="dxa"/>
            <w:gridSpan w:val="20"/>
            <w:tcBorders>
              <w:top w:val="nil"/>
              <w:bottom w:val="single" w:sz="12" w:space="0" w:color="auto"/>
            </w:tcBorders>
          </w:tcPr>
          <w:p w14:paraId="3A8D55A1" w14:textId="77777777" w:rsidR="0053707C" w:rsidRDefault="0053707C" w:rsidP="0053707C">
            <w:pPr>
              <w:jc w:val="both"/>
            </w:pPr>
            <w:r>
              <w:t xml:space="preserve">Cílem předmětu je seznámit studenty s problematikou psaní kvalifikační práce. V seminářích probíhají také prezentace studentů, v rámci kterých prezentují cíle diplomové práce a design experimentů, které budou součástí praktické části diplomové práce. </w:t>
            </w:r>
            <w:r w:rsidRPr="00070252">
              <w:t>Obsah předmětu tvoří tyto tematické celky:</w:t>
            </w:r>
          </w:p>
          <w:p w14:paraId="5B1AC48C" w14:textId="77777777" w:rsidR="0053707C" w:rsidRPr="00D373C5" w:rsidRDefault="0053707C" w:rsidP="0053707C">
            <w:pPr>
              <w:pStyle w:val="Odstavecseseznamem"/>
              <w:numPr>
                <w:ilvl w:val="0"/>
                <w:numId w:val="25"/>
              </w:numPr>
              <w:ind w:left="284" w:hanging="57"/>
              <w:jc w:val="both"/>
            </w:pPr>
            <w:r w:rsidRPr="00D373C5">
              <w:t>Příprava rešerše na zadané téma</w:t>
            </w:r>
            <w:r>
              <w:t>.</w:t>
            </w:r>
          </w:p>
          <w:p w14:paraId="2CF31E81" w14:textId="77777777" w:rsidR="0053707C" w:rsidRPr="00D373C5" w:rsidRDefault="0053707C" w:rsidP="0053707C">
            <w:pPr>
              <w:pStyle w:val="Odstavecseseznamem"/>
              <w:numPr>
                <w:ilvl w:val="0"/>
                <w:numId w:val="25"/>
              </w:numPr>
              <w:ind w:left="284" w:hanging="57"/>
              <w:jc w:val="both"/>
            </w:pPr>
            <w:r>
              <w:t>Výběr relevantních zdrojů.</w:t>
            </w:r>
          </w:p>
          <w:p w14:paraId="05E60712" w14:textId="77777777" w:rsidR="0053707C" w:rsidRPr="00D373C5" w:rsidRDefault="0053707C" w:rsidP="0053707C">
            <w:pPr>
              <w:pStyle w:val="Odstavecseseznamem"/>
              <w:numPr>
                <w:ilvl w:val="0"/>
                <w:numId w:val="25"/>
              </w:numPr>
              <w:ind w:left="284" w:hanging="57"/>
              <w:jc w:val="both"/>
            </w:pPr>
            <w:r w:rsidRPr="00D373C5">
              <w:t>Používání zdrojů pro zpracování rešerše</w:t>
            </w:r>
            <w:r>
              <w:t>.</w:t>
            </w:r>
          </w:p>
          <w:p w14:paraId="64A9E699" w14:textId="77777777" w:rsidR="0053707C" w:rsidRPr="00D373C5" w:rsidRDefault="0053707C" w:rsidP="0053707C">
            <w:pPr>
              <w:pStyle w:val="Odstavecseseznamem"/>
              <w:numPr>
                <w:ilvl w:val="0"/>
                <w:numId w:val="25"/>
              </w:numPr>
              <w:ind w:left="284" w:hanging="57"/>
              <w:jc w:val="both"/>
            </w:pPr>
            <w:r w:rsidRPr="00D373C5">
              <w:t>Možnosti vyhledávání</w:t>
            </w:r>
            <w:r>
              <w:t>.</w:t>
            </w:r>
            <w:r w:rsidRPr="00D373C5">
              <w:t xml:space="preserve"> </w:t>
            </w:r>
          </w:p>
          <w:p w14:paraId="65006A19" w14:textId="77777777" w:rsidR="0053707C" w:rsidRPr="00D373C5" w:rsidRDefault="0053707C" w:rsidP="0053707C">
            <w:pPr>
              <w:pStyle w:val="Odstavecseseznamem"/>
              <w:numPr>
                <w:ilvl w:val="0"/>
                <w:numId w:val="25"/>
              </w:numPr>
              <w:ind w:left="284" w:hanging="57"/>
              <w:jc w:val="both"/>
            </w:pPr>
            <w:r w:rsidRPr="00D373C5">
              <w:t>On-line databáze v knihovně UTB</w:t>
            </w:r>
            <w:r>
              <w:t>.</w:t>
            </w:r>
          </w:p>
          <w:p w14:paraId="5BF33E36" w14:textId="77777777" w:rsidR="0053707C" w:rsidRPr="00D373C5" w:rsidRDefault="0053707C" w:rsidP="0053707C">
            <w:pPr>
              <w:pStyle w:val="Odstavecseseznamem"/>
              <w:numPr>
                <w:ilvl w:val="0"/>
                <w:numId w:val="25"/>
              </w:numPr>
              <w:ind w:left="284" w:hanging="57"/>
              <w:jc w:val="both"/>
            </w:pPr>
            <w:r w:rsidRPr="00D373C5">
              <w:t>Licencované databáze</w:t>
            </w:r>
            <w:r>
              <w:t>.</w:t>
            </w:r>
            <w:r w:rsidRPr="00D373C5">
              <w:t xml:space="preserve"> </w:t>
            </w:r>
          </w:p>
          <w:p w14:paraId="1DA6847F" w14:textId="77777777" w:rsidR="0053707C" w:rsidRPr="00D373C5" w:rsidRDefault="0053707C" w:rsidP="0053707C">
            <w:pPr>
              <w:pStyle w:val="Odstavecseseznamem"/>
              <w:numPr>
                <w:ilvl w:val="0"/>
                <w:numId w:val="25"/>
              </w:numPr>
              <w:ind w:left="284" w:hanging="57"/>
              <w:jc w:val="both"/>
            </w:pPr>
            <w:r w:rsidRPr="00D373C5">
              <w:t>Způsob dohledání článků v konsorciu knihoven</w:t>
            </w:r>
            <w:r>
              <w:t>.</w:t>
            </w:r>
            <w:r w:rsidRPr="00D373C5">
              <w:t xml:space="preserve"> </w:t>
            </w:r>
          </w:p>
          <w:p w14:paraId="1835BEAD" w14:textId="77777777" w:rsidR="0053707C" w:rsidRPr="00D373C5" w:rsidRDefault="0053707C" w:rsidP="0053707C">
            <w:pPr>
              <w:pStyle w:val="Odstavecseseznamem"/>
              <w:numPr>
                <w:ilvl w:val="0"/>
                <w:numId w:val="25"/>
              </w:numPr>
              <w:ind w:left="284" w:hanging="57"/>
              <w:jc w:val="both"/>
            </w:pPr>
            <w:r w:rsidRPr="00D373C5">
              <w:t>Vyhledávání dat obecně na internetu</w:t>
            </w:r>
            <w:r>
              <w:t>.</w:t>
            </w:r>
            <w:r w:rsidRPr="00D373C5">
              <w:t xml:space="preserve"> </w:t>
            </w:r>
          </w:p>
          <w:p w14:paraId="60E0B1B6" w14:textId="77777777" w:rsidR="0053707C" w:rsidRPr="00D373C5" w:rsidRDefault="0053707C" w:rsidP="0053707C">
            <w:pPr>
              <w:pStyle w:val="Odstavecseseznamem"/>
              <w:numPr>
                <w:ilvl w:val="0"/>
                <w:numId w:val="25"/>
              </w:numPr>
              <w:ind w:left="284" w:hanging="57"/>
              <w:jc w:val="both"/>
            </w:pPr>
            <w:r w:rsidRPr="00D373C5">
              <w:t>Skladba a obsah teoretické části</w:t>
            </w:r>
            <w:r>
              <w:t>.</w:t>
            </w:r>
          </w:p>
          <w:p w14:paraId="270E7C2B" w14:textId="77777777" w:rsidR="0053707C" w:rsidRPr="00D373C5" w:rsidRDefault="0053707C" w:rsidP="0053707C">
            <w:pPr>
              <w:pStyle w:val="Odstavecseseznamem"/>
              <w:numPr>
                <w:ilvl w:val="0"/>
                <w:numId w:val="25"/>
              </w:numPr>
              <w:ind w:left="284" w:hanging="57"/>
              <w:jc w:val="both"/>
            </w:pPr>
            <w:r w:rsidRPr="00D373C5">
              <w:t>Experimentální část a její obsah</w:t>
            </w:r>
            <w:r>
              <w:t>.</w:t>
            </w:r>
            <w:r w:rsidRPr="00D373C5">
              <w:t xml:space="preserve"> </w:t>
            </w:r>
          </w:p>
          <w:p w14:paraId="71BE4A6B" w14:textId="77777777" w:rsidR="0053707C" w:rsidRPr="00D373C5" w:rsidRDefault="0053707C" w:rsidP="0053707C">
            <w:pPr>
              <w:pStyle w:val="Odstavecseseznamem"/>
              <w:numPr>
                <w:ilvl w:val="0"/>
                <w:numId w:val="25"/>
              </w:numPr>
              <w:ind w:left="284" w:hanging="57"/>
              <w:jc w:val="both"/>
            </w:pPr>
            <w:r w:rsidRPr="00D373C5">
              <w:t>Způsob zpracování experimentálních dat</w:t>
            </w:r>
            <w:r>
              <w:t>.</w:t>
            </w:r>
            <w:r w:rsidRPr="00D373C5">
              <w:t xml:space="preserve"> </w:t>
            </w:r>
          </w:p>
          <w:p w14:paraId="2C39F20B" w14:textId="77777777" w:rsidR="0053707C" w:rsidRPr="00D373C5" w:rsidRDefault="0053707C" w:rsidP="0053707C">
            <w:pPr>
              <w:pStyle w:val="Odstavecseseznamem"/>
              <w:numPr>
                <w:ilvl w:val="0"/>
                <w:numId w:val="25"/>
              </w:numPr>
              <w:ind w:left="284" w:hanging="57"/>
              <w:jc w:val="both"/>
            </w:pPr>
            <w:r w:rsidRPr="00D373C5">
              <w:t>Popis výsledků a jejich diskuze</w:t>
            </w:r>
            <w:r>
              <w:t>.</w:t>
            </w:r>
          </w:p>
          <w:p w14:paraId="46075D8C" w14:textId="77777777" w:rsidR="0053707C" w:rsidRPr="00D373C5" w:rsidRDefault="0053707C" w:rsidP="0053707C">
            <w:pPr>
              <w:pStyle w:val="Odstavecseseznamem"/>
              <w:numPr>
                <w:ilvl w:val="0"/>
                <w:numId w:val="25"/>
              </w:numPr>
              <w:ind w:left="284" w:hanging="57"/>
              <w:jc w:val="both"/>
            </w:pPr>
            <w:r w:rsidRPr="00D373C5">
              <w:t>Způsob sepsání závěru</w:t>
            </w:r>
            <w:r>
              <w:t>.</w:t>
            </w:r>
          </w:p>
          <w:p w14:paraId="239C9DA0" w14:textId="77777777" w:rsidR="0053707C" w:rsidRDefault="0053707C" w:rsidP="0053707C">
            <w:pPr>
              <w:pStyle w:val="Odstavecseseznamem"/>
              <w:numPr>
                <w:ilvl w:val="0"/>
                <w:numId w:val="25"/>
              </w:numPr>
              <w:ind w:left="284" w:hanging="57"/>
              <w:jc w:val="both"/>
            </w:pPr>
            <w:r w:rsidRPr="00D373C5">
              <w:t>Způsoby citace literárních zdrojů</w:t>
            </w:r>
            <w:r>
              <w:t>.</w:t>
            </w:r>
          </w:p>
        </w:tc>
      </w:tr>
      <w:tr w:rsidR="0053707C" w14:paraId="07E33B78" w14:textId="77777777" w:rsidTr="00A758E6">
        <w:trPr>
          <w:gridBefore w:val="1"/>
          <w:gridAfter w:val="1"/>
          <w:wBefore w:w="171" w:type="dxa"/>
          <w:wAfter w:w="34" w:type="dxa"/>
          <w:trHeight w:val="265"/>
        </w:trPr>
        <w:tc>
          <w:tcPr>
            <w:tcW w:w="3647" w:type="dxa"/>
            <w:gridSpan w:val="5"/>
            <w:tcBorders>
              <w:top w:val="nil"/>
            </w:tcBorders>
            <w:shd w:val="clear" w:color="auto" w:fill="F7CAAC"/>
          </w:tcPr>
          <w:p w14:paraId="25801B87" w14:textId="77777777" w:rsidR="0053707C" w:rsidRDefault="0053707C" w:rsidP="0053707C">
            <w:pPr>
              <w:jc w:val="both"/>
            </w:pPr>
            <w:r>
              <w:rPr>
                <w:b/>
              </w:rPr>
              <w:t>Studijní literatura a studijní pomůcky</w:t>
            </w:r>
          </w:p>
        </w:tc>
        <w:tc>
          <w:tcPr>
            <w:tcW w:w="6213" w:type="dxa"/>
            <w:gridSpan w:val="15"/>
            <w:tcBorders>
              <w:top w:val="nil"/>
              <w:bottom w:val="nil"/>
            </w:tcBorders>
          </w:tcPr>
          <w:p w14:paraId="3EACD7E5" w14:textId="77777777" w:rsidR="0053707C" w:rsidRDefault="0053707C" w:rsidP="0053707C">
            <w:pPr>
              <w:jc w:val="both"/>
            </w:pPr>
          </w:p>
        </w:tc>
      </w:tr>
      <w:tr w:rsidR="0053707C" w14:paraId="53BCADB2" w14:textId="77777777" w:rsidTr="00A758E6">
        <w:trPr>
          <w:gridBefore w:val="1"/>
          <w:gridAfter w:val="1"/>
          <w:wBefore w:w="171" w:type="dxa"/>
          <w:wAfter w:w="34" w:type="dxa"/>
          <w:trHeight w:val="1497"/>
        </w:trPr>
        <w:tc>
          <w:tcPr>
            <w:tcW w:w="9860" w:type="dxa"/>
            <w:gridSpan w:val="20"/>
            <w:tcBorders>
              <w:top w:val="nil"/>
            </w:tcBorders>
          </w:tcPr>
          <w:p w14:paraId="0473AFFE" w14:textId="77777777" w:rsidR="00C4637E" w:rsidRPr="00C4637E" w:rsidRDefault="00C4637E" w:rsidP="00C4637E">
            <w:pPr>
              <w:jc w:val="both"/>
              <w:rPr>
                <w:u w:val="single"/>
              </w:rPr>
            </w:pPr>
            <w:r w:rsidRPr="00C4637E">
              <w:rPr>
                <w:u w:val="single"/>
              </w:rPr>
              <w:t>Povinná literatura:</w:t>
            </w:r>
          </w:p>
          <w:p w14:paraId="653351A7" w14:textId="77777777" w:rsidR="00C4637E" w:rsidRPr="00C4637E" w:rsidRDefault="00C4637E" w:rsidP="00C4637E">
            <w:pPr>
              <w:jc w:val="both"/>
            </w:pPr>
            <w:r w:rsidRPr="00C4637E">
              <w:t>Odborná literatura podle pokynů vedoucího diplomové práce.</w:t>
            </w:r>
          </w:p>
          <w:p w14:paraId="7CD05E36" w14:textId="77777777" w:rsidR="00C4637E" w:rsidRPr="00C4637E" w:rsidRDefault="00C4637E" w:rsidP="00C4637E">
            <w:pPr>
              <w:jc w:val="both"/>
            </w:pPr>
            <w:r w:rsidRPr="00C4637E">
              <w:t>Platné předpisy UTB ve Zlíně pro vypracování diplomové práce.</w:t>
            </w:r>
          </w:p>
          <w:p w14:paraId="60BB490F" w14:textId="77777777" w:rsidR="00C4637E" w:rsidRPr="00C4637E" w:rsidRDefault="00C4637E" w:rsidP="00C4637E">
            <w:pPr>
              <w:jc w:val="both"/>
            </w:pPr>
            <w:r w:rsidRPr="00C4637E">
              <w:t>Šablona UTB ve Zlíně pro vypracování diplomové práce.</w:t>
            </w:r>
          </w:p>
          <w:p w14:paraId="0BEE9FA4" w14:textId="77777777" w:rsidR="00C4637E" w:rsidRPr="00C4637E" w:rsidRDefault="00C4637E" w:rsidP="00C4637E">
            <w:pPr>
              <w:jc w:val="both"/>
              <w:rPr>
                <w:u w:val="single"/>
              </w:rPr>
            </w:pPr>
          </w:p>
          <w:p w14:paraId="5C6F0C3A" w14:textId="77777777" w:rsidR="00C4637E" w:rsidRPr="00C4637E" w:rsidRDefault="00C4637E" w:rsidP="00C4637E">
            <w:pPr>
              <w:jc w:val="both"/>
              <w:rPr>
                <w:u w:val="single"/>
              </w:rPr>
            </w:pPr>
            <w:r w:rsidRPr="00C4637E">
              <w:rPr>
                <w:u w:val="single"/>
              </w:rPr>
              <w:t>Doporučená literatura:</w:t>
            </w:r>
          </w:p>
          <w:p w14:paraId="2B34E902" w14:textId="77777777" w:rsidR="00C4637E" w:rsidRPr="00C4637E" w:rsidRDefault="00C4637E" w:rsidP="00C4637E">
            <w:pPr>
              <w:jc w:val="both"/>
            </w:pPr>
            <w:r w:rsidRPr="00C4637E">
              <w:t>Knihovna UTB ve Zlíně (vědecké databáze, generátor citací).</w:t>
            </w:r>
          </w:p>
          <w:p w14:paraId="04E15669" w14:textId="27DBC6B2" w:rsidR="0053707C" w:rsidRPr="0032078B" w:rsidRDefault="00C4637E" w:rsidP="00C4637E">
            <w:pPr>
              <w:spacing w:line="252" w:lineRule="auto"/>
              <w:jc w:val="both"/>
            </w:pPr>
            <w:r w:rsidRPr="00C4637E">
              <w:t>LENGÁLOVÁ, A. Guide to Writing Master Thesis in English. Zlín: UTB, 2010. ISBN 978-80-7318-952-5. Dostupné online: http://hdl.handle.net/10563/26214.</w:t>
            </w:r>
          </w:p>
        </w:tc>
      </w:tr>
      <w:tr w:rsidR="0053707C" w14:paraId="740EAB9A" w14:textId="77777777" w:rsidTr="00A758E6">
        <w:trPr>
          <w:gridBefore w:val="1"/>
          <w:gridAfter w:val="1"/>
          <w:wBefore w:w="171" w:type="dxa"/>
          <w:wAfter w:w="34" w:type="dxa"/>
        </w:trPr>
        <w:tc>
          <w:tcPr>
            <w:tcW w:w="9860" w:type="dxa"/>
            <w:gridSpan w:val="20"/>
            <w:tcBorders>
              <w:top w:val="single" w:sz="12" w:space="0" w:color="auto"/>
              <w:left w:val="single" w:sz="2" w:space="0" w:color="auto"/>
              <w:bottom w:val="single" w:sz="2" w:space="0" w:color="auto"/>
              <w:right w:val="single" w:sz="2" w:space="0" w:color="auto"/>
            </w:tcBorders>
            <w:shd w:val="clear" w:color="auto" w:fill="F7CAAC"/>
          </w:tcPr>
          <w:p w14:paraId="08605E4F" w14:textId="77777777" w:rsidR="0053707C" w:rsidRDefault="0053707C" w:rsidP="0053707C">
            <w:pPr>
              <w:jc w:val="center"/>
              <w:rPr>
                <w:b/>
              </w:rPr>
            </w:pPr>
            <w:r>
              <w:rPr>
                <w:b/>
              </w:rPr>
              <w:t>Informace ke kombinované nebo distanční formě</w:t>
            </w:r>
          </w:p>
        </w:tc>
      </w:tr>
      <w:tr w:rsidR="0053707C" w14:paraId="774A36B0" w14:textId="77777777" w:rsidTr="00A758E6">
        <w:trPr>
          <w:gridBefore w:val="1"/>
          <w:gridAfter w:val="1"/>
          <w:wBefore w:w="171" w:type="dxa"/>
          <w:wAfter w:w="34" w:type="dxa"/>
        </w:trPr>
        <w:tc>
          <w:tcPr>
            <w:tcW w:w="4782" w:type="dxa"/>
            <w:gridSpan w:val="8"/>
            <w:tcBorders>
              <w:top w:val="single" w:sz="2" w:space="0" w:color="auto"/>
            </w:tcBorders>
            <w:shd w:val="clear" w:color="auto" w:fill="F7CAAC"/>
          </w:tcPr>
          <w:p w14:paraId="71DA27E8" w14:textId="77777777" w:rsidR="0053707C" w:rsidRDefault="0053707C" w:rsidP="0053707C">
            <w:pPr>
              <w:jc w:val="both"/>
            </w:pPr>
            <w:r>
              <w:rPr>
                <w:b/>
              </w:rPr>
              <w:t>Rozsah konzultací (soustředění)</w:t>
            </w:r>
          </w:p>
        </w:tc>
        <w:tc>
          <w:tcPr>
            <w:tcW w:w="888" w:type="dxa"/>
            <w:gridSpan w:val="3"/>
            <w:tcBorders>
              <w:top w:val="single" w:sz="2" w:space="0" w:color="auto"/>
            </w:tcBorders>
          </w:tcPr>
          <w:p w14:paraId="5939DDF3" w14:textId="77777777" w:rsidR="0053707C" w:rsidRDefault="0053707C" w:rsidP="0053707C">
            <w:pPr>
              <w:jc w:val="center"/>
            </w:pPr>
          </w:p>
        </w:tc>
        <w:tc>
          <w:tcPr>
            <w:tcW w:w="4190" w:type="dxa"/>
            <w:gridSpan w:val="9"/>
            <w:tcBorders>
              <w:top w:val="single" w:sz="2" w:space="0" w:color="auto"/>
            </w:tcBorders>
            <w:shd w:val="clear" w:color="auto" w:fill="F7CAAC"/>
          </w:tcPr>
          <w:p w14:paraId="1C04980F" w14:textId="77777777" w:rsidR="0053707C" w:rsidRDefault="0053707C" w:rsidP="0053707C">
            <w:pPr>
              <w:jc w:val="both"/>
              <w:rPr>
                <w:b/>
              </w:rPr>
            </w:pPr>
            <w:r>
              <w:rPr>
                <w:b/>
              </w:rPr>
              <w:t xml:space="preserve">hodin </w:t>
            </w:r>
          </w:p>
        </w:tc>
      </w:tr>
      <w:tr w:rsidR="0053707C" w14:paraId="09C32ADE" w14:textId="77777777" w:rsidTr="00A758E6">
        <w:trPr>
          <w:gridBefore w:val="1"/>
          <w:gridAfter w:val="1"/>
          <w:wBefore w:w="171" w:type="dxa"/>
          <w:wAfter w:w="34" w:type="dxa"/>
        </w:trPr>
        <w:tc>
          <w:tcPr>
            <w:tcW w:w="9860" w:type="dxa"/>
            <w:gridSpan w:val="20"/>
            <w:shd w:val="clear" w:color="auto" w:fill="F7CAAC"/>
          </w:tcPr>
          <w:p w14:paraId="7520E376" w14:textId="77777777" w:rsidR="0053707C" w:rsidRDefault="0053707C" w:rsidP="0053707C">
            <w:pPr>
              <w:jc w:val="both"/>
              <w:rPr>
                <w:b/>
              </w:rPr>
            </w:pPr>
            <w:r>
              <w:rPr>
                <w:b/>
              </w:rPr>
              <w:t>Informace o způsobu kontaktu s vyučujícím</w:t>
            </w:r>
          </w:p>
        </w:tc>
      </w:tr>
      <w:tr w:rsidR="0053707C" w14:paraId="067005BC" w14:textId="77777777" w:rsidTr="00A758E6">
        <w:trPr>
          <w:gridBefore w:val="1"/>
          <w:gridAfter w:val="1"/>
          <w:wBefore w:w="171" w:type="dxa"/>
          <w:wAfter w:w="34" w:type="dxa"/>
          <w:trHeight w:val="1234"/>
        </w:trPr>
        <w:tc>
          <w:tcPr>
            <w:tcW w:w="9860" w:type="dxa"/>
            <w:gridSpan w:val="20"/>
          </w:tcPr>
          <w:p w14:paraId="76EB80D1" w14:textId="3D25D4FD" w:rsidR="0053707C" w:rsidRDefault="0053707C" w:rsidP="0053707C">
            <w:pPr>
              <w:jc w:val="both"/>
            </w:pPr>
          </w:p>
          <w:p w14:paraId="6F68CFFD" w14:textId="77777777" w:rsidR="00C4637E" w:rsidRDefault="00C4637E" w:rsidP="0053707C">
            <w:pPr>
              <w:jc w:val="both"/>
            </w:pPr>
          </w:p>
          <w:p w14:paraId="23001433" w14:textId="77777777" w:rsidR="00C4637E" w:rsidRDefault="00C4637E" w:rsidP="0053707C">
            <w:pPr>
              <w:jc w:val="both"/>
            </w:pPr>
          </w:p>
          <w:p w14:paraId="5513A299" w14:textId="77777777" w:rsidR="00C4637E" w:rsidRPr="00721444" w:rsidRDefault="00C4637E" w:rsidP="0053707C">
            <w:pPr>
              <w:jc w:val="both"/>
            </w:pPr>
          </w:p>
          <w:p w14:paraId="43B9C936" w14:textId="77777777" w:rsidR="0053707C" w:rsidRDefault="0053707C" w:rsidP="0053707C">
            <w:pPr>
              <w:jc w:val="both"/>
              <w:rPr>
                <w:sz w:val="19"/>
                <w:szCs w:val="19"/>
              </w:rPr>
            </w:pPr>
          </w:p>
          <w:p w14:paraId="4968FD0D" w14:textId="77777777" w:rsidR="0053707C" w:rsidRDefault="0053707C" w:rsidP="0053707C">
            <w:pPr>
              <w:jc w:val="both"/>
              <w:rPr>
                <w:sz w:val="19"/>
                <w:szCs w:val="19"/>
              </w:rPr>
            </w:pPr>
          </w:p>
          <w:p w14:paraId="6912D2E8" w14:textId="77777777" w:rsidR="00C4637E" w:rsidRDefault="00C4637E" w:rsidP="0053707C">
            <w:pPr>
              <w:jc w:val="both"/>
            </w:pPr>
          </w:p>
          <w:p w14:paraId="12320CB0" w14:textId="77777777" w:rsidR="00C4637E" w:rsidRDefault="00C4637E" w:rsidP="0053707C">
            <w:pPr>
              <w:jc w:val="both"/>
            </w:pPr>
          </w:p>
          <w:p w14:paraId="251D7FD3" w14:textId="77777777" w:rsidR="00C4637E" w:rsidRDefault="00C4637E" w:rsidP="0053707C">
            <w:pPr>
              <w:jc w:val="both"/>
            </w:pPr>
          </w:p>
          <w:p w14:paraId="77BD8ADB" w14:textId="77777777" w:rsidR="00C4637E" w:rsidRDefault="00C4637E" w:rsidP="0053707C">
            <w:pPr>
              <w:jc w:val="both"/>
            </w:pPr>
          </w:p>
          <w:p w14:paraId="09B1D61E" w14:textId="77777777" w:rsidR="0053707C" w:rsidRDefault="0053707C" w:rsidP="0053707C">
            <w:pPr>
              <w:jc w:val="both"/>
            </w:pPr>
          </w:p>
        </w:tc>
      </w:tr>
      <w:tr w:rsidR="0053707C" w14:paraId="04330B18"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double" w:sz="4" w:space="0" w:color="00000A"/>
              <w:right w:val="single" w:sz="4" w:space="0" w:color="00000A"/>
            </w:tcBorders>
            <w:shd w:val="clear" w:color="auto" w:fill="BDD6EE"/>
          </w:tcPr>
          <w:p w14:paraId="12989FB1" w14:textId="77777777" w:rsidR="0053707C" w:rsidRDefault="0053707C" w:rsidP="0053707C">
            <w:pPr>
              <w:jc w:val="both"/>
            </w:pPr>
            <w:r>
              <w:rPr>
                <w:b/>
                <w:sz w:val="28"/>
              </w:rPr>
              <w:lastRenderedPageBreak/>
              <w:t>B-III – Charakteristika studijního předmětu</w:t>
            </w:r>
          </w:p>
        </w:tc>
      </w:tr>
      <w:tr w:rsidR="0053707C" w14:paraId="629C7A37"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double" w:sz="4" w:space="0" w:color="00000A"/>
              <w:left w:val="single" w:sz="4" w:space="0" w:color="00000A"/>
              <w:bottom w:val="single" w:sz="4" w:space="0" w:color="00000A"/>
              <w:right w:val="single" w:sz="4" w:space="0" w:color="00000A"/>
            </w:tcBorders>
            <w:shd w:val="clear" w:color="auto" w:fill="F7CAAC"/>
          </w:tcPr>
          <w:p w14:paraId="353D3744" w14:textId="77777777" w:rsidR="0053707C" w:rsidRDefault="0053707C" w:rsidP="0053707C">
            <w:pPr>
              <w:jc w:val="both"/>
            </w:pPr>
            <w:r>
              <w:rPr>
                <w:b/>
              </w:rPr>
              <w:t>Název studijního předmětu</w:t>
            </w:r>
          </w:p>
        </w:tc>
        <w:tc>
          <w:tcPr>
            <w:tcW w:w="6779" w:type="dxa"/>
            <w:gridSpan w:val="17"/>
            <w:tcBorders>
              <w:top w:val="double" w:sz="4" w:space="0" w:color="00000A"/>
              <w:left w:val="single" w:sz="4" w:space="0" w:color="00000A"/>
              <w:bottom w:val="single" w:sz="4" w:space="0" w:color="00000A"/>
              <w:right w:val="single" w:sz="4" w:space="0" w:color="00000A"/>
            </w:tcBorders>
            <w:shd w:val="clear" w:color="auto" w:fill="auto"/>
          </w:tcPr>
          <w:p w14:paraId="087DF13E" w14:textId="60E54119" w:rsidR="0053707C" w:rsidRPr="00A71D37" w:rsidRDefault="00C4637E" w:rsidP="0053707C">
            <w:pPr>
              <w:jc w:val="both"/>
              <w:rPr>
                <w:b/>
              </w:rPr>
            </w:pPr>
            <w:bookmarkStart w:id="452" w:name="Exkurze"/>
            <w:bookmarkEnd w:id="452"/>
            <w:r w:rsidRPr="00014DE6">
              <w:rPr>
                <w:b/>
              </w:rPr>
              <w:t>Educational Excursion</w:t>
            </w:r>
          </w:p>
        </w:tc>
      </w:tr>
      <w:tr w:rsidR="0053707C" w14:paraId="3EE218F6"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28096DA5" w14:textId="77777777" w:rsidR="0053707C" w:rsidRDefault="0053707C" w:rsidP="0053707C">
            <w:pPr>
              <w:jc w:val="both"/>
            </w:pPr>
            <w:r>
              <w:rPr>
                <w:b/>
              </w:rPr>
              <w:t>Typ předmětu</w:t>
            </w:r>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0CC0085E" w14:textId="77777777" w:rsidR="0053707C" w:rsidRDefault="0053707C" w:rsidP="0053707C">
            <w:pPr>
              <w:jc w:val="both"/>
            </w:pPr>
            <w:r>
              <w:t>povinný</w:t>
            </w:r>
          </w:p>
        </w:tc>
        <w:tc>
          <w:tcPr>
            <w:tcW w:w="2691" w:type="dxa"/>
            <w:gridSpan w:val="5"/>
            <w:tcBorders>
              <w:top w:val="single" w:sz="4" w:space="0" w:color="00000A"/>
              <w:left w:val="single" w:sz="4" w:space="0" w:color="00000A"/>
              <w:bottom w:val="single" w:sz="4" w:space="0" w:color="00000A"/>
              <w:right w:val="single" w:sz="4" w:space="0" w:color="00000A"/>
            </w:tcBorders>
            <w:shd w:val="clear" w:color="auto" w:fill="F7CAAC"/>
          </w:tcPr>
          <w:p w14:paraId="3E0DC52E" w14:textId="77777777" w:rsidR="0053707C" w:rsidRDefault="0053707C" w:rsidP="0053707C">
            <w:pPr>
              <w:jc w:val="both"/>
            </w:pPr>
            <w:r>
              <w:rPr>
                <w:b/>
              </w:rPr>
              <w:t>doporučený ročník / semestr</w:t>
            </w:r>
          </w:p>
        </w:tc>
        <w:tc>
          <w:tcPr>
            <w:tcW w:w="684" w:type="dxa"/>
            <w:gridSpan w:val="2"/>
            <w:tcBorders>
              <w:top w:val="single" w:sz="4" w:space="0" w:color="00000A"/>
              <w:left w:val="single" w:sz="4" w:space="0" w:color="00000A"/>
              <w:bottom w:val="single" w:sz="4" w:space="0" w:color="00000A"/>
              <w:right w:val="single" w:sz="4" w:space="0" w:color="00000A"/>
            </w:tcBorders>
            <w:shd w:val="clear" w:color="auto" w:fill="auto"/>
          </w:tcPr>
          <w:p w14:paraId="3152570B" w14:textId="77777777" w:rsidR="0053707C" w:rsidRPr="00E863C0" w:rsidRDefault="0053707C" w:rsidP="0053707C">
            <w:pPr>
              <w:jc w:val="both"/>
            </w:pPr>
            <w:r w:rsidRPr="00E863C0">
              <w:t>2/LS</w:t>
            </w:r>
          </w:p>
        </w:tc>
      </w:tr>
      <w:tr w:rsidR="0053707C" w14:paraId="19C0B623"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02E478A7" w14:textId="77777777" w:rsidR="0053707C" w:rsidRDefault="0053707C" w:rsidP="0053707C">
            <w:pPr>
              <w:jc w:val="both"/>
            </w:pPr>
            <w:r>
              <w:rPr>
                <w:b/>
              </w:rPr>
              <w:t>Rozsah studijního předmětu</w:t>
            </w:r>
          </w:p>
        </w:tc>
        <w:tc>
          <w:tcPr>
            <w:tcW w:w="1701" w:type="dxa"/>
            <w:gridSpan w:val="5"/>
            <w:tcBorders>
              <w:top w:val="single" w:sz="4" w:space="0" w:color="00000A"/>
              <w:left w:val="single" w:sz="4" w:space="0" w:color="00000A"/>
              <w:bottom w:val="single" w:sz="4" w:space="0" w:color="00000A"/>
              <w:right w:val="single" w:sz="4" w:space="0" w:color="00000A"/>
            </w:tcBorders>
            <w:shd w:val="clear" w:color="auto" w:fill="auto"/>
          </w:tcPr>
          <w:p w14:paraId="11F545A2" w14:textId="469CFEDC" w:rsidR="0053707C" w:rsidRDefault="00194A70" w:rsidP="00194A70">
            <w:pPr>
              <w:jc w:val="both"/>
            </w:pPr>
            <w:r>
              <w:t>0p+0s+</w:t>
            </w:r>
            <w:r w:rsidR="0053707C" w:rsidRPr="00194A70">
              <w:t>28</w:t>
            </w:r>
            <w:r>
              <w:t>l</w:t>
            </w:r>
          </w:p>
        </w:tc>
        <w:tc>
          <w:tcPr>
            <w:tcW w:w="888" w:type="dxa"/>
            <w:gridSpan w:val="3"/>
            <w:tcBorders>
              <w:top w:val="single" w:sz="4" w:space="0" w:color="00000A"/>
              <w:left w:val="single" w:sz="4" w:space="0" w:color="00000A"/>
              <w:bottom w:val="single" w:sz="4" w:space="0" w:color="00000A"/>
              <w:right w:val="single" w:sz="4" w:space="0" w:color="00000A"/>
            </w:tcBorders>
            <w:shd w:val="clear" w:color="auto" w:fill="F7CAAC"/>
          </w:tcPr>
          <w:p w14:paraId="097D1CB7" w14:textId="77777777" w:rsidR="0053707C" w:rsidRDefault="0053707C" w:rsidP="0053707C">
            <w:pPr>
              <w:jc w:val="both"/>
            </w:pPr>
            <w:r>
              <w:rPr>
                <w:b/>
              </w:rPr>
              <w:t xml:space="preserve">hod. </w:t>
            </w:r>
          </w:p>
        </w:tc>
        <w:tc>
          <w:tcPr>
            <w:tcW w:w="815" w:type="dxa"/>
            <w:gridSpan w:val="2"/>
            <w:tcBorders>
              <w:top w:val="single" w:sz="4" w:space="0" w:color="00000A"/>
              <w:left w:val="single" w:sz="4" w:space="0" w:color="00000A"/>
              <w:bottom w:val="single" w:sz="4" w:space="0" w:color="00000A"/>
              <w:right w:val="single" w:sz="4" w:space="0" w:color="00000A"/>
            </w:tcBorders>
            <w:shd w:val="clear" w:color="auto" w:fill="auto"/>
          </w:tcPr>
          <w:p w14:paraId="1FC36030" w14:textId="77777777" w:rsidR="0053707C" w:rsidRDefault="0053707C" w:rsidP="0053707C">
            <w:pPr>
              <w:jc w:val="both"/>
            </w:pPr>
            <w:r>
              <w:t>28</w:t>
            </w:r>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254DE4C2" w14:textId="77777777" w:rsidR="0053707C" w:rsidRDefault="0053707C" w:rsidP="0053707C">
            <w:pPr>
              <w:jc w:val="both"/>
            </w:pPr>
            <w:r>
              <w:rPr>
                <w:b/>
              </w:rPr>
              <w:t>kreditů</w:t>
            </w:r>
          </w:p>
        </w:tc>
        <w:tc>
          <w:tcPr>
            <w:tcW w:w="1222" w:type="dxa"/>
            <w:gridSpan w:val="3"/>
            <w:tcBorders>
              <w:top w:val="single" w:sz="4" w:space="0" w:color="00000A"/>
              <w:left w:val="single" w:sz="4" w:space="0" w:color="00000A"/>
              <w:bottom w:val="single" w:sz="4" w:space="0" w:color="00000A"/>
              <w:right w:val="single" w:sz="4" w:space="0" w:color="00000A"/>
            </w:tcBorders>
            <w:shd w:val="clear" w:color="auto" w:fill="auto"/>
          </w:tcPr>
          <w:p w14:paraId="384DBFB8" w14:textId="748E84E4" w:rsidR="0053707C" w:rsidRPr="00E863C0" w:rsidRDefault="00826573" w:rsidP="0053707C">
            <w:pPr>
              <w:jc w:val="both"/>
            </w:pPr>
            <w:r>
              <w:t>1</w:t>
            </w:r>
          </w:p>
        </w:tc>
      </w:tr>
      <w:tr w:rsidR="0053707C" w14:paraId="75C82CDF"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11180A59" w14:textId="77777777" w:rsidR="0053707C" w:rsidRDefault="0053707C" w:rsidP="0053707C">
            <w:pPr>
              <w:jc w:val="both"/>
            </w:pPr>
            <w:r>
              <w:rPr>
                <w:b/>
              </w:rPr>
              <w:t>Prerekvizity, korekvizity, ekvivalence</w:t>
            </w:r>
          </w:p>
        </w:tc>
        <w:tc>
          <w:tcPr>
            <w:tcW w:w="6779" w:type="dxa"/>
            <w:gridSpan w:val="17"/>
            <w:tcBorders>
              <w:top w:val="single" w:sz="4" w:space="0" w:color="00000A"/>
              <w:left w:val="single" w:sz="4" w:space="0" w:color="00000A"/>
              <w:bottom w:val="single" w:sz="4" w:space="0" w:color="00000A"/>
              <w:right w:val="single" w:sz="4" w:space="0" w:color="00000A"/>
            </w:tcBorders>
            <w:shd w:val="clear" w:color="auto" w:fill="auto"/>
          </w:tcPr>
          <w:p w14:paraId="6251C38F" w14:textId="77777777" w:rsidR="0053707C" w:rsidRPr="00E863C0" w:rsidRDefault="0053707C" w:rsidP="0053707C">
            <w:pPr>
              <w:jc w:val="both"/>
            </w:pPr>
          </w:p>
        </w:tc>
      </w:tr>
      <w:tr w:rsidR="0053707C" w14:paraId="4740509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1B6E64BE" w14:textId="77777777" w:rsidR="0053707C" w:rsidRDefault="0053707C" w:rsidP="0053707C">
            <w:pPr>
              <w:jc w:val="both"/>
            </w:pPr>
            <w:r>
              <w:rPr>
                <w:b/>
              </w:rPr>
              <w:t>Způsob ověření studijních výsledků</w:t>
            </w:r>
          </w:p>
        </w:tc>
        <w:tc>
          <w:tcPr>
            <w:tcW w:w="3404" w:type="dxa"/>
            <w:gridSpan w:val="10"/>
            <w:tcBorders>
              <w:top w:val="single" w:sz="4" w:space="0" w:color="00000A"/>
              <w:left w:val="single" w:sz="4" w:space="0" w:color="00000A"/>
              <w:bottom w:val="single" w:sz="4" w:space="0" w:color="00000A"/>
              <w:right w:val="single" w:sz="4" w:space="0" w:color="00000A"/>
            </w:tcBorders>
            <w:shd w:val="clear" w:color="auto" w:fill="auto"/>
          </w:tcPr>
          <w:p w14:paraId="751B9F11" w14:textId="77777777" w:rsidR="0053707C" w:rsidRDefault="0053707C" w:rsidP="0053707C">
            <w:pPr>
              <w:pStyle w:val="Normlnweb"/>
              <w:spacing w:after="0"/>
            </w:pPr>
            <w:r>
              <w:rPr>
                <w:color w:val="000000"/>
                <w:sz w:val="20"/>
                <w:szCs w:val="20"/>
              </w:rPr>
              <w:t>zápočet</w:t>
            </w:r>
          </w:p>
        </w:tc>
        <w:tc>
          <w:tcPr>
            <w:tcW w:w="1559" w:type="dxa"/>
            <w:gridSpan w:val="3"/>
            <w:tcBorders>
              <w:top w:val="single" w:sz="4" w:space="0" w:color="00000A"/>
              <w:left w:val="single" w:sz="4" w:space="0" w:color="00000A"/>
              <w:bottom w:val="single" w:sz="4" w:space="0" w:color="00000A"/>
              <w:right w:val="single" w:sz="4" w:space="0" w:color="00000A"/>
            </w:tcBorders>
            <w:shd w:val="clear" w:color="auto" w:fill="F7CAAC"/>
          </w:tcPr>
          <w:p w14:paraId="3FB24B68" w14:textId="77777777" w:rsidR="0053707C" w:rsidRDefault="0053707C" w:rsidP="0053707C">
            <w:pPr>
              <w:jc w:val="both"/>
            </w:pPr>
            <w:r>
              <w:rPr>
                <w:b/>
              </w:rPr>
              <w:t>Forma výuky</w:t>
            </w:r>
          </w:p>
        </w:tc>
        <w:tc>
          <w:tcPr>
            <w:tcW w:w="1816" w:type="dxa"/>
            <w:gridSpan w:val="4"/>
            <w:tcBorders>
              <w:top w:val="single" w:sz="4" w:space="0" w:color="00000A"/>
              <w:left w:val="single" w:sz="4" w:space="0" w:color="00000A"/>
              <w:bottom w:val="single" w:sz="4" w:space="0" w:color="00000A"/>
              <w:right w:val="single" w:sz="4" w:space="0" w:color="00000A"/>
            </w:tcBorders>
            <w:shd w:val="clear" w:color="auto" w:fill="auto"/>
          </w:tcPr>
          <w:p w14:paraId="3603B4EA" w14:textId="77777777" w:rsidR="0053707C" w:rsidRPr="00E863C0" w:rsidRDefault="0053707C" w:rsidP="0053707C">
            <w:pPr>
              <w:pStyle w:val="Normlnweb"/>
              <w:spacing w:after="0"/>
              <w:rPr>
                <w:sz w:val="20"/>
                <w:szCs w:val="20"/>
              </w:rPr>
            </w:pPr>
            <w:r w:rsidRPr="00E863C0">
              <w:rPr>
                <w:sz w:val="20"/>
                <w:szCs w:val="20"/>
              </w:rPr>
              <w:t>laboratorní cvičení</w:t>
            </w:r>
          </w:p>
        </w:tc>
      </w:tr>
      <w:tr w:rsidR="0053707C" w14:paraId="6CBE8280"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095FC988" w14:textId="77777777" w:rsidR="0053707C" w:rsidRDefault="0053707C" w:rsidP="0053707C">
            <w:pPr>
              <w:jc w:val="both"/>
            </w:pPr>
            <w:r>
              <w:rPr>
                <w:b/>
              </w:rPr>
              <w:t>Forma způsobu ověření studijních výsledků a další požadavky na studenta</w:t>
            </w:r>
          </w:p>
        </w:tc>
        <w:tc>
          <w:tcPr>
            <w:tcW w:w="6779" w:type="dxa"/>
            <w:gridSpan w:val="17"/>
            <w:tcBorders>
              <w:top w:val="single" w:sz="4" w:space="0" w:color="00000A"/>
              <w:left w:val="single" w:sz="4" w:space="0" w:color="00000A"/>
              <w:bottom w:val="single" w:sz="4" w:space="0" w:color="auto"/>
              <w:right w:val="single" w:sz="4" w:space="0" w:color="00000A"/>
            </w:tcBorders>
            <w:shd w:val="clear" w:color="auto" w:fill="auto"/>
          </w:tcPr>
          <w:p w14:paraId="3AC32DBD" w14:textId="77777777" w:rsidR="0053707C" w:rsidRDefault="0053707C" w:rsidP="0053707C">
            <w:pPr>
              <w:jc w:val="both"/>
            </w:pPr>
            <w:r>
              <w:t>Zápočet: účast na exkurzích a zpracování pěti seminárních prací na dané téma.</w:t>
            </w:r>
          </w:p>
        </w:tc>
      </w:tr>
      <w:tr w:rsidR="0053707C" w14:paraId="52CB0EBB"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97"/>
        </w:trPr>
        <w:tc>
          <w:tcPr>
            <w:tcW w:w="3081" w:type="dxa"/>
            <w:gridSpan w:val="3"/>
            <w:tcBorders>
              <w:left w:val="single" w:sz="4" w:space="0" w:color="00000A"/>
              <w:bottom w:val="single" w:sz="4" w:space="0" w:color="00000A"/>
              <w:right w:val="single" w:sz="4" w:space="0" w:color="00000A"/>
            </w:tcBorders>
            <w:shd w:val="clear" w:color="auto" w:fill="F7CAAC"/>
          </w:tcPr>
          <w:p w14:paraId="63A15658" w14:textId="77777777" w:rsidR="0053707C" w:rsidRDefault="0053707C" w:rsidP="0053707C">
            <w:pPr>
              <w:jc w:val="both"/>
            </w:pPr>
            <w:r>
              <w:rPr>
                <w:b/>
              </w:rPr>
              <w:t>Garant předmětu</w:t>
            </w:r>
          </w:p>
        </w:tc>
        <w:tc>
          <w:tcPr>
            <w:tcW w:w="6779" w:type="dxa"/>
            <w:gridSpan w:val="17"/>
            <w:tcBorders>
              <w:top w:val="single" w:sz="4" w:space="0" w:color="auto"/>
              <w:left w:val="single" w:sz="4" w:space="0" w:color="00000A"/>
              <w:bottom w:val="single" w:sz="4" w:space="0" w:color="00000A"/>
              <w:right w:val="single" w:sz="4" w:space="0" w:color="00000A"/>
            </w:tcBorders>
            <w:shd w:val="clear" w:color="auto" w:fill="auto"/>
          </w:tcPr>
          <w:p w14:paraId="3F7A52E6" w14:textId="52F3BE64" w:rsidR="0053707C" w:rsidRDefault="0053707C" w:rsidP="0053707C">
            <w:pPr>
              <w:jc w:val="both"/>
            </w:pPr>
          </w:p>
        </w:tc>
      </w:tr>
      <w:tr w:rsidR="0053707C" w14:paraId="4469BA4E"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43"/>
        </w:trPr>
        <w:tc>
          <w:tcPr>
            <w:tcW w:w="3081" w:type="dxa"/>
            <w:gridSpan w:val="3"/>
            <w:tcBorders>
              <w:left w:val="single" w:sz="4" w:space="0" w:color="00000A"/>
              <w:bottom w:val="single" w:sz="4" w:space="0" w:color="00000A"/>
              <w:right w:val="single" w:sz="4" w:space="0" w:color="00000A"/>
            </w:tcBorders>
            <w:shd w:val="clear" w:color="auto" w:fill="F7CAAC"/>
          </w:tcPr>
          <w:p w14:paraId="5300F938" w14:textId="77777777" w:rsidR="0053707C" w:rsidRDefault="0053707C" w:rsidP="0053707C">
            <w:pPr>
              <w:jc w:val="both"/>
            </w:pPr>
            <w:r>
              <w:rPr>
                <w:b/>
              </w:rPr>
              <w:t>Zapojení garanta do výuky předmětu</w:t>
            </w:r>
          </w:p>
        </w:tc>
        <w:tc>
          <w:tcPr>
            <w:tcW w:w="6779" w:type="dxa"/>
            <w:gridSpan w:val="17"/>
            <w:tcBorders>
              <w:left w:val="single" w:sz="4" w:space="0" w:color="00000A"/>
              <w:bottom w:val="single" w:sz="4" w:space="0" w:color="00000A"/>
              <w:right w:val="single" w:sz="4" w:space="0" w:color="00000A"/>
            </w:tcBorders>
            <w:shd w:val="clear" w:color="auto" w:fill="auto"/>
          </w:tcPr>
          <w:p w14:paraId="6765B8A7" w14:textId="6BDBDD5D" w:rsidR="0053707C" w:rsidRDefault="0053707C" w:rsidP="0053707C">
            <w:pPr>
              <w:jc w:val="both"/>
            </w:pPr>
          </w:p>
        </w:tc>
      </w:tr>
      <w:tr w:rsidR="0053707C" w14:paraId="3EB0EB0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271D21CC" w14:textId="77777777" w:rsidR="0053707C" w:rsidRDefault="0053707C" w:rsidP="0053707C">
            <w:pPr>
              <w:jc w:val="both"/>
            </w:pPr>
            <w:r>
              <w:rPr>
                <w:b/>
              </w:rPr>
              <w:t>Vyučující</w:t>
            </w:r>
          </w:p>
        </w:tc>
        <w:tc>
          <w:tcPr>
            <w:tcW w:w="6779" w:type="dxa"/>
            <w:gridSpan w:val="17"/>
            <w:tcBorders>
              <w:top w:val="single" w:sz="4" w:space="0" w:color="00000A"/>
              <w:left w:val="single" w:sz="4" w:space="0" w:color="00000A"/>
              <w:right w:val="single" w:sz="4" w:space="0" w:color="00000A"/>
            </w:tcBorders>
            <w:shd w:val="clear" w:color="auto" w:fill="auto"/>
          </w:tcPr>
          <w:p w14:paraId="23A65252" w14:textId="77777777" w:rsidR="0053707C" w:rsidRDefault="0053707C" w:rsidP="0053707C">
            <w:pPr>
              <w:jc w:val="both"/>
            </w:pPr>
          </w:p>
        </w:tc>
      </w:tr>
      <w:tr w:rsidR="0053707C" w14:paraId="0AAD831D"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168"/>
        </w:trPr>
        <w:tc>
          <w:tcPr>
            <w:tcW w:w="9860" w:type="dxa"/>
            <w:gridSpan w:val="20"/>
            <w:tcBorders>
              <w:left w:val="single" w:sz="4" w:space="0" w:color="00000A"/>
              <w:bottom w:val="single" w:sz="4" w:space="0" w:color="00000A"/>
              <w:right w:val="single" w:sz="4" w:space="0" w:color="00000A"/>
            </w:tcBorders>
            <w:shd w:val="clear" w:color="auto" w:fill="auto"/>
          </w:tcPr>
          <w:p w14:paraId="24346FB0" w14:textId="21F3736B" w:rsidR="0053707C" w:rsidRDefault="0053707C" w:rsidP="00194A70">
            <w:pPr>
              <w:spacing w:before="60" w:after="60"/>
              <w:jc w:val="both"/>
            </w:pPr>
            <w:r w:rsidRPr="00AD1893">
              <w:t>Ing. Markéta Julinová, Ph.D.</w:t>
            </w:r>
            <w:r>
              <w:t xml:space="preserve"> (100%</w:t>
            </w:r>
            <w:r w:rsidR="00194A70">
              <w:t xml:space="preserve"> l</w:t>
            </w:r>
            <w:r>
              <w:t>)</w:t>
            </w:r>
          </w:p>
        </w:tc>
      </w:tr>
      <w:tr w:rsidR="0053707C" w14:paraId="541D0954"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3081" w:type="dxa"/>
            <w:gridSpan w:val="3"/>
            <w:tcBorders>
              <w:top w:val="single" w:sz="4" w:space="0" w:color="00000A"/>
              <w:left w:val="single" w:sz="4" w:space="0" w:color="00000A"/>
              <w:bottom w:val="single" w:sz="4" w:space="0" w:color="00000A"/>
              <w:right w:val="single" w:sz="4" w:space="0" w:color="00000A"/>
            </w:tcBorders>
            <w:shd w:val="clear" w:color="auto" w:fill="F7CAAC"/>
          </w:tcPr>
          <w:p w14:paraId="3D8BB0A6" w14:textId="77777777" w:rsidR="0053707C" w:rsidRDefault="0053707C" w:rsidP="0053707C">
            <w:pPr>
              <w:jc w:val="both"/>
            </w:pPr>
            <w:r>
              <w:rPr>
                <w:b/>
              </w:rPr>
              <w:t>Stručná anotace předmětu</w:t>
            </w:r>
          </w:p>
        </w:tc>
        <w:tc>
          <w:tcPr>
            <w:tcW w:w="6779" w:type="dxa"/>
            <w:gridSpan w:val="17"/>
            <w:tcBorders>
              <w:top w:val="single" w:sz="4" w:space="0" w:color="00000A"/>
              <w:left w:val="single" w:sz="4" w:space="0" w:color="00000A"/>
              <w:right w:val="single" w:sz="4" w:space="0" w:color="00000A"/>
            </w:tcBorders>
            <w:shd w:val="clear" w:color="auto" w:fill="auto"/>
          </w:tcPr>
          <w:p w14:paraId="3304A43A" w14:textId="77777777" w:rsidR="0053707C" w:rsidRDefault="0053707C" w:rsidP="0053707C">
            <w:pPr>
              <w:jc w:val="both"/>
            </w:pPr>
          </w:p>
        </w:tc>
      </w:tr>
      <w:tr w:rsidR="0053707C" w14:paraId="384CDD88"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514"/>
        </w:trPr>
        <w:tc>
          <w:tcPr>
            <w:tcW w:w="9860" w:type="dxa"/>
            <w:gridSpan w:val="20"/>
            <w:tcBorders>
              <w:left w:val="single" w:sz="4" w:space="0" w:color="00000A"/>
              <w:bottom w:val="single" w:sz="12" w:space="0" w:color="00000A"/>
              <w:right w:val="single" w:sz="4" w:space="0" w:color="00000A"/>
            </w:tcBorders>
            <w:shd w:val="clear" w:color="auto" w:fill="auto"/>
          </w:tcPr>
          <w:p w14:paraId="78FBC78F" w14:textId="77777777" w:rsidR="0053707C" w:rsidRDefault="0053707C" w:rsidP="0053707C">
            <w:pPr>
              <w:jc w:val="both"/>
            </w:pPr>
            <w:r>
              <w:t>C</w:t>
            </w:r>
            <w:r w:rsidRPr="00392BC3">
              <w:t xml:space="preserve">ílem </w:t>
            </w:r>
            <w:r>
              <w:t>předmětu</w:t>
            </w:r>
            <w:r w:rsidRPr="00392BC3">
              <w:t xml:space="preserve"> je seznámit studenty s vybranými typy reálných technologických zařízení</w:t>
            </w:r>
            <w:r>
              <w:t xml:space="preserve"> využívajících především biotechnologické procesy</w:t>
            </w:r>
            <w:r w:rsidRPr="00392BC3">
              <w:t xml:space="preserve"> formou exkurzí</w:t>
            </w:r>
            <w:r>
              <w:t>, které</w:t>
            </w:r>
            <w:r w:rsidRPr="00392BC3">
              <w:t xml:space="preserve"> jsou vybírány podle akt</w:t>
            </w:r>
            <w:r>
              <w:t>uálních podmínek v daném akademickém roce:</w:t>
            </w:r>
          </w:p>
          <w:p w14:paraId="6E23B64D" w14:textId="77777777" w:rsidR="0053707C" w:rsidRDefault="0053707C" w:rsidP="0053707C">
            <w:pPr>
              <w:numPr>
                <w:ilvl w:val="0"/>
                <w:numId w:val="26"/>
              </w:numPr>
              <w:suppressAutoHyphens/>
              <w:ind w:left="284" w:hanging="57"/>
              <w:jc w:val="both"/>
            </w:pPr>
            <w:r>
              <w:t>Městská čistírna odpadních vod. (ČOV Malenovice).</w:t>
            </w:r>
          </w:p>
          <w:p w14:paraId="6B15A3D4" w14:textId="77777777" w:rsidR="0053707C" w:rsidRDefault="0053707C" w:rsidP="0053707C">
            <w:pPr>
              <w:numPr>
                <w:ilvl w:val="0"/>
                <w:numId w:val="26"/>
              </w:numPr>
              <w:suppressAutoHyphens/>
              <w:ind w:left="284" w:hanging="57"/>
              <w:jc w:val="both"/>
            </w:pPr>
            <w:r>
              <w:t>Průmyslová čistírna odpadních vod. (ČOV Toma a.s. Otrokovice).</w:t>
            </w:r>
          </w:p>
          <w:p w14:paraId="383ADF99" w14:textId="77777777" w:rsidR="0053707C" w:rsidRDefault="0053707C" w:rsidP="0053707C">
            <w:pPr>
              <w:numPr>
                <w:ilvl w:val="0"/>
                <w:numId w:val="26"/>
              </w:numPr>
              <w:suppressAutoHyphens/>
              <w:ind w:left="284" w:hanging="57"/>
              <w:jc w:val="both"/>
            </w:pPr>
            <w:r>
              <w:t>Kořenová čistírna odpadních vod.</w:t>
            </w:r>
            <w:r w:rsidRPr="00392BC3">
              <w:t xml:space="preserve"> </w:t>
            </w:r>
            <w:r>
              <w:t>(Hostětín).</w:t>
            </w:r>
          </w:p>
          <w:p w14:paraId="45A0B37E" w14:textId="77777777" w:rsidR="0053707C" w:rsidRDefault="0053707C" w:rsidP="0053707C">
            <w:pPr>
              <w:numPr>
                <w:ilvl w:val="0"/>
                <w:numId w:val="26"/>
              </w:numPr>
              <w:suppressAutoHyphens/>
              <w:ind w:left="284" w:hanging="57"/>
              <w:jc w:val="both"/>
            </w:pPr>
            <w:r>
              <w:t>F</w:t>
            </w:r>
            <w:r w:rsidRPr="00392BC3">
              <w:t>luidní spalování, odl</w:t>
            </w:r>
            <w:r>
              <w:t>učování pevných emisí ze spalin. (Teplárna - Zlín).</w:t>
            </w:r>
          </w:p>
          <w:p w14:paraId="4112CA7B" w14:textId="77777777" w:rsidR="0053707C" w:rsidRDefault="0053707C" w:rsidP="0053707C">
            <w:pPr>
              <w:numPr>
                <w:ilvl w:val="0"/>
                <w:numId w:val="26"/>
              </w:numPr>
              <w:suppressAutoHyphens/>
              <w:ind w:left="284" w:hanging="57"/>
              <w:jc w:val="both"/>
            </w:pPr>
            <w:r>
              <w:t>Z</w:t>
            </w:r>
            <w:r w:rsidRPr="00392BC3">
              <w:t xml:space="preserve">pracování odpadů </w:t>
            </w:r>
            <w:r>
              <w:t>-</w:t>
            </w:r>
            <w:r w:rsidRPr="00392BC3">
              <w:t xml:space="preserve"> sk</w:t>
            </w:r>
            <w:r>
              <w:t xml:space="preserve">ládkování, fermentace, kompostování. (Skládka Suchý důl - Zlín). </w:t>
            </w:r>
          </w:p>
          <w:p w14:paraId="08EEA522" w14:textId="77777777" w:rsidR="0053707C" w:rsidRDefault="0053707C" w:rsidP="0053707C">
            <w:pPr>
              <w:numPr>
                <w:ilvl w:val="0"/>
                <w:numId w:val="26"/>
              </w:numPr>
              <w:suppressAutoHyphens/>
              <w:ind w:left="284" w:hanging="57"/>
              <w:jc w:val="both"/>
            </w:pPr>
            <w:r>
              <w:t>Zpracování nebezpečných odpadů. (Spalovna nebezpečného odpadu Malenovice).</w:t>
            </w:r>
          </w:p>
          <w:p w14:paraId="4641B1AA" w14:textId="77777777" w:rsidR="0053707C" w:rsidRDefault="0053707C" w:rsidP="0053707C">
            <w:pPr>
              <w:numPr>
                <w:ilvl w:val="0"/>
                <w:numId w:val="26"/>
              </w:numPr>
              <w:suppressAutoHyphens/>
              <w:ind w:left="284" w:hanging="57"/>
              <w:jc w:val="both"/>
            </w:pPr>
            <w:r>
              <w:t>A</w:t>
            </w:r>
            <w:r w:rsidRPr="00392BC3">
              <w:t>kredit</w:t>
            </w:r>
            <w:r>
              <w:t>ovaná analytická laboratoř.</w:t>
            </w:r>
            <w:r w:rsidRPr="00392BC3">
              <w:t xml:space="preserve"> </w:t>
            </w:r>
          </w:p>
          <w:p w14:paraId="614995F5" w14:textId="77777777" w:rsidR="0053707C" w:rsidRDefault="0053707C" w:rsidP="0053707C">
            <w:pPr>
              <w:numPr>
                <w:ilvl w:val="0"/>
                <w:numId w:val="26"/>
              </w:numPr>
              <w:suppressAutoHyphens/>
              <w:ind w:left="284" w:hanging="57"/>
              <w:jc w:val="both"/>
            </w:pPr>
            <w:r>
              <w:t>Úprava povrchových vod na pitné. (UV Klečůvka).</w:t>
            </w:r>
          </w:p>
          <w:p w14:paraId="5F0AB19E" w14:textId="77777777" w:rsidR="0053707C" w:rsidRPr="00392BC3" w:rsidRDefault="0053707C" w:rsidP="0053707C">
            <w:pPr>
              <w:numPr>
                <w:ilvl w:val="0"/>
                <w:numId w:val="26"/>
              </w:numPr>
              <w:suppressAutoHyphens/>
              <w:ind w:left="284" w:hanging="57"/>
              <w:jc w:val="both"/>
            </w:pPr>
            <w:r>
              <w:t>Úprava podzemních vod na pitné. (UV Tlumačov).</w:t>
            </w:r>
          </w:p>
        </w:tc>
      </w:tr>
      <w:tr w:rsidR="0053707C" w14:paraId="58BAE20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265"/>
        </w:trPr>
        <w:tc>
          <w:tcPr>
            <w:tcW w:w="3647" w:type="dxa"/>
            <w:gridSpan w:val="5"/>
            <w:tcBorders>
              <w:left w:val="single" w:sz="4" w:space="0" w:color="00000A"/>
              <w:bottom w:val="single" w:sz="4" w:space="0" w:color="00000A"/>
              <w:right w:val="single" w:sz="4" w:space="0" w:color="00000A"/>
            </w:tcBorders>
            <w:shd w:val="clear" w:color="auto" w:fill="F7CAAC"/>
          </w:tcPr>
          <w:p w14:paraId="77DB69CB" w14:textId="77777777" w:rsidR="0053707C" w:rsidRDefault="0053707C" w:rsidP="0053707C">
            <w:pPr>
              <w:jc w:val="both"/>
            </w:pPr>
            <w:r>
              <w:rPr>
                <w:b/>
              </w:rPr>
              <w:t>Studijní literatura a studijní pomůcky</w:t>
            </w:r>
          </w:p>
        </w:tc>
        <w:tc>
          <w:tcPr>
            <w:tcW w:w="6213" w:type="dxa"/>
            <w:gridSpan w:val="15"/>
            <w:tcBorders>
              <w:left w:val="single" w:sz="4" w:space="0" w:color="00000A"/>
              <w:right w:val="single" w:sz="4" w:space="0" w:color="00000A"/>
            </w:tcBorders>
            <w:shd w:val="clear" w:color="auto" w:fill="auto"/>
          </w:tcPr>
          <w:p w14:paraId="37768436" w14:textId="77777777" w:rsidR="0053707C" w:rsidRDefault="0053707C" w:rsidP="0053707C">
            <w:pPr>
              <w:jc w:val="both"/>
            </w:pPr>
          </w:p>
        </w:tc>
      </w:tr>
      <w:tr w:rsidR="0053707C" w14:paraId="0CC7F9E0"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992"/>
        </w:trPr>
        <w:tc>
          <w:tcPr>
            <w:tcW w:w="9860" w:type="dxa"/>
            <w:gridSpan w:val="20"/>
            <w:tcBorders>
              <w:left w:val="single" w:sz="4" w:space="0" w:color="00000A"/>
              <w:bottom w:val="single" w:sz="4" w:space="0" w:color="00000A"/>
              <w:right w:val="single" w:sz="4" w:space="0" w:color="00000A"/>
            </w:tcBorders>
            <w:shd w:val="clear" w:color="auto" w:fill="auto"/>
          </w:tcPr>
          <w:p w14:paraId="147D5121" w14:textId="77777777" w:rsidR="0053707C" w:rsidRPr="00A242DF" w:rsidRDefault="0053707C" w:rsidP="0053707C">
            <w:pPr>
              <w:pStyle w:val="western"/>
              <w:spacing w:after="0" w:line="240" w:lineRule="auto"/>
              <w:rPr>
                <w:u w:val="single"/>
              </w:rPr>
            </w:pPr>
            <w:r w:rsidRPr="00A242DF">
              <w:rPr>
                <w:u w:val="single"/>
              </w:rPr>
              <w:t>Povinná literatura:</w:t>
            </w:r>
          </w:p>
          <w:p w14:paraId="75AFAF9B" w14:textId="77777777" w:rsidR="008D1024" w:rsidRDefault="008D1024" w:rsidP="008D1024">
            <w:pPr>
              <w:jc w:val="both"/>
              <w:rPr>
                <w:sz w:val="19"/>
                <w:szCs w:val="19"/>
              </w:rPr>
            </w:pPr>
            <w:r w:rsidRPr="00C2702E">
              <w:rPr>
                <w:sz w:val="19"/>
                <w:szCs w:val="19"/>
              </w:rPr>
              <w:t>Výukové materiály v anglickém jazyce poskytnuté vyučujícím.</w:t>
            </w:r>
          </w:p>
          <w:p w14:paraId="6B0A489F" w14:textId="77777777" w:rsidR="0053707C" w:rsidRPr="00631B24" w:rsidRDefault="0053707C" w:rsidP="0053707C">
            <w:pPr>
              <w:jc w:val="both"/>
            </w:pPr>
            <w:r w:rsidRPr="00631B24">
              <w:t>SUTHERSAN</w:t>
            </w:r>
            <w:r>
              <w:t xml:space="preserve">, </w:t>
            </w:r>
            <w:proofErr w:type="gramStart"/>
            <w:r w:rsidRPr="00631B24">
              <w:t>S.S.</w:t>
            </w:r>
            <w:proofErr w:type="gramEnd"/>
            <w:r w:rsidRPr="00631B24">
              <w:t xml:space="preserve"> Remediation Engineering: Design Concepts. 1st </w:t>
            </w:r>
            <w:r>
              <w:t>E</w:t>
            </w:r>
            <w:r w:rsidRPr="00631B24">
              <w:t>d. Boca Raton: CRC Press, 1997. ISBN 1566701376.</w:t>
            </w:r>
          </w:p>
          <w:p w14:paraId="0490F992" w14:textId="77777777" w:rsidR="0053707C" w:rsidRDefault="0053707C" w:rsidP="0053707C">
            <w:pPr>
              <w:jc w:val="both"/>
            </w:pPr>
            <w:proofErr w:type="gramStart"/>
            <w:r w:rsidRPr="00631B24">
              <w:t>RAO</w:t>
            </w:r>
            <w:r>
              <w:t>,</w:t>
            </w:r>
            <w:r w:rsidRPr="00631B24">
              <w:t xml:space="preserve"> D.G.</w:t>
            </w:r>
            <w:proofErr w:type="gramEnd"/>
            <w:r w:rsidRPr="00631B24">
              <w:t xml:space="preserve"> Wastewater </w:t>
            </w:r>
            <w:r>
              <w:t>T</w:t>
            </w:r>
            <w:r w:rsidRPr="00631B24">
              <w:t xml:space="preserve">reatment: </w:t>
            </w:r>
            <w:r>
              <w:t>A</w:t>
            </w:r>
            <w:r w:rsidRPr="00631B24">
              <w:t xml:space="preserve">dvanced </w:t>
            </w:r>
            <w:r>
              <w:t>P</w:t>
            </w:r>
            <w:r w:rsidRPr="00631B24">
              <w:t xml:space="preserve">rocesses and </w:t>
            </w:r>
            <w:r>
              <w:t>T</w:t>
            </w:r>
            <w:r w:rsidRPr="00631B24">
              <w:t>echnologies. Boca Raton</w:t>
            </w:r>
            <w:r>
              <w:t>:</w:t>
            </w:r>
            <w:r w:rsidRPr="00631B24">
              <w:t xml:space="preserve"> CRC Press, 2013</w:t>
            </w:r>
            <w:r>
              <w:t xml:space="preserve">. </w:t>
            </w:r>
            <w:r w:rsidRPr="00631B24">
              <w:t xml:space="preserve">xiii, 365 </w:t>
            </w:r>
            <w:r>
              <w:t>s</w:t>
            </w:r>
            <w:r w:rsidRPr="00631B24">
              <w:t xml:space="preserve">. ISBN 9781439860458. Dostupné </w:t>
            </w:r>
            <w:r>
              <w:t>online</w:t>
            </w:r>
            <w:r w:rsidRPr="00631B24">
              <w:t>: </w:t>
            </w:r>
            <w:hyperlink r:id="rId17" w:history="1">
              <w:r w:rsidRPr="00220B75">
                <w:rPr>
                  <w:rStyle w:val="Hypertextovodkaz"/>
                </w:rPr>
                <w:t>https://www.taylorfrancis.com/books/9781439860458</w:t>
              </w:r>
            </w:hyperlink>
            <w:r>
              <w:t>.</w:t>
            </w:r>
          </w:p>
          <w:p w14:paraId="48C3089E" w14:textId="77777777" w:rsidR="0053707C" w:rsidRPr="006E5CE2" w:rsidRDefault="0053707C" w:rsidP="0053707C">
            <w:pPr>
              <w:jc w:val="both"/>
            </w:pPr>
          </w:p>
          <w:p w14:paraId="7D2E602C" w14:textId="77777777" w:rsidR="0053707C" w:rsidRDefault="0053707C" w:rsidP="0053707C">
            <w:pPr>
              <w:jc w:val="both"/>
            </w:pPr>
            <w:r>
              <w:rPr>
                <w:u w:val="single"/>
              </w:rPr>
              <w:t>Doporučená literatura</w:t>
            </w:r>
            <w:r>
              <w:t>:</w:t>
            </w:r>
          </w:p>
          <w:p w14:paraId="035BF6FC" w14:textId="77777777" w:rsidR="0053707C" w:rsidRDefault="0053707C" w:rsidP="0053707C">
            <w:pPr>
              <w:jc w:val="both"/>
              <w:rPr>
                <w:rStyle w:val="Hypertextovodkaz"/>
              </w:rPr>
            </w:pPr>
            <w:r>
              <w:t xml:space="preserve">PANESAR, </w:t>
            </w:r>
            <w:proofErr w:type="gramStart"/>
            <w:r>
              <w:t>P.S.</w:t>
            </w:r>
            <w:proofErr w:type="gramEnd"/>
            <w:r>
              <w:t xml:space="preserve">, </w:t>
            </w:r>
            <w:r w:rsidRPr="00FD6676">
              <w:t>MARWAHA</w:t>
            </w:r>
            <w:r>
              <w:t>, S.S</w:t>
            </w:r>
            <w:r w:rsidRPr="00FD6676">
              <w:t xml:space="preserve">. Biotechnology in </w:t>
            </w:r>
            <w:r>
              <w:t>A</w:t>
            </w:r>
            <w:r w:rsidRPr="00FD6676">
              <w:t xml:space="preserve">griculture and </w:t>
            </w:r>
            <w:r>
              <w:t>F</w:t>
            </w:r>
            <w:r w:rsidRPr="00FD6676">
              <w:t xml:space="preserve">ood </w:t>
            </w:r>
            <w:r>
              <w:t>P</w:t>
            </w:r>
            <w:r w:rsidRPr="00FD6676">
              <w:t xml:space="preserve">rocessing: </w:t>
            </w:r>
            <w:r>
              <w:t>O</w:t>
            </w:r>
            <w:r w:rsidRPr="00FD6676">
              <w:t xml:space="preserve">pportunities and </w:t>
            </w:r>
            <w:r>
              <w:t>C</w:t>
            </w:r>
            <w:r w:rsidRPr="00FD6676">
              <w:t>hallenges. Boca Raton: CRC Press</w:t>
            </w:r>
            <w:r>
              <w:t>, Taylor &amp; Francis Group, 2014. O</w:t>
            </w:r>
            <w:r w:rsidRPr="00FD6676">
              <w:t xml:space="preserve">nline zdroj (xvi, 605 stran). ISBN 978-1-4398-8838-4. </w:t>
            </w:r>
            <w:r w:rsidRPr="00E60FC9">
              <w:t xml:space="preserve">Dostupné online: </w:t>
            </w:r>
            <w:hyperlink r:id="rId18" w:history="1">
              <w:r w:rsidRPr="00E60FC9">
                <w:rPr>
                  <w:rStyle w:val="Hypertextovodkaz"/>
                </w:rPr>
                <w:t>http://search.ebscohost.com/login.aspx?direct=true&amp;scope=site&amp;db=nlebk&amp;db=nlabk&amp;AN=631613</w:t>
              </w:r>
            </w:hyperlink>
            <w:r w:rsidRPr="00E60FC9">
              <w:rPr>
                <w:rStyle w:val="Hypertextovodkaz"/>
              </w:rPr>
              <w:t>.</w:t>
            </w:r>
          </w:p>
          <w:p w14:paraId="7A1EDB17" w14:textId="3BCB5908" w:rsidR="008D1024" w:rsidRPr="00602D1B" w:rsidRDefault="0053707C" w:rsidP="0053707C">
            <w:pPr>
              <w:jc w:val="both"/>
            </w:pPr>
            <w:r w:rsidRPr="00631B24">
              <w:t>KENNES, CH., THALASSO, F. Waste Gas Biotreatment Technology. J. Chem. Technol. Biotechnol. 72, 303-319, 1998.</w:t>
            </w:r>
            <w:r>
              <w:t xml:space="preserve"> </w:t>
            </w:r>
          </w:p>
        </w:tc>
      </w:tr>
      <w:tr w:rsidR="0053707C" w14:paraId="4EA35292"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12" w:space="0" w:color="00000A"/>
              <w:left w:val="single" w:sz="2" w:space="0" w:color="00000A"/>
              <w:bottom w:val="single" w:sz="2" w:space="0" w:color="00000A"/>
              <w:right w:val="single" w:sz="2" w:space="0" w:color="00000A"/>
            </w:tcBorders>
            <w:shd w:val="clear" w:color="auto" w:fill="F7CAAC"/>
          </w:tcPr>
          <w:p w14:paraId="6EC9CBFB" w14:textId="77777777" w:rsidR="0053707C" w:rsidRDefault="0053707C" w:rsidP="0053707C">
            <w:pPr>
              <w:jc w:val="center"/>
            </w:pPr>
            <w:r>
              <w:rPr>
                <w:b/>
              </w:rPr>
              <w:t>Informace ke kombinované nebo distanční formě</w:t>
            </w:r>
          </w:p>
        </w:tc>
      </w:tr>
      <w:tr w:rsidR="0053707C" w14:paraId="2F705B2F"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4782" w:type="dxa"/>
            <w:gridSpan w:val="8"/>
            <w:tcBorders>
              <w:top w:val="single" w:sz="2" w:space="0" w:color="00000A"/>
              <w:left w:val="single" w:sz="4" w:space="0" w:color="00000A"/>
              <w:bottom w:val="single" w:sz="4" w:space="0" w:color="00000A"/>
              <w:right w:val="single" w:sz="4" w:space="0" w:color="00000A"/>
            </w:tcBorders>
            <w:shd w:val="clear" w:color="auto" w:fill="F7CAAC"/>
          </w:tcPr>
          <w:p w14:paraId="6AA38493" w14:textId="77777777" w:rsidR="0053707C" w:rsidRDefault="0053707C" w:rsidP="0053707C">
            <w:pPr>
              <w:jc w:val="both"/>
            </w:pPr>
            <w:r>
              <w:rPr>
                <w:b/>
              </w:rPr>
              <w:t>Rozsah konzultací (soustředění)</w:t>
            </w:r>
          </w:p>
        </w:tc>
        <w:tc>
          <w:tcPr>
            <w:tcW w:w="888" w:type="dxa"/>
            <w:gridSpan w:val="3"/>
            <w:tcBorders>
              <w:top w:val="single" w:sz="2" w:space="0" w:color="00000A"/>
              <w:left w:val="single" w:sz="4" w:space="0" w:color="00000A"/>
              <w:bottom w:val="single" w:sz="4" w:space="0" w:color="00000A"/>
              <w:right w:val="single" w:sz="4" w:space="0" w:color="00000A"/>
            </w:tcBorders>
            <w:shd w:val="clear" w:color="auto" w:fill="auto"/>
          </w:tcPr>
          <w:p w14:paraId="1E21FDEE" w14:textId="77777777" w:rsidR="0053707C" w:rsidRDefault="0053707C" w:rsidP="0053707C">
            <w:pPr>
              <w:jc w:val="center"/>
            </w:pPr>
          </w:p>
        </w:tc>
        <w:tc>
          <w:tcPr>
            <w:tcW w:w="4190" w:type="dxa"/>
            <w:gridSpan w:val="9"/>
            <w:tcBorders>
              <w:top w:val="single" w:sz="2" w:space="0" w:color="00000A"/>
              <w:left w:val="single" w:sz="4" w:space="0" w:color="00000A"/>
              <w:bottom w:val="single" w:sz="4" w:space="0" w:color="00000A"/>
              <w:right w:val="single" w:sz="4" w:space="0" w:color="00000A"/>
            </w:tcBorders>
            <w:shd w:val="clear" w:color="auto" w:fill="F7CAAC"/>
          </w:tcPr>
          <w:p w14:paraId="191756F9" w14:textId="77777777" w:rsidR="0053707C" w:rsidRDefault="0053707C" w:rsidP="0053707C">
            <w:pPr>
              <w:jc w:val="both"/>
            </w:pPr>
            <w:r>
              <w:rPr>
                <w:b/>
              </w:rPr>
              <w:t xml:space="preserve">hodin </w:t>
            </w:r>
          </w:p>
        </w:tc>
      </w:tr>
      <w:tr w:rsidR="0053707C" w14:paraId="7CA829AD"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F7CAAC"/>
          </w:tcPr>
          <w:p w14:paraId="0466F3EB" w14:textId="77777777" w:rsidR="0053707C" w:rsidRDefault="0053707C" w:rsidP="0053707C">
            <w:pPr>
              <w:jc w:val="both"/>
            </w:pPr>
            <w:r>
              <w:rPr>
                <w:b/>
              </w:rPr>
              <w:t>Informace o způsobu kontaktu s vyučujícím</w:t>
            </w:r>
          </w:p>
        </w:tc>
      </w:tr>
      <w:tr w:rsidR="0053707C" w14:paraId="2D1E0688" w14:textId="77777777" w:rsidTr="00A75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1"/>
          <w:wBefore w:w="171" w:type="dxa"/>
          <w:wAfter w:w="34" w:type="dxa"/>
          <w:trHeight w:val="544"/>
        </w:trPr>
        <w:tc>
          <w:tcPr>
            <w:tcW w:w="9860" w:type="dxa"/>
            <w:gridSpan w:val="20"/>
            <w:tcBorders>
              <w:top w:val="single" w:sz="4" w:space="0" w:color="00000A"/>
              <w:left w:val="single" w:sz="4" w:space="0" w:color="00000A"/>
              <w:bottom w:val="single" w:sz="4" w:space="0" w:color="00000A"/>
              <w:right w:val="single" w:sz="4" w:space="0" w:color="00000A"/>
            </w:tcBorders>
            <w:shd w:val="clear" w:color="auto" w:fill="auto"/>
          </w:tcPr>
          <w:p w14:paraId="4C962079" w14:textId="77777777" w:rsidR="0053707C" w:rsidRDefault="0053707C" w:rsidP="00EE1859">
            <w:pPr>
              <w:pStyle w:val="western"/>
              <w:spacing w:after="0" w:line="240" w:lineRule="auto"/>
              <w:jc w:val="both"/>
            </w:pPr>
          </w:p>
          <w:p w14:paraId="36689966" w14:textId="77777777" w:rsidR="00EE1859" w:rsidRDefault="00EE1859" w:rsidP="00EE1859">
            <w:pPr>
              <w:pStyle w:val="western"/>
              <w:spacing w:after="0" w:line="240" w:lineRule="auto"/>
              <w:jc w:val="both"/>
            </w:pPr>
          </w:p>
          <w:p w14:paraId="26EBA35F" w14:textId="77777777" w:rsidR="008D1024" w:rsidRDefault="008D1024" w:rsidP="00EE1859">
            <w:pPr>
              <w:pStyle w:val="western"/>
              <w:spacing w:after="0" w:line="240" w:lineRule="auto"/>
              <w:jc w:val="both"/>
            </w:pPr>
          </w:p>
          <w:p w14:paraId="317EA3A4" w14:textId="77777777" w:rsidR="00025119" w:rsidRDefault="00025119" w:rsidP="00EE1859">
            <w:pPr>
              <w:pStyle w:val="western"/>
              <w:spacing w:after="0" w:line="240" w:lineRule="auto"/>
              <w:jc w:val="both"/>
            </w:pPr>
          </w:p>
          <w:p w14:paraId="65251DDB" w14:textId="77777777" w:rsidR="00025119" w:rsidRDefault="00025119" w:rsidP="00EE1859">
            <w:pPr>
              <w:pStyle w:val="western"/>
              <w:spacing w:after="0" w:line="240" w:lineRule="auto"/>
              <w:jc w:val="both"/>
            </w:pPr>
          </w:p>
          <w:p w14:paraId="06C7769D" w14:textId="77777777" w:rsidR="00025119" w:rsidRDefault="00025119" w:rsidP="00EE1859">
            <w:pPr>
              <w:pStyle w:val="western"/>
              <w:spacing w:after="0" w:line="240" w:lineRule="auto"/>
              <w:jc w:val="both"/>
            </w:pPr>
          </w:p>
        </w:tc>
      </w:tr>
    </w:tbl>
    <w:p w14:paraId="4C6F97B3" w14:textId="77777777" w:rsidR="00025119" w:rsidRDefault="00025119">
      <w:r>
        <w:br w:type="page"/>
      </w:r>
    </w:p>
    <w:tbl>
      <w:tblPr>
        <w:tblW w:w="10061" w:type="dxa"/>
        <w:tblInd w:w="-63" w:type="dxa"/>
        <w:tblLayout w:type="fixed"/>
        <w:tblCellMar>
          <w:left w:w="75" w:type="dxa"/>
          <w:right w:w="70" w:type="dxa"/>
        </w:tblCellMar>
        <w:tblLook w:val="0000" w:firstRow="0" w:lastRow="0" w:firstColumn="0" w:lastColumn="0" w:noHBand="0" w:noVBand="0"/>
      </w:tblPr>
      <w:tblGrid>
        <w:gridCol w:w="29"/>
        <w:gridCol w:w="105"/>
        <w:gridCol w:w="2865"/>
        <w:gridCol w:w="74"/>
        <w:gridCol w:w="35"/>
        <w:gridCol w:w="531"/>
        <w:gridCol w:w="36"/>
        <w:gridCol w:w="1094"/>
        <w:gridCol w:w="39"/>
        <w:gridCol w:w="847"/>
        <w:gridCol w:w="40"/>
        <w:gridCol w:w="278"/>
        <w:gridCol w:w="496"/>
        <w:gridCol w:w="41"/>
        <w:gridCol w:w="1411"/>
        <w:gridCol w:w="147"/>
        <w:gridCol w:w="550"/>
        <w:gridCol w:w="44"/>
        <w:gridCol w:w="494"/>
        <w:gridCol w:w="45"/>
        <w:gridCol w:w="174"/>
        <w:gridCol w:w="462"/>
        <w:gridCol w:w="48"/>
        <w:gridCol w:w="176"/>
      </w:tblGrid>
      <w:tr w:rsidR="0053707C" w14:paraId="71483CF8" w14:textId="77777777" w:rsidTr="00945877">
        <w:trPr>
          <w:gridBefore w:val="1"/>
          <w:gridAfter w:val="1"/>
          <w:wBefore w:w="25" w:type="dxa"/>
          <w:wAfter w:w="176" w:type="dxa"/>
          <w:trHeight w:val="283"/>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C6D9F1" w:themeFill="text2" w:themeFillTint="33"/>
          </w:tcPr>
          <w:p w14:paraId="73ED4A4C" w14:textId="717FBC81" w:rsidR="0053707C" w:rsidRPr="005C6832" w:rsidRDefault="0053707C" w:rsidP="0053707C">
            <w:pPr>
              <w:pStyle w:val="western"/>
              <w:spacing w:before="0" w:beforeAutospacing="0" w:after="0" w:line="240" w:lineRule="auto"/>
              <w:rPr>
                <w:b/>
                <w:sz w:val="28"/>
                <w:szCs w:val="28"/>
              </w:rPr>
            </w:pPr>
            <w:r>
              <w:lastRenderedPageBreak/>
              <w:br w:type="page"/>
            </w:r>
            <w:r>
              <w:br w:type="page"/>
            </w:r>
            <w:r>
              <w:br w:type="page"/>
            </w:r>
            <w:r w:rsidRPr="005C6832">
              <w:rPr>
                <w:b/>
                <w:sz w:val="28"/>
                <w:szCs w:val="28"/>
              </w:rPr>
              <w:t>B-III – Charakteristika studijního předmětu</w:t>
            </w:r>
          </w:p>
        </w:tc>
      </w:tr>
      <w:tr w:rsidR="0053707C" w14:paraId="36AD6A93"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tcBorders>
              <w:top w:val="double" w:sz="4" w:space="0" w:color="auto"/>
            </w:tcBorders>
            <w:shd w:val="clear" w:color="auto" w:fill="F7CAAC"/>
          </w:tcPr>
          <w:p w14:paraId="7B57DD91" w14:textId="77777777" w:rsidR="0053707C" w:rsidRDefault="0053707C" w:rsidP="0053707C">
            <w:pPr>
              <w:jc w:val="both"/>
              <w:rPr>
                <w:b/>
              </w:rPr>
            </w:pPr>
            <w:r>
              <w:rPr>
                <w:b/>
              </w:rPr>
              <w:t>Název studijního předmětu</w:t>
            </w:r>
          </w:p>
        </w:tc>
        <w:tc>
          <w:tcPr>
            <w:tcW w:w="6780" w:type="dxa"/>
            <w:gridSpan w:val="18"/>
            <w:tcBorders>
              <w:top w:val="double" w:sz="4" w:space="0" w:color="auto"/>
            </w:tcBorders>
          </w:tcPr>
          <w:p w14:paraId="74DBFE08" w14:textId="5907FAEE" w:rsidR="0053707C" w:rsidRPr="00A71D37" w:rsidRDefault="00C4637E" w:rsidP="0053707C">
            <w:pPr>
              <w:jc w:val="both"/>
              <w:rPr>
                <w:b/>
              </w:rPr>
            </w:pPr>
            <w:bookmarkStart w:id="453" w:name="DP"/>
            <w:bookmarkEnd w:id="453"/>
            <w:r w:rsidRPr="00014DE6">
              <w:rPr>
                <w:b/>
              </w:rPr>
              <w:t>Master Thesis</w:t>
            </w:r>
          </w:p>
        </w:tc>
      </w:tr>
      <w:tr w:rsidR="0053707C" w14:paraId="770FC79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35DE5202" w14:textId="77777777" w:rsidR="0053707C" w:rsidRDefault="0053707C" w:rsidP="0053707C">
            <w:pPr>
              <w:jc w:val="both"/>
              <w:rPr>
                <w:b/>
              </w:rPr>
            </w:pPr>
            <w:r>
              <w:rPr>
                <w:b/>
              </w:rPr>
              <w:t>Typ předmětu</w:t>
            </w:r>
          </w:p>
        </w:tc>
        <w:tc>
          <w:tcPr>
            <w:tcW w:w="3404" w:type="dxa"/>
            <w:gridSpan w:val="9"/>
          </w:tcPr>
          <w:p w14:paraId="2CFCF0F1" w14:textId="77777777" w:rsidR="0053707C" w:rsidRDefault="0053707C" w:rsidP="0053707C">
            <w:pPr>
              <w:jc w:val="both"/>
            </w:pPr>
            <w:r>
              <w:t>povinný, PZ</w:t>
            </w:r>
          </w:p>
        </w:tc>
        <w:tc>
          <w:tcPr>
            <w:tcW w:w="2692" w:type="dxa"/>
            <w:gridSpan w:val="6"/>
            <w:shd w:val="clear" w:color="auto" w:fill="F7CAAC"/>
          </w:tcPr>
          <w:p w14:paraId="7EB41BB3" w14:textId="77777777" w:rsidR="0053707C" w:rsidRDefault="0053707C" w:rsidP="0053707C">
            <w:pPr>
              <w:jc w:val="both"/>
            </w:pPr>
            <w:r>
              <w:rPr>
                <w:b/>
              </w:rPr>
              <w:t>doporučený ročník / semestr</w:t>
            </w:r>
          </w:p>
        </w:tc>
        <w:tc>
          <w:tcPr>
            <w:tcW w:w="684" w:type="dxa"/>
            <w:gridSpan w:val="3"/>
          </w:tcPr>
          <w:p w14:paraId="5E978D2C" w14:textId="77777777" w:rsidR="0053707C" w:rsidRDefault="0053707C" w:rsidP="0053707C">
            <w:pPr>
              <w:jc w:val="both"/>
            </w:pPr>
            <w:r>
              <w:t>2/LS</w:t>
            </w:r>
          </w:p>
        </w:tc>
      </w:tr>
      <w:tr w:rsidR="0053707C" w14:paraId="50C0360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336900AA" w14:textId="77777777" w:rsidR="0053707C" w:rsidRDefault="0053707C" w:rsidP="0053707C">
            <w:pPr>
              <w:jc w:val="both"/>
              <w:rPr>
                <w:b/>
              </w:rPr>
            </w:pPr>
            <w:r>
              <w:rPr>
                <w:b/>
              </w:rPr>
              <w:t>Rozsah studijního předmětu</w:t>
            </w:r>
          </w:p>
        </w:tc>
        <w:tc>
          <w:tcPr>
            <w:tcW w:w="1701" w:type="dxa"/>
            <w:gridSpan w:val="4"/>
          </w:tcPr>
          <w:p w14:paraId="5E4B49B4" w14:textId="77777777" w:rsidR="0053707C" w:rsidRPr="00572E2B" w:rsidRDefault="0053707C" w:rsidP="0053707C">
            <w:pPr>
              <w:jc w:val="both"/>
            </w:pPr>
            <w:r>
              <w:t>0p</w:t>
            </w:r>
            <w:r>
              <w:rPr>
                <w:lang w:val="en-GB"/>
              </w:rPr>
              <w:t>+</w:t>
            </w:r>
            <w:r>
              <w:t>28s+364l</w:t>
            </w:r>
          </w:p>
        </w:tc>
        <w:tc>
          <w:tcPr>
            <w:tcW w:w="888" w:type="dxa"/>
            <w:gridSpan w:val="2"/>
            <w:shd w:val="clear" w:color="auto" w:fill="F7CAAC"/>
          </w:tcPr>
          <w:p w14:paraId="09577754" w14:textId="77777777" w:rsidR="0053707C" w:rsidRDefault="0053707C" w:rsidP="0053707C">
            <w:pPr>
              <w:jc w:val="both"/>
              <w:rPr>
                <w:b/>
              </w:rPr>
            </w:pPr>
            <w:r>
              <w:rPr>
                <w:b/>
              </w:rPr>
              <w:t xml:space="preserve">hod. </w:t>
            </w:r>
          </w:p>
        </w:tc>
        <w:tc>
          <w:tcPr>
            <w:tcW w:w="815" w:type="dxa"/>
            <w:gridSpan w:val="3"/>
          </w:tcPr>
          <w:p w14:paraId="7B898B6F" w14:textId="77777777" w:rsidR="0053707C" w:rsidRDefault="0053707C" w:rsidP="0053707C">
            <w:pPr>
              <w:jc w:val="both"/>
            </w:pPr>
            <w:r>
              <w:t>392</w:t>
            </w:r>
          </w:p>
        </w:tc>
        <w:tc>
          <w:tcPr>
            <w:tcW w:w="2153" w:type="dxa"/>
            <w:gridSpan w:val="4"/>
            <w:shd w:val="clear" w:color="auto" w:fill="F7CAAC"/>
          </w:tcPr>
          <w:p w14:paraId="66B70AD2" w14:textId="77777777" w:rsidR="0053707C" w:rsidRDefault="0053707C" w:rsidP="0053707C">
            <w:pPr>
              <w:jc w:val="both"/>
              <w:rPr>
                <w:b/>
              </w:rPr>
            </w:pPr>
            <w:r>
              <w:rPr>
                <w:b/>
              </w:rPr>
              <w:t>kreditů</w:t>
            </w:r>
          </w:p>
        </w:tc>
        <w:tc>
          <w:tcPr>
            <w:tcW w:w="1223" w:type="dxa"/>
            <w:gridSpan w:val="5"/>
          </w:tcPr>
          <w:p w14:paraId="172710E7" w14:textId="77777777" w:rsidR="0053707C" w:rsidRDefault="0053707C" w:rsidP="0053707C">
            <w:pPr>
              <w:jc w:val="both"/>
            </w:pPr>
            <w:r>
              <w:t>29</w:t>
            </w:r>
          </w:p>
        </w:tc>
      </w:tr>
      <w:tr w:rsidR="0053707C" w14:paraId="513DF25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78E46DCC" w14:textId="77777777" w:rsidR="0053707C" w:rsidRDefault="0053707C" w:rsidP="0053707C">
            <w:pPr>
              <w:jc w:val="both"/>
              <w:rPr>
                <w:b/>
                <w:sz w:val="22"/>
              </w:rPr>
            </w:pPr>
            <w:r>
              <w:rPr>
                <w:b/>
              </w:rPr>
              <w:t>Prerekvizity, korekvizity, ekvivalence</w:t>
            </w:r>
          </w:p>
        </w:tc>
        <w:tc>
          <w:tcPr>
            <w:tcW w:w="6780" w:type="dxa"/>
            <w:gridSpan w:val="18"/>
          </w:tcPr>
          <w:p w14:paraId="6E55161B" w14:textId="77777777" w:rsidR="0053707C" w:rsidRDefault="0053707C" w:rsidP="0053707C">
            <w:pPr>
              <w:jc w:val="both"/>
            </w:pPr>
          </w:p>
        </w:tc>
      </w:tr>
      <w:tr w:rsidR="0053707C" w14:paraId="5C95AEB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50868FB4" w14:textId="77777777" w:rsidR="0053707C" w:rsidRDefault="0053707C" w:rsidP="0053707C">
            <w:pPr>
              <w:jc w:val="both"/>
              <w:rPr>
                <w:b/>
              </w:rPr>
            </w:pPr>
            <w:r>
              <w:rPr>
                <w:b/>
              </w:rPr>
              <w:t>Způsob ověření studijních výsledků</w:t>
            </w:r>
          </w:p>
        </w:tc>
        <w:tc>
          <w:tcPr>
            <w:tcW w:w="3404" w:type="dxa"/>
            <w:gridSpan w:val="9"/>
          </w:tcPr>
          <w:p w14:paraId="5543CAA6" w14:textId="77777777" w:rsidR="0053707C" w:rsidRDefault="0053707C" w:rsidP="0053707C">
            <w:pPr>
              <w:jc w:val="both"/>
            </w:pPr>
            <w:r>
              <w:t>zápočet</w:t>
            </w:r>
          </w:p>
        </w:tc>
        <w:tc>
          <w:tcPr>
            <w:tcW w:w="1559" w:type="dxa"/>
            <w:gridSpan w:val="2"/>
            <w:shd w:val="clear" w:color="auto" w:fill="F7CAAC"/>
          </w:tcPr>
          <w:p w14:paraId="24C22F7A" w14:textId="77777777" w:rsidR="0053707C" w:rsidRDefault="0053707C" w:rsidP="0053707C">
            <w:pPr>
              <w:jc w:val="both"/>
              <w:rPr>
                <w:b/>
              </w:rPr>
            </w:pPr>
            <w:r>
              <w:rPr>
                <w:b/>
              </w:rPr>
              <w:t>Forma výuky</w:t>
            </w:r>
          </w:p>
        </w:tc>
        <w:tc>
          <w:tcPr>
            <w:tcW w:w="1817" w:type="dxa"/>
            <w:gridSpan w:val="7"/>
          </w:tcPr>
          <w:p w14:paraId="48A427BF" w14:textId="77777777" w:rsidR="0053707C" w:rsidRDefault="0053707C" w:rsidP="0053707C">
            <w:pPr>
              <w:jc w:val="both"/>
            </w:pPr>
            <w:r>
              <w:t>semináře, laboratorní cvičení</w:t>
            </w:r>
          </w:p>
        </w:tc>
      </w:tr>
      <w:tr w:rsidR="0053707C" w14:paraId="6EF09D3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755C84A2" w14:textId="77777777" w:rsidR="0053707C" w:rsidRDefault="0053707C" w:rsidP="0053707C">
            <w:pPr>
              <w:jc w:val="both"/>
              <w:rPr>
                <w:b/>
              </w:rPr>
            </w:pPr>
            <w:r>
              <w:rPr>
                <w:b/>
              </w:rPr>
              <w:t>Forma způsobu ověření studijních výsledků a další požadavky na studenta</w:t>
            </w:r>
          </w:p>
        </w:tc>
        <w:tc>
          <w:tcPr>
            <w:tcW w:w="6780" w:type="dxa"/>
            <w:gridSpan w:val="18"/>
            <w:tcBorders>
              <w:bottom w:val="single" w:sz="4" w:space="0" w:color="auto"/>
            </w:tcBorders>
          </w:tcPr>
          <w:p w14:paraId="7959391A" w14:textId="77777777" w:rsidR="0053707C" w:rsidRDefault="0053707C" w:rsidP="0053707C">
            <w:pPr>
              <w:jc w:val="both"/>
            </w:pPr>
            <w:r>
              <w:t>Povinná účast na seminářích 80%.</w:t>
            </w:r>
          </w:p>
        </w:tc>
      </w:tr>
      <w:tr w:rsidR="0053707C" w14:paraId="16EFE18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197"/>
        </w:trPr>
        <w:tc>
          <w:tcPr>
            <w:tcW w:w="3080" w:type="dxa"/>
            <w:gridSpan w:val="4"/>
            <w:tcBorders>
              <w:top w:val="nil"/>
            </w:tcBorders>
            <w:shd w:val="clear" w:color="auto" w:fill="F7CAAC"/>
          </w:tcPr>
          <w:p w14:paraId="1FCB5FA8" w14:textId="77777777" w:rsidR="0053707C" w:rsidRDefault="0053707C" w:rsidP="0053707C">
            <w:pPr>
              <w:jc w:val="both"/>
              <w:rPr>
                <w:b/>
              </w:rPr>
            </w:pPr>
            <w:r>
              <w:rPr>
                <w:b/>
              </w:rPr>
              <w:t>Garant předmětu</w:t>
            </w:r>
          </w:p>
        </w:tc>
        <w:tc>
          <w:tcPr>
            <w:tcW w:w="6780" w:type="dxa"/>
            <w:gridSpan w:val="18"/>
            <w:tcBorders>
              <w:top w:val="single" w:sz="4" w:space="0" w:color="auto"/>
            </w:tcBorders>
          </w:tcPr>
          <w:p w14:paraId="58217770" w14:textId="77777777" w:rsidR="0053707C" w:rsidRDefault="0053707C" w:rsidP="0053707C">
            <w:pPr>
              <w:jc w:val="both"/>
            </w:pPr>
            <w:r>
              <w:t>doc. RNDr. Leona Buňková, Ph.D.</w:t>
            </w:r>
          </w:p>
        </w:tc>
      </w:tr>
      <w:tr w:rsidR="0053707C" w14:paraId="46FFA1F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243"/>
        </w:trPr>
        <w:tc>
          <w:tcPr>
            <w:tcW w:w="3080" w:type="dxa"/>
            <w:gridSpan w:val="4"/>
            <w:tcBorders>
              <w:top w:val="nil"/>
            </w:tcBorders>
            <w:shd w:val="clear" w:color="auto" w:fill="F7CAAC"/>
          </w:tcPr>
          <w:p w14:paraId="0BAAAEDD" w14:textId="77777777" w:rsidR="0053707C" w:rsidRDefault="0053707C" w:rsidP="0053707C">
            <w:pPr>
              <w:jc w:val="both"/>
              <w:rPr>
                <w:b/>
              </w:rPr>
            </w:pPr>
            <w:r>
              <w:rPr>
                <w:b/>
              </w:rPr>
              <w:t>Zapojení garanta do výuky předmětu</w:t>
            </w:r>
          </w:p>
        </w:tc>
        <w:tc>
          <w:tcPr>
            <w:tcW w:w="6780" w:type="dxa"/>
            <w:gridSpan w:val="18"/>
            <w:tcBorders>
              <w:top w:val="nil"/>
            </w:tcBorders>
          </w:tcPr>
          <w:p w14:paraId="3913959D" w14:textId="77777777" w:rsidR="00194A70" w:rsidRDefault="00194A70" w:rsidP="00194A70">
            <w:pPr>
              <w:jc w:val="both"/>
            </w:pPr>
            <w:r>
              <w:t>100% s</w:t>
            </w:r>
          </w:p>
          <w:p w14:paraId="2E031314" w14:textId="3F5F79DB" w:rsidR="0053707C" w:rsidRPr="00194A70" w:rsidRDefault="00194A70" w:rsidP="00194A70">
            <w:pPr>
              <w:jc w:val="both"/>
              <w:rPr>
                <w:b/>
              </w:rPr>
            </w:pPr>
            <w:r>
              <w:t>G</w:t>
            </w:r>
            <w:r w:rsidRPr="000B5FA5">
              <w:t>arant je jední</w:t>
            </w:r>
            <w:r>
              <w:t>m z vedoucích diplomových prací.</w:t>
            </w:r>
          </w:p>
        </w:tc>
      </w:tr>
      <w:tr w:rsidR="0053707C" w14:paraId="73AC229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57F61178" w14:textId="77777777" w:rsidR="0053707C" w:rsidRDefault="0053707C" w:rsidP="0053707C">
            <w:pPr>
              <w:jc w:val="both"/>
              <w:rPr>
                <w:b/>
              </w:rPr>
            </w:pPr>
            <w:r>
              <w:rPr>
                <w:b/>
              </w:rPr>
              <w:t>Vyučující</w:t>
            </w:r>
          </w:p>
        </w:tc>
        <w:tc>
          <w:tcPr>
            <w:tcW w:w="6780" w:type="dxa"/>
            <w:gridSpan w:val="18"/>
            <w:tcBorders>
              <w:bottom w:val="nil"/>
            </w:tcBorders>
          </w:tcPr>
          <w:p w14:paraId="16090908" w14:textId="77777777" w:rsidR="0053707C" w:rsidRDefault="0053707C" w:rsidP="0053707C"/>
        </w:tc>
      </w:tr>
      <w:tr w:rsidR="0053707C" w14:paraId="7256DCA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554"/>
        </w:trPr>
        <w:tc>
          <w:tcPr>
            <w:tcW w:w="9860" w:type="dxa"/>
            <w:gridSpan w:val="22"/>
            <w:tcBorders>
              <w:top w:val="nil"/>
            </w:tcBorders>
          </w:tcPr>
          <w:p w14:paraId="5B3C3F47" w14:textId="77777777" w:rsidR="00194A70" w:rsidRPr="00BB1E0D" w:rsidRDefault="0053707C" w:rsidP="00D30179">
            <w:pPr>
              <w:spacing w:before="60" w:after="60"/>
              <w:jc w:val="both"/>
            </w:pPr>
            <w:r w:rsidRPr="00721444">
              <w:rPr>
                <w:b/>
              </w:rPr>
              <w:t xml:space="preserve">doc. RNDr. Leona Buňková, Ph.D. </w:t>
            </w:r>
            <w:r w:rsidR="00194A70" w:rsidRPr="00BB1E0D">
              <w:t>(100% s, garant je jedním z vedoucích diplomových prací)</w:t>
            </w:r>
          </w:p>
          <w:p w14:paraId="25F991B0" w14:textId="4DDC41AA" w:rsidR="0053707C" w:rsidRDefault="0053707C" w:rsidP="00D30179">
            <w:pPr>
              <w:spacing w:before="60" w:after="60"/>
              <w:jc w:val="both"/>
            </w:pPr>
            <w:r>
              <w:t>ved</w:t>
            </w:r>
            <w:r w:rsidR="00194A70">
              <w:t>oucí diplomových prací (</w:t>
            </w:r>
            <w:r>
              <w:t>100% l)</w:t>
            </w:r>
          </w:p>
        </w:tc>
      </w:tr>
      <w:tr w:rsidR="0053707C" w14:paraId="42F4C9F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3080" w:type="dxa"/>
            <w:gridSpan w:val="4"/>
            <w:shd w:val="clear" w:color="auto" w:fill="F7CAAC"/>
          </w:tcPr>
          <w:p w14:paraId="095C236D" w14:textId="77777777" w:rsidR="0053707C" w:rsidRDefault="0053707C" w:rsidP="0053707C">
            <w:pPr>
              <w:jc w:val="both"/>
              <w:rPr>
                <w:b/>
              </w:rPr>
            </w:pPr>
            <w:r>
              <w:rPr>
                <w:b/>
              </w:rPr>
              <w:t>Stručná anotace předmětu</w:t>
            </w:r>
          </w:p>
        </w:tc>
        <w:tc>
          <w:tcPr>
            <w:tcW w:w="6780" w:type="dxa"/>
            <w:gridSpan w:val="18"/>
            <w:tcBorders>
              <w:bottom w:val="nil"/>
            </w:tcBorders>
          </w:tcPr>
          <w:p w14:paraId="2EC7D2F5" w14:textId="77777777" w:rsidR="0053707C" w:rsidRDefault="0053707C" w:rsidP="0053707C">
            <w:pPr>
              <w:jc w:val="both"/>
            </w:pPr>
          </w:p>
        </w:tc>
      </w:tr>
      <w:tr w:rsidR="0053707C" w14:paraId="4C87049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2247"/>
        </w:trPr>
        <w:tc>
          <w:tcPr>
            <w:tcW w:w="9860" w:type="dxa"/>
            <w:gridSpan w:val="22"/>
            <w:tcBorders>
              <w:top w:val="nil"/>
              <w:bottom w:val="single" w:sz="12" w:space="0" w:color="auto"/>
            </w:tcBorders>
          </w:tcPr>
          <w:p w14:paraId="43F59F3D" w14:textId="77777777" w:rsidR="0053707C" w:rsidRDefault="0053707C" w:rsidP="0053707C">
            <w:pPr>
              <w:spacing w:line="252" w:lineRule="auto"/>
              <w:jc w:val="both"/>
            </w:pPr>
            <w:r>
              <w:t>Cílem předmětu je seznámit studenty s problematikou psaní kvalifikační práce. Student pokračuje v realizaci diplomové práce, prohl</w:t>
            </w:r>
            <w:r w:rsidRPr="008A3287">
              <w:t>ub</w:t>
            </w:r>
            <w:r>
              <w:t>uje</w:t>
            </w:r>
            <w:r w:rsidRPr="008A3287">
              <w:t xml:space="preserve"> </w:t>
            </w:r>
            <w:r>
              <w:t>své</w:t>
            </w:r>
            <w:r w:rsidRPr="008A3287">
              <w:t xml:space="preserve"> znalosti</w:t>
            </w:r>
            <w:r>
              <w:t xml:space="preserve"> získané v bakalářském i magisterském stupni studia, jakož i zvyšuje své</w:t>
            </w:r>
            <w:r w:rsidRPr="008A3287">
              <w:t xml:space="preserve"> dovednosti a</w:t>
            </w:r>
            <w:r>
              <w:t xml:space="preserve"> rozšiřuje své</w:t>
            </w:r>
            <w:r w:rsidRPr="008A3287">
              <w:t xml:space="preserve"> zkušenosti </w:t>
            </w:r>
            <w:r>
              <w:t>z</w:t>
            </w:r>
            <w:r w:rsidRPr="008A3287">
              <w:t xml:space="preserve"> vypracování bakalářské práce</w:t>
            </w:r>
            <w:r>
              <w:t xml:space="preserve">. V seminářích probíhají také prezentace studentů, v rámci kterých se připravují na obhajobu kvalifikační práce. V laboratořích studenti pod vedením vedoucího kvalifikační práce samostatně pracují na řešení zadaného tématu diplomové práce. Diplomovou prací se student současně podílí na výzkumu, jemuž se věnuje vedoucí, a jejím cílem je získání nových poznatků. V rámci řešení diplomové práce se student podílí na vyhledávání dosavadních poznatků v literatuře, provádí experimenty podle pokynů vedoucího, přičemž také experimenty navrhuje. Vypracuje diplomovou práci v zadaném členění a podle požadavků na formální úpravu a připravuje prezentace o dílčím pokroku práce a prezentaci k obhajobě. </w:t>
            </w:r>
          </w:p>
          <w:p w14:paraId="40EAC712" w14:textId="77777777" w:rsidR="0053707C" w:rsidRDefault="0053707C" w:rsidP="0053707C">
            <w:pPr>
              <w:spacing w:line="252" w:lineRule="auto"/>
              <w:jc w:val="both"/>
            </w:pPr>
          </w:p>
          <w:p w14:paraId="09E3C433" w14:textId="77777777" w:rsidR="0053707C" w:rsidRDefault="0053707C" w:rsidP="0053707C">
            <w:pPr>
              <w:spacing w:line="252" w:lineRule="auto"/>
              <w:jc w:val="both"/>
            </w:pPr>
          </w:p>
          <w:p w14:paraId="05F6B53B" w14:textId="77777777" w:rsidR="00C4637E" w:rsidRDefault="00C4637E" w:rsidP="0053707C">
            <w:pPr>
              <w:spacing w:line="252" w:lineRule="auto"/>
              <w:jc w:val="both"/>
            </w:pPr>
          </w:p>
          <w:p w14:paraId="01EA9706" w14:textId="77777777" w:rsidR="0053707C" w:rsidRDefault="0053707C" w:rsidP="0053707C">
            <w:pPr>
              <w:spacing w:line="252" w:lineRule="auto"/>
              <w:jc w:val="both"/>
            </w:pPr>
          </w:p>
          <w:p w14:paraId="1FB06107" w14:textId="77777777" w:rsidR="0053707C" w:rsidRDefault="0053707C" w:rsidP="0053707C">
            <w:pPr>
              <w:spacing w:line="252" w:lineRule="auto"/>
              <w:jc w:val="both"/>
            </w:pPr>
          </w:p>
        </w:tc>
      </w:tr>
      <w:tr w:rsidR="0053707C" w14:paraId="1D27B5B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265"/>
        </w:trPr>
        <w:tc>
          <w:tcPr>
            <w:tcW w:w="3647" w:type="dxa"/>
            <w:gridSpan w:val="6"/>
            <w:tcBorders>
              <w:top w:val="nil"/>
            </w:tcBorders>
            <w:shd w:val="clear" w:color="auto" w:fill="F7CAAC"/>
          </w:tcPr>
          <w:p w14:paraId="72C7E46D" w14:textId="77777777" w:rsidR="0053707C" w:rsidRDefault="0053707C" w:rsidP="0053707C">
            <w:pPr>
              <w:jc w:val="both"/>
            </w:pPr>
            <w:r>
              <w:rPr>
                <w:b/>
              </w:rPr>
              <w:t>Studijní literatura a studijní pomůcky</w:t>
            </w:r>
          </w:p>
        </w:tc>
        <w:tc>
          <w:tcPr>
            <w:tcW w:w="6213" w:type="dxa"/>
            <w:gridSpan w:val="16"/>
            <w:tcBorders>
              <w:top w:val="nil"/>
              <w:bottom w:val="nil"/>
            </w:tcBorders>
          </w:tcPr>
          <w:p w14:paraId="7993260D" w14:textId="77777777" w:rsidR="0053707C" w:rsidRDefault="0053707C" w:rsidP="0053707C">
            <w:pPr>
              <w:jc w:val="both"/>
            </w:pPr>
          </w:p>
        </w:tc>
      </w:tr>
      <w:tr w:rsidR="0053707C" w14:paraId="5A3383C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1497"/>
        </w:trPr>
        <w:tc>
          <w:tcPr>
            <w:tcW w:w="9860" w:type="dxa"/>
            <w:gridSpan w:val="22"/>
            <w:tcBorders>
              <w:top w:val="nil"/>
            </w:tcBorders>
          </w:tcPr>
          <w:p w14:paraId="126A1161" w14:textId="77777777" w:rsidR="00C4637E" w:rsidRPr="00C4637E" w:rsidRDefault="00C4637E" w:rsidP="00C4637E">
            <w:pPr>
              <w:jc w:val="both"/>
              <w:rPr>
                <w:u w:val="single"/>
              </w:rPr>
            </w:pPr>
            <w:r w:rsidRPr="00C4637E">
              <w:rPr>
                <w:u w:val="single"/>
              </w:rPr>
              <w:t>Povinná literatura:</w:t>
            </w:r>
          </w:p>
          <w:p w14:paraId="0A297076" w14:textId="77777777" w:rsidR="00C4637E" w:rsidRPr="00C4637E" w:rsidRDefault="00C4637E" w:rsidP="00C4637E">
            <w:pPr>
              <w:spacing w:line="252" w:lineRule="auto"/>
              <w:jc w:val="both"/>
              <w:rPr>
                <w:color w:val="000000"/>
              </w:rPr>
            </w:pPr>
            <w:r w:rsidRPr="00C4637E">
              <w:rPr>
                <w:color w:val="000000"/>
              </w:rPr>
              <w:t>Odborná literatura podle pokynů vedoucího diplomové práce.</w:t>
            </w:r>
          </w:p>
          <w:p w14:paraId="72CC1783" w14:textId="77777777" w:rsidR="00C4637E" w:rsidRPr="00C4637E" w:rsidRDefault="00C4637E" w:rsidP="00C4637E">
            <w:pPr>
              <w:spacing w:line="252" w:lineRule="auto"/>
              <w:jc w:val="both"/>
            </w:pPr>
            <w:r w:rsidRPr="00C4637E">
              <w:t>Platné předpisy UTB ve Zlíně pro vypracování diplomové práce.</w:t>
            </w:r>
          </w:p>
          <w:p w14:paraId="1AAEE2B8" w14:textId="77777777" w:rsidR="00C4637E" w:rsidRPr="00C4637E" w:rsidRDefault="00C4637E" w:rsidP="00C4637E">
            <w:pPr>
              <w:jc w:val="both"/>
            </w:pPr>
            <w:r w:rsidRPr="00C4637E">
              <w:t>Šablona UTB ve Zlíně pro vypracování diplomové práce.</w:t>
            </w:r>
          </w:p>
          <w:p w14:paraId="423C7680" w14:textId="77777777" w:rsidR="00C4637E" w:rsidRPr="00C4637E" w:rsidRDefault="00C4637E" w:rsidP="00C4637E">
            <w:pPr>
              <w:jc w:val="both"/>
              <w:rPr>
                <w:u w:val="single"/>
              </w:rPr>
            </w:pPr>
          </w:p>
          <w:p w14:paraId="249AD52F" w14:textId="77777777" w:rsidR="00C4637E" w:rsidRPr="00C4637E" w:rsidRDefault="00C4637E" w:rsidP="00C4637E">
            <w:pPr>
              <w:jc w:val="both"/>
              <w:rPr>
                <w:u w:val="single"/>
              </w:rPr>
            </w:pPr>
            <w:r w:rsidRPr="00C4637E">
              <w:rPr>
                <w:u w:val="single"/>
              </w:rPr>
              <w:t>Doporučená literatura:</w:t>
            </w:r>
          </w:p>
          <w:p w14:paraId="62F126E4" w14:textId="77777777" w:rsidR="00C4637E" w:rsidRPr="00C4637E" w:rsidRDefault="00C4637E" w:rsidP="00C4637E">
            <w:pPr>
              <w:jc w:val="both"/>
            </w:pPr>
            <w:r w:rsidRPr="00C4637E">
              <w:rPr>
                <w:color w:val="000000"/>
              </w:rPr>
              <w:t>Knihovna UTB ve Zlíně (vědecké databáze, generátor citací).</w:t>
            </w:r>
          </w:p>
          <w:p w14:paraId="3195C857" w14:textId="6C7EB3AA" w:rsidR="00C4637E" w:rsidRPr="0032078B" w:rsidRDefault="00C4637E" w:rsidP="00C4637E">
            <w:pPr>
              <w:jc w:val="both"/>
            </w:pPr>
            <w:r w:rsidRPr="00C4637E">
              <w:rPr>
                <w:color w:val="000000"/>
              </w:rPr>
              <w:t>LENGÁLOVÁ, A. Guide to Writing Master Thesis in English. Zlín: UTB, 2010. ISBN 978-80-7318-952-5. Dostupné online: </w:t>
            </w:r>
            <w:hyperlink r:id="rId19" w:tgtFrame="_blank" w:history="1">
              <w:r w:rsidRPr="00C4637E">
                <w:rPr>
                  <w:color w:val="000000"/>
                </w:rPr>
                <w:t>http://hdl.handle.net/10563/26214</w:t>
              </w:r>
            </w:hyperlink>
            <w:r w:rsidRPr="00C4637E">
              <w:rPr>
                <w:color w:val="000000"/>
              </w:rPr>
              <w:t>.</w:t>
            </w:r>
          </w:p>
        </w:tc>
      </w:tr>
      <w:tr w:rsidR="0053707C" w14:paraId="0A40028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9860" w:type="dxa"/>
            <w:gridSpan w:val="22"/>
            <w:tcBorders>
              <w:top w:val="single" w:sz="12" w:space="0" w:color="auto"/>
              <w:left w:val="single" w:sz="2" w:space="0" w:color="auto"/>
              <w:bottom w:val="single" w:sz="2" w:space="0" w:color="auto"/>
              <w:right w:val="single" w:sz="2" w:space="0" w:color="auto"/>
            </w:tcBorders>
            <w:shd w:val="clear" w:color="auto" w:fill="F7CAAC"/>
          </w:tcPr>
          <w:p w14:paraId="05543348" w14:textId="77777777" w:rsidR="0053707C" w:rsidRDefault="0053707C" w:rsidP="0053707C">
            <w:pPr>
              <w:jc w:val="center"/>
              <w:rPr>
                <w:b/>
              </w:rPr>
            </w:pPr>
            <w:r>
              <w:rPr>
                <w:b/>
              </w:rPr>
              <w:t>Informace ke kombinované nebo distanční formě</w:t>
            </w:r>
          </w:p>
        </w:tc>
      </w:tr>
      <w:tr w:rsidR="0053707C" w14:paraId="1C1DB6A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4781" w:type="dxa"/>
            <w:gridSpan w:val="8"/>
            <w:tcBorders>
              <w:top w:val="single" w:sz="2" w:space="0" w:color="auto"/>
            </w:tcBorders>
            <w:shd w:val="clear" w:color="auto" w:fill="F7CAAC"/>
          </w:tcPr>
          <w:p w14:paraId="54AE1025" w14:textId="77777777" w:rsidR="0053707C" w:rsidRDefault="0053707C" w:rsidP="0053707C">
            <w:pPr>
              <w:jc w:val="both"/>
            </w:pPr>
            <w:r>
              <w:rPr>
                <w:b/>
              </w:rPr>
              <w:t>Rozsah konzultací (soustředění)</w:t>
            </w:r>
          </w:p>
        </w:tc>
        <w:tc>
          <w:tcPr>
            <w:tcW w:w="888" w:type="dxa"/>
            <w:gridSpan w:val="2"/>
            <w:tcBorders>
              <w:top w:val="single" w:sz="2" w:space="0" w:color="auto"/>
            </w:tcBorders>
          </w:tcPr>
          <w:p w14:paraId="34AE3522" w14:textId="0B98F4DF" w:rsidR="0053707C" w:rsidRDefault="0053707C" w:rsidP="0053707C">
            <w:pPr>
              <w:jc w:val="center"/>
            </w:pPr>
          </w:p>
        </w:tc>
        <w:tc>
          <w:tcPr>
            <w:tcW w:w="4191" w:type="dxa"/>
            <w:gridSpan w:val="12"/>
            <w:tcBorders>
              <w:top w:val="single" w:sz="2" w:space="0" w:color="auto"/>
            </w:tcBorders>
            <w:shd w:val="clear" w:color="auto" w:fill="F7CAAC"/>
          </w:tcPr>
          <w:p w14:paraId="1A391D17" w14:textId="77777777" w:rsidR="0053707C" w:rsidRDefault="0053707C" w:rsidP="0053707C">
            <w:pPr>
              <w:jc w:val="both"/>
              <w:rPr>
                <w:b/>
              </w:rPr>
            </w:pPr>
            <w:r>
              <w:rPr>
                <w:b/>
              </w:rPr>
              <w:t xml:space="preserve">hodin </w:t>
            </w:r>
          </w:p>
        </w:tc>
      </w:tr>
      <w:tr w:rsidR="0053707C" w14:paraId="39BC17BE"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Pr>
        <w:tc>
          <w:tcPr>
            <w:tcW w:w="9860" w:type="dxa"/>
            <w:gridSpan w:val="22"/>
            <w:shd w:val="clear" w:color="auto" w:fill="F7CAAC"/>
          </w:tcPr>
          <w:p w14:paraId="3AF3E59A" w14:textId="77777777" w:rsidR="0053707C" w:rsidRDefault="0053707C" w:rsidP="0053707C">
            <w:pPr>
              <w:jc w:val="both"/>
              <w:rPr>
                <w:b/>
              </w:rPr>
            </w:pPr>
            <w:r>
              <w:rPr>
                <w:b/>
              </w:rPr>
              <w:t>Informace o způsobu kontaktu s vyučujícím</w:t>
            </w:r>
          </w:p>
        </w:tc>
      </w:tr>
      <w:tr w:rsidR="0053707C" w14:paraId="73A674C6"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gridAfter w:val="1"/>
          <w:wBefore w:w="25" w:type="dxa"/>
          <w:wAfter w:w="176" w:type="dxa"/>
          <w:trHeight w:val="1234"/>
        </w:trPr>
        <w:tc>
          <w:tcPr>
            <w:tcW w:w="9860" w:type="dxa"/>
            <w:gridSpan w:val="22"/>
          </w:tcPr>
          <w:p w14:paraId="457AC9A4" w14:textId="77777777" w:rsidR="0053707C" w:rsidRDefault="0053707C" w:rsidP="0053707C">
            <w:pPr>
              <w:jc w:val="both"/>
            </w:pPr>
          </w:p>
          <w:p w14:paraId="12968574" w14:textId="77777777" w:rsidR="0053707C" w:rsidRDefault="0053707C" w:rsidP="0053707C">
            <w:pPr>
              <w:jc w:val="both"/>
            </w:pPr>
          </w:p>
          <w:p w14:paraId="7FBD535E" w14:textId="77777777" w:rsidR="00C4637E" w:rsidRDefault="00C4637E" w:rsidP="0053707C">
            <w:pPr>
              <w:jc w:val="both"/>
            </w:pPr>
          </w:p>
          <w:p w14:paraId="1D343C28" w14:textId="77777777" w:rsidR="00C4637E" w:rsidRDefault="00C4637E" w:rsidP="0053707C">
            <w:pPr>
              <w:jc w:val="both"/>
            </w:pPr>
          </w:p>
          <w:p w14:paraId="77F47982" w14:textId="77777777" w:rsidR="00C4637E" w:rsidRDefault="00C4637E" w:rsidP="0053707C">
            <w:pPr>
              <w:jc w:val="both"/>
            </w:pPr>
          </w:p>
          <w:p w14:paraId="78E66C28" w14:textId="77777777" w:rsidR="00C4637E" w:rsidRDefault="00C4637E" w:rsidP="0053707C">
            <w:pPr>
              <w:jc w:val="both"/>
            </w:pPr>
          </w:p>
          <w:p w14:paraId="3AD02528" w14:textId="77777777" w:rsidR="00C4637E" w:rsidRDefault="00C4637E" w:rsidP="0053707C">
            <w:pPr>
              <w:jc w:val="both"/>
            </w:pPr>
          </w:p>
          <w:p w14:paraId="5E2E354A" w14:textId="77777777" w:rsidR="00C4637E" w:rsidRDefault="00C4637E" w:rsidP="0053707C">
            <w:pPr>
              <w:jc w:val="both"/>
            </w:pPr>
          </w:p>
          <w:p w14:paraId="53BF75F2" w14:textId="77777777" w:rsidR="00025119" w:rsidRDefault="00025119" w:rsidP="0053707C">
            <w:pPr>
              <w:jc w:val="both"/>
            </w:pPr>
          </w:p>
          <w:p w14:paraId="338A63B2" w14:textId="77777777" w:rsidR="0053707C" w:rsidRDefault="0053707C" w:rsidP="0053707C">
            <w:pPr>
              <w:jc w:val="both"/>
            </w:pPr>
          </w:p>
          <w:p w14:paraId="5F1F721D" w14:textId="77777777" w:rsidR="0053707C" w:rsidRDefault="0053707C" w:rsidP="0053707C">
            <w:pPr>
              <w:jc w:val="both"/>
            </w:pPr>
          </w:p>
          <w:p w14:paraId="5469A331" w14:textId="77777777" w:rsidR="0053707C" w:rsidRDefault="0053707C" w:rsidP="0053707C">
            <w:pPr>
              <w:tabs>
                <w:tab w:val="left" w:pos="2078"/>
              </w:tabs>
              <w:jc w:val="both"/>
            </w:pPr>
            <w:r>
              <w:tab/>
            </w:r>
          </w:p>
        </w:tc>
      </w:tr>
      <w:tr w:rsidR="0053707C" w14:paraId="0DA8CBEE" w14:textId="77777777" w:rsidTr="00945877">
        <w:trPr>
          <w:gridBefore w:val="1"/>
          <w:gridAfter w:val="1"/>
          <w:wBefore w:w="25" w:type="dxa"/>
          <w:wAfter w:w="176" w:type="dxa"/>
        </w:trPr>
        <w:tc>
          <w:tcPr>
            <w:tcW w:w="9860" w:type="dxa"/>
            <w:gridSpan w:val="22"/>
            <w:tcBorders>
              <w:top w:val="single" w:sz="4" w:space="0" w:color="00000A"/>
              <w:left w:val="single" w:sz="4" w:space="0" w:color="00000A"/>
              <w:bottom w:val="double" w:sz="4" w:space="0" w:color="00000A"/>
              <w:right w:val="single" w:sz="4" w:space="0" w:color="00000A"/>
            </w:tcBorders>
            <w:shd w:val="clear" w:color="auto" w:fill="BDD6EE"/>
          </w:tcPr>
          <w:p w14:paraId="53DAD84C" w14:textId="77777777" w:rsidR="0053707C" w:rsidRDefault="0053707C" w:rsidP="0053707C">
            <w:pPr>
              <w:jc w:val="both"/>
            </w:pPr>
            <w:r>
              <w:rPr>
                <w:b/>
                <w:sz w:val="28"/>
              </w:rPr>
              <w:lastRenderedPageBreak/>
              <w:t>B-III – Charakteristika studijního předmětu</w:t>
            </w:r>
          </w:p>
        </w:tc>
      </w:tr>
      <w:tr w:rsidR="0053707C" w14:paraId="37719BAD" w14:textId="77777777" w:rsidTr="00945877">
        <w:trPr>
          <w:gridBefore w:val="1"/>
          <w:gridAfter w:val="1"/>
          <w:wBefore w:w="25" w:type="dxa"/>
          <w:wAfter w:w="176" w:type="dxa"/>
        </w:trPr>
        <w:tc>
          <w:tcPr>
            <w:tcW w:w="3080" w:type="dxa"/>
            <w:gridSpan w:val="4"/>
            <w:tcBorders>
              <w:top w:val="double" w:sz="4" w:space="0" w:color="00000A"/>
              <w:left w:val="single" w:sz="4" w:space="0" w:color="00000A"/>
              <w:bottom w:val="single" w:sz="4" w:space="0" w:color="00000A"/>
              <w:right w:val="single" w:sz="4" w:space="0" w:color="00000A"/>
            </w:tcBorders>
            <w:shd w:val="clear" w:color="auto" w:fill="F7CAAC"/>
          </w:tcPr>
          <w:p w14:paraId="1FA427A7" w14:textId="77777777" w:rsidR="0053707C" w:rsidRDefault="0053707C" w:rsidP="0053707C">
            <w:pPr>
              <w:jc w:val="both"/>
            </w:pPr>
            <w:r>
              <w:rPr>
                <w:b/>
              </w:rPr>
              <w:t>Název studijního předmětu</w:t>
            </w:r>
          </w:p>
        </w:tc>
        <w:tc>
          <w:tcPr>
            <w:tcW w:w="6780" w:type="dxa"/>
            <w:gridSpan w:val="18"/>
            <w:tcBorders>
              <w:top w:val="double" w:sz="4" w:space="0" w:color="00000A"/>
              <w:left w:val="single" w:sz="4" w:space="0" w:color="00000A"/>
              <w:bottom w:val="single" w:sz="4" w:space="0" w:color="00000A"/>
              <w:right w:val="single" w:sz="4" w:space="0" w:color="00000A"/>
            </w:tcBorders>
            <w:shd w:val="clear" w:color="auto" w:fill="auto"/>
          </w:tcPr>
          <w:p w14:paraId="7792025D" w14:textId="76A1F75D" w:rsidR="0053707C" w:rsidRPr="00C4637E" w:rsidRDefault="00C4637E" w:rsidP="0053707C">
            <w:pPr>
              <w:jc w:val="both"/>
              <w:rPr>
                <w:b/>
              </w:rPr>
            </w:pPr>
            <w:bookmarkStart w:id="454" w:name="Obec_ekol"/>
            <w:bookmarkEnd w:id="454"/>
            <w:r w:rsidRPr="00C4637E">
              <w:rPr>
                <w:b/>
              </w:rPr>
              <w:t>General Ecology</w:t>
            </w:r>
          </w:p>
        </w:tc>
      </w:tr>
      <w:tr w:rsidR="0053707C" w14:paraId="6D163518"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1C6E1949" w14:textId="77777777" w:rsidR="0053707C" w:rsidRDefault="0053707C" w:rsidP="0053707C">
            <w:pPr>
              <w:jc w:val="both"/>
            </w:pPr>
            <w:r>
              <w:rPr>
                <w:b/>
              </w:rPr>
              <w:t>Typ předmětu</w:t>
            </w:r>
          </w:p>
        </w:tc>
        <w:tc>
          <w:tcPr>
            <w:tcW w:w="3404" w:type="dxa"/>
            <w:gridSpan w:val="9"/>
            <w:tcBorders>
              <w:top w:val="single" w:sz="4" w:space="0" w:color="00000A"/>
              <w:left w:val="single" w:sz="4" w:space="0" w:color="00000A"/>
              <w:bottom w:val="single" w:sz="4" w:space="0" w:color="00000A"/>
              <w:right w:val="single" w:sz="4" w:space="0" w:color="00000A"/>
            </w:tcBorders>
            <w:shd w:val="clear" w:color="auto" w:fill="auto"/>
          </w:tcPr>
          <w:p w14:paraId="46CCCC67" w14:textId="77777777" w:rsidR="0053707C" w:rsidRDefault="0053707C" w:rsidP="0053707C">
            <w:pPr>
              <w:jc w:val="both"/>
            </w:pPr>
            <w:r>
              <w:t>povinně volitelný</w:t>
            </w:r>
          </w:p>
        </w:tc>
        <w:tc>
          <w:tcPr>
            <w:tcW w:w="2692" w:type="dxa"/>
            <w:gridSpan w:val="6"/>
            <w:tcBorders>
              <w:top w:val="single" w:sz="4" w:space="0" w:color="00000A"/>
              <w:left w:val="single" w:sz="4" w:space="0" w:color="00000A"/>
              <w:bottom w:val="single" w:sz="4" w:space="0" w:color="00000A"/>
              <w:right w:val="single" w:sz="4" w:space="0" w:color="00000A"/>
            </w:tcBorders>
            <w:shd w:val="clear" w:color="auto" w:fill="F7CAAC"/>
          </w:tcPr>
          <w:p w14:paraId="39CA5ED0" w14:textId="77777777" w:rsidR="0053707C" w:rsidRDefault="0053707C" w:rsidP="0053707C">
            <w:pPr>
              <w:jc w:val="both"/>
            </w:pPr>
            <w:r>
              <w:rPr>
                <w:b/>
              </w:rPr>
              <w:t>doporučený ročník / semestr</w:t>
            </w:r>
          </w:p>
        </w:tc>
        <w:tc>
          <w:tcPr>
            <w:tcW w:w="684" w:type="dxa"/>
            <w:gridSpan w:val="3"/>
            <w:tcBorders>
              <w:top w:val="single" w:sz="4" w:space="0" w:color="00000A"/>
              <w:left w:val="single" w:sz="4" w:space="0" w:color="00000A"/>
              <w:bottom w:val="single" w:sz="4" w:space="0" w:color="00000A"/>
              <w:right w:val="single" w:sz="4" w:space="0" w:color="00000A"/>
            </w:tcBorders>
            <w:shd w:val="clear" w:color="auto" w:fill="auto"/>
          </w:tcPr>
          <w:p w14:paraId="23A431C6" w14:textId="77777777" w:rsidR="0053707C" w:rsidRDefault="0053707C" w:rsidP="0053707C">
            <w:pPr>
              <w:jc w:val="both"/>
            </w:pPr>
            <w:r>
              <w:t>1/ZS</w:t>
            </w:r>
          </w:p>
        </w:tc>
      </w:tr>
      <w:tr w:rsidR="0053707C" w14:paraId="1AFB2AFB"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07FFD474" w14:textId="77777777" w:rsidR="0053707C" w:rsidRDefault="0053707C" w:rsidP="0053707C">
            <w:pPr>
              <w:jc w:val="both"/>
            </w:pPr>
            <w:r>
              <w:rPr>
                <w:b/>
              </w:rPr>
              <w:t>Rozsah studijního předmětu</w:t>
            </w:r>
          </w:p>
        </w:tc>
        <w:tc>
          <w:tcPr>
            <w:tcW w:w="1701" w:type="dxa"/>
            <w:gridSpan w:val="4"/>
            <w:tcBorders>
              <w:top w:val="single" w:sz="4" w:space="0" w:color="00000A"/>
              <w:left w:val="single" w:sz="4" w:space="0" w:color="00000A"/>
              <w:bottom w:val="single" w:sz="4" w:space="0" w:color="00000A"/>
              <w:right w:val="single" w:sz="4" w:space="0" w:color="00000A"/>
            </w:tcBorders>
            <w:shd w:val="clear" w:color="auto" w:fill="auto"/>
          </w:tcPr>
          <w:p w14:paraId="7C862DFE" w14:textId="77777777" w:rsidR="0053707C" w:rsidRDefault="0053707C" w:rsidP="0053707C">
            <w:pPr>
              <w:jc w:val="both"/>
            </w:pPr>
            <w:r>
              <w:t>28p+14s+0l</w:t>
            </w:r>
          </w:p>
        </w:tc>
        <w:tc>
          <w:tcPr>
            <w:tcW w:w="888" w:type="dxa"/>
            <w:gridSpan w:val="2"/>
            <w:tcBorders>
              <w:top w:val="single" w:sz="4" w:space="0" w:color="00000A"/>
              <w:left w:val="single" w:sz="4" w:space="0" w:color="00000A"/>
              <w:bottom w:val="single" w:sz="4" w:space="0" w:color="00000A"/>
              <w:right w:val="single" w:sz="4" w:space="0" w:color="00000A"/>
            </w:tcBorders>
            <w:shd w:val="clear" w:color="auto" w:fill="F7CAAC"/>
          </w:tcPr>
          <w:p w14:paraId="429F70E5" w14:textId="77777777" w:rsidR="0053707C" w:rsidRDefault="0053707C" w:rsidP="0053707C">
            <w:pPr>
              <w:jc w:val="both"/>
            </w:pPr>
            <w:r>
              <w:rPr>
                <w:b/>
              </w:rPr>
              <w:t xml:space="preserve">hod. </w:t>
            </w:r>
          </w:p>
        </w:tc>
        <w:tc>
          <w:tcPr>
            <w:tcW w:w="815" w:type="dxa"/>
            <w:gridSpan w:val="3"/>
            <w:tcBorders>
              <w:top w:val="single" w:sz="4" w:space="0" w:color="00000A"/>
              <w:left w:val="single" w:sz="4" w:space="0" w:color="00000A"/>
              <w:bottom w:val="single" w:sz="4" w:space="0" w:color="00000A"/>
              <w:right w:val="single" w:sz="4" w:space="0" w:color="00000A"/>
            </w:tcBorders>
            <w:shd w:val="clear" w:color="auto" w:fill="auto"/>
          </w:tcPr>
          <w:p w14:paraId="79BAD256" w14:textId="2F89A019" w:rsidR="0053707C" w:rsidRDefault="00EE1859" w:rsidP="0053707C">
            <w:pPr>
              <w:jc w:val="both"/>
            </w:pPr>
            <w:r>
              <w:t>42</w:t>
            </w:r>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0F242295" w14:textId="77777777" w:rsidR="0053707C" w:rsidRDefault="0053707C" w:rsidP="0053707C">
            <w:pPr>
              <w:jc w:val="both"/>
            </w:pPr>
            <w:r>
              <w:rPr>
                <w:b/>
              </w:rPr>
              <w:t>kreditů</w:t>
            </w:r>
          </w:p>
        </w:tc>
        <w:tc>
          <w:tcPr>
            <w:tcW w:w="1223" w:type="dxa"/>
            <w:gridSpan w:val="5"/>
            <w:tcBorders>
              <w:top w:val="single" w:sz="4" w:space="0" w:color="00000A"/>
              <w:left w:val="single" w:sz="4" w:space="0" w:color="00000A"/>
              <w:bottom w:val="single" w:sz="4" w:space="0" w:color="00000A"/>
              <w:right w:val="single" w:sz="4" w:space="0" w:color="00000A"/>
            </w:tcBorders>
            <w:shd w:val="clear" w:color="auto" w:fill="auto"/>
          </w:tcPr>
          <w:p w14:paraId="784F72FC" w14:textId="39633F8C" w:rsidR="0053707C" w:rsidRDefault="00EE1859" w:rsidP="0053707C">
            <w:pPr>
              <w:jc w:val="both"/>
            </w:pPr>
            <w:r>
              <w:t>3</w:t>
            </w:r>
          </w:p>
        </w:tc>
      </w:tr>
      <w:tr w:rsidR="0053707C" w14:paraId="30985CA1"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30AC955C" w14:textId="77777777" w:rsidR="0053707C" w:rsidRDefault="0053707C" w:rsidP="0053707C">
            <w:pPr>
              <w:jc w:val="both"/>
            </w:pPr>
            <w:r>
              <w:rPr>
                <w:b/>
              </w:rPr>
              <w:t>Prerekvizity, korekvizity, ekvivalence</w:t>
            </w:r>
          </w:p>
        </w:tc>
        <w:tc>
          <w:tcPr>
            <w:tcW w:w="6780" w:type="dxa"/>
            <w:gridSpan w:val="18"/>
            <w:tcBorders>
              <w:top w:val="single" w:sz="4" w:space="0" w:color="00000A"/>
              <w:left w:val="single" w:sz="4" w:space="0" w:color="00000A"/>
              <w:bottom w:val="single" w:sz="4" w:space="0" w:color="00000A"/>
              <w:right w:val="single" w:sz="4" w:space="0" w:color="00000A"/>
            </w:tcBorders>
            <w:shd w:val="clear" w:color="auto" w:fill="auto"/>
          </w:tcPr>
          <w:p w14:paraId="67EAAA69" w14:textId="77777777" w:rsidR="0053707C" w:rsidRDefault="0053707C" w:rsidP="0053707C">
            <w:pPr>
              <w:jc w:val="both"/>
            </w:pPr>
          </w:p>
        </w:tc>
      </w:tr>
      <w:tr w:rsidR="0053707C" w14:paraId="0D0EAD94"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60266833" w14:textId="77777777" w:rsidR="0053707C" w:rsidRDefault="0053707C" w:rsidP="0053707C">
            <w:pPr>
              <w:jc w:val="both"/>
            </w:pPr>
            <w:r>
              <w:rPr>
                <w:b/>
              </w:rPr>
              <w:t>Způsob ověření studijních výsledků</w:t>
            </w:r>
          </w:p>
        </w:tc>
        <w:tc>
          <w:tcPr>
            <w:tcW w:w="3404" w:type="dxa"/>
            <w:gridSpan w:val="9"/>
            <w:tcBorders>
              <w:top w:val="single" w:sz="4" w:space="0" w:color="00000A"/>
              <w:left w:val="single" w:sz="4" w:space="0" w:color="00000A"/>
              <w:bottom w:val="single" w:sz="4" w:space="0" w:color="00000A"/>
              <w:right w:val="single" w:sz="4" w:space="0" w:color="00000A"/>
            </w:tcBorders>
            <w:shd w:val="clear" w:color="auto" w:fill="auto"/>
          </w:tcPr>
          <w:p w14:paraId="3C7852F4" w14:textId="77777777" w:rsidR="0053707C" w:rsidRDefault="0053707C" w:rsidP="0053707C">
            <w:pPr>
              <w:jc w:val="both"/>
            </w:pPr>
            <w:r>
              <w:t>zápočet, zkouška</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F7CAAC"/>
          </w:tcPr>
          <w:p w14:paraId="6F134017" w14:textId="77777777" w:rsidR="0053707C" w:rsidRDefault="0053707C" w:rsidP="0053707C">
            <w:pPr>
              <w:jc w:val="both"/>
            </w:pPr>
            <w:r>
              <w:rPr>
                <w:b/>
              </w:rPr>
              <w:t>Forma výuky</w:t>
            </w:r>
          </w:p>
        </w:tc>
        <w:tc>
          <w:tcPr>
            <w:tcW w:w="1817" w:type="dxa"/>
            <w:gridSpan w:val="7"/>
            <w:tcBorders>
              <w:top w:val="single" w:sz="4" w:space="0" w:color="00000A"/>
              <w:left w:val="single" w:sz="4" w:space="0" w:color="00000A"/>
              <w:bottom w:val="single" w:sz="4" w:space="0" w:color="00000A"/>
              <w:right w:val="single" w:sz="4" w:space="0" w:color="00000A"/>
            </w:tcBorders>
            <w:shd w:val="clear" w:color="auto" w:fill="auto"/>
          </w:tcPr>
          <w:p w14:paraId="508EB04F" w14:textId="77777777" w:rsidR="0053707C" w:rsidRDefault="0053707C" w:rsidP="0053707C">
            <w:pPr>
              <w:jc w:val="both"/>
            </w:pPr>
            <w:r>
              <w:t>p</w:t>
            </w:r>
            <w:r w:rsidRPr="00612A44">
              <w:t>řednášk</w:t>
            </w:r>
            <w:r>
              <w:t>y, semináře</w:t>
            </w:r>
          </w:p>
        </w:tc>
      </w:tr>
      <w:tr w:rsidR="0053707C" w14:paraId="0F19667D"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0725C94E" w14:textId="77777777" w:rsidR="0053707C" w:rsidRDefault="0053707C" w:rsidP="0053707C">
            <w:pPr>
              <w:jc w:val="both"/>
            </w:pPr>
            <w:r>
              <w:rPr>
                <w:b/>
              </w:rPr>
              <w:t>Forma způsobu ověření studijních výsledků a další požadavky na studenta</w:t>
            </w:r>
          </w:p>
        </w:tc>
        <w:tc>
          <w:tcPr>
            <w:tcW w:w="6780" w:type="dxa"/>
            <w:gridSpan w:val="18"/>
            <w:tcBorders>
              <w:top w:val="single" w:sz="4" w:space="0" w:color="00000A"/>
              <w:left w:val="single" w:sz="4" w:space="0" w:color="00000A"/>
              <w:bottom w:val="single" w:sz="4" w:space="0" w:color="auto"/>
              <w:right w:val="single" w:sz="4" w:space="0" w:color="00000A"/>
            </w:tcBorders>
            <w:shd w:val="clear" w:color="auto" w:fill="auto"/>
          </w:tcPr>
          <w:p w14:paraId="4FA87433" w14:textId="77777777" w:rsidR="0053707C" w:rsidRDefault="0053707C" w:rsidP="0053707C">
            <w:pPr>
              <w:jc w:val="both"/>
            </w:pPr>
            <w:r>
              <w:t>Docházka: 80% účast v seminářích.</w:t>
            </w:r>
          </w:p>
          <w:p w14:paraId="0C7EB195" w14:textId="77777777" w:rsidR="0053707C" w:rsidRDefault="0053707C" w:rsidP="0053707C">
            <w:pPr>
              <w:jc w:val="both"/>
            </w:pPr>
            <w:r>
              <w:t>Referát v semináři.</w:t>
            </w:r>
          </w:p>
          <w:p w14:paraId="736F4790" w14:textId="77777777" w:rsidR="0053707C" w:rsidRDefault="0053707C" w:rsidP="0053707C">
            <w:pPr>
              <w:jc w:val="both"/>
            </w:pPr>
            <w:r>
              <w:t>Zkouška: prokázání znalosti probíraných tematických okruhů, ústní zkouška.</w:t>
            </w:r>
          </w:p>
        </w:tc>
      </w:tr>
      <w:tr w:rsidR="0053707C" w14:paraId="10D05C0A" w14:textId="77777777" w:rsidTr="00945877">
        <w:trPr>
          <w:gridBefore w:val="1"/>
          <w:gridAfter w:val="1"/>
          <w:wBefore w:w="25" w:type="dxa"/>
          <w:wAfter w:w="176" w:type="dxa"/>
          <w:trHeight w:val="197"/>
        </w:trPr>
        <w:tc>
          <w:tcPr>
            <w:tcW w:w="3080" w:type="dxa"/>
            <w:gridSpan w:val="4"/>
            <w:tcBorders>
              <w:left w:val="single" w:sz="4" w:space="0" w:color="00000A"/>
              <w:bottom w:val="single" w:sz="4" w:space="0" w:color="00000A"/>
              <w:right w:val="single" w:sz="4" w:space="0" w:color="00000A"/>
            </w:tcBorders>
            <w:shd w:val="clear" w:color="auto" w:fill="F7CAAC"/>
          </w:tcPr>
          <w:p w14:paraId="5C7D7099" w14:textId="77777777" w:rsidR="0053707C" w:rsidRDefault="0053707C" w:rsidP="0053707C">
            <w:pPr>
              <w:jc w:val="both"/>
            </w:pPr>
            <w:r>
              <w:rPr>
                <w:b/>
              </w:rPr>
              <w:t>Garant předmětu</w:t>
            </w:r>
          </w:p>
        </w:tc>
        <w:tc>
          <w:tcPr>
            <w:tcW w:w="6780" w:type="dxa"/>
            <w:gridSpan w:val="18"/>
            <w:tcBorders>
              <w:top w:val="single" w:sz="4" w:space="0" w:color="auto"/>
              <w:left w:val="single" w:sz="4" w:space="0" w:color="00000A"/>
              <w:bottom w:val="single" w:sz="4" w:space="0" w:color="00000A"/>
              <w:right w:val="single" w:sz="4" w:space="0" w:color="00000A"/>
            </w:tcBorders>
            <w:shd w:val="clear" w:color="auto" w:fill="auto"/>
          </w:tcPr>
          <w:p w14:paraId="53557758" w14:textId="21375A8D" w:rsidR="0053707C" w:rsidRDefault="0053707C" w:rsidP="0053707C">
            <w:pPr>
              <w:jc w:val="both"/>
            </w:pPr>
          </w:p>
        </w:tc>
      </w:tr>
      <w:tr w:rsidR="0053707C" w14:paraId="49066A80" w14:textId="77777777" w:rsidTr="00945877">
        <w:trPr>
          <w:gridBefore w:val="1"/>
          <w:gridAfter w:val="1"/>
          <w:wBefore w:w="25" w:type="dxa"/>
          <w:wAfter w:w="176" w:type="dxa"/>
          <w:trHeight w:val="243"/>
        </w:trPr>
        <w:tc>
          <w:tcPr>
            <w:tcW w:w="3080" w:type="dxa"/>
            <w:gridSpan w:val="4"/>
            <w:tcBorders>
              <w:left w:val="single" w:sz="4" w:space="0" w:color="00000A"/>
              <w:bottom w:val="single" w:sz="4" w:space="0" w:color="00000A"/>
              <w:right w:val="single" w:sz="4" w:space="0" w:color="00000A"/>
            </w:tcBorders>
            <w:shd w:val="clear" w:color="auto" w:fill="F7CAAC"/>
          </w:tcPr>
          <w:p w14:paraId="2467A2C8" w14:textId="77777777" w:rsidR="0053707C" w:rsidRDefault="0053707C" w:rsidP="0053707C">
            <w:pPr>
              <w:jc w:val="both"/>
            </w:pPr>
            <w:r>
              <w:rPr>
                <w:b/>
              </w:rPr>
              <w:t>Zapojení garanta do výuky předmětu</w:t>
            </w:r>
          </w:p>
        </w:tc>
        <w:tc>
          <w:tcPr>
            <w:tcW w:w="6780" w:type="dxa"/>
            <w:gridSpan w:val="18"/>
            <w:tcBorders>
              <w:left w:val="single" w:sz="4" w:space="0" w:color="00000A"/>
              <w:bottom w:val="single" w:sz="4" w:space="0" w:color="00000A"/>
              <w:right w:val="single" w:sz="4" w:space="0" w:color="00000A"/>
            </w:tcBorders>
            <w:shd w:val="clear" w:color="auto" w:fill="auto"/>
          </w:tcPr>
          <w:p w14:paraId="36DCA082" w14:textId="639989EB" w:rsidR="0053707C" w:rsidRDefault="0053707C" w:rsidP="00EE1859">
            <w:pPr>
              <w:jc w:val="both"/>
            </w:pPr>
          </w:p>
        </w:tc>
      </w:tr>
      <w:tr w:rsidR="0053707C" w14:paraId="46BDA058"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16309116" w14:textId="77777777" w:rsidR="0053707C" w:rsidRDefault="0053707C" w:rsidP="0053707C">
            <w:pPr>
              <w:jc w:val="both"/>
            </w:pPr>
            <w:r>
              <w:rPr>
                <w:b/>
              </w:rPr>
              <w:t>Vyučující</w:t>
            </w:r>
          </w:p>
        </w:tc>
        <w:tc>
          <w:tcPr>
            <w:tcW w:w="6780" w:type="dxa"/>
            <w:gridSpan w:val="18"/>
            <w:tcBorders>
              <w:top w:val="single" w:sz="4" w:space="0" w:color="00000A"/>
              <w:left w:val="single" w:sz="4" w:space="0" w:color="00000A"/>
              <w:right w:val="single" w:sz="4" w:space="0" w:color="00000A"/>
            </w:tcBorders>
            <w:shd w:val="clear" w:color="auto" w:fill="auto"/>
          </w:tcPr>
          <w:p w14:paraId="603AB1A3" w14:textId="77777777" w:rsidR="0053707C" w:rsidRDefault="0053707C" w:rsidP="0053707C">
            <w:pPr>
              <w:jc w:val="both"/>
            </w:pPr>
          </w:p>
        </w:tc>
      </w:tr>
      <w:tr w:rsidR="0053707C" w14:paraId="3889F7F0" w14:textId="77777777" w:rsidTr="00945877">
        <w:trPr>
          <w:gridBefore w:val="1"/>
          <w:gridAfter w:val="1"/>
          <w:wBefore w:w="25" w:type="dxa"/>
          <w:wAfter w:w="176" w:type="dxa"/>
        </w:trPr>
        <w:tc>
          <w:tcPr>
            <w:tcW w:w="9860" w:type="dxa"/>
            <w:gridSpan w:val="22"/>
            <w:tcBorders>
              <w:left w:val="single" w:sz="4" w:space="0" w:color="00000A"/>
              <w:bottom w:val="single" w:sz="4" w:space="0" w:color="00000A"/>
              <w:right w:val="single" w:sz="4" w:space="0" w:color="00000A"/>
            </w:tcBorders>
            <w:shd w:val="clear" w:color="auto" w:fill="FFFFFF" w:themeFill="background1"/>
          </w:tcPr>
          <w:p w14:paraId="73BD198C" w14:textId="607F9DDE" w:rsidR="0053707C" w:rsidRDefault="0053707C" w:rsidP="0053707C">
            <w:pPr>
              <w:spacing w:before="60" w:after="60"/>
              <w:jc w:val="both"/>
            </w:pPr>
            <w:r w:rsidRPr="00AD1893">
              <w:t>doc. RNDr. Jan Růžička, Ph.D.</w:t>
            </w:r>
            <w:r>
              <w:t xml:space="preserve"> </w:t>
            </w:r>
            <w:r w:rsidR="00EE1859">
              <w:t>(100% p)</w:t>
            </w:r>
          </w:p>
        </w:tc>
      </w:tr>
      <w:tr w:rsidR="0053707C" w14:paraId="12E59484"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1FF97134" w14:textId="77777777" w:rsidR="0053707C" w:rsidRDefault="0053707C" w:rsidP="0053707C">
            <w:pPr>
              <w:jc w:val="both"/>
            </w:pPr>
            <w:r>
              <w:rPr>
                <w:b/>
              </w:rPr>
              <w:t>Stručná anotace předmětu</w:t>
            </w:r>
          </w:p>
        </w:tc>
        <w:tc>
          <w:tcPr>
            <w:tcW w:w="6780" w:type="dxa"/>
            <w:gridSpan w:val="18"/>
            <w:tcBorders>
              <w:top w:val="single" w:sz="4" w:space="0" w:color="00000A"/>
              <w:left w:val="single" w:sz="4" w:space="0" w:color="00000A"/>
              <w:right w:val="single" w:sz="4" w:space="0" w:color="00000A"/>
            </w:tcBorders>
            <w:shd w:val="clear" w:color="auto" w:fill="auto"/>
          </w:tcPr>
          <w:p w14:paraId="3F78A884" w14:textId="77777777" w:rsidR="0053707C" w:rsidRDefault="0053707C" w:rsidP="0053707C">
            <w:pPr>
              <w:jc w:val="both"/>
            </w:pPr>
          </w:p>
        </w:tc>
      </w:tr>
      <w:tr w:rsidR="0053707C" w14:paraId="207DF5DD" w14:textId="77777777" w:rsidTr="00945877">
        <w:trPr>
          <w:gridBefore w:val="1"/>
          <w:gridAfter w:val="1"/>
          <w:wBefore w:w="25" w:type="dxa"/>
          <w:wAfter w:w="176" w:type="dxa"/>
          <w:trHeight w:val="3938"/>
        </w:trPr>
        <w:tc>
          <w:tcPr>
            <w:tcW w:w="9860" w:type="dxa"/>
            <w:gridSpan w:val="22"/>
            <w:tcBorders>
              <w:left w:val="single" w:sz="4" w:space="0" w:color="00000A"/>
              <w:bottom w:val="single" w:sz="12" w:space="0" w:color="00000A"/>
              <w:right w:val="single" w:sz="4" w:space="0" w:color="00000A"/>
            </w:tcBorders>
            <w:shd w:val="clear" w:color="auto" w:fill="auto"/>
          </w:tcPr>
          <w:p w14:paraId="0C7F4726" w14:textId="77777777" w:rsidR="0053707C" w:rsidRDefault="0053707C" w:rsidP="0053707C">
            <w:pPr>
              <w:jc w:val="both"/>
            </w:pPr>
            <w:r w:rsidRPr="00710710">
              <w:t>Cílem předmětu je seznámení se základními principy moderní ekologie. Studenti získají znalosti o ekosystémech, populacích, společenstvech, potravních řetězcích a sí</w:t>
            </w:r>
            <w:r>
              <w:t>tích, o interakcích mezi organizmy a prostředím a mezi organiz</w:t>
            </w:r>
            <w:r w:rsidRPr="00710710">
              <w:t>my navzájem a také o různých strategiích organi</w:t>
            </w:r>
            <w:r>
              <w:t>z</w:t>
            </w:r>
            <w:r w:rsidRPr="00710710">
              <w:t>mů</w:t>
            </w:r>
            <w:r>
              <w:t>,</w:t>
            </w:r>
            <w:r w:rsidRPr="00710710">
              <w:t xml:space="preserve"> jak se vyrovnat s limitujícími faktory prostředí. Značná pozornost je věnována konkrétním příkladům rozsáhlých ekologických studií z celého světa. Studenti získají základní přehled o složitých přírodních zákonitostech, které v živé přírodě existují, a které není možné v různých praktických odvětvích ignorovat.</w:t>
            </w:r>
            <w:r>
              <w:t xml:space="preserve"> </w:t>
            </w:r>
            <w:r w:rsidRPr="00070252">
              <w:t>Obsah předmětu tvoří tyto tematické celky:</w:t>
            </w:r>
          </w:p>
          <w:p w14:paraId="09D94351" w14:textId="77777777" w:rsidR="0053707C" w:rsidRDefault="0053707C" w:rsidP="0053707C">
            <w:pPr>
              <w:numPr>
                <w:ilvl w:val="0"/>
                <w:numId w:val="28"/>
              </w:numPr>
              <w:suppressAutoHyphens/>
              <w:ind w:left="284" w:hanging="57"/>
              <w:jc w:val="both"/>
            </w:pPr>
            <w:r>
              <w:t xml:space="preserve">Úvod a historie. Evoluční aspekty v ekologii. </w:t>
            </w:r>
          </w:p>
          <w:p w14:paraId="6EF82AFA" w14:textId="77777777" w:rsidR="0053707C" w:rsidRDefault="0053707C" w:rsidP="0053707C">
            <w:pPr>
              <w:numPr>
                <w:ilvl w:val="0"/>
                <w:numId w:val="28"/>
              </w:numPr>
              <w:suppressAutoHyphens/>
              <w:ind w:left="284" w:hanging="57"/>
              <w:jc w:val="both"/>
            </w:pPr>
            <w:r>
              <w:t xml:space="preserve">Prostředí a dostupnost zdrojů I. </w:t>
            </w:r>
          </w:p>
          <w:p w14:paraId="4195ADA2" w14:textId="77777777" w:rsidR="0053707C" w:rsidRDefault="0053707C" w:rsidP="0053707C">
            <w:pPr>
              <w:numPr>
                <w:ilvl w:val="0"/>
                <w:numId w:val="28"/>
              </w:numPr>
              <w:suppressAutoHyphens/>
              <w:ind w:left="284" w:hanging="57"/>
              <w:jc w:val="both"/>
            </w:pPr>
            <w:r>
              <w:t xml:space="preserve">Prostředí a dostupnost zdrojů II. </w:t>
            </w:r>
          </w:p>
          <w:p w14:paraId="26330096" w14:textId="77777777" w:rsidR="0053707C" w:rsidRDefault="0053707C" w:rsidP="0053707C">
            <w:pPr>
              <w:numPr>
                <w:ilvl w:val="0"/>
                <w:numId w:val="28"/>
              </w:numPr>
              <w:suppressAutoHyphens/>
              <w:ind w:left="284" w:hanging="57"/>
              <w:jc w:val="both"/>
            </w:pPr>
            <w:r>
              <w:t xml:space="preserve">Natalita a mortalita organizmů. </w:t>
            </w:r>
          </w:p>
          <w:p w14:paraId="0DAA4114" w14:textId="77777777" w:rsidR="0053707C" w:rsidRDefault="0053707C" w:rsidP="0053707C">
            <w:pPr>
              <w:numPr>
                <w:ilvl w:val="0"/>
                <w:numId w:val="28"/>
              </w:numPr>
              <w:suppressAutoHyphens/>
              <w:ind w:left="284" w:hanging="57"/>
              <w:jc w:val="both"/>
            </w:pPr>
            <w:r>
              <w:t xml:space="preserve">Disperze a migrace. </w:t>
            </w:r>
          </w:p>
          <w:p w14:paraId="578F53C9" w14:textId="77777777" w:rsidR="0053707C" w:rsidRDefault="0053707C" w:rsidP="0053707C">
            <w:pPr>
              <w:numPr>
                <w:ilvl w:val="0"/>
                <w:numId w:val="28"/>
              </w:numPr>
              <w:suppressAutoHyphens/>
              <w:ind w:left="284" w:hanging="57"/>
              <w:jc w:val="both"/>
            </w:pPr>
            <w:r>
              <w:t xml:space="preserve">Vnitrodruhová kompetice. </w:t>
            </w:r>
          </w:p>
          <w:p w14:paraId="308E36B7" w14:textId="77777777" w:rsidR="0053707C" w:rsidRDefault="0053707C" w:rsidP="0053707C">
            <w:pPr>
              <w:numPr>
                <w:ilvl w:val="0"/>
                <w:numId w:val="28"/>
              </w:numPr>
              <w:suppressAutoHyphens/>
              <w:ind w:left="284" w:hanging="57"/>
              <w:jc w:val="both"/>
            </w:pPr>
            <w:r>
              <w:t xml:space="preserve">Mezidruhové soutěžení. </w:t>
            </w:r>
          </w:p>
          <w:p w14:paraId="5AD5C526" w14:textId="77777777" w:rsidR="0053707C" w:rsidRDefault="0053707C" w:rsidP="0053707C">
            <w:pPr>
              <w:numPr>
                <w:ilvl w:val="0"/>
                <w:numId w:val="28"/>
              </w:numPr>
              <w:suppressAutoHyphens/>
              <w:ind w:left="284" w:hanging="57"/>
              <w:jc w:val="both"/>
            </w:pPr>
            <w:r>
              <w:t xml:space="preserve">Predace, parazitismus, nemoci. </w:t>
            </w:r>
          </w:p>
          <w:p w14:paraId="55F92542" w14:textId="77777777" w:rsidR="0053707C" w:rsidRDefault="0053707C" w:rsidP="0053707C">
            <w:pPr>
              <w:numPr>
                <w:ilvl w:val="0"/>
                <w:numId w:val="28"/>
              </w:numPr>
              <w:suppressAutoHyphens/>
              <w:ind w:left="284" w:hanging="57"/>
              <w:jc w:val="both"/>
            </w:pPr>
            <w:r>
              <w:t>Evoluční ekologie. Vývoj života na Zemi.</w:t>
            </w:r>
          </w:p>
          <w:p w14:paraId="521748BD" w14:textId="77777777" w:rsidR="0053707C" w:rsidRDefault="0053707C" w:rsidP="0053707C">
            <w:pPr>
              <w:numPr>
                <w:ilvl w:val="0"/>
                <w:numId w:val="28"/>
              </w:numPr>
              <w:suppressAutoHyphens/>
              <w:ind w:left="284" w:hanging="57"/>
              <w:jc w:val="both"/>
            </w:pPr>
            <w:r>
              <w:t xml:space="preserve">Populace a společenstva. </w:t>
            </w:r>
          </w:p>
          <w:p w14:paraId="624E6CD9" w14:textId="77777777" w:rsidR="0053707C" w:rsidRDefault="0053707C" w:rsidP="0053707C">
            <w:pPr>
              <w:numPr>
                <w:ilvl w:val="0"/>
                <w:numId w:val="28"/>
              </w:numPr>
              <w:suppressAutoHyphens/>
              <w:ind w:left="284" w:hanging="57"/>
              <w:jc w:val="both"/>
            </w:pPr>
            <w:r>
              <w:t xml:space="preserve">Biodiverzita v čase a prostoru. </w:t>
            </w:r>
          </w:p>
          <w:p w14:paraId="75B2BA23" w14:textId="77777777" w:rsidR="0053707C" w:rsidRDefault="0053707C" w:rsidP="0053707C">
            <w:pPr>
              <w:numPr>
                <w:ilvl w:val="0"/>
                <w:numId w:val="28"/>
              </w:numPr>
              <w:suppressAutoHyphens/>
              <w:ind w:left="284" w:hanging="57"/>
              <w:jc w:val="both"/>
            </w:pPr>
            <w:r>
              <w:t xml:space="preserve">Tok energie a hmoty v ekosystémech. </w:t>
            </w:r>
          </w:p>
          <w:p w14:paraId="649BD3D6" w14:textId="77777777" w:rsidR="0053707C" w:rsidRDefault="0053707C" w:rsidP="0053707C">
            <w:pPr>
              <w:numPr>
                <w:ilvl w:val="0"/>
                <w:numId w:val="28"/>
              </w:numPr>
              <w:suppressAutoHyphens/>
              <w:ind w:left="284" w:hanging="57"/>
              <w:jc w:val="both"/>
            </w:pPr>
            <w:r>
              <w:t xml:space="preserve">Tok a oběh nejvýznamnějších prvků v biosféře. </w:t>
            </w:r>
          </w:p>
          <w:p w14:paraId="491AB426" w14:textId="77777777" w:rsidR="0053707C" w:rsidRDefault="0053707C" w:rsidP="0053707C">
            <w:pPr>
              <w:numPr>
                <w:ilvl w:val="0"/>
                <w:numId w:val="28"/>
              </w:numPr>
              <w:suppressAutoHyphens/>
              <w:ind w:left="284" w:hanging="57"/>
              <w:jc w:val="both"/>
            </w:pPr>
            <w:r>
              <w:t>Aplikovaná ekologie.</w:t>
            </w:r>
          </w:p>
        </w:tc>
      </w:tr>
      <w:tr w:rsidR="0053707C" w14:paraId="2E98D2A7" w14:textId="77777777" w:rsidTr="00945877">
        <w:trPr>
          <w:gridBefore w:val="1"/>
          <w:gridAfter w:val="1"/>
          <w:wBefore w:w="25" w:type="dxa"/>
          <w:wAfter w:w="176" w:type="dxa"/>
          <w:trHeight w:val="265"/>
        </w:trPr>
        <w:tc>
          <w:tcPr>
            <w:tcW w:w="3647" w:type="dxa"/>
            <w:gridSpan w:val="6"/>
            <w:tcBorders>
              <w:left w:val="single" w:sz="4" w:space="0" w:color="00000A"/>
              <w:bottom w:val="single" w:sz="4" w:space="0" w:color="00000A"/>
              <w:right w:val="single" w:sz="4" w:space="0" w:color="00000A"/>
            </w:tcBorders>
            <w:shd w:val="clear" w:color="auto" w:fill="F7CAAC"/>
          </w:tcPr>
          <w:p w14:paraId="1B4DF3E2" w14:textId="77777777" w:rsidR="0053707C" w:rsidRDefault="0053707C" w:rsidP="0053707C">
            <w:pPr>
              <w:jc w:val="both"/>
            </w:pPr>
            <w:r>
              <w:rPr>
                <w:b/>
              </w:rPr>
              <w:t>Studijní literatura a studijní pomůcky</w:t>
            </w:r>
          </w:p>
        </w:tc>
        <w:tc>
          <w:tcPr>
            <w:tcW w:w="6213" w:type="dxa"/>
            <w:gridSpan w:val="16"/>
            <w:tcBorders>
              <w:left w:val="single" w:sz="4" w:space="0" w:color="00000A"/>
              <w:right w:val="single" w:sz="4" w:space="0" w:color="00000A"/>
            </w:tcBorders>
            <w:shd w:val="clear" w:color="auto" w:fill="auto"/>
          </w:tcPr>
          <w:p w14:paraId="1891DB5A" w14:textId="77777777" w:rsidR="0053707C" w:rsidRDefault="0053707C" w:rsidP="0053707C">
            <w:pPr>
              <w:jc w:val="both"/>
            </w:pPr>
          </w:p>
        </w:tc>
      </w:tr>
      <w:tr w:rsidR="0053707C" w14:paraId="4A488C38" w14:textId="77777777" w:rsidTr="00945877">
        <w:trPr>
          <w:gridBefore w:val="1"/>
          <w:gridAfter w:val="1"/>
          <w:wBefore w:w="25" w:type="dxa"/>
          <w:wAfter w:w="176" w:type="dxa"/>
          <w:trHeight w:val="1598"/>
        </w:trPr>
        <w:tc>
          <w:tcPr>
            <w:tcW w:w="9860" w:type="dxa"/>
            <w:gridSpan w:val="22"/>
            <w:tcBorders>
              <w:left w:val="single" w:sz="4" w:space="0" w:color="00000A"/>
              <w:bottom w:val="single" w:sz="4" w:space="0" w:color="00000A"/>
              <w:right w:val="single" w:sz="4" w:space="0" w:color="00000A"/>
            </w:tcBorders>
            <w:shd w:val="clear" w:color="auto" w:fill="auto"/>
          </w:tcPr>
          <w:p w14:paraId="37D62B08" w14:textId="77777777" w:rsidR="0053707C" w:rsidRPr="00676B76" w:rsidRDefault="0053707C" w:rsidP="0053707C">
            <w:pPr>
              <w:jc w:val="both"/>
              <w:rPr>
                <w:u w:val="single"/>
              </w:rPr>
            </w:pPr>
            <w:r w:rsidRPr="00676B76">
              <w:rPr>
                <w:u w:val="single"/>
              </w:rPr>
              <w:t>Povinná</w:t>
            </w:r>
            <w:r>
              <w:rPr>
                <w:u w:val="single"/>
              </w:rPr>
              <w:t xml:space="preserve"> </w:t>
            </w:r>
            <w:r w:rsidRPr="00676B76">
              <w:rPr>
                <w:u w:val="single"/>
              </w:rPr>
              <w:t>literatura:</w:t>
            </w:r>
          </w:p>
          <w:p w14:paraId="1BDFFAC3" w14:textId="77777777" w:rsidR="008D1024" w:rsidRDefault="008D1024" w:rsidP="008D1024">
            <w:pPr>
              <w:jc w:val="both"/>
              <w:rPr>
                <w:sz w:val="19"/>
                <w:szCs w:val="19"/>
              </w:rPr>
            </w:pPr>
            <w:r w:rsidRPr="00C2702E">
              <w:rPr>
                <w:sz w:val="19"/>
                <w:szCs w:val="19"/>
              </w:rPr>
              <w:t>Výukové materiály v anglickém jazyce poskytnuté vyučujícím.</w:t>
            </w:r>
          </w:p>
          <w:p w14:paraId="50ED346A" w14:textId="77777777" w:rsidR="0053707C" w:rsidRDefault="0053707C" w:rsidP="0053707C">
            <w:pPr>
              <w:jc w:val="both"/>
            </w:pPr>
          </w:p>
          <w:p w14:paraId="37009BDA" w14:textId="77777777" w:rsidR="0053707C" w:rsidRPr="00676B76" w:rsidRDefault="0053707C" w:rsidP="0053707C">
            <w:pPr>
              <w:jc w:val="both"/>
              <w:rPr>
                <w:u w:val="single"/>
              </w:rPr>
            </w:pPr>
            <w:r w:rsidRPr="00676B76">
              <w:rPr>
                <w:u w:val="single"/>
              </w:rPr>
              <w:t>Doporučená</w:t>
            </w:r>
            <w:r>
              <w:rPr>
                <w:u w:val="single"/>
              </w:rPr>
              <w:t xml:space="preserve"> </w:t>
            </w:r>
            <w:r w:rsidRPr="00676B76">
              <w:rPr>
                <w:u w:val="single"/>
              </w:rPr>
              <w:t xml:space="preserve">literatura: </w:t>
            </w:r>
          </w:p>
          <w:p w14:paraId="029A5651" w14:textId="77777777" w:rsidR="0053707C" w:rsidRDefault="0053707C" w:rsidP="0053707C">
            <w:pPr>
              <w:jc w:val="both"/>
            </w:pPr>
            <w:r w:rsidRPr="004E62B0">
              <w:t>D</w:t>
            </w:r>
            <w:r w:rsidRPr="00381BD5">
              <w:rPr>
                <w:caps/>
              </w:rPr>
              <w:t>awkins</w:t>
            </w:r>
            <w:r>
              <w:t xml:space="preserve">, </w:t>
            </w:r>
            <w:r w:rsidRPr="004E62B0">
              <w:t>R</w:t>
            </w:r>
            <w:r>
              <w:t xml:space="preserve">. The Greatest Show on Earth. The Evidence for Evolution. </w:t>
            </w:r>
            <w:r w:rsidRPr="008955C4">
              <w:t>Bantam Press</w:t>
            </w:r>
            <w:r>
              <w:t>,</w:t>
            </w:r>
            <w:r w:rsidRPr="008955C4">
              <w:t xml:space="preserve"> </w:t>
            </w:r>
            <w:r>
              <w:t>2009. New York: Free Press, 2010.</w:t>
            </w:r>
          </w:p>
          <w:p w14:paraId="75EE192B" w14:textId="03236545" w:rsidR="008D1024" w:rsidRPr="00080E59" w:rsidRDefault="0053707C" w:rsidP="00025BF9">
            <w:pPr>
              <w:jc w:val="both"/>
            </w:pPr>
            <w:r w:rsidRPr="00080E59">
              <w:rPr>
                <w:bCs/>
                <w:caps/>
              </w:rPr>
              <w:t xml:space="preserve">Begon, M.,  Townsend, </w:t>
            </w:r>
            <w:proofErr w:type="gramStart"/>
            <w:r w:rsidRPr="00080E59">
              <w:rPr>
                <w:bCs/>
                <w:caps/>
              </w:rPr>
              <w:t>C.R.</w:t>
            </w:r>
            <w:proofErr w:type="gramEnd"/>
            <w:r w:rsidRPr="00080E59">
              <w:rPr>
                <w:bCs/>
                <w:caps/>
              </w:rPr>
              <w:t>, Harper, J.L.</w:t>
            </w:r>
            <w:r w:rsidRPr="00080E59">
              <w:rPr>
                <w:bCs/>
              </w:rPr>
              <w:t xml:space="preserve"> Ecology. From Individuals to Ecosystems. 4th Ed. Blackwell Publishing, 2006.</w:t>
            </w:r>
          </w:p>
        </w:tc>
      </w:tr>
      <w:tr w:rsidR="0053707C" w14:paraId="71FD6FF7" w14:textId="77777777" w:rsidTr="00945877">
        <w:trPr>
          <w:gridBefore w:val="1"/>
          <w:gridAfter w:val="1"/>
          <w:wBefore w:w="25" w:type="dxa"/>
          <w:wAfter w:w="176" w:type="dxa"/>
        </w:trPr>
        <w:tc>
          <w:tcPr>
            <w:tcW w:w="9860" w:type="dxa"/>
            <w:gridSpan w:val="22"/>
            <w:tcBorders>
              <w:top w:val="single" w:sz="12" w:space="0" w:color="00000A"/>
              <w:left w:val="single" w:sz="2" w:space="0" w:color="00000A"/>
              <w:bottom w:val="single" w:sz="2" w:space="0" w:color="00000A"/>
              <w:right w:val="single" w:sz="2" w:space="0" w:color="00000A"/>
            </w:tcBorders>
            <w:shd w:val="clear" w:color="auto" w:fill="F7CAAC"/>
          </w:tcPr>
          <w:p w14:paraId="5C382C04" w14:textId="77777777" w:rsidR="0053707C" w:rsidRDefault="0053707C" w:rsidP="0053707C">
            <w:pPr>
              <w:jc w:val="center"/>
            </w:pPr>
            <w:r>
              <w:rPr>
                <w:b/>
              </w:rPr>
              <w:t>Informace ke kombinované nebo distanční formě</w:t>
            </w:r>
          </w:p>
        </w:tc>
      </w:tr>
      <w:tr w:rsidR="0053707C" w14:paraId="68D15423" w14:textId="77777777" w:rsidTr="00945877">
        <w:trPr>
          <w:gridBefore w:val="1"/>
          <w:gridAfter w:val="1"/>
          <w:wBefore w:w="25" w:type="dxa"/>
          <w:wAfter w:w="176" w:type="dxa"/>
        </w:trPr>
        <w:tc>
          <w:tcPr>
            <w:tcW w:w="4781" w:type="dxa"/>
            <w:gridSpan w:val="8"/>
            <w:tcBorders>
              <w:top w:val="single" w:sz="2" w:space="0" w:color="00000A"/>
              <w:left w:val="single" w:sz="4" w:space="0" w:color="00000A"/>
              <w:bottom w:val="single" w:sz="4" w:space="0" w:color="00000A"/>
              <w:right w:val="single" w:sz="4" w:space="0" w:color="00000A"/>
            </w:tcBorders>
            <w:shd w:val="clear" w:color="auto" w:fill="F7CAAC"/>
          </w:tcPr>
          <w:p w14:paraId="22BD40C2" w14:textId="77777777" w:rsidR="0053707C" w:rsidRDefault="0053707C" w:rsidP="0053707C">
            <w:pPr>
              <w:jc w:val="both"/>
            </w:pPr>
            <w:r>
              <w:rPr>
                <w:b/>
              </w:rPr>
              <w:t>Rozsah konzultací (soustředění)</w:t>
            </w:r>
          </w:p>
        </w:tc>
        <w:tc>
          <w:tcPr>
            <w:tcW w:w="888" w:type="dxa"/>
            <w:gridSpan w:val="2"/>
            <w:tcBorders>
              <w:top w:val="single" w:sz="2" w:space="0" w:color="00000A"/>
              <w:left w:val="single" w:sz="4" w:space="0" w:color="00000A"/>
              <w:bottom w:val="single" w:sz="4" w:space="0" w:color="00000A"/>
              <w:right w:val="single" w:sz="4" w:space="0" w:color="00000A"/>
            </w:tcBorders>
            <w:shd w:val="clear" w:color="auto" w:fill="auto"/>
          </w:tcPr>
          <w:p w14:paraId="516A06DA" w14:textId="3E9B9B07" w:rsidR="0053707C" w:rsidRDefault="0053707C" w:rsidP="0053707C">
            <w:pPr>
              <w:jc w:val="center"/>
            </w:pPr>
          </w:p>
        </w:tc>
        <w:tc>
          <w:tcPr>
            <w:tcW w:w="4191" w:type="dxa"/>
            <w:gridSpan w:val="12"/>
            <w:tcBorders>
              <w:top w:val="single" w:sz="2" w:space="0" w:color="00000A"/>
              <w:left w:val="single" w:sz="4" w:space="0" w:color="00000A"/>
              <w:bottom w:val="single" w:sz="4" w:space="0" w:color="00000A"/>
              <w:right w:val="single" w:sz="4" w:space="0" w:color="00000A"/>
            </w:tcBorders>
            <w:shd w:val="clear" w:color="auto" w:fill="F7CAAC"/>
          </w:tcPr>
          <w:p w14:paraId="6B95B1C2" w14:textId="77777777" w:rsidR="0053707C" w:rsidRDefault="0053707C" w:rsidP="0053707C">
            <w:pPr>
              <w:jc w:val="both"/>
            </w:pPr>
            <w:r>
              <w:rPr>
                <w:b/>
              </w:rPr>
              <w:t xml:space="preserve">hodin </w:t>
            </w:r>
          </w:p>
        </w:tc>
      </w:tr>
      <w:tr w:rsidR="0053707C" w14:paraId="28554F34" w14:textId="77777777" w:rsidTr="00945877">
        <w:trPr>
          <w:gridBefore w:val="1"/>
          <w:gridAfter w:val="1"/>
          <w:wBefore w:w="25" w:type="dxa"/>
          <w:wAfter w:w="176" w:type="dxa"/>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F7CAAC"/>
          </w:tcPr>
          <w:p w14:paraId="4195BBE0" w14:textId="77777777" w:rsidR="0053707C" w:rsidRDefault="0053707C" w:rsidP="0053707C">
            <w:pPr>
              <w:jc w:val="both"/>
            </w:pPr>
            <w:r>
              <w:rPr>
                <w:b/>
              </w:rPr>
              <w:t>Informace o způsobu kontaktu s vyučujícím</w:t>
            </w:r>
          </w:p>
        </w:tc>
      </w:tr>
      <w:tr w:rsidR="0053707C" w14:paraId="74D74674" w14:textId="77777777" w:rsidTr="00945877">
        <w:trPr>
          <w:gridBefore w:val="1"/>
          <w:gridAfter w:val="1"/>
          <w:wBefore w:w="25" w:type="dxa"/>
          <w:wAfter w:w="176" w:type="dxa"/>
          <w:trHeight w:val="1239"/>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auto"/>
          </w:tcPr>
          <w:p w14:paraId="7658E023" w14:textId="77777777" w:rsidR="0053707C" w:rsidRDefault="0053707C" w:rsidP="00C4637E">
            <w:pPr>
              <w:pStyle w:val="Normlnweb"/>
              <w:shd w:val="clear" w:color="auto" w:fill="FFFFFF"/>
              <w:tabs>
                <w:tab w:val="left" w:pos="0"/>
              </w:tabs>
              <w:spacing w:before="0" w:beforeAutospacing="0" w:after="0" w:afterAutospacing="0"/>
              <w:jc w:val="both"/>
            </w:pPr>
          </w:p>
          <w:p w14:paraId="4A9BA5CF" w14:textId="77777777" w:rsidR="008D1024" w:rsidRDefault="008D1024" w:rsidP="00C4637E">
            <w:pPr>
              <w:pStyle w:val="Normlnweb"/>
              <w:shd w:val="clear" w:color="auto" w:fill="FFFFFF"/>
              <w:tabs>
                <w:tab w:val="left" w:pos="0"/>
              </w:tabs>
              <w:spacing w:before="0" w:beforeAutospacing="0" w:after="0" w:afterAutospacing="0"/>
              <w:jc w:val="both"/>
            </w:pPr>
          </w:p>
          <w:p w14:paraId="5034E338" w14:textId="77777777" w:rsidR="008D1024" w:rsidRDefault="008D1024" w:rsidP="00C4637E">
            <w:pPr>
              <w:pStyle w:val="Normlnweb"/>
              <w:shd w:val="clear" w:color="auto" w:fill="FFFFFF"/>
              <w:tabs>
                <w:tab w:val="left" w:pos="0"/>
              </w:tabs>
              <w:spacing w:before="0" w:beforeAutospacing="0" w:after="0" w:afterAutospacing="0"/>
              <w:jc w:val="both"/>
            </w:pPr>
          </w:p>
          <w:p w14:paraId="17FDC033" w14:textId="77777777" w:rsidR="008D1024" w:rsidRDefault="008D1024" w:rsidP="00C4637E">
            <w:pPr>
              <w:pStyle w:val="Normlnweb"/>
              <w:shd w:val="clear" w:color="auto" w:fill="FFFFFF"/>
              <w:tabs>
                <w:tab w:val="left" w:pos="0"/>
              </w:tabs>
              <w:spacing w:before="0" w:beforeAutospacing="0" w:after="0" w:afterAutospacing="0"/>
              <w:jc w:val="both"/>
            </w:pPr>
          </w:p>
          <w:p w14:paraId="7CC32ABB" w14:textId="77777777" w:rsidR="008D1024" w:rsidRDefault="008D1024" w:rsidP="00C4637E">
            <w:pPr>
              <w:pStyle w:val="Normlnweb"/>
              <w:shd w:val="clear" w:color="auto" w:fill="FFFFFF"/>
              <w:tabs>
                <w:tab w:val="left" w:pos="0"/>
              </w:tabs>
              <w:spacing w:before="0" w:beforeAutospacing="0" w:after="0" w:afterAutospacing="0"/>
              <w:jc w:val="both"/>
            </w:pPr>
          </w:p>
          <w:p w14:paraId="664B4FB4" w14:textId="77777777" w:rsidR="008D1024" w:rsidRDefault="008D1024" w:rsidP="00C4637E">
            <w:pPr>
              <w:pStyle w:val="Normlnweb"/>
              <w:shd w:val="clear" w:color="auto" w:fill="FFFFFF"/>
              <w:tabs>
                <w:tab w:val="left" w:pos="0"/>
              </w:tabs>
              <w:spacing w:before="0" w:beforeAutospacing="0" w:after="0" w:afterAutospacing="0"/>
              <w:jc w:val="both"/>
            </w:pPr>
          </w:p>
          <w:p w14:paraId="21592B1A" w14:textId="77777777" w:rsidR="008D1024" w:rsidRDefault="008D1024" w:rsidP="00C4637E">
            <w:pPr>
              <w:pStyle w:val="Normlnweb"/>
              <w:shd w:val="clear" w:color="auto" w:fill="FFFFFF"/>
              <w:tabs>
                <w:tab w:val="left" w:pos="0"/>
              </w:tabs>
              <w:spacing w:before="0" w:beforeAutospacing="0" w:after="0" w:afterAutospacing="0"/>
              <w:jc w:val="both"/>
            </w:pPr>
          </w:p>
        </w:tc>
      </w:tr>
      <w:tr w:rsidR="0053707C" w14:paraId="113002A6" w14:textId="77777777" w:rsidTr="00945877">
        <w:trPr>
          <w:gridBefore w:val="1"/>
          <w:gridAfter w:val="1"/>
          <w:wBefore w:w="25" w:type="dxa"/>
          <w:wAfter w:w="176" w:type="dxa"/>
        </w:trPr>
        <w:tc>
          <w:tcPr>
            <w:tcW w:w="9860" w:type="dxa"/>
            <w:gridSpan w:val="22"/>
            <w:tcBorders>
              <w:top w:val="single" w:sz="4" w:space="0" w:color="00000A"/>
              <w:left w:val="single" w:sz="4" w:space="0" w:color="00000A"/>
              <w:bottom w:val="double" w:sz="4" w:space="0" w:color="00000A"/>
              <w:right w:val="single" w:sz="4" w:space="0" w:color="00000A"/>
            </w:tcBorders>
            <w:shd w:val="clear" w:color="auto" w:fill="BDD6EE"/>
          </w:tcPr>
          <w:p w14:paraId="5E201E1C" w14:textId="77777777" w:rsidR="0053707C" w:rsidRDefault="0053707C" w:rsidP="0053707C">
            <w:pPr>
              <w:jc w:val="both"/>
            </w:pPr>
            <w:r>
              <w:rPr>
                <w:b/>
                <w:sz w:val="28"/>
              </w:rPr>
              <w:lastRenderedPageBreak/>
              <w:t>B-III – Charakteristika studijního předmětu</w:t>
            </w:r>
          </w:p>
        </w:tc>
      </w:tr>
      <w:tr w:rsidR="0053707C" w14:paraId="19D5DAC0" w14:textId="77777777" w:rsidTr="00945877">
        <w:trPr>
          <w:gridBefore w:val="1"/>
          <w:gridAfter w:val="1"/>
          <w:wBefore w:w="25" w:type="dxa"/>
          <w:wAfter w:w="176" w:type="dxa"/>
        </w:trPr>
        <w:tc>
          <w:tcPr>
            <w:tcW w:w="3080" w:type="dxa"/>
            <w:gridSpan w:val="4"/>
            <w:tcBorders>
              <w:top w:val="double" w:sz="4" w:space="0" w:color="00000A"/>
              <w:left w:val="single" w:sz="4" w:space="0" w:color="00000A"/>
              <w:bottom w:val="single" w:sz="4" w:space="0" w:color="00000A"/>
              <w:right w:val="single" w:sz="4" w:space="0" w:color="00000A"/>
            </w:tcBorders>
            <w:shd w:val="clear" w:color="auto" w:fill="F7CAAC"/>
          </w:tcPr>
          <w:p w14:paraId="79E2520C" w14:textId="77777777" w:rsidR="0053707C" w:rsidRPr="00025BF9" w:rsidRDefault="0053707C" w:rsidP="0053707C">
            <w:pPr>
              <w:jc w:val="both"/>
            </w:pPr>
            <w:r w:rsidRPr="00025BF9">
              <w:rPr>
                <w:b/>
              </w:rPr>
              <w:t>Název studijního předmětu</w:t>
            </w:r>
          </w:p>
        </w:tc>
        <w:tc>
          <w:tcPr>
            <w:tcW w:w="6780" w:type="dxa"/>
            <w:gridSpan w:val="18"/>
            <w:tcBorders>
              <w:top w:val="double" w:sz="4" w:space="0" w:color="00000A"/>
              <w:left w:val="single" w:sz="4" w:space="0" w:color="00000A"/>
              <w:bottom w:val="single" w:sz="4" w:space="0" w:color="00000A"/>
              <w:right w:val="single" w:sz="4" w:space="0" w:color="00000A"/>
            </w:tcBorders>
            <w:shd w:val="clear" w:color="auto" w:fill="auto"/>
          </w:tcPr>
          <w:p w14:paraId="7A729BF4" w14:textId="45B9C198" w:rsidR="0053707C" w:rsidRPr="00025BF9" w:rsidRDefault="00232C05" w:rsidP="0053707C">
            <w:pPr>
              <w:jc w:val="both"/>
              <w:rPr>
                <w:b/>
              </w:rPr>
            </w:pPr>
            <w:bookmarkStart w:id="455" w:name="Vzork_pro_biotech_anal"/>
            <w:bookmarkEnd w:id="455"/>
            <w:r w:rsidRPr="00025BF9">
              <w:rPr>
                <w:b/>
              </w:rPr>
              <w:t>Biotechnology Analysis Sampling</w:t>
            </w:r>
          </w:p>
        </w:tc>
      </w:tr>
      <w:tr w:rsidR="0053707C" w14:paraId="2108C194"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3C35BC03" w14:textId="77777777" w:rsidR="0053707C" w:rsidRPr="00D30179" w:rsidRDefault="0053707C" w:rsidP="0053707C">
            <w:pPr>
              <w:jc w:val="both"/>
            </w:pPr>
            <w:r w:rsidRPr="00D30179">
              <w:rPr>
                <w:b/>
              </w:rPr>
              <w:t>Typ předmětu</w:t>
            </w:r>
          </w:p>
        </w:tc>
        <w:tc>
          <w:tcPr>
            <w:tcW w:w="3404" w:type="dxa"/>
            <w:gridSpan w:val="9"/>
            <w:tcBorders>
              <w:top w:val="single" w:sz="4" w:space="0" w:color="00000A"/>
              <w:left w:val="single" w:sz="4" w:space="0" w:color="00000A"/>
              <w:bottom w:val="single" w:sz="4" w:space="0" w:color="00000A"/>
              <w:right w:val="single" w:sz="4" w:space="0" w:color="00000A"/>
            </w:tcBorders>
            <w:shd w:val="clear" w:color="auto" w:fill="auto"/>
          </w:tcPr>
          <w:p w14:paraId="747A84C5" w14:textId="77777777" w:rsidR="0053707C" w:rsidRPr="00D30179" w:rsidRDefault="0053707C" w:rsidP="0053707C">
            <w:pPr>
              <w:jc w:val="both"/>
            </w:pPr>
            <w:r w:rsidRPr="00D30179">
              <w:t>povinně volitelný</w:t>
            </w:r>
          </w:p>
        </w:tc>
        <w:tc>
          <w:tcPr>
            <w:tcW w:w="2692" w:type="dxa"/>
            <w:gridSpan w:val="6"/>
            <w:tcBorders>
              <w:top w:val="single" w:sz="4" w:space="0" w:color="00000A"/>
              <w:left w:val="single" w:sz="4" w:space="0" w:color="00000A"/>
              <w:bottom w:val="single" w:sz="4" w:space="0" w:color="00000A"/>
              <w:right w:val="single" w:sz="4" w:space="0" w:color="00000A"/>
            </w:tcBorders>
            <w:shd w:val="clear" w:color="auto" w:fill="F7CAAC"/>
          </w:tcPr>
          <w:p w14:paraId="1B4476ED" w14:textId="77777777" w:rsidR="0053707C" w:rsidRPr="00D30179" w:rsidRDefault="0053707C" w:rsidP="0053707C">
            <w:pPr>
              <w:jc w:val="both"/>
            </w:pPr>
            <w:r w:rsidRPr="00D30179">
              <w:rPr>
                <w:b/>
              </w:rPr>
              <w:t>doporučený ročník / semestr</w:t>
            </w:r>
          </w:p>
        </w:tc>
        <w:tc>
          <w:tcPr>
            <w:tcW w:w="684" w:type="dxa"/>
            <w:gridSpan w:val="3"/>
            <w:tcBorders>
              <w:top w:val="single" w:sz="4" w:space="0" w:color="00000A"/>
              <w:left w:val="single" w:sz="4" w:space="0" w:color="00000A"/>
              <w:bottom w:val="single" w:sz="4" w:space="0" w:color="00000A"/>
              <w:right w:val="single" w:sz="4" w:space="0" w:color="00000A"/>
            </w:tcBorders>
            <w:shd w:val="clear" w:color="auto" w:fill="auto"/>
          </w:tcPr>
          <w:p w14:paraId="2C93113B" w14:textId="77777777" w:rsidR="0053707C" w:rsidRPr="00D30179" w:rsidRDefault="0053707C" w:rsidP="0053707C">
            <w:pPr>
              <w:jc w:val="both"/>
            </w:pPr>
            <w:r w:rsidRPr="00D30179">
              <w:t>1/ZS</w:t>
            </w:r>
          </w:p>
        </w:tc>
      </w:tr>
      <w:tr w:rsidR="0053707C" w14:paraId="58CE4DC0"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67F706A2" w14:textId="77777777" w:rsidR="0053707C" w:rsidRPr="00D30179" w:rsidRDefault="0053707C" w:rsidP="0053707C">
            <w:pPr>
              <w:jc w:val="both"/>
            </w:pPr>
            <w:r w:rsidRPr="00D30179">
              <w:rPr>
                <w:b/>
              </w:rPr>
              <w:t>Rozsah studijního předmětu</w:t>
            </w:r>
          </w:p>
        </w:tc>
        <w:tc>
          <w:tcPr>
            <w:tcW w:w="1701" w:type="dxa"/>
            <w:gridSpan w:val="4"/>
            <w:tcBorders>
              <w:top w:val="single" w:sz="4" w:space="0" w:color="00000A"/>
              <w:left w:val="single" w:sz="4" w:space="0" w:color="00000A"/>
              <w:bottom w:val="single" w:sz="4" w:space="0" w:color="00000A"/>
              <w:right w:val="single" w:sz="4" w:space="0" w:color="00000A"/>
            </w:tcBorders>
            <w:shd w:val="clear" w:color="auto" w:fill="auto"/>
          </w:tcPr>
          <w:p w14:paraId="0AC653B7" w14:textId="56FE22EF" w:rsidR="0053707C" w:rsidRPr="00D30179" w:rsidRDefault="00EE1859" w:rsidP="0053707C">
            <w:pPr>
              <w:jc w:val="both"/>
            </w:pPr>
            <w:r w:rsidRPr="00D30179">
              <w:t>14p+28s+0l</w:t>
            </w:r>
          </w:p>
        </w:tc>
        <w:tc>
          <w:tcPr>
            <w:tcW w:w="888" w:type="dxa"/>
            <w:gridSpan w:val="2"/>
            <w:tcBorders>
              <w:top w:val="single" w:sz="4" w:space="0" w:color="00000A"/>
              <w:left w:val="single" w:sz="4" w:space="0" w:color="00000A"/>
              <w:bottom w:val="single" w:sz="4" w:space="0" w:color="00000A"/>
              <w:right w:val="single" w:sz="4" w:space="0" w:color="00000A"/>
            </w:tcBorders>
            <w:shd w:val="clear" w:color="auto" w:fill="F7CAAC"/>
          </w:tcPr>
          <w:p w14:paraId="7586454E" w14:textId="77777777" w:rsidR="0053707C" w:rsidRPr="00D30179" w:rsidRDefault="0053707C" w:rsidP="0053707C">
            <w:pPr>
              <w:jc w:val="both"/>
            </w:pPr>
            <w:r w:rsidRPr="00D30179">
              <w:rPr>
                <w:b/>
              </w:rPr>
              <w:t xml:space="preserve">hod. </w:t>
            </w:r>
          </w:p>
        </w:tc>
        <w:tc>
          <w:tcPr>
            <w:tcW w:w="815" w:type="dxa"/>
            <w:gridSpan w:val="3"/>
            <w:tcBorders>
              <w:top w:val="single" w:sz="4" w:space="0" w:color="00000A"/>
              <w:left w:val="single" w:sz="4" w:space="0" w:color="00000A"/>
              <w:bottom w:val="single" w:sz="4" w:space="0" w:color="00000A"/>
              <w:right w:val="single" w:sz="4" w:space="0" w:color="00000A"/>
            </w:tcBorders>
            <w:shd w:val="clear" w:color="auto" w:fill="auto"/>
          </w:tcPr>
          <w:p w14:paraId="3B1DB986" w14:textId="6E8EFE11" w:rsidR="0053707C" w:rsidRPr="00D30179" w:rsidRDefault="00EE1859" w:rsidP="0053707C">
            <w:pPr>
              <w:jc w:val="both"/>
            </w:pPr>
            <w:r w:rsidRPr="00D30179">
              <w:t>42</w:t>
            </w:r>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7E630AA4" w14:textId="77777777" w:rsidR="0053707C" w:rsidRPr="00D30179" w:rsidRDefault="0053707C" w:rsidP="0053707C">
            <w:pPr>
              <w:jc w:val="both"/>
            </w:pPr>
            <w:r w:rsidRPr="00D30179">
              <w:rPr>
                <w:b/>
              </w:rPr>
              <w:t>kreditů</w:t>
            </w:r>
          </w:p>
        </w:tc>
        <w:tc>
          <w:tcPr>
            <w:tcW w:w="1223" w:type="dxa"/>
            <w:gridSpan w:val="5"/>
            <w:tcBorders>
              <w:top w:val="single" w:sz="4" w:space="0" w:color="00000A"/>
              <w:left w:val="single" w:sz="4" w:space="0" w:color="00000A"/>
              <w:bottom w:val="single" w:sz="4" w:space="0" w:color="00000A"/>
              <w:right w:val="single" w:sz="4" w:space="0" w:color="00000A"/>
            </w:tcBorders>
            <w:shd w:val="clear" w:color="auto" w:fill="auto"/>
          </w:tcPr>
          <w:p w14:paraId="389C21ED" w14:textId="77777777" w:rsidR="0053707C" w:rsidRPr="00D30179" w:rsidRDefault="0053707C" w:rsidP="0053707C">
            <w:pPr>
              <w:jc w:val="both"/>
            </w:pPr>
            <w:r w:rsidRPr="00D30179">
              <w:t>3</w:t>
            </w:r>
          </w:p>
        </w:tc>
      </w:tr>
      <w:tr w:rsidR="0053707C" w14:paraId="38995EAD"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7D89919E" w14:textId="77777777" w:rsidR="0053707C" w:rsidRPr="00D30179" w:rsidRDefault="0053707C" w:rsidP="0053707C">
            <w:pPr>
              <w:jc w:val="both"/>
            </w:pPr>
            <w:r w:rsidRPr="00D30179">
              <w:rPr>
                <w:b/>
              </w:rPr>
              <w:t>Prerekvizity, korekvizity, ekvivalence</w:t>
            </w:r>
          </w:p>
        </w:tc>
        <w:tc>
          <w:tcPr>
            <w:tcW w:w="6780" w:type="dxa"/>
            <w:gridSpan w:val="18"/>
            <w:tcBorders>
              <w:top w:val="single" w:sz="4" w:space="0" w:color="00000A"/>
              <w:left w:val="single" w:sz="4" w:space="0" w:color="00000A"/>
              <w:bottom w:val="single" w:sz="4" w:space="0" w:color="00000A"/>
              <w:right w:val="single" w:sz="4" w:space="0" w:color="00000A"/>
            </w:tcBorders>
            <w:shd w:val="clear" w:color="auto" w:fill="auto"/>
          </w:tcPr>
          <w:p w14:paraId="21A4568F" w14:textId="77777777" w:rsidR="0053707C" w:rsidRPr="00D30179" w:rsidRDefault="0053707C" w:rsidP="0053707C">
            <w:pPr>
              <w:jc w:val="both"/>
            </w:pPr>
          </w:p>
        </w:tc>
      </w:tr>
      <w:tr w:rsidR="0053707C" w14:paraId="08CB25BF"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6ED1EB8F" w14:textId="77777777" w:rsidR="0053707C" w:rsidRPr="00D30179" w:rsidRDefault="0053707C" w:rsidP="0053707C">
            <w:pPr>
              <w:jc w:val="both"/>
            </w:pPr>
            <w:r w:rsidRPr="00D30179">
              <w:rPr>
                <w:b/>
              </w:rPr>
              <w:t>Způsob ověření studijních výsledků</w:t>
            </w:r>
          </w:p>
        </w:tc>
        <w:tc>
          <w:tcPr>
            <w:tcW w:w="3404" w:type="dxa"/>
            <w:gridSpan w:val="9"/>
            <w:tcBorders>
              <w:top w:val="single" w:sz="4" w:space="0" w:color="00000A"/>
              <w:left w:val="single" w:sz="4" w:space="0" w:color="00000A"/>
              <w:bottom w:val="single" w:sz="4" w:space="0" w:color="00000A"/>
              <w:right w:val="single" w:sz="4" w:space="0" w:color="00000A"/>
            </w:tcBorders>
            <w:shd w:val="clear" w:color="auto" w:fill="auto"/>
          </w:tcPr>
          <w:p w14:paraId="0646CF8E" w14:textId="77777777" w:rsidR="0053707C" w:rsidRPr="00D30179" w:rsidRDefault="0053707C" w:rsidP="0053707C">
            <w:pPr>
              <w:jc w:val="both"/>
            </w:pPr>
            <w:r w:rsidRPr="00D30179">
              <w:t>klasifikovaný zápočet</w:t>
            </w:r>
          </w:p>
        </w:tc>
        <w:tc>
          <w:tcPr>
            <w:tcW w:w="1412" w:type="dxa"/>
            <w:tcBorders>
              <w:top w:val="single" w:sz="4" w:space="0" w:color="00000A"/>
              <w:left w:val="single" w:sz="4" w:space="0" w:color="00000A"/>
              <w:bottom w:val="single" w:sz="4" w:space="0" w:color="00000A"/>
              <w:right w:val="single" w:sz="4" w:space="0" w:color="00000A"/>
            </w:tcBorders>
            <w:shd w:val="clear" w:color="auto" w:fill="F7CAAC"/>
          </w:tcPr>
          <w:p w14:paraId="65951EC6" w14:textId="77777777" w:rsidR="0053707C" w:rsidRPr="00D30179" w:rsidRDefault="0053707C" w:rsidP="0053707C">
            <w:pPr>
              <w:jc w:val="both"/>
            </w:pPr>
            <w:r w:rsidRPr="00D30179">
              <w:rPr>
                <w:b/>
              </w:rPr>
              <w:t>Forma výuky</w:t>
            </w:r>
          </w:p>
        </w:tc>
        <w:tc>
          <w:tcPr>
            <w:tcW w:w="1964" w:type="dxa"/>
            <w:gridSpan w:val="8"/>
            <w:tcBorders>
              <w:top w:val="single" w:sz="4" w:space="0" w:color="00000A"/>
              <w:left w:val="single" w:sz="4" w:space="0" w:color="00000A"/>
              <w:bottom w:val="single" w:sz="4" w:space="0" w:color="00000A"/>
              <w:right w:val="single" w:sz="4" w:space="0" w:color="00000A"/>
            </w:tcBorders>
            <w:shd w:val="clear" w:color="auto" w:fill="auto"/>
          </w:tcPr>
          <w:p w14:paraId="24CA87DE" w14:textId="77777777" w:rsidR="0053707C" w:rsidRPr="00D30179" w:rsidRDefault="0053707C" w:rsidP="0053707C">
            <w:pPr>
              <w:jc w:val="both"/>
            </w:pPr>
            <w:r w:rsidRPr="00D30179">
              <w:t>přednášky, semináře</w:t>
            </w:r>
          </w:p>
        </w:tc>
      </w:tr>
      <w:tr w:rsidR="0053707C" w14:paraId="23AE08FB"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7473B88C" w14:textId="77777777" w:rsidR="0053707C" w:rsidRPr="00D30179" w:rsidRDefault="0053707C" w:rsidP="0053707C">
            <w:pPr>
              <w:jc w:val="both"/>
            </w:pPr>
            <w:r w:rsidRPr="00D30179">
              <w:rPr>
                <w:b/>
              </w:rPr>
              <w:t>Forma způsobu ověření studijních výsledků a další požadavky na studenta</w:t>
            </w:r>
          </w:p>
        </w:tc>
        <w:tc>
          <w:tcPr>
            <w:tcW w:w="6780" w:type="dxa"/>
            <w:gridSpan w:val="18"/>
            <w:tcBorders>
              <w:top w:val="single" w:sz="4" w:space="0" w:color="00000A"/>
              <w:left w:val="single" w:sz="4" w:space="0" w:color="00000A"/>
              <w:bottom w:val="single" w:sz="4" w:space="0" w:color="00000A"/>
              <w:right w:val="single" w:sz="4" w:space="0" w:color="00000A"/>
            </w:tcBorders>
            <w:shd w:val="clear" w:color="auto" w:fill="auto"/>
          </w:tcPr>
          <w:p w14:paraId="167BBA7D" w14:textId="77777777" w:rsidR="0053707C" w:rsidRPr="00D30179" w:rsidRDefault="0053707C" w:rsidP="0053707C">
            <w:pPr>
              <w:jc w:val="both"/>
            </w:pPr>
            <w:r w:rsidRPr="00D30179">
              <w:t>V průběhu výuky student absolvuje dva písemné testy a v rámci seminářů zpracuje jednu seminární práci z tematických okruhů probíraného učiva, kterou obhajuje formou prezentace. Získá-li student více než 50% bodů z testů a je-li obhájena prezentace, bude studentovi udělen zápočet.</w:t>
            </w:r>
          </w:p>
        </w:tc>
      </w:tr>
      <w:tr w:rsidR="0053707C" w14:paraId="3C8F6DEF" w14:textId="77777777" w:rsidTr="00945877">
        <w:trPr>
          <w:gridBefore w:val="1"/>
          <w:gridAfter w:val="1"/>
          <w:wBefore w:w="25" w:type="dxa"/>
          <w:wAfter w:w="176" w:type="dxa"/>
          <w:trHeight w:val="197"/>
        </w:trPr>
        <w:tc>
          <w:tcPr>
            <w:tcW w:w="3080" w:type="dxa"/>
            <w:gridSpan w:val="4"/>
            <w:tcBorders>
              <w:left w:val="single" w:sz="4" w:space="0" w:color="00000A"/>
              <w:bottom w:val="single" w:sz="4" w:space="0" w:color="00000A"/>
              <w:right w:val="single" w:sz="4" w:space="0" w:color="00000A"/>
            </w:tcBorders>
            <w:shd w:val="clear" w:color="auto" w:fill="F7CAAC"/>
          </w:tcPr>
          <w:p w14:paraId="669B482B" w14:textId="77777777" w:rsidR="0053707C" w:rsidRPr="00D30179" w:rsidRDefault="0053707C" w:rsidP="0053707C">
            <w:pPr>
              <w:jc w:val="both"/>
            </w:pPr>
            <w:r w:rsidRPr="00D30179">
              <w:rPr>
                <w:b/>
              </w:rPr>
              <w:t>Garant předmětu</w:t>
            </w:r>
          </w:p>
        </w:tc>
        <w:tc>
          <w:tcPr>
            <w:tcW w:w="6780" w:type="dxa"/>
            <w:gridSpan w:val="18"/>
            <w:tcBorders>
              <w:top w:val="single" w:sz="4" w:space="0" w:color="00000A"/>
              <w:left w:val="single" w:sz="4" w:space="0" w:color="00000A"/>
              <w:bottom w:val="single" w:sz="4" w:space="0" w:color="00000A"/>
              <w:right w:val="single" w:sz="4" w:space="0" w:color="00000A"/>
            </w:tcBorders>
            <w:shd w:val="clear" w:color="auto" w:fill="auto"/>
          </w:tcPr>
          <w:p w14:paraId="6E2C824B" w14:textId="66323FB7" w:rsidR="0053707C" w:rsidRPr="00D30179" w:rsidRDefault="0053707C" w:rsidP="0053707C">
            <w:pPr>
              <w:jc w:val="both"/>
            </w:pPr>
          </w:p>
        </w:tc>
      </w:tr>
      <w:tr w:rsidR="0053707C" w14:paraId="4F399F18" w14:textId="77777777" w:rsidTr="00945877">
        <w:trPr>
          <w:gridBefore w:val="1"/>
          <w:gridAfter w:val="1"/>
          <w:wBefore w:w="25" w:type="dxa"/>
          <w:wAfter w:w="176" w:type="dxa"/>
          <w:trHeight w:val="243"/>
        </w:trPr>
        <w:tc>
          <w:tcPr>
            <w:tcW w:w="3080" w:type="dxa"/>
            <w:gridSpan w:val="4"/>
            <w:tcBorders>
              <w:left w:val="single" w:sz="4" w:space="0" w:color="00000A"/>
              <w:bottom w:val="single" w:sz="4" w:space="0" w:color="00000A"/>
              <w:right w:val="single" w:sz="4" w:space="0" w:color="00000A"/>
            </w:tcBorders>
            <w:shd w:val="clear" w:color="auto" w:fill="F7CAAC"/>
          </w:tcPr>
          <w:p w14:paraId="657938DF" w14:textId="77777777" w:rsidR="0053707C" w:rsidRPr="00D30179" w:rsidRDefault="0053707C" w:rsidP="0053707C">
            <w:pPr>
              <w:jc w:val="both"/>
            </w:pPr>
            <w:r w:rsidRPr="00D30179">
              <w:rPr>
                <w:b/>
              </w:rPr>
              <w:t>Zapojení garanta do výuky předmětu</w:t>
            </w:r>
          </w:p>
        </w:tc>
        <w:tc>
          <w:tcPr>
            <w:tcW w:w="6780" w:type="dxa"/>
            <w:gridSpan w:val="18"/>
            <w:tcBorders>
              <w:left w:val="single" w:sz="4" w:space="0" w:color="00000A"/>
              <w:bottom w:val="single" w:sz="4" w:space="0" w:color="00000A"/>
              <w:right w:val="single" w:sz="4" w:space="0" w:color="00000A"/>
            </w:tcBorders>
            <w:shd w:val="clear" w:color="auto" w:fill="auto"/>
          </w:tcPr>
          <w:p w14:paraId="7687B50D" w14:textId="30C32DD1" w:rsidR="0053707C" w:rsidRPr="00D30179" w:rsidRDefault="0053707C" w:rsidP="0053707C">
            <w:pPr>
              <w:jc w:val="both"/>
            </w:pPr>
          </w:p>
        </w:tc>
      </w:tr>
      <w:tr w:rsidR="0053707C" w14:paraId="389D38C0"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709940CB" w14:textId="77777777" w:rsidR="0053707C" w:rsidRPr="00D30179" w:rsidRDefault="0053707C" w:rsidP="0053707C">
            <w:pPr>
              <w:jc w:val="both"/>
            </w:pPr>
            <w:r w:rsidRPr="00D30179">
              <w:rPr>
                <w:b/>
              </w:rPr>
              <w:t>Vyučující</w:t>
            </w:r>
          </w:p>
        </w:tc>
        <w:tc>
          <w:tcPr>
            <w:tcW w:w="6780" w:type="dxa"/>
            <w:gridSpan w:val="18"/>
            <w:tcBorders>
              <w:top w:val="single" w:sz="4" w:space="0" w:color="00000A"/>
              <w:left w:val="single" w:sz="4" w:space="0" w:color="00000A"/>
              <w:right w:val="single" w:sz="4" w:space="0" w:color="00000A"/>
            </w:tcBorders>
            <w:shd w:val="clear" w:color="auto" w:fill="auto"/>
          </w:tcPr>
          <w:p w14:paraId="4257AD39" w14:textId="77777777" w:rsidR="0053707C" w:rsidRPr="00D30179" w:rsidRDefault="0053707C" w:rsidP="0053707C">
            <w:pPr>
              <w:jc w:val="both"/>
            </w:pPr>
          </w:p>
        </w:tc>
      </w:tr>
      <w:tr w:rsidR="0053707C" w14:paraId="7593C2CA" w14:textId="77777777" w:rsidTr="00945877">
        <w:trPr>
          <w:gridBefore w:val="1"/>
          <w:gridAfter w:val="1"/>
          <w:wBefore w:w="25" w:type="dxa"/>
          <w:wAfter w:w="176" w:type="dxa"/>
          <w:trHeight w:val="218"/>
        </w:trPr>
        <w:tc>
          <w:tcPr>
            <w:tcW w:w="9860" w:type="dxa"/>
            <w:gridSpan w:val="22"/>
            <w:tcBorders>
              <w:left w:val="single" w:sz="4" w:space="0" w:color="00000A"/>
              <w:bottom w:val="single" w:sz="4" w:space="0" w:color="00000A"/>
              <w:right w:val="single" w:sz="4" w:space="0" w:color="00000A"/>
            </w:tcBorders>
            <w:shd w:val="clear" w:color="auto" w:fill="auto"/>
          </w:tcPr>
          <w:p w14:paraId="0296FDD0" w14:textId="5AAB240C" w:rsidR="0053707C" w:rsidRPr="00D30179" w:rsidRDefault="00EE1859" w:rsidP="00D30179">
            <w:pPr>
              <w:spacing w:before="40" w:after="40"/>
              <w:jc w:val="both"/>
            </w:pPr>
            <w:r w:rsidRPr="00D30179">
              <w:t xml:space="preserve">Ing. Lenka Šenkárová, </w:t>
            </w:r>
            <w:r w:rsidR="003D04CE" w:rsidRPr="00D30179">
              <w:t xml:space="preserve">Ph.D. </w:t>
            </w:r>
            <w:r w:rsidRPr="00D30179">
              <w:t>(100% p)</w:t>
            </w:r>
          </w:p>
        </w:tc>
      </w:tr>
      <w:tr w:rsidR="0053707C" w14:paraId="0B2D5DC6" w14:textId="77777777" w:rsidTr="00945877">
        <w:trPr>
          <w:gridBefore w:val="1"/>
          <w:gridAfter w:val="1"/>
          <w:wBefore w:w="25" w:type="dxa"/>
          <w:wAfter w:w="176" w:type="dxa"/>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40A4C25C" w14:textId="77777777" w:rsidR="0053707C" w:rsidRPr="00D30179" w:rsidRDefault="0053707C" w:rsidP="0053707C">
            <w:pPr>
              <w:jc w:val="both"/>
            </w:pPr>
            <w:r w:rsidRPr="00D30179">
              <w:rPr>
                <w:b/>
              </w:rPr>
              <w:t>Stručná anotace předmětu</w:t>
            </w:r>
          </w:p>
        </w:tc>
        <w:tc>
          <w:tcPr>
            <w:tcW w:w="6780" w:type="dxa"/>
            <w:gridSpan w:val="18"/>
            <w:tcBorders>
              <w:top w:val="single" w:sz="4" w:space="0" w:color="00000A"/>
              <w:left w:val="single" w:sz="4" w:space="0" w:color="00000A"/>
              <w:right w:val="single" w:sz="4" w:space="0" w:color="00000A"/>
            </w:tcBorders>
            <w:shd w:val="clear" w:color="auto" w:fill="auto"/>
          </w:tcPr>
          <w:p w14:paraId="0BC12176" w14:textId="77777777" w:rsidR="0053707C" w:rsidRPr="00D30179" w:rsidRDefault="0053707C" w:rsidP="0053707C">
            <w:pPr>
              <w:jc w:val="both"/>
            </w:pPr>
          </w:p>
        </w:tc>
      </w:tr>
      <w:tr w:rsidR="0053707C" w14:paraId="111AB16B" w14:textId="77777777" w:rsidTr="00945877">
        <w:trPr>
          <w:gridBefore w:val="1"/>
          <w:gridAfter w:val="1"/>
          <w:wBefore w:w="25" w:type="dxa"/>
          <w:wAfter w:w="176" w:type="dxa"/>
          <w:trHeight w:val="3938"/>
        </w:trPr>
        <w:tc>
          <w:tcPr>
            <w:tcW w:w="9860" w:type="dxa"/>
            <w:gridSpan w:val="22"/>
            <w:tcBorders>
              <w:left w:val="single" w:sz="4" w:space="0" w:color="00000A"/>
              <w:bottom w:val="single" w:sz="12" w:space="0" w:color="00000A"/>
              <w:right w:val="single" w:sz="4" w:space="0" w:color="00000A"/>
            </w:tcBorders>
            <w:shd w:val="clear" w:color="auto" w:fill="auto"/>
          </w:tcPr>
          <w:p w14:paraId="6673275B" w14:textId="77777777" w:rsidR="0053707C" w:rsidRPr="00D30179" w:rsidRDefault="0053707C" w:rsidP="0053707C">
            <w:pPr>
              <w:jc w:val="both"/>
            </w:pPr>
            <w:r w:rsidRPr="00D30179">
              <w:t>Cílem předmětu je podání komplexních poznatků z oblasti vzorkování materiálů v oblasti biotechnologických procesů. Tyto znalosti jsou základem pro správnou interpretaci výsledků analytických měření a stanovení. Zvláštní pozornost je věnována i problematice odběru vzorků v terénních podmínkách a technologických provozech, jakožto i problematice vektorů kontaminace vzorků, nebo legislativě spojené s oblastí vzorkování. Obsah předmětu tvoří tyto tematické celky:</w:t>
            </w:r>
          </w:p>
          <w:p w14:paraId="6AB9B143" w14:textId="77777777" w:rsidR="0053707C" w:rsidRPr="00D30179" w:rsidRDefault="0053707C" w:rsidP="0053707C">
            <w:pPr>
              <w:pStyle w:val="Odstavecseseznamem"/>
              <w:numPr>
                <w:ilvl w:val="0"/>
                <w:numId w:val="30"/>
              </w:numPr>
              <w:ind w:left="284" w:hanging="57"/>
              <w:jc w:val="both"/>
            </w:pPr>
            <w:r w:rsidRPr="00D30179">
              <w:t>Základní pojmy a terminologie vzorkování.</w:t>
            </w:r>
          </w:p>
          <w:p w14:paraId="70D2440F" w14:textId="77777777" w:rsidR="0053707C" w:rsidRPr="00D30179" w:rsidRDefault="0053707C" w:rsidP="0053707C">
            <w:pPr>
              <w:pStyle w:val="Odstavecseseznamem"/>
              <w:numPr>
                <w:ilvl w:val="0"/>
                <w:numId w:val="30"/>
              </w:numPr>
              <w:ind w:left="284" w:hanging="57"/>
              <w:jc w:val="both"/>
            </w:pPr>
            <w:r w:rsidRPr="00D30179">
              <w:t>Obecné zásady vzorkování uplatňované u hromadných materiálů.</w:t>
            </w:r>
          </w:p>
          <w:p w14:paraId="4D89E2CB" w14:textId="77777777" w:rsidR="0053707C" w:rsidRPr="00D30179" w:rsidRDefault="0053707C" w:rsidP="0053707C">
            <w:pPr>
              <w:pStyle w:val="Odstavecseseznamem"/>
              <w:numPr>
                <w:ilvl w:val="0"/>
                <w:numId w:val="30"/>
              </w:numPr>
              <w:ind w:left="284" w:hanging="57"/>
              <w:jc w:val="both"/>
            </w:pPr>
            <w:r w:rsidRPr="00D30179">
              <w:t>Vzorkovací zařízení a nástroje, automatické vzorkovače.</w:t>
            </w:r>
          </w:p>
          <w:p w14:paraId="3DCE5C97" w14:textId="77777777" w:rsidR="0053707C" w:rsidRPr="00D30179" w:rsidRDefault="0053707C" w:rsidP="0053707C">
            <w:pPr>
              <w:pStyle w:val="Odstavecseseznamem"/>
              <w:numPr>
                <w:ilvl w:val="0"/>
                <w:numId w:val="30"/>
              </w:numPr>
              <w:ind w:left="284" w:hanging="57"/>
              <w:jc w:val="both"/>
            </w:pPr>
            <w:r w:rsidRPr="00D30179">
              <w:t>Specifika odběrů vzorků vzduchu a plynů.</w:t>
            </w:r>
          </w:p>
          <w:p w14:paraId="30C2D457" w14:textId="77777777" w:rsidR="0053707C" w:rsidRPr="00D30179" w:rsidRDefault="0053707C" w:rsidP="0053707C">
            <w:pPr>
              <w:pStyle w:val="Odstavecseseznamem"/>
              <w:numPr>
                <w:ilvl w:val="0"/>
                <w:numId w:val="30"/>
              </w:numPr>
              <w:ind w:left="284" w:hanging="57"/>
              <w:jc w:val="both"/>
            </w:pPr>
            <w:r w:rsidRPr="00D30179">
              <w:t>Odběry vzorků pevných a vysoce viskózních látek.</w:t>
            </w:r>
          </w:p>
          <w:p w14:paraId="3D58CC05" w14:textId="77777777" w:rsidR="0053707C" w:rsidRPr="00D30179" w:rsidRDefault="0053707C" w:rsidP="0053707C">
            <w:pPr>
              <w:pStyle w:val="Odstavecseseznamem"/>
              <w:numPr>
                <w:ilvl w:val="0"/>
                <w:numId w:val="30"/>
              </w:numPr>
              <w:ind w:left="284" w:hanging="57"/>
              <w:jc w:val="both"/>
            </w:pPr>
            <w:r w:rsidRPr="00D30179">
              <w:t>Vzorkování vody a kapalin.</w:t>
            </w:r>
          </w:p>
          <w:p w14:paraId="1297C16C" w14:textId="77777777" w:rsidR="0053707C" w:rsidRPr="00D30179" w:rsidRDefault="0053707C" w:rsidP="0053707C">
            <w:pPr>
              <w:pStyle w:val="Odstavecseseznamem"/>
              <w:numPr>
                <w:ilvl w:val="0"/>
                <w:numId w:val="30"/>
              </w:numPr>
              <w:ind w:left="284" w:hanging="57"/>
              <w:jc w:val="both"/>
            </w:pPr>
            <w:r w:rsidRPr="00D30179">
              <w:t>Odběry vzorků v životním prostředí se zaměřením na zemědělství.</w:t>
            </w:r>
          </w:p>
          <w:p w14:paraId="62E40B66" w14:textId="77777777" w:rsidR="0053707C" w:rsidRPr="00D30179" w:rsidRDefault="0053707C" w:rsidP="0053707C">
            <w:pPr>
              <w:pStyle w:val="Odstavecseseznamem"/>
              <w:numPr>
                <w:ilvl w:val="0"/>
                <w:numId w:val="30"/>
              </w:numPr>
              <w:ind w:left="284" w:hanging="57"/>
              <w:jc w:val="both"/>
            </w:pPr>
            <w:r w:rsidRPr="00D30179">
              <w:t>Zásady vzorkování potravin a v potravinářských výrobách.</w:t>
            </w:r>
          </w:p>
          <w:p w14:paraId="6196269D" w14:textId="77777777" w:rsidR="0053707C" w:rsidRPr="00D30179" w:rsidRDefault="0053707C" w:rsidP="0053707C">
            <w:pPr>
              <w:pStyle w:val="Odstavecseseznamem"/>
              <w:numPr>
                <w:ilvl w:val="0"/>
                <w:numId w:val="30"/>
              </w:numPr>
              <w:ind w:left="284" w:hanging="57"/>
              <w:jc w:val="both"/>
            </w:pPr>
            <w:r w:rsidRPr="00D30179">
              <w:t>Vzorkování odpadů z průmyslových výrob.</w:t>
            </w:r>
          </w:p>
          <w:p w14:paraId="585437B7" w14:textId="77777777" w:rsidR="0053707C" w:rsidRPr="00D30179" w:rsidRDefault="0053707C" w:rsidP="0053707C">
            <w:pPr>
              <w:pStyle w:val="Odstavecseseznamem"/>
              <w:numPr>
                <w:ilvl w:val="0"/>
                <w:numId w:val="30"/>
              </w:numPr>
              <w:ind w:left="284" w:hanging="57"/>
              <w:jc w:val="both"/>
            </w:pPr>
            <w:r w:rsidRPr="00D30179">
              <w:t>Významné faktory ovlivňující kvalitu vzorků, požadavky na řízení kvality a jakosti.</w:t>
            </w:r>
          </w:p>
          <w:p w14:paraId="31EA49CA" w14:textId="77777777" w:rsidR="0053707C" w:rsidRPr="00D30179" w:rsidRDefault="0053707C" w:rsidP="0053707C">
            <w:pPr>
              <w:pStyle w:val="Odstavecseseznamem"/>
              <w:numPr>
                <w:ilvl w:val="0"/>
                <w:numId w:val="30"/>
              </w:numPr>
              <w:ind w:left="284" w:hanging="57"/>
              <w:jc w:val="both"/>
            </w:pPr>
            <w:r w:rsidRPr="00D30179">
              <w:t>Certifikační systémy pro vzorkování v ČR a EU.</w:t>
            </w:r>
          </w:p>
          <w:p w14:paraId="041D89DA" w14:textId="77777777" w:rsidR="0053707C" w:rsidRPr="00D30179" w:rsidRDefault="0053707C" w:rsidP="0053707C">
            <w:pPr>
              <w:pStyle w:val="Odstavecseseznamem"/>
              <w:numPr>
                <w:ilvl w:val="0"/>
                <w:numId w:val="30"/>
              </w:numPr>
              <w:ind w:left="284" w:hanging="57"/>
              <w:jc w:val="both"/>
            </w:pPr>
            <w:r w:rsidRPr="00D30179">
              <w:t>Předúprava vzorků pro následné analýzy pomocí instrumentálních metod.</w:t>
            </w:r>
          </w:p>
          <w:p w14:paraId="7C3E1DE6" w14:textId="77777777" w:rsidR="0053707C" w:rsidRPr="00D30179" w:rsidRDefault="0053707C" w:rsidP="0053707C">
            <w:pPr>
              <w:pStyle w:val="Odstavecseseznamem"/>
              <w:numPr>
                <w:ilvl w:val="0"/>
                <w:numId w:val="30"/>
              </w:numPr>
              <w:ind w:left="284" w:hanging="57"/>
              <w:jc w:val="both"/>
            </w:pPr>
            <w:r w:rsidRPr="00D30179">
              <w:t>Vzorkovací plány a dokumentace spojená s odběry vzorků.</w:t>
            </w:r>
          </w:p>
          <w:p w14:paraId="760DF91D" w14:textId="77777777" w:rsidR="0053707C" w:rsidRPr="00D30179" w:rsidRDefault="0053707C" w:rsidP="0053707C">
            <w:pPr>
              <w:pStyle w:val="Odstavecseseznamem"/>
              <w:numPr>
                <w:ilvl w:val="0"/>
                <w:numId w:val="30"/>
              </w:numPr>
              <w:ind w:left="284" w:hanging="57"/>
              <w:jc w:val="both"/>
            </w:pPr>
            <w:r w:rsidRPr="00D30179">
              <w:t>Normy a legislativa ČR a EU vztahující se ke vzorkování.</w:t>
            </w:r>
          </w:p>
        </w:tc>
      </w:tr>
      <w:tr w:rsidR="0053707C" w14:paraId="1ACDE58A" w14:textId="77777777" w:rsidTr="00945877">
        <w:trPr>
          <w:gridBefore w:val="1"/>
          <w:gridAfter w:val="1"/>
          <w:wBefore w:w="25" w:type="dxa"/>
          <w:wAfter w:w="176" w:type="dxa"/>
          <w:trHeight w:val="265"/>
        </w:trPr>
        <w:tc>
          <w:tcPr>
            <w:tcW w:w="3647" w:type="dxa"/>
            <w:gridSpan w:val="6"/>
            <w:tcBorders>
              <w:left w:val="single" w:sz="4" w:space="0" w:color="00000A"/>
              <w:bottom w:val="single" w:sz="4" w:space="0" w:color="00000A"/>
              <w:right w:val="single" w:sz="4" w:space="0" w:color="00000A"/>
            </w:tcBorders>
            <w:shd w:val="clear" w:color="auto" w:fill="F7CAAC"/>
          </w:tcPr>
          <w:p w14:paraId="48150E4B" w14:textId="77777777" w:rsidR="0053707C" w:rsidRPr="00D30179" w:rsidRDefault="0053707C" w:rsidP="0053707C">
            <w:pPr>
              <w:jc w:val="both"/>
            </w:pPr>
            <w:r w:rsidRPr="00D30179">
              <w:rPr>
                <w:b/>
              </w:rPr>
              <w:t>Studijní literatura a studijní pomůcky</w:t>
            </w:r>
          </w:p>
        </w:tc>
        <w:tc>
          <w:tcPr>
            <w:tcW w:w="6213" w:type="dxa"/>
            <w:gridSpan w:val="16"/>
            <w:tcBorders>
              <w:left w:val="single" w:sz="4" w:space="0" w:color="00000A"/>
              <w:right w:val="single" w:sz="4" w:space="0" w:color="00000A"/>
            </w:tcBorders>
            <w:shd w:val="clear" w:color="auto" w:fill="auto"/>
          </w:tcPr>
          <w:p w14:paraId="6AD22477" w14:textId="77777777" w:rsidR="0053707C" w:rsidRPr="00D30179" w:rsidRDefault="0053707C" w:rsidP="0053707C">
            <w:pPr>
              <w:jc w:val="both"/>
            </w:pPr>
          </w:p>
        </w:tc>
      </w:tr>
      <w:tr w:rsidR="0053707C" w14:paraId="12BC90C3" w14:textId="77777777" w:rsidTr="00945877">
        <w:trPr>
          <w:gridBefore w:val="1"/>
          <w:gridAfter w:val="1"/>
          <w:wBefore w:w="25" w:type="dxa"/>
          <w:wAfter w:w="176" w:type="dxa"/>
          <w:trHeight w:val="567"/>
        </w:trPr>
        <w:tc>
          <w:tcPr>
            <w:tcW w:w="9860" w:type="dxa"/>
            <w:gridSpan w:val="22"/>
            <w:tcBorders>
              <w:left w:val="single" w:sz="4" w:space="0" w:color="00000A"/>
              <w:bottom w:val="single" w:sz="4" w:space="0" w:color="00000A"/>
              <w:right w:val="single" w:sz="4" w:space="0" w:color="00000A"/>
            </w:tcBorders>
            <w:shd w:val="clear" w:color="auto" w:fill="auto"/>
          </w:tcPr>
          <w:p w14:paraId="67EB9FCB" w14:textId="77777777" w:rsidR="0053707C" w:rsidRPr="00D30179" w:rsidRDefault="0053707C" w:rsidP="0053707C">
            <w:pPr>
              <w:jc w:val="both"/>
              <w:rPr>
                <w:u w:val="single"/>
              </w:rPr>
            </w:pPr>
            <w:r w:rsidRPr="00D30179">
              <w:rPr>
                <w:u w:val="single"/>
              </w:rPr>
              <w:t>Povinná literatura:</w:t>
            </w:r>
          </w:p>
          <w:p w14:paraId="3E16CE50" w14:textId="77777777" w:rsidR="008D1024" w:rsidRPr="00D30179" w:rsidRDefault="008D1024" w:rsidP="008D1024">
            <w:pPr>
              <w:jc w:val="both"/>
            </w:pPr>
            <w:r w:rsidRPr="00D30179">
              <w:t>Výukové materiály v anglickém jazyce poskytnuté vyučujícím.</w:t>
            </w:r>
          </w:p>
          <w:p w14:paraId="555E2595" w14:textId="77777777" w:rsidR="0053707C" w:rsidRPr="00D30179" w:rsidRDefault="0053707C" w:rsidP="0053707C">
            <w:pPr>
              <w:jc w:val="both"/>
            </w:pPr>
            <w:r w:rsidRPr="00D30179">
              <w:t xml:space="preserve">POSTAWA, A. Best Practice Guide on the Sampling and Monitoring </w:t>
            </w:r>
            <w:proofErr w:type="gramStart"/>
            <w:r w:rsidRPr="00D30179">
              <w:t>of Metals</w:t>
            </w:r>
            <w:proofErr w:type="gramEnd"/>
            <w:r w:rsidRPr="00D30179">
              <w:t xml:space="preserve"> in Drinking Water. 1st Ed. IWA Publishing, 2012. ISBN 978-1-84339-383-2.</w:t>
            </w:r>
          </w:p>
          <w:p w14:paraId="17D4A21E" w14:textId="77777777" w:rsidR="0053707C" w:rsidRPr="00D30179" w:rsidRDefault="0053707C" w:rsidP="0053707C">
            <w:pPr>
              <w:jc w:val="both"/>
              <w:rPr>
                <w:kern w:val="20"/>
              </w:rPr>
            </w:pPr>
            <w:r w:rsidRPr="00D30179">
              <w:rPr>
                <w:kern w:val="20"/>
              </w:rPr>
              <w:t xml:space="preserve">THOMPSON, </w:t>
            </w:r>
            <w:proofErr w:type="gramStart"/>
            <w:r w:rsidRPr="00D30179">
              <w:rPr>
                <w:kern w:val="20"/>
              </w:rPr>
              <w:t>S.K.</w:t>
            </w:r>
            <w:proofErr w:type="gramEnd"/>
            <w:r w:rsidRPr="00D30179">
              <w:rPr>
                <w:kern w:val="20"/>
              </w:rPr>
              <w:t xml:space="preserve"> Sampling. 1st Ed. Wiley, 2012. ISBN 9781118162941.</w:t>
            </w:r>
          </w:p>
          <w:p w14:paraId="535C1C55" w14:textId="77777777" w:rsidR="0053707C" w:rsidRPr="00D30179" w:rsidRDefault="0053707C" w:rsidP="0053707C">
            <w:pPr>
              <w:jc w:val="both"/>
              <w:rPr>
                <w:kern w:val="20"/>
              </w:rPr>
            </w:pPr>
            <w:r w:rsidRPr="00D30179">
              <w:rPr>
                <w:kern w:val="20"/>
              </w:rPr>
              <w:t>DANIEL, J. Sampling Essentials: Practical Guidelines for Making Sampling Choices. 1st Ed. SAGE Publications, 2011. ISBN 9781452238401.</w:t>
            </w:r>
          </w:p>
          <w:p w14:paraId="0FB7D501" w14:textId="77777777" w:rsidR="0053707C" w:rsidRPr="00D30179" w:rsidRDefault="0053707C" w:rsidP="0053707C">
            <w:pPr>
              <w:jc w:val="both"/>
              <w:rPr>
                <w:kern w:val="20"/>
              </w:rPr>
            </w:pPr>
            <w:r w:rsidRPr="00D30179">
              <w:rPr>
                <w:kern w:val="20"/>
              </w:rPr>
              <w:t xml:space="preserve">PAWLISZYN, J. Sampling and Sample Preparation for Field and Laboratory: Fundamentals and New Directions in </w:t>
            </w:r>
            <w:proofErr w:type="gramStart"/>
            <w:r w:rsidRPr="00D30179">
              <w:rPr>
                <w:kern w:val="20"/>
              </w:rPr>
              <w:t>Sample</w:t>
            </w:r>
            <w:proofErr w:type="gramEnd"/>
            <w:r w:rsidRPr="00D30179">
              <w:rPr>
                <w:kern w:val="20"/>
              </w:rPr>
              <w:t xml:space="preserve"> Preparation. 1st Ed. Elsevier Science, 2002. ISBN 9780444505118.</w:t>
            </w:r>
          </w:p>
          <w:p w14:paraId="1A733EF6" w14:textId="77777777" w:rsidR="0053707C" w:rsidRPr="00D30179" w:rsidRDefault="0053707C" w:rsidP="0053707C">
            <w:pPr>
              <w:jc w:val="both"/>
            </w:pPr>
            <w:r w:rsidRPr="00D30179">
              <w:rPr>
                <w:caps/>
                <w:kern w:val="20"/>
              </w:rPr>
              <w:t>Downey, G.</w:t>
            </w:r>
            <w:r w:rsidRPr="00D30179">
              <w:t xml:space="preserve"> Advances in Food Authenticity Testing. Elsevier, 2016. ISBN 978-0-08-100220-9.</w:t>
            </w:r>
          </w:p>
          <w:p w14:paraId="524334AA" w14:textId="77777777" w:rsidR="0053707C" w:rsidRPr="00D30179" w:rsidRDefault="0053707C" w:rsidP="0053707C">
            <w:pPr>
              <w:jc w:val="both"/>
              <w:rPr>
                <w:sz w:val="10"/>
                <w:szCs w:val="10"/>
                <w:u w:val="single"/>
              </w:rPr>
            </w:pPr>
          </w:p>
          <w:p w14:paraId="77483AAA" w14:textId="77777777" w:rsidR="0053707C" w:rsidRPr="00D30179" w:rsidRDefault="0053707C" w:rsidP="0053707C">
            <w:pPr>
              <w:jc w:val="both"/>
              <w:rPr>
                <w:u w:val="single"/>
              </w:rPr>
            </w:pPr>
            <w:r w:rsidRPr="00D30179">
              <w:rPr>
                <w:u w:val="single"/>
              </w:rPr>
              <w:t>Doporučená literatura:</w:t>
            </w:r>
          </w:p>
          <w:p w14:paraId="28FF94F4" w14:textId="77777777" w:rsidR="0053707C" w:rsidRPr="00D30179" w:rsidRDefault="0053707C" w:rsidP="0053707C">
            <w:pPr>
              <w:jc w:val="both"/>
            </w:pPr>
            <w:r w:rsidRPr="00D30179">
              <w:rPr>
                <w:caps/>
                <w:kern w:val="20"/>
              </w:rPr>
              <w:t xml:space="preserve">Emanuel, P. </w:t>
            </w:r>
            <w:r w:rsidRPr="00D30179">
              <w:t>et al. Sampling for Biological Agents in the Environment. 1st Ed. Washington: American Society for Microbiology, 2008. ISBN 978-1-55581-450-2.</w:t>
            </w:r>
          </w:p>
          <w:p w14:paraId="1C5C91C6" w14:textId="77777777" w:rsidR="0053707C" w:rsidRPr="00D30179" w:rsidRDefault="0053707C" w:rsidP="0053707C">
            <w:pPr>
              <w:jc w:val="both"/>
            </w:pPr>
            <w:r w:rsidRPr="00D30179">
              <w:t xml:space="preserve">TADEO, </w:t>
            </w:r>
            <w:proofErr w:type="gramStart"/>
            <w:r w:rsidRPr="00D30179">
              <w:t>J.L.</w:t>
            </w:r>
            <w:proofErr w:type="gramEnd"/>
            <w:r w:rsidRPr="00D30179">
              <w:t xml:space="preserve"> Analysis of Pesticides in Food and Environmental Samples. 1st Ed. CRC Press, 2008. ISBN 9781420007756.</w:t>
            </w:r>
          </w:p>
          <w:p w14:paraId="265129C7" w14:textId="77777777" w:rsidR="0053707C" w:rsidRPr="00D30179" w:rsidRDefault="0053707C" w:rsidP="0053707C">
            <w:pPr>
              <w:jc w:val="both"/>
            </w:pPr>
            <w:r w:rsidRPr="00D30179">
              <w:t xml:space="preserve">CONTI, </w:t>
            </w:r>
            <w:proofErr w:type="gramStart"/>
            <w:r w:rsidRPr="00D30179">
              <w:t>M.E.</w:t>
            </w:r>
            <w:proofErr w:type="gramEnd"/>
            <w:r w:rsidRPr="00D30179">
              <w:t xml:space="preserve"> Biological Monitoring: Theory &amp; Applications: Bioindicators and Biomarkers for Environmental Quality and Human Exposure Assessment. 1st Ed. WIT, 2008. ISBN 9781845640026.</w:t>
            </w:r>
          </w:p>
        </w:tc>
      </w:tr>
      <w:tr w:rsidR="0053707C" w14:paraId="0E06891F" w14:textId="77777777" w:rsidTr="00945877">
        <w:trPr>
          <w:gridBefore w:val="1"/>
          <w:gridAfter w:val="1"/>
          <w:wBefore w:w="25" w:type="dxa"/>
          <w:wAfter w:w="176" w:type="dxa"/>
        </w:trPr>
        <w:tc>
          <w:tcPr>
            <w:tcW w:w="9860" w:type="dxa"/>
            <w:gridSpan w:val="22"/>
            <w:tcBorders>
              <w:top w:val="single" w:sz="12" w:space="0" w:color="00000A"/>
              <w:left w:val="single" w:sz="2" w:space="0" w:color="00000A"/>
              <w:bottom w:val="single" w:sz="2" w:space="0" w:color="00000A"/>
              <w:right w:val="single" w:sz="2" w:space="0" w:color="00000A"/>
            </w:tcBorders>
            <w:shd w:val="clear" w:color="auto" w:fill="F7CAAC"/>
          </w:tcPr>
          <w:p w14:paraId="670A37AB" w14:textId="77777777" w:rsidR="0053707C" w:rsidRPr="00D30179" w:rsidRDefault="0053707C" w:rsidP="0053707C">
            <w:pPr>
              <w:jc w:val="center"/>
            </w:pPr>
            <w:r w:rsidRPr="00D30179">
              <w:rPr>
                <w:b/>
              </w:rPr>
              <w:t>Informace ke kombinované nebo distanční formě</w:t>
            </w:r>
          </w:p>
        </w:tc>
      </w:tr>
      <w:tr w:rsidR="0053707C" w14:paraId="4D6B13CB" w14:textId="77777777" w:rsidTr="00945877">
        <w:trPr>
          <w:gridBefore w:val="1"/>
          <w:gridAfter w:val="1"/>
          <w:wBefore w:w="25" w:type="dxa"/>
          <w:wAfter w:w="176" w:type="dxa"/>
        </w:trPr>
        <w:tc>
          <w:tcPr>
            <w:tcW w:w="4781" w:type="dxa"/>
            <w:gridSpan w:val="8"/>
            <w:tcBorders>
              <w:top w:val="single" w:sz="2" w:space="0" w:color="00000A"/>
              <w:left w:val="single" w:sz="4" w:space="0" w:color="00000A"/>
              <w:bottom w:val="single" w:sz="4" w:space="0" w:color="00000A"/>
              <w:right w:val="single" w:sz="4" w:space="0" w:color="00000A"/>
            </w:tcBorders>
            <w:shd w:val="clear" w:color="auto" w:fill="F7CAAC"/>
          </w:tcPr>
          <w:p w14:paraId="2BC71040" w14:textId="77777777" w:rsidR="0053707C" w:rsidRPr="00D30179" w:rsidRDefault="0053707C" w:rsidP="0053707C">
            <w:pPr>
              <w:jc w:val="both"/>
            </w:pPr>
            <w:r w:rsidRPr="00D30179">
              <w:rPr>
                <w:b/>
              </w:rPr>
              <w:t>Rozsah konzultací (soustředění)</w:t>
            </w:r>
          </w:p>
        </w:tc>
        <w:tc>
          <w:tcPr>
            <w:tcW w:w="888" w:type="dxa"/>
            <w:gridSpan w:val="2"/>
            <w:tcBorders>
              <w:top w:val="single" w:sz="2" w:space="0" w:color="00000A"/>
              <w:left w:val="single" w:sz="4" w:space="0" w:color="00000A"/>
              <w:bottom w:val="single" w:sz="4" w:space="0" w:color="00000A"/>
              <w:right w:val="single" w:sz="4" w:space="0" w:color="00000A"/>
            </w:tcBorders>
            <w:shd w:val="clear" w:color="auto" w:fill="auto"/>
          </w:tcPr>
          <w:p w14:paraId="0EC7449D" w14:textId="0244B1B3" w:rsidR="0053707C" w:rsidRPr="00D30179" w:rsidRDefault="0053707C" w:rsidP="0053707C">
            <w:pPr>
              <w:jc w:val="center"/>
            </w:pPr>
          </w:p>
        </w:tc>
        <w:tc>
          <w:tcPr>
            <w:tcW w:w="4191" w:type="dxa"/>
            <w:gridSpan w:val="12"/>
            <w:tcBorders>
              <w:top w:val="single" w:sz="2" w:space="0" w:color="00000A"/>
              <w:left w:val="single" w:sz="4" w:space="0" w:color="00000A"/>
              <w:bottom w:val="single" w:sz="4" w:space="0" w:color="00000A"/>
              <w:right w:val="single" w:sz="4" w:space="0" w:color="00000A"/>
            </w:tcBorders>
            <w:shd w:val="clear" w:color="auto" w:fill="F7CAAC"/>
          </w:tcPr>
          <w:p w14:paraId="0D9FFAF4" w14:textId="77777777" w:rsidR="0053707C" w:rsidRPr="00D30179" w:rsidRDefault="0053707C" w:rsidP="0053707C">
            <w:pPr>
              <w:jc w:val="both"/>
            </w:pPr>
            <w:r w:rsidRPr="00D30179">
              <w:rPr>
                <w:b/>
              </w:rPr>
              <w:t xml:space="preserve">hodin </w:t>
            </w:r>
          </w:p>
        </w:tc>
      </w:tr>
      <w:tr w:rsidR="0053707C" w14:paraId="6A183DD1" w14:textId="77777777" w:rsidTr="00945877">
        <w:trPr>
          <w:gridBefore w:val="1"/>
          <w:gridAfter w:val="1"/>
          <w:wBefore w:w="25" w:type="dxa"/>
          <w:wAfter w:w="176" w:type="dxa"/>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F7CAAC"/>
          </w:tcPr>
          <w:p w14:paraId="1FE33295" w14:textId="77777777" w:rsidR="0053707C" w:rsidRPr="00D30179" w:rsidRDefault="0053707C" w:rsidP="0053707C">
            <w:pPr>
              <w:jc w:val="both"/>
            </w:pPr>
            <w:r w:rsidRPr="00D30179">
              <w:rPr>
                <w:b/>
              </w:rPr>
              <w:t>Informace o způsobu kontaktu s vyučujícím</w:t>
            </w:r>
          </w:p>
        </w:tc>
      </w:tr>
      <w:tr w:rsidR="0053707C" w14:paraId="3B534C63" w14:textId="77777777" w:rsidTr="00945877">
        <w:trPr>
          <w:gridBefore w:val="1"/>
          <w:gridAfter w:val="1"/>
          <w:wBefore w:w="25" w:type="dxa"/>
          <w:wAfter w:w="176" w:type="dxa"/>
          <w:trHeight w:val="283"/>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auto"/>
          </w:tcPr>
          <w:p w14:paraId="0FBF5CAF" w14:textId="2061CC76" w:rsidR="00025BF9" w:rsidRPr="00D30179" w:rsidRDefault="00025BF9" w:rsidP="00EE1859">
            <w:pPr>
              <w:jc w:val="both"/>
            </w:pPr>
          </w:p>
        </w:tc>
      </w:tr>
      <w:tr w:rsidR="006415F8" w:rsidRPr="00192FC5" w14:paraId="22ED976B" w14:textId="77777777" w:rsidTr="00945877">
        <w:trPr>
          <w:gridBefore w:val="1"/>
          <w:gridAfter w:val="1"/>
          <w:wBefore w:w="25" w:type="dxa"/>
          <w:wAfter w:w="176" w:type="dxa"/>
          <w:trHeight w:val="283"/>
          <w:ins w:id="456" w:author="Natálie Honková" w:date="2018-05-25T12:51:00Z"/>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C6D9F1" w:themeFill="text2" w:themeFillTint="33"/>
          </w:tcPr>
          <w:p w14:paraId="0CB550E8" w14:textId="77777777" w:rsidR="006415F8" w:rsidRPr="006415F8" w:rsidRDefault="006415F8" w:rsidP="00A758E6">
            <w:pPr>
              <w:jc w:val="both"/>
              <w:rPr>
                <w:ins w:id="457" w:author="Natálie Honková" w:date="2018-05-25T12:51:00Z"/>
                <w:b/>
                <w:sz w:val="28"/>
                <w:szCs w:val="28"/>
              </w:rPr>
            </w:pPr>
            <w:ins w:id="458" w:author="Natálie Honková" w:date="2018-05-25T12:51:00Z">
              <w:r>
                <w:lastRenderedPageBreak/>
                <w:br w:type="page"/>
              </w:r>
              <w:r w:rsidRPr="006415F8">
                <w:rPr>
                  <w:b/>
                  <w:sz w:val="28"/>
                  <w:szCs w:val="28"/>
                </w:rPr>
                <w:t>B-III – Charakteristika studijního předmětu</w:t>
              </w:r>
            </w:ins>
          </w:p>
        </w:tc>
      </w:tr>
      <w:tr w:rsidR="006415F8" w:rsidRPr="00025BF9" w14:paraId="4513ECC4" w14:textId="77777777" w:rsidTr="00945877">
        <w:trPr>
          <w:gridBefore w:val="1"/>
          <w:gridAfter w:val="1"/>
          <w:wBefore w:w="25" w:type="dxa"/>
          <w:wAfter w:w="176" w:type="dxa"/>
          <w:ins w:id="459" w:author="Natálie Honková" w:date="2018-05-25T12:51:00Z"/>
        </w:trPr>
        <w:tc>
          <w:tcPr>
            <w:tcW w:w="3080" w:type="dxa"/>
            <w:gridSpan w:val="4"/>
            <w:tcBorders>
              <w:top w:val="double" w:sz="4" w:space="0" w:color="00000A"/>
              <w:left w:val="single" w:sz="4" w:space="0" w:color="00000A"/>
              <w:bottom w:val="single" w:sz="4" w:space="0" w:color="00000A"/>
              <w:right w:val="single" w:sz="4" w:space="0" w:color="00000A"/>
            </w:tcBorders>
            <w:shd w:val="clear" w:color="auto" w:fill="F7CAAC"/>
          </w:tcPr>
          <w:p w14:paraId="0FD6B41F" w14:textId="77777777" w:rsidR="006415F8" w:rsidRPr="00025BF9" w:rsidRDefault="006415F8" w:rsidP="00A758E6">
            <w:pPr>
              <w:jc w:val="both"/>
              <w:rPr>
                <w:ins w:id="460" w:author="Natálie Honková" w:date="2018-05-25T12:51:00Z"/>
              </w:rPr>
            </w:pPr>
            <w:ins w:id="461" w:author="Natálie Honková" w:date="2018-05-25T12:51:00Z">
              <w:r w:rsidRPr="00025BF9">
                <w:rPr>
                  <w:b/>
                </w:rPr>
                <w:t>Název studijního předmětu</w:t>
              </w:r>
            </w:ins>
          </w:p>
        </w:tc>
        <w:tc>
          <w:tcPr>
            <w:tcW w:w="6780" w:type="dxa"/>
            <w:gridSpan w:val="18"/>
            <w:tcBorders>
              <w:top w:val="double" w:sz="4" w:space="0" w:color="00000A"/>
              <w:left w:val="single" w:sz="4" w:space="0" w:color="00000A"/>
              <w:bottom w:val="single" w:sz="4" w:space="0" w:color="00000A"/>
              <w:right w:val="single" w:sz="4" w:space="0" w:color="00000A"/>
            </w:tcBorders>
            <w:shd w:val="clear" w:color="auto" w:fill="auto"/>
          </w:tcPr>
          <w:p w14:paraId="3AC8D158" w14:textId="77777777" w:rsidR="006415F8" w:rsidRPr="00025BF9" w:rsidRDefault="006415F8" w:rsidP="00A758E6">
            <w:pPr>
              <w:jc w:val="both"/>
              <w:rPr>
                <w:ins w:id="462" w:author="Natálie Honková" w:date="2018-05-25T12:51:00Z"/>
                <w:b/>
              </w:rPr>
            </w:pPr>
            <w:bookmarkStart w:id="463" w:name="Envir_Biol"/>
            <w:bookmarkEnd w:id="463"/>
            <w:ins w:id="464" w:author="Natálie Honková" w:date="2018-05-25T12:51:00Z">
              <w:r w:rsidRPr="00025BF9">
                <w:rPr>
                  <w:b/>
                </w:rPr>
                <w:t>Environmental Biology</w:t>
              </w:r>
            </w:ins>
          </w:p>
        </w:tc>
      </w:tr>
      <w:tr w:rsidR="006415F8" w:rsidRPr="00D30179" w14:paraId="6442712D" w14:textId="77777777" w:rsidTr="00945877">
        <w:trPr>
          <w:gridBefore w:val="1"/>
          <w:gridAfter w:val="1"/>
          <w:wBefore w:w="25" w:type="dxa"/>
          <w:wAfter w:w="176" w:type="dxa"/>
          <w:ins w:id="465" w:author="Natálie Honková" w:date="2018-05-25T12:51:00Z"/>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286F0634" w14:textId="77777777" w:rsidR="006415F8" w:rsidRPr="00D30179" w:rsidRDefault="006415F8" w:rsidP="00A758E6">
            <w:pPr>
              <w:jc w:val="both"/>
              <w:rPr>
                <w:ins w:id="466" w:author="Natálie Honková" w:date="2018-05-25T12:51:00Z"/>
              </w:rPr>
            </w:pPr>
            <w:ins w:id="467" w:author="Natálie Honková" w:date="2018-05-25T12:51:00Z">
              <w:r w:rsidRPr="00025BF9">
                <w:rPr>
                  <w:b/>
                </w:rPr>
                <w:t>Typ předmětu</w:t>
              </w:r>
            </w:ins>
          </w:p>
        </w:tc>
        <w:tc>
          <w:tcPr>
            <w:tcW w:w="3404" w:type="dxa"/>
            <w:gridSpan w:val="9"/>
            <w:tcBorders>
              <w:top w:val="single" w:sz="4" w:space="0" w:color="00000A"/>
              <w:left w:val="single" w:sz="4" w:space="0" w:color="00000A"/>
              <w:bottom w:val="single" w:sz="4" w:space="0" w:color="00000A"/>
              <w:right w:val="single" w:sz="4" w:space="0" w:color="00000A"/>
            </w:tcBorders>
            <w:shd w:val="clear" w:color="auto" w:fill="auto"/>
          </w:tcPr>
          <w:p w14:paraId="464DBB0D" w14:textId="77777777" w:rsidR="006415F8" w:rsidRPr="00D30179" w:rsidRDefault="006415F8" w:rsidP="00A758E6">
            <w:pPr>
              <w:jc w:val="both"/>
              <w:rPr>
                <w:ins w:id="468" w:author="Natálie Honková" w:date="2018-05-25T12:51:00Z"/>
              </w:rPr>
            </w:pPr>
            <w:ins w:id="469" w:author="Natálie Honková" w:date="2018-05-25T12:51:00Z">
              <w:r>
                <w:t>povinně volitelný</w:t>
              </w:r>
            </w:ins>
          </w:p>
        </w:tc>
        <w:tc>
          <w:tcPr>
            <w:tcW w:w="2692" w:type="dxa"/>
            <w:gridSpan w:val="6"/>
            <w:tcBorders>
              <w:top w:val="single" w:sz="4" w:space="0" w:color="00000A"/>
              <w:left w:val="single" w:sz="4" w:space="0" w:color="00000A"/>
              <w:bottom w:val="single" w:sz="4" w:space="0" w:color="00000A"/>
              <w:right w:val="single" w:sz="4" w:space="0" w:color="00000A"/>
            </w:tcBorders>
            <w:shd w:val="clear" w:color="auto" w:fill="F7CAAC"/>
          </w:tcPr>
          <w:p w14:paraId="2F0DCA79" w14:textId="77777777" w:rsidR="006415F8" w:rsidRPr="00D30179" w:rsidRDefault="006415F8" w:rsidP="00A758E6">
            <w:pPr>
              <w:jc w:val="both"/>
              <w:rPr>
                <w:ins w:id="470" w:author="Natálie Honková" w:date="2018-05-25T12:51:00Z"/>
              </w:rPr>
            </w:pPr>
            <w:ins w:id="471" w:author="Natálie Honková" w:date="2018-05-25T12:51:00Z">
              <w:r w:rsidRPr="00D30179">
                <w:rPr>
                  <w:b/>
                </w:rPr>
                <w:t>doporučený ročník / semestr</w:t>
              </w:r>
            </w:ins>
          </w:p>
        </w:tc>
        <w:tc>
          <w:tcPr>
            <w:tcW w:w="684" w:type="dxa"/>
            <w:gridSpan w:val="3"/>
            <w:tcBorders>
              <w:top w:val="single" w:sz="4" w:space="0" w:color="00000A"/>
              <w:left w:val="single" w:sz="4" w:space="0" w:color="00000A"/>
              <w:bottom w:val="single" w:sz="4" w:space="0" w:color="00000A"/>
              <w:right w:val="single" w:sz="4" w:space="0" w:color="00000A"/>
            </w:tcBorders>
            <w:shd w:val="clear" w:color="auto" w:fill="auto"/>
          </w:tcPr>
          <w:p w14:paraId="3F1D5B40" w14:textId="77777777" w:rsidR="006415F8" w:rsidRPr="00D30179" w:rsidRDefault="006415F8" w:rsidP="00A758E6">
            <w:pPr>
              <w:jc w:val="both"/>
              <w:rPr>
                <w:ins w:id="472" w:author="Natálie Honková" w:date="2018-05-25T12:51:00Z"/>
              </w:rPr>
            </w:pPr>
            <w:ins w:id="473" w:author="Natálie Honková" w:date="2018-05-25T12:51:00Z">
              <w:r w:rsidRPr="00D30179">
                <w:t>1/</w:t>
              </w:r>
              <w:r>
                <w:t>L</w:t>
              </w:r>
              <w:r w:rsidRPr="00D30179">
                <w:t>S</w:t>
              </w:r>
            </w:ins>
          </w:p>
        </w:tc>
      </w:tr>
      <w:tr w:rsidR="006415F8" w:rsidRPr="00D30179" w14:paraId="7D88ACCB" w14:textId="77777777" w:rsidTr="00945877">
        <w:trPr>
          <w:gridBefore w:val="1"/>
          <w:gridAfter w:val="1"/>
          <w:wBefore w:w="25" w:type="dxa"/>
          <w:wAfter w:w="176" w:type="dxa"/>
          <w:ins w:id="474" w:author="Natálie Honková" w:date="2018-05-25T12:51:00Z"/>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63FCBDC3" w14:textId="77777777" w:rsidR="006415F8" w:rsidRPr="00D30179" w:rsidRDefault="006415F8" w:rsidP="00A758E6">
            <w:pPr>
              <w:jc w:val="both"/>
              <w:rPr>
                <w:ins w:id="475" w:author="Natálie Honková" w:date="2018-05-25T12:51:00Z"/>
              </w:rPr>
            </w:pPr>
            <w:ins w:id="476" w:author="Natálie Honková" w:date="2018-05-25T12:51:00Z">
              <w:r w:rsidRPr="00025BF9">
                <w:rPr>
                  <w:b/>
                </w:rPr>
                <w:t>Rozsah studijního předmětu</w:t>
              </w:r>
            </w:ins>
          </w:p>
        </w:tc>
        <w:tc>
          <w:tcPr>
            <w:tcW w:w="1701" w:type="dxa"/>
            <w:gridSpan w:val="4"/>
            <w:tcBorders>
              <w:top w:val="single" w:sz="4" w:space="0" w:color="00000A"/>
              <w:left w:val="single" w:sz="4" w:space="0" w:color="00000A"/>
              <w:bottom w:val="single" w:sz="4" w:space="0" w:color="00000A"/>
              <w:right w:val="single" w:sz="4" w:space="0" w:color="00000A"/>
            </w:tcBorders>
            <w:shd w:val="clear" w:color="auto" w:fill="auto"/>
          </w:tcPr>
          <w:p w14:paraId="7208C9B0" w14:textId="77777777" w:rsidR="006415F8" w:rsidRPr="00D30179" w:rsidRDefault="006415F8" w:rsidP="00A758E6">
            <w:pPr>
              <w:jc w:val="both"/>
              <w:rPr>
                <w:ins w:id="477" w:author="Natálie Honková" w:date="2018-05-25T12:51:00Z"/>
              </w:rPr>
            </w:pPr>
            <w:ins w:id="478" w:author="Natálie Honková" w:date="2018-05-25T12:51:00Z">
              <w:r w:rsidRPr="00D30179">
                <w:t xml:space="preserve">28p+0s+0l </w:t>
              </w:r>
            </w:ins>
          </w:p>
        </w:tc>
        <w:tc>
          <w:tcPr>
            <w:tcW w:w="888" w:type="dxa"/>
            <w:gridSpan w:val="2"/>
            <w:tcBorders>
              <w:top w:val="single" w:sz="4" w:space="0" w:color="00000A"/>
              <w:left w:val="single" w:sz="4" w:space="0" w:color="00000A"/>
              <w:bottom w:val="single" w:sz="4" w:space="0" w:color="00000A"/>
              <w:right w:val="single" w:sz="4" w:space="0" w:color="00000A"/>
            </w:tcBorders>
            <w:shd w:val="clear" w:color="auto" w:fill="F7CAAC"/>
          </w:tcPr>
          <w:p w14:paraId="562E5BB3" w14:textId="77777777" w:rsidR="006415F8" w:rsidRPr="00D30179" w:rsidRDefault="006415F8" w:rsidP="00A758E6">
            <w:pPr>
              <w:jc w:val="both"/>
              <w:rPr>
                <w:ins w:id="479" w:author="Natálie Honková" w:date="2018-05-25T12:51:00Z"/>
              </w:rPr>
            </w:pPr>
            <w:ins w:id="480" w:author="Natálie Honková" w:date="2018-05-25T12:51:00Z">
              <w:r w:rsidRPr="00D30179">
                <w:rPr>
                  <w:b/>
                </w:rPr>
                <w:t xml:space="preserve">hod. </w:t>
              </w:r>
            </w:ins>
          </w:p>
        </w:tc>
        <w:tc>
          <w:tcPr>
            <w:tcW w:w="815" w:type="dxa"/>
            <w:gridSpan w:val="3"/>
            <w:tcBorders>
              <w:top w:val="single" w:sz="4" w:space="0" w:color="00000A"/>
              <w:left w:val="single" w:sz="4" w:space="0" w:color="00000A"/>
              <w:bottom w:val="single" w:sz="4" w:space="0" w:color="00000A"/>
              <w:right w:val="single" w:sz="4" w:space="0" w:color="00000A"/>
            </w:tcBorders>
            <w:shd w:val="clear" w:color="auto" w:fill="auto"/>
          </w:tcPr>
          <w:p w14:paraId="4B80B81F" w14:textId="77777777" w:rsidR="006415F8" w:rsidRPr="00D30179" w:rsidRDefault="006415F8" w:rsidP="00A758E6">
            <w:pPr>
              <w:jc w:val="both"/>
              <w:rPr>
                <w:ins w:id="481" w:author="Natálie Honková" w:date="2018-05-25T12:51:00Z"/>
              </w:rPr>
            </w:pPr>
            <w:ins w:id="482" w:author="Natálie Honková" w:date="2018-05-25T12:51:00Z">
              <w:r w:rsidRPr="00D30179">
                <w:t>28</w:t>
              </w:r>
            </w:ins>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24244BCA" w14:textId="77777777" w:rsidR="006415F8" w:rsidRPr="00D30179" w:rsidRDefault="006415F8" w:rsidP="00A758E6">
            <w:pPr>
              <w:jc w:val="both"/>
              <w:rPr>
                <w:ins w:id="483" w:author="Natálie Honková" w:date="2018-05-25T12:51:00Z"/>
              </w:rPr>
            </w:pPr>
            <w:ins w:id="484" w:author="Natálie Honková" w:date="2018-05-25T12:51:00Z">
              <w:r w:rsidRPr="00D30179">
                <w:rPr>
                  <w:b/>
                </w:rPr>
                <w:t>kreditů</w:t>
              </w:r>
            </w:ins>
          </w:p>
        </w:tc>
        <w:tc>
          <w:tcPr>
            <w:tcW w:w="1223" w:type="dxa"/>
            <w:gridSpan w:val="5"/>
            <w:tcBorders>
              <w:top w:val="single" w:sz="4" w:space="0" w:color="00000A"/>
              <w:left w:val="single" w:sz="4" w:space="0" w:color="00000A"/>
              <w:bottom w:val="single" w:sz="4" w:space="0" w:color="00000A"/>
              <w:right w:val="single" w:sz="4" w:space="0" w:color="00000A"/>
            </w:tcBorders>
            <w:shd w:val="clear" w:color="auto" w:fill="auto"/>
          </w:tcPr>
          <w:p w14:paraId="1F7C45A6" w14:textId="77777777" w:rsidR="006415F8" w:rsidRPr="00D30179" w:rsidRDefault="006415F8" w:rsidP="00A758E6">
            <w:pPr>
              <w:jc w:val="both"/>
              <w:rPr>
                <w:ins w:id="485" w:author="Natálie Honková" w:date="2018-05-25T12:51:00Z"/>
              </w:rPr>
            </w:pPr>
            <w:ins w:id="486" w:author="Natálie Honková" w:date="2018-05-25T12:51:00Z">
              <w:r>
                <w:t>2</w:t>
              </w:r>
            </w:ins>
          </w:p>
        </w:tc>
      </w:tr>
      <w:tr w:rsidR="006415F8" w:rsidRPr="00D30179" w14:paraId="1C551927" w14:textId="77777777" w:rsidTr="00945877">
        <w:trPr>
          <w:gridBefore w:val="1"/>
          <w:gridAfter w:val="1"/>
          <w:wBefore w:w="25" w:type="dxa"/>
          <w:wAfter w:w="176" w:type="dxa"/>
          <w:ins w:id="487" w:author="Natálie Honková" w:date="2018-05-25T12:51:00Z"/>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7F59F07D" w14:textId="77777777" w:rsidR="006415F8" w:rsidRPr="00D30179" w:rsidRDefault="006415F8" w:rsidP="00A758E6">
            <w:pPr>
              <w:jc w:val="both"/>
              <w:rPr>
                <w:ins w:id="488" w:author="Natálie Honková" w:date="2018-05-25T12:51:00Z"/>
              </w:rPr>
            </w:pPr>
            <w:ins w:id="489" w:author="Natálie Honková" w:date="2018-05-25T12:51:00Z">
              <w:r w:rsidRPr="00025BF9">
                <w:rPr>
                  <w:b/>
                </w:rPr>
                <w:t>Prerekvizity, korekvizity, ekvivalence</w:t>
              </w:r>
            </w:ins>
          </w:p>
        </w:tc>
        <w:tc>
          <w:tcPr>
            <w:tcW w:w="6780" w:type="dxa"/>
            <w:gridSpan w:val="18"/>
            <w:tcBorders>
              <w:top w:val="single" w:sz="4" w:space="0" w:color="00000A"/>
              <w:left w:val="single" w:sz="4" w:space="0" w:color="00000A"/>
              <w:bottom w:val="single" w:sz="4" w:space="0" w:color="00000A"/>
              <w:right w:val="single" w:sz="4" w:space="0" w:color="00000A"/>
            </w:tcBorders>
            <w:shd w:val="clear" w:color="auto" w:fill="auto"/>
          </w:tcPr>
          <w:p w14:paraId="386BD848" w14:textId="77777777" w:rsidR="006415F8" w:rsidRPr="00D30179" w:rsidRDefault="006415F8" w:rsidP="00A758E6">
            <w:pPr>
              <w:jc w:val="both"/>
              <w:rPr>
                <w:ins w:id="490" w:author="Natálie Honková" w:date="2018-05-25T12:51:00Z"/>
              </w:rPr>
            </w:pPr>
          </w:p>
        </w:tc>
      </w:tr>
      <w:tr w:rsidR="006415F8" w:rsidRPr="00D30179" w14:paraId="1FDA35B6" w14:textId="77777777" w:rsidTr="00945877">
        <w:trPr>
          <w:gridBefore w:val="1"/>
          <w:gridAfter w:val="1"/>
          <w:wBefore w:w="25" w:type="dxa"/>
          <w:wAfter w:w="176" w:type="dxa"/>
          <w:ins w:id="491" w:author="Natálie Honková" w:date="2018-05-25T12:51:00Z"/>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07B29C3A" w14:textId="77777777" w:rsidR="006415F8" w:rsidRPr="00D30179" w:rsidRDefault="006415F8" w:rsidP="00A758E6">
            <w:pPr>
              <w:jc w:val="both"/>
              <w:rPr>
                <w:ins w:id="492" w:author="Natálie Honková" w:date="2018-05-25T12:51:00Z"/>
              </w:rPr>
            </w:pPr>
            <w:ins w:id="493" w:author="Natálie Honková" w:date="2018-05-25T12:51:00Z">
              <w:r w:rsidRPr="00025BF9">
                <w:rPr>
                  <w:b/>
                </w:rPr>
                <w:t>Způsob ověření studijních výsledků</w:t>
              </w:r>
            </w:ins>
          </w:p>
        </w:tc>
        <w:tc>
          <w:tcPr>
            <w:tcW w:w="3404" w:type="dxa"/>
            <w:gridSpan w:val="9"/>
            <w:tcBorders>
              <w:top w:val="single" w:sz="4" w:space="0" w:color="00000A"/>
              <w:left w:val="single" w:sz="4" w:space="0" w:color="00000A"/>
              <w:bottom w:val="single" w:sz="4" w:space="0" w:color="00000A"/>
              <w:right w:val="single" w:sz="4" w:space="0" w:color="00000A"/>
            </w:tcBorders>
            <w:shd w:val="clear" w:color="auto" w:fill="auto"/>
          </w:tcPr>
          <w:p w14:paraId="6A20133E" w14:textId="77777777" w:rsidR="006415F8" w:rsidRPr="00D30179" w:rsidRDefault="006415F8" w:rsidP="00A758E6">
            <w:pPr>
              <w:jc w:val="both"/>
              <w:rPr>
                <w:ins w:id="494" w:author="Natálie Honková" w:date="2018-05-25T12:51:00Z"/>
              </w:rPr>
            </w:pPr>
            <w:ins w:id="495" w:author="Natálie Honková" w:date="2018-05-25T12:51:00Z">
              <w:r w:rsidRPr="00D30179">
                <w:t>zkouška</w:t>
              </w:r>
            </w:ins>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F7CAAC"/>
          </w:tcPr>
          <w:p w14:paraId="6B8F17E0" w14:textId="77777777" w:rsidR="006415F8" w:rsidRPr="00D30179" w:rsidRDefault="006415F8" w:rsidP="00A758E6">
            <w:pPr>
              <w:jc w:val="both"/>
              <w:rPr>
                <w:ins w:id="496" w:author="Natálie Honková" w:date="2018-05-25T12:51:00Z"/>
              </w:rPr>
            </w:pPr>
            <w:ins w:id="497" w:author="Natálie Honková" w:date="2018-05-25T12:51:00Z">
              <w:r w:rsidRPr="00D30179">
                <w:rPr>
                  <w:b/>
                </w:rPr>
                <w:t>Forma výuky</w:t>
              </w:r>
            </w:ins>
          </w:p>
        </w:tc>
        <w:tc>
          <w:tcPr>
            <w:tcW w:w="1817" w:type="dxa"/>
            <w:gridSpan w:val="7"/>
            <w:tcBorders>
              <w:top w:val="single" w:sz="4" w:space="0" w:color="00000A"/>
              <w:left w:val="single" w:sz="4" w:space="0" w:color="00000A"/>
              <w:bottom w:val="single" w:sz="4" w:space="0" w:color="00000A"/>
              <w:right w:val="single" w:sz="4" w:space="0" w:color="00000A"/>
            </w:tcBorders>
            <w:shd w:val="clear" w:color="auto" w:fill="auto"/>
          </w:tcPr>
          <w:p w14:paraId="6B93CADB" w14:textId="77777777" w:rsidR="006415F8" w:rsidRPr="00D30179" w:rsidRDefault="006415F8" w:rsidP="00A758E6">
            <w:pPr>
              <w:jc w:val="both"/>
              <w:rPr>
                <w:ins w:id="498" w:author="Natálie Honková" w:date="2018-05-25T12:51:00Z"/>
              </w:rPr>
            </w:pPr>
            <w:ins w:id="499" w:author="Natálie Honková" w:date="2018-05-25T12:51:00Z">
              <w:r w:rsidRPr="00D30179">
                <w:t>přednášky</w:t>
              </w:r>
            </w:ins>
          </w:p>
        </w:tc>
      </w:tr>
      <w:tr w:rsidR="006415F8" w:rsidRPr="00D30179" w14:paraId="7FA02591" w14:textId="77777777" w:rsidTr="00945877">
        <w:trPr>
          <w:gridBefore w:val="1"/>
          <w:gridAfter w:val="1"/>
          <w:wBefore w:w="25" w:type="dxa"/>
          <w:wAfter w:w="176" w:type="dxa"/>
          <w:ins w:id="500" w:author="Natálie Honková" w:date="2018-05-25T12:51:00Z"/>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114B4E3A" w14:textId="77777777" w:rsidR="006415F8" w:rsidRPr="00D30179" w:rsidRDefault="006415F8" w:rsidP="00A758E6">
            <w:pPr>
              <w:jc w:val="both"/>
              <w:rPr>
                <w:ins w:id="501" w:author="Natálie Honková" w:date="2018-05-25T12:51:00Z"/>
              </w:rPr>
            </w:pPr>
            <w:ins w:id="502" w:author="Natálie Honková" w:date="2018-05-25T12:51:00Z">
              <w:r w:rsidRPr="00025BF9">
                <w:rPr>
                  <w:b/>
                </w:rPr>
                <w:t>Forma způsobu ověření studijních výsledků a další požadavky na studenta</w:t>
              </w:r>
            </w:ins>
          </w:p>
        </w:tc>
        <w:tc>
          <w:tcPr>
            <w:tcW w:w="6780" w:type="dxa"/>
            <w:gridSpan w:val="18"/>
            <w:tcBorders>
              <w:top w:val="single" w:sz="4" w:space="0" w:color="00000A"/>
              <w:left w:val="single" w:sz="4" w:space="0" w:color="00000A"/>
              <w:bottom w:val="single" w:sz="4" w:space="0" w:color="auto"/>
              <w:right w:val="single" w:sz="4" w:space="0" w:color="00000A"/>
            </w:tcBorders>
            <w:shd w:val="clear" w:color="auto" w:fill="auto"/>
          </w:tcPr>
          <w:p w14:paraId="1104C903" w14:textId="77777777" w:rsidR="006415F8" w:rsidRPr="00D30179" w:rsidRDefault="006415F8" w:rsidP="00A758E6">
            <w:pPr>
              <w:jc w:val="both"/>
              <w:rPr>
                <w:ins w:id="503" w:author="Natálie Honková" w:date="2018-05-25T12:51:00Z"/>
              </w:rPr>
            </w:pPr>
            <w:ins w:id="504" w:author="Natálie Honková" w:date="2018-05-25T12:51:00Z">
              <w:r w:rsidRPr="00D30179">
                <w:t>Prokázání znalosti probíraných tematických okruhů při ústní zkoušce.</w:t>
              </w:r>
            </w:ins>
          </w:p>
        </w:tc>
      </w:tr>
      <w:tr w:rsidR="006415F8" w:rsidRPr="00D30179" w14:paraId="23070CF4" w14:textId="77777777" w:rsidTr="00945877">
        <w:trPr>
          <w:gridBefore w:val="1"/>
          <w:gridAfter w:val="1"/>
          <w:wBefore w:w="25" w:type="dxa"/>
          <w:wAfter w:w="176" w:type="dxa"/>
          <w:trHeight w:val="197"/>
          <w:ins w:id="505" w:author="Natálie Honková" w:date="2018-05-25T12:51:00Z"/>
        </w:trPr>
        <w:tc>
          <w:tcPr>
            <w:tcW w:w="3080" w:type="dxa"/>
            <w:gridSpan w:val="4"/>
            <w:tcBorders>
              <w:left w:val="single" w:sz="4" w:space="0" w:color="00000A"/>
              <w:bottom w:val="single" w:sz="4" w:space="0" w:color="00000A"/>
              <w:right w:val="single" w:sz="4" w:space="0" w:color="00000A"/>
            </w:tcBorders>
            <w:shd w:val="clear" w:color="auto" w:fill="F7CAAC"/>
          </w:tcPr>
          <w:p w14:paraId="3DCE35B2" w14:textId="77777777" w:rsidR="006415F8" w:rsidRPr="00D30179" w:rsidRDefault="006415F8" w:rsidP="00A758E6">
            <w:pPr>
              <w:jc w:val="both"/>
              <w:rPr>
                <w:ins w:id="506" w:author="Natálie Honková" w:date="2018-05-25T12:51:00Z"/>
              </w:rPr>
            </w:pPr>
            <w:ins w:id="507" w:author="Natálie Honková" w:date="2018-05-25T12:51:00Z">
              <w:r w:rsidRPr="00025BF9">
                <w:rPr>
                  <w:b/>
                </w:rPr>
                <w:t>Garant předmětu</w:t>
              </w:r>
            </w:ins>
          </w:p>
        </w:tc>
        <w:tc>
          <w:tcPr>
            <w:tcW w:w="6780" w:type="dxa"/>
            <w:gridSpan w:val="18"/>
            <w:tcBorders>
              <w:top w:val="single" w:sz="4" w:space="0" w:color="auto"/>
              <w:left w:val="single" w:sz="4" w:space="0" w:color="00000A"/>
              <w:bottom w:val="single" w:sz="4" w:space="0" w:color="00000A"/>
              <w:right w:val="single" w:sz="4" w:space="0" w:color="00000A"/>
            </w:tcBorders>
            <w:shd w:val="clear" w:color="auto" w:fill="auto"/>
          </w:tcPr>
          <w:p w14:paraId="2AEEB79F" w14:textId="77777777" w:rsidR="006415F8" w:rsidRPr="00D30179" w:rsidRDefault="006415F8" w:rsidP="00A758E6">
            <w:pPr>
              <w:jc w:val="both"/>
              <w:rPr>
                <w:ins w:id="508" w:author="Natálie Honková" w:date="2018-05-25T12:51:00Z"/>
              </w:rPr>
            </w:pPr>
          </w:p>
        </w:tc>
      </w:tr>
      <w:tr w:rsidR="006415F8" w:rsidRPr="00D30179" w14:paraId="0AF7BBCA" w14:textId="77777777" w:rsidTr="00945877">
        <w:trPr>
          <w:gridBefore w:val="1"/>
          <w:gridAfter w:val="1"/>
          <w:wBefore w:w="25" w:type="dxa"/>
          <w:wAfter w:w="176" w:type="dxa"/>
          <w:trHeight w:val="243"/>
          <w:ins w:id="509" w:author="Natálie Honková" w:date="2018-05-25T12:51:00Z"/>
        </w:trPr>
        <w:tc>
          <w:tcPr>
            <w:tcW w:w="3080" w:type="dxa"/>
            <w:gridSpan w:val="4"/>
            <w:tcBorders>
              <w:left w:val="single" w:sz="4" w:space="0" w:color="00000A"/>
              <w:bottom w:val="single" w:sz="4" w:space="0" w:color="00000A"/>
              <w:right w:val="single" w:sz="4" w:space="0" w:color="00000A"/>
            </w:tcBorders>
            <w:shd w:val="clear" w:color="auto" w:fill="F7CAAC"/>
          </w:tcPr>
          <w:p w14:paraId="6088BD56" w14:textId="77777777" w:rsidR="006415F8" w:rsidRPr="00D30179" w:rsidRDefault="006415F8" w:rsidP="00A758E6">
            <w:pPr>
              <w:jc w:val="both"/>
              <w:rPr>
                <w:ins w:id="510" w:author="Natálie Honková" w:date="2018-05-25T12:51:00Z"/>
              </w:rPr>
            </w:pPr>
            <w:ins w:id="511" w:author="Natálie Honková" w:date="2018-05-25T12:51:00Z">
              <w:r w:rsidRPr="00025BF9">
                <w:rPr>
                  <w:b/>
                </w:rPr>
                <w:t>Zapojení garanta do výuky předmětu</w:t>
              </w:r>
            </w:ins>
          </w:p>
        </w:tc>
        <w:tc>
          <w:tcPr>
            <w:tcW w:w="6780" w:type="dxa"/>
            <w:gridSpan w:val="18"/>
            <w:tcBorders>
              <w:left w:val="single" w:sz="4" w:space="0" w:color="00000A"/>
              <w:bottom w:val="single" w:sz="4" w:space="0" w:color="00000A"/>
              <w:right w:val="single" w:sz="4" w:space="0" w:color="00000A"/>
            </w:tcBorders>
            <w:shd w:val="clear" w:color="auto" w:fill="auto"/>
          </w:tcPr>
          <w:p w14:paraId="78D47E21" w14:textId="77777777" w:rsidR="006415F8" w:rsidRPr="00D30179" w:rsidRDefault="006415F8" w:rsidP="00A758E6">
            <w:pPr>
              <w:jc w:val="both"/>
              <w:rPr>
                <w:ins w:id="512" w:author="Natálie Honková" w:date="2018-05-25T12:51:00Z"/>
              </w:rPr>
            </w:pPr>
          </w:p>
        </w:tc>
      </w:tr>
      <w:tr w:rsidR="006415F8" w:rsidRPr="00D30179" w14:paraId="3DE2902E" w14:textId="77777777" w:rsidTr="00945877">
        <w:trPr>
          <w:gridBefore w:val="1"/>
          <w:gridAfter w:val="1"/>
          <w:wBefore w:w="25" w:type="dxa"/>
          <w:wAfter w:w="176" w:type="dxa"/>
          <w:ins w:id="513" w:author="Natálie Honková" w:date="2018-05-25T12:51:00Z"/>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5CEBFB57" w14:textId="77777777" w:rsidR="006415F8" w:rsidRPr="00D30179" w:rsidRDefault="006415F8" w:rsidP="00A758E6">
            <w:pPr>
              <w:jc w:val="both"/>
              <w:rPr>
                <w:ins w:id="514" w:author="Natálie Honková" w:date="2018-05-25T12:51:00Z"/>
              </w:rPr>
            </w:pPr>
            <w:ins w:id="515" w:author="Natálie Honková" w:date="2018-05-25T12:51:00Z">
              <w:r w:rsidRPr="00025BF9">
                <w:rPr>
                  <w:b/>
                </w:rPr>
                <w:t>Vyučující</w:t>
              </w:r>
            </w:ins>
          </w:p>
        </w:tc>
        <w:tc>
          <w:tcPr>
            <w:tcW w:w="6780" w:type="dxa"/>
            <w:gridSpan w:val="18"/>
            <w:tcBorders>
              <w:top w:val="single" w:sz="4" w:space="0" w:color="00000A"/>
              <w:left w:val="single" w:sz="4" w:space="0" w:color="00000A"/>
              <w:right w:val="single" w:sz="4" w:space="0" w:color="00000A"/>
            </w:tcBorders>
            <w:shd w:val="clear" w:color="auto" w:fill="auto"/>
          </w:tcPr>
          <w:p w14:paraId="641612F8" w14:textId="77777777" w:rsidR="006415F8" w:rsidRPr="00D30179" w:rsidRDefault="006415F8" w:rsidP="00A758E6">
            <w:pPr>
              <w:jc w:val="both"/>
              <w:rPr>
                <w:ins w:id="516" w:author="Natálie Honková" w:date="2018-05-25T12:51:00Z"/>
              </w:rPr>
            </w:pPr>
            <w:ins w:id="517" w:author="Natálie Honková" w:date="2018-05-25T12:51:00Z">
              <w:r w:rsidRPr="00025BF9">
                <w:t xml:space="preserve"> </w:t>
              </w:r>
            </w:ins>
          </w:p>
        </w:tc>
      </w:tr>
      <w:tr w:rsidR="006415F8" w:rsidRPr="00D30179" w14:paraId="319E94E4" w14:textId="77777777" w:rsidTr="00945877">
        <w:trPr>
          <w:gridBefore w:val="1"/>
          <w:gridAfter w:val="1"/>
          <w:wBefore w:w="25" w:type="dxa"/>
          <w:wAfter w:w="176" w:type="dxa"/>
          <w:trHeight w:val="228"/>
          <w:ins w:id="518" w:author="Natálie Honková" w:date="2018-05-25T12:51:00Z"/>
        </w:trPr>
        <w:tc>
          <w:tcPr>
            <w:tcW w:w="9860" w:type="dxa"/>
            <w:gridSpan w:val="22"/>
            <w:tcBorders>
              <w:left w:val="single" w:sz="4" w:space="0" w:color="00000A"/>
              <w:bottom w:val="single" w:sz="4" w:space="0" w:color="00000A"/>
              <w:right w:val="single" w:sz="4" w:space="0" w:color="00000A"/>
            </w:tcBorders>
            <w:shd w:val="clear" w:color="auto" w:fill="auto"/>
          </w:tcPr>
          <w:p w14:paraId="37C2179E" w14:textId="77777777" w:rsidR="006415F8" w:rsidRPr="00D30179" w:rsidRDefault="006415F8" w:rsidP="00A758E6">
            <w:pPr>
              <w:spacing w:before="60"/>
              <w:jc w:val="both"/>
              <w:rPr>
                <w:ins w:id="519" w:author="Natálie Honková" w:date="2018-05-25T12:51:00Z"/>
              </w:rPr>
            </w:pPr>
            <w:ins w:id="520" w:author="Natálie Honková" w:date="2018-05-25T12:51:00Z">
              <w:r w:rsidRPr="00E60149">
                <w:t>doc. RNDr. Jan Růžička, Ph.D.</w:t>
              </w:r>
              <w:r w:rsidRPr="00D30179">
                <w:rPr>
                  <w:b/>
                </w:rPr>
                <w:t xml:space="preserve"> </w:t>
              </w:r>
              <w:r w:rsidRPr="00D30179">
                <w:t>(40% p)</w:t>
              </w:r>
            </w:ins>
          </w:p>
          <w:p w14:paraId="2C10D93F" w14:textId="77777777" w:rsidR="006415F8" w:rsidRPr="00D30179" w:rsidRDefault="006415F8" w:rsidP="00A758E6">
            <w:pPr>
              <w:spacing w:before="40" w:after="40"/>
              <w:jc w:val="both"/>
              <w:rPr>
                <w:ins w:id="521" w:author="Natálie Honková" w:date="2018-05-25T12:51:00Z"/>
              </w:rPr>
            </w:pPr>
            <w:ins w:id="522" w:author="Natálie Honková" w:date="2018-05-25T12:51:00Z">
              <w:r w:rsidRPr="00D30179">
                <w:t>doc. RNDr. Leona Buňková, Ph.D. (30% p)</w:t>
              </w:r>
            </w:ins>
          </w:p>
          <w:p w14:paraId="1D6B1F5B" w14:textId="77777777" w:rsidR="006415F8" w:rsidRPr="00D30179" w:rsidRDefault="006415F8" w:rsidP="00A758E6">
            <w:pPr>
              <w:spacing w:after="60"/>
              <w:jc w:val="both"/>
              <w:rPr>
                <w:ins w:id="523" w:author="Natálie Honková" w:date="2018-05-25T12:51:00Z"/>
              </w:rPr>
            </w:pPr>
            <w:ins w:id="524" w:author="Natálie Honková" w:date="2018-05-25T12:51:00Z">
              <w:r w:rsidRPr="00D30179">
                <w:t>Mgr. Magda Janalíková, Ph.D. (30% p)</w:t>
              </w:r>
            </w:ins>
          </w:p>
        </w:tc>
      </w:tr>
      <w:tr w:rsidR="006415F8" w:rsidRPr="00D30179" w14:paraId="61A8D6B4" w14:textId="77777777" w:rsidTr="00945877">
        <w:trPr>
          <w:gridBefore w:val="1"/>
          <w:gridAfter w:val="1"/>
          <w:wBefore w:w="25" w:type="dxa"/>
          <w:wAfter w:w="176" w:type="dxa"/>
          <w:ins w:id="525" w:author="Natálie Honková" w:date="2018-05-25T12:51:00Z"/>
        </w:trPr>
        <w:tc>
          <w:tcPr>
            <w:tcW w:w="3080" w:type="dxa"/>
            <w:gridSpan w:val="4"/>
            <w:tcBorders>
              <w:top w:val="single" w:sz="4" w:space="0" w:color="00000A"/>
              <w:left w:val="single" w:sz="4" w:space="0" w:color="00000A"/>
              <w:bottom w:val="single" w:sz="4" w:space="0" w:color="00000A"/>
              <w:right w:val="single" w:sz="4" w:space="0" w:color="00000A"/>
            </w:tcBorders>
            <w:shd w:val="clear" w:color="auto" w:fill="F7CAAC"/>
          </w:tcPr>
          <w:p w14:paraId="2BC2B676" w14:textId="77777777" w:rsidR="006415F8" w:rsidRPr="00D30179" w:rsidRDefault="006415F8" w:rsidP="00A758E6">
            <w:pPr>
              <w:jc w:val="both"/>
              <w:rPr>
                <w:ins w:id="526" w:author="Natálie Honková" w:date="2018-05-25T12:51:00Z"/>
              </w:rPr>
            </w:pPr>
            <w:ins w:id="527" w:author="Natálie Honková" w:date="2018-05-25T12:51:00Z">
              <w:r w:rsidRPr="00025BF9">
                <w:rPr>
                  <w:b/>
                </w:rPr>
                <w:t>Stručná anotace předmětu</w:t>
              </w:r>
            </w:ins>
          </w:p>
        </w:tc>
        <w:tc>
          <w:tcPr>
            <w:tcW w:w="6780" w:type="dxa"/>
            <w:gridSpan w:val="18"/>
            <w:tcBorders>
              <w:top w:val="single" w:sz="4" w:space="0" w:color="00000A"/>
              <w:left w:val="single" w:sz="4" w:space="0" w:color="00000A"/>
              <w:right w:val="single" w:sz="4" w:space="0" w:color="00000A"/>
            </w:tcBorders>
            <w:shd w:val="clear" w:color="auto" w:fill="auto"/>
          </w:tcPr>
          <w:p w14:paraId="67DE9938" w14:textId="77777777" w:rsidR="006415F8" w:rsidRPr="00D30179" w:rsidRDefault="006415F8" w:rsidP="00A758E6">
            <w:pPr>
              <w:jc w:val="both"/>
              <w:rPr>
                <w:ins w:id="528" w:author="Natálie Honková" w:date="2018-05-25T12:51:00Z"/>
              </w:rPr>
            </w:pPr>
          </w:p>
        </w:tc>
      </w:tr>
      <w:tr w:rsidR="006415F8" w:rsidRPr="00D30179" w14:paraId="34CFD6BF" w14:textId="77777777" w:rsidTr="00945877">
        <w:trPr>
          <w:gridBefore w:val="1"/>
          <w:gridAfter w:val="1"/>
          <w:wBefore w:w="25" w:type="dxa"/>
          <w:wAfter w:w="176" w:type="dxa"/>
          <w:trHeight w:val="3640"/>
          <w:ins w:id="529" w:author="Natálie Honková" w:date="2018-05-25T12:51:00Z"/>
        </w:trPr>
        <w:tc>
          <w:tcPr>
            <w:tcW w:w="9860" w:type="dxa"/>
            <w:gridSpan w:val="22"/>
            <w:tcBorders>
              <w:left w:val="single" w:sz="4" w:space="0" w:color="00000A"/>
              <w:bottom w:val="single" w:sz="12" w:space="0" w:color="00000A"/>
              <w:right w:val="single" w:sz="4" w:space="0" w:color="00000A"/>
            </w:tcBorders>
            <w:shd w:val="clear" w:color="auto" w:fill="auto"/>
          </w:tcPr>
          <w:p w14:paraId="25419DAB" w14:textId="77777777" w:rsidR="006415F8" w:rsidRPr="00D30179" w:rsidRDefault="006415F8" w:rsidP="00A758E6">
            <w:pPr>
              <w:jc w:val="both"/>
              <w:rPr>
                <w:ins w:id="530" w:author="Natálie Honková" w:date="2018-05-25T12:51:00Z"/>
              </w:rPr>
            </w:pPr>
            <w:ins w:id="531" w:author="Natálie Honková" w:date="2018-05-25T12:51:00Z">
              <w:r w:rsidRPr="00D30179">
                <w:t>Cílem předmětu je poskytnout přehled eukaryotických nemikrobiálních organizmů, vyskytujících se na Zemi, a popsat jejich význam ve sféře ochrany prostředí, ať už jako indikátorové organizmy (hydrobiologie, čistírenství, fosilní záznam), testovací druhy (ekotoxikologie) či jako organizmy se zásadním dopadem na planetární ekosystém (fytoplankton, kril), nebo s významem při využití v praktických postupech ochrany prostředí (fytoremediace). Bude také nastíněn význam studia některých skupin či druhů, pro poznávání mechanizmů odolnosti organizmů proti radiaci, těžkým kovům či jiným nepříznivým podmínkám prostředí. Obsah předmětu tvoří tyto tematické celky:</w:t>
              </w:r>
            </w:ins>
          </w:p>
          <w:p w14:paraId="614A80A3" w14:textId="77777777" w:rsidR="006415F8" w:rsidRPr="00D30179" w:rsidRDefault="006415F8" w:rsidP="006415F8">
            <w:pPr>
              <w:numPr>
                <w:ilvl w:val="0"/>
                <w:numId w:val="43"/>
              </w:numPr>
              <w:suppressAutoHyphens/>
              <w:jc w:val="both"/>
              <w:rPr>
                <w:ins w:id="532" w:author="Natálie Honková" w:date="2018-05-25T12:51:00Z"/>
              </w:rPr>
            </w:pPr>
            <w:ins w:id="533" w:author="Natálie Honková" w:date="2018-05-25T12:51:00Z">
              <w:r w:rsidRPr="00D30179">
                <w:t>Úvod, vymezení náplně předmětu. Eukaryotické organizmy - současné taxonomické členění, evoluční skupiny.</w:t>
              </w:r>
            </w:ins>
          </w:p>
          <w:p w14:paraId="0235CD0D" w14:textId="77777777" w:rsidR="006415F8" w:rsidRPr="00D30179" w:rsidRDefault="006415F8" w:rsidP="006415F8">
            <w:pPr>
              <w:numPr>
                <w:ilvl w:val="0"/>
                <w:numId w:val="43"/>
              </w:numPr>
              <w:suppressAutoHyphens/>
              <w:ind w:left="284" w:hanging="57"/>
              <w:jc w:val="both"/>
              <w:rPr>
                <w:ins w:id="534" w:author="Natálie Honková" w:date="2018-05-25T12:51:00Z"/>
              </w:rPr>
            </w:pPr>
            <w:ins w:id="535" w:author="Natálie Honková" w:date="2018-05-25T12:51:00Z">
              <w:r w:rsidRPr="00D30179">
                <w:t xml:space="preserve">Jednobuněčné a koloniální eukaryotické organizmy: Excavata, Rhizaria. </w:t>
              </w:r>
            </w:ins>
          </w:p>
          <w:p w14:paraId="65082B69" w14:textId="77777777" w:rsidR="006415F8" w:rsidRPr="00D30179" w:rsidRDefault="006415F8" w:rsidP="006415F8">
            <w:pPr>
              <w:numPr>
                <w:ilvl w:val="0"/>
                <w:numId w:val="43"/>
              </w:numPr>
              <w:suppressAutoHyphens/>
              <w:ind w:left="284" w:hanging="57"/>
              <w:jc w:val="both"/>
              <w:rPr>
                <w:ins w:id="536" w:author="Natálie Honková" w:date="2018-05-25T12:51:00Z"/>
              </w:rPr>
            </w:pPr>
            <w:ins w:id="537" w:author="Natálie Honková" w:date="2018-05-25T12:51:00Z">
              <w:r w:rsidRPr="00D30179">
                <w:t>Jednobuněčné i mnohobuněčné eukaryotické organizmy: Chromalveolata, Amoebozoa.</w:t>
              </w:r>
            </w:ins>
          </w:p>
          <w:p w14:paraId="05764420" w14:textId="77777777" w:rsidR="006415F8" w:rsidRPr="00D30179" w:rsidRDefault="006415F8" w:rsidP="006415F8">
            <w:pPr>
              <w:numPr>
                <w:ilvl w:val="0"/>
                <w:numId w:val="43"/>
              </w:numPr>
              <w:suppressAutoHyphens/>
              <w:ind w:left="284" w:hanging="57"/>
              <w:jc w:val="both"/>
              <w:rPr>
                <w:ins w:id="538" w:author="Natálie Honková" w:date="2018-05-25T12:51:00Z"/>
              </w:rPr>
            </w:pPr>
            <w:ins w:id="539" w:author="Natálie Honková" w:date="2018-05-25T12:51:00Z">
              <w:r w:rsidRPr="00D30179">
                <w:t>Význam „protozoí“ pro hydrobiologii, studium fosilního záznamu a pro pozemský ekosystém.</w:t>
              </w:r>
            </w:ins>
          </w:p>
          <w:p w14:paraId="2520361A" w14:textId="77777777" w:rsidR="006415F8" w:rsidRPr="00D30179" w:rsidRDefault="006415F8" w:rsidP="006415F8">
            <w:pPr>
              <w:numPr>
                <w:ilvl w:val="0"/>
                <w:numId w:val="43"/>
              </w:numPr>
              <w:suppressAutoHyphens/>
              <w:ind w:left="284" w:hanging="57"/>
              <w:jc w:val="both"/>
              <w:rPr>
                <w:ins w:id="540" w:author="Natálie Honková" w:date="2018-05-25T12:51:00Z"/>
              </w:rPr>
            </w:pPr>
            <w:ins w:id="541" w:author="Natálie Honková" w:date="2018-05-25T12:51:00Z">
              <w:r w:rsidRPr="00D30179">
                <w:t>Živočichové - základní přehled skupin. Bezobratlí I.</w:t>
              </w:r>
            </w:ins>
          </w:p>
          <w:p w14:paraId="5FC838F1" w14:textId="77777777" w:rsidR="006415F8" w:rsidRPr="00D30179" w:rsidRDefault="006415F8" w:rsidP="006415F8">
            <w:pPr>
              <w:numPr>
                <w:ilvl w:val="0"/>
                <w:numId w:val="43"/>
              </w:numPr>
              <w:suppressAutoHyphens/>
              <w:ind w:left="284" w:hanging="57"/>
              <w:jc w:val="both"/>
              <w:rPr>
                <w:ins w:id="542" w:author="Natálie Honková" w:date="2018-05-25T12:51:00Z"/>
              </w:rPr>
            </w:pPr>
            <w:ins w:id="543" w:author="Natálie Honková" w:date="2018-05-25T12:51:00Z">
              <w:r w:rsidRPr="00D30179">
                <w:t>Živočichové - bezobratlí II.</w:t>
              </w:r>
            </w:ins>
          </w:p>
          <w:p w14:paraId="1F3D69EB" w14:textId="77777777" w:rsidR="006415F8" w:rsidRPr="00D30179" w:rsidRDefault="006415F8" w:rsidP="006415F8">
            <w:pPr>
              <w:numPr>
                <w:ilvl w:val="0"/>
                <w:numId w:val="43"/>
              </w:numPr>
              <w:suppressAutoHyphens/>
              <w:ind w:left="284" w:hanging="57"/>
              <w:jc w:val="both"/>
              <w:rPr>
                <w:ins w:id="544" w:author="Natálie Honková" w:date="2018-05-25T12:51:00Z"/>
              </w:rPr>
            </w:pPr>
            <w:ins w:id="545" w:author="Natálie Honková" w:date="2018-05-25T12:51:00Z">
              <w:r w:rsidRPr="00D30179">
                <w:t>Živočichové - strunatci I.</w:t>
              </w:r>
            </w:ins>
          </w:p>
          <w:p w14:paraId="12151339" w14:textId="77777777" w:rsidR="006415F8" w:rsidRPr="00D30179" w:rsidRDefault="006415F8" w:rsidP="006415F8">
            <w:pPr>
              <w:numPr>
                <w:ilvl w:val="0"/>
                <w:numId w:val="43"/>
              </w:numPr>
              <w:suppressAutoHyphens/>
              <w:ind w:left="284" w:hanging="57"/>
              <w:jc w:val="both"/>
              <w:rPr>
                <w:ins w:id="546" w:author="Natálie Honková" w:date="2018-05-25T12:51:00Z"/>
              </w:rPr>
            </w:pPr>
            <w:ins w:id="547" w:author="Natálie Honková" w:date="2018-05-25T12:51:00Z">
              <w:r w:rsidRPr="00D30179">
                <w:t>Živočichové - strunatci II.</w:t>
              </w:r>
            </w:ins>
          </w:p>
          <w:p w14:paraId="4D8F23AF" w14:textId="77777777" w:rsidR="006415F8" w:rsidRPr="00D30179" w:rsidRDefault="006415F8" w:rsidP="006415F8">
            <w:pPr>
              <w:numPr>
                <w:ilvl w:val="0"/>
                <w:numId w:val="43"/>
              </w:numPr>
              <w:suppressAutoHyphens/>
              <w:ind w:left="284" w:hanging="57"/>
              <w:jc w:val="both"/>
              <w:rPr>
                <w:ins w:id="548" w:author="Natálie Honková" w:date="2018-05-25T12:51:00Z"/>
              </w:rPr>
            </w:pPr>
            <w:ins w:id="549" w:author="Natálie Honková" w:date="2018-05-25T12:51:00Z">
              <w:r w:rsidRPr="00D30179">
                <w:t>Význam vybraných skupin a druhů bezobratlých i strunatců pro hydrobiologii, ekotoxikologii, pro pozemský ekosystém a pro vědecký výzkum.</w:t>
              </w:r>
            </w:ins>
          </w:p>
          <w:p w14:paraId="0758D056" w14:textId="77777777" w:rsidR="006415F8" w:rsidRPr="00D30179" w:rsidRDefault="006415F8" w:rsidP="006415F8">
            <w:pPr>
              <w:numPr>
                <w:ilvl w:val="0"/>
                <w:numId w:val="43"/>
              </w:numPr>
              <w:suppressAutoHyphens/>
              <w:ind w:left="284" w:hanging="57"/>
              <w:jc w:val="both"/>
              <w:rPr>
                <w:ins w:id="550" w:author="Natálie Honková" w:date="2018-05-25T12:51:00Z"/>
              </w:rPr>
            </w:pPr>
            <w:ins w:id="551" w:author="Natálie Honková" w:date="2018-05-25T12:51:00Z">
              <w:r w:rsidRPr="00D30179">
                <w:t xml:space="preserve">Rostliny - základní přehled skupin. Ruduchy. </w:t>
              </w:r>
            </w:ins>
          </w:p>
          <w:p w14:paraId="753D2BF6" w14:textId="77777777" w:rsidR="006415F8" w:rsidRPr="00D30179" w:rsidRDefault="006415F8" w:rsidP="006415F8">
            <w:pPr>
              <w:numPr>
                <w:ilvl w:val="0"/>
                <w:numId w:val="43"/>
              </w:numPr>
              <w:suppressAutoHyphens/>
              <w:ind w:left="284" w:hanging="57"/>
              <w:jc w:val="both"/>
              <w:rPr>
                <w:ins w:id="552" w:author="Natálie Honková" w:date="2018-05-25T12:51:00Z"/>
              </w:rPr>
            </w:pPr>
            <w:ins w:id="553" w:author="Natálie Honková" w:date="2018-05-25T12:51:00Z">
              <w:r w:rsidRPr="00D30179">
                <w:t>Rostliny výtrusné a nahosemenné.</w:t>
              </w:r>
            </w:ins>
          </w:p>
          <w:p w14:paraId="46CC6976" w14:textId="77777777" w:rsidR="006415F8" w:rsidRPr="00D30179" w:rsidRDefault="006415F8" w:rsidP="006415F8">
            <w:pPr>
              <w:numPr>
                <w:ilvl w:val="0"/>
                <w:numId w:val="43"/>
              </w:numPr>
              <w:suppressAutoHyphens/>
              <w:ind w:left="284" w:hanging="57"/>
              <w:jc w:val="both"/>
              <w:rPr>
                <w:ins w:id="554" w:author="Natálie Honková" w:date="2018-05-25T12:51:00Z"/>
              </w:rPr>
            </w:pPr>
            <w:ins w:id="555" w:author="Natálie Honková" w:date="2018-05-25T12:51:00Z">
              <w:r w:rsidRPr="00D30179">
                <w:t>Rostliny krytosemenné I.</w:t>
              </w:r>
            </w:ins>
          </w:p>
          <w:p w14:paraId="2AF6BFB1" w14:textId="77777777" w:rsidR="006415F8" w:rsidRDefault="006415F8" w:rsidP="006415F8">
            <w:pPr>
              <w:numPr>
                <w:ilvl w:val="0"/>
                <w:numId w:val="43"/>
              </w:numPr>
              <w:suppressAutoHyphens/>
              <w:ind w:left="284" w:hanging="57"/>
              <w:jc w:val="both"/>
              <w:rPr>
                <w:ins w:id="556" w:author="Natálie Honková" w:date="2018-05-25T12:51:00Z"/>
              </w:rPr>
            </w:pPr>
            <w:ins w:id="557" w:author="Natálie Honková" w:date="2018-05-25T12:51:00Z">
              <w:r w:rsidRPr="00D30179">
                <w:t>Rostliny krytosemenné II.</w:t>
              </w:r>
            </w:ins>
          </w:p>
          <w:p w14:paraId="5724AB63" w14:textId="77777777" w:rsidR="006415F8" w:rsidRPr="00D30179" w:rsidRDefault="006415F8" w:rsidP="006415F8">
            <w:pPr>
              <w:numPr>
                <w:ilvl w:val="0"/>
                <w:numId w:val="43"/>
              </w:numPr>
              <w:suppressAutoHyphens/>
              <w:ind w:left="284" w:hanging="57"/>
              <w:jc w:val="both"/>
              <w:rPr>
                <w:ins w:id="558" w:author="Natálie Honková" w:date="2018-05-25T12:51:00Z"/>
                <w:b/>
              </w:rPr>
            </w:pPr>
            <w:ins w:id="559" w:author="Natálie Honková" w:date="2018-05-25T12:51:00Z">
              <w:r w:rsidRPr="00CD08B1">
                <w:t>Význam vybraných rostlin pro ekotoxikologii, vědecký výzkum a pro pozemský ekosystém.</w:t>
              </w:r>
            </w:ins>
          </w:p>
        </w:tc>
      </w:tr>
      <w:tr w:rsidR="006415F8" w:rsidRPr="00D30179" w14:paraId="31306B1E" w14:textId="77777777" w:rsidTr="00945877">
        <w:trPr>
          <w:gridBefore w:val="1"/>
          <w:gridAfter w:val="1"/>
          <w:wBefore w:w="25" w:type="dxa"/>
          <w:wAfter w:w="176" w:type="dxa"/>
          <w:trHeight w:val="265"/>
          <w:ins w:id="560" w:author="Natálie Honková" w:date="2018-05-25T12:51:00Z"/>
        </w:trPr>
        <w:tc>
          <w:tcPr>
            <w:tcW w:w="3647" w:type="dxa"/>
            <w:gridSpan w:val="6"/>
            <w:tcBorders>
              <w:left w:val="single" w:sz="4" w:space="0" w:color="00000A"/>
              <w:bottom w:val="single" w:sz="4" w:space="0" w:color="00000A"/>
              <w:right w:val="single" w:sz="4" w:space="0" w:color="00000A"/>
            </w:tcBorders>
            <w:shd w:val="clear" w:color="auto" w:fill="F7CAAC"/>
          </w:tcPr>
          <w:p w14:paraId="246E38CD" w14:textId="77777777" w:rsidR="006415F8" w:rsidRPr="00D30179" w:rsidRDefault="006415F8" w:rsidP="00A758E6">
            <w:pPr>
              <w:jc w:val="both"/>
              <w:rPr>
                <w:ins w:id="561" w:author="Natálie Honková" w:date="2018-05-25T12:51:00Z"/>
              </w:rPr>
            </w:pPr>
            <w:ins w:id="562" w:author="Natálie Honková" w:date="2018-05-25T12:51:00Z">
              <w:r w:rsidRPr="00025BF9">
                <w:rPr>
                  <w:b/>
                </w:rPr>
                <w:t>Studijní literatura a studijní pomůcky</w:t>
              </w:r>
            </w:ins>
          </w:p>
        </w:tc>
        <w:tc>
          <w:tcPr>
            <w:tcW w:w="6213" w:type="dxa"/>
            <w:gridSpan w:val="16"/>
            <w:tcBorders>
              <w:left w:val="single" w:sz="4" w:space="0" w:color="00000A"/>
              <w:right w:val="single" w:sz="4" w:space="0" w:color="00000A"/>
            </w:tcBorders>
            <w:shd w:val="clear" w:color="auto" w:fill="auto"/>
          </w:tcPr>
          <w:p w14:paraId="3385DB07" w14:textId="77777777" w:rsidR="006415F8" w:rsidRPr="00D30179" w:rsidRDefault="006415F8" w:rsidP="00A758E6">
            <w:pPr>
              <w:jc w:val="both"/>
              <w:rPr>
                <w:ins w:id="563" w:author="Natálie Honková" w:date="2018-05-25T12:51:00Z"/>
              </w:rPr>
            </w:pPr>
          </w:p>
        </w:tc>
      </w:tr>
      <w:tr w:rsidR="006415F8" w:rsidRPr="00D30179" w14:paraId="0EBF81FC" w14:textId="77777777" w:rsidTr="00945877">
        <w:trPr>
          <w:gridBefore w:val="1"/>
          <w:gridAfter w:val="1"/>
          <w:wBefore w:w="25" w:type="dxa"/>
          <w:wAfter w:w="176" w:type="dxa"/>
          <w:trHeight w:val="1354"/>
          <w:ins w:id="564" w:author="Natálie Honková" w:date="2018-05-25T12:51:00Z"/>
        </w:trPr>
        <w:tc>
          <w:tcPr>
            <w:tcW w:w="9860" w:type="dxa"/>
            <w:gridSpan w:val="22"/>
            <w:tcBorders>
              <w:left w:val="single" w:sz="4" w:space="0" w:color="00000A"/>
              <w:bottom w:val="single" w:sz="4" w:space="0" w:color="00000A"/>
              <w:right w:val="single" w:sz="4" w:space="0" w:color="00000A"/>
            </w:tcBorders>
            <w:shd w:val="clear" w:color="auto" w:fill="auto"/>
          </w:tcPr>
          <w:p w14:paraId="298A33FE" w14:textId="77777777" w:rsidR="006415F8" w:rsidRPr="00D30179" w:rsidRDefault="006415F8" w:rsidP="00A758E6">
            <w:pPr>
              <w:jc w:val="both"/>
              <w:rPr>
                <w:ins w:id="565" w:author="Natálie Honková" w:date="2018-05-25T12:51:00Z"/>
                <w:u w:val="single"/>
              </w:rPr>
            </w:pPr>
            <w:ins w:id="566" w:author="Natálie Honková" w:date="2018-05-25T12:51:00Z">
              <w:r w:rsidRPr="00D30179">
                <w:rPr>
                  <w:u w:val="single"/>
                </w:rPr>
                <w:t>Povinná literatura:</w:t>
              </w:r>
            </w:ins>
          </w:p>
          <w:p w14:paraId="35F965CD" w14:textId="77777777" w:rsidR="006415F8" w:rsidRPr="00D30179" w:rsidRDefault="006415F8" w:rsidP="00A758E6">
            <w:pPr>
              <w:jc w:val="both"/>
              <w:rPr>
                <w:ins w:id="567" w:author="Natálie Honková" w:date="2018-05-25T12:51:00Z"/>
              </w:rPr>
            </w:pPr>
            <w:ins w:id="568" w:author="Natálie Honková" w:date="2018-05-25T12:51:00Z">
              <w:r w:rsidRPr="00D30179">
                <w:t>Výukové materiály v anglickém jazyce poskytnuté vyučujícím.</w:t>
              </w:r>
            </w:ins>
          </w:p>
          <w:p w14:paraId="3BC32ABC" w14:textId="77777777" w:rsidR="006415F8" w:rsidRPr="00D30179" w:rsidRDefault="006415F8" w:rsidP="00A758E6">
            <w:pPr>
              <w:jc w:val="both"/>
              <w:rPr>
                <w:ins w:id="569" w:author="Natálie Honková" w:date="2018-05-25T12:51:00Z"/>
              </w:rPr>
            </w:pPr>
          </w:p>
          <w:p w14:paraId="494B5027" w14:textId="77777777" w:rsidR="006415F8" w:rsidRPr="00D30179" w:rsidRDefault="006415F8" w:rsidP="00A758E6">
            <w:pPr>
              <w:jc w:val="both"/>
              <w:rPr>
                <w:ins w:id="570" w:author="Natálie Honková" w:date="2018-05-25T12:51:00Z"/>
                <w:u w:val="single"/>
              </w:rPr>
            </w:pPr>
            <w:ins w:id="571" w:author="Natálie Honková" w:date="2018-05-25T12:51:00Z">
              <w:r w:rsidRPr="00D30179">
                <w:rPr>
                  <w:u w:val="single"/>
                </w:rPr>
                <w:t xml:space="preserve">Doporučená literatura: </w:t>
              </w:r>
            </w:ins>
          </w:p>
          <w:p w14:paraId="694ECA8C" w14:textId="77777777" w:rsidR="006415F8" w:rsidRPr="00D30179" w:rsidRDefault="006415F8" w:rsidP="00A758E6">
            <w:pPr>
              <w:jc w:val="both"/>
              <w:rPr>
                <w:ins w:id="572" w:author="Natálie Honková" w:date="2018-05-25T12:51:00Z"/>
              </w:rPr>
            </w:pPr>
            <w:proofErr w:type="gramStart"/>
            <w:ins w:id="573" w:author="Natálie Honková" w:date="2018-05-25T12:51:00Z">
              <w:r w:rsidRPr="00D30179">
                <w:t>U.S.</w:t>
              </w:r>
              <w:proofErr w:type="gramEnd"/>
              <w:r w:rsidRPr="00D30179">
                <w:t xml:space="preserve"> National Library of Medicine - PubMed/MEDLINE – Taxonomy: </w:t>
              </w:r>
              <w:r>
                <w:fldChar w:fldCharType="begin"/>
              </w:r>
              <w:r>
                <w:instrText xml:space="preserve"> HYPERLINK "https://www.ncbi.nlm.nih.gov/pubmed/" </w:instrText>
              </w:r>
              <w:r>
                <w:fldChar w:fldCharType="separate"/>
              </w:r>
              <w:r w:rsidRPr="00D30179">
                <w:rPr>
                  <w:rStyle w:val="Hypertextovodkaz"/>
                </w:rPr>
                <w:t>https://www.ncbi.nlm.nih.gov/pubmed/</w:t>
              </w:r>
              <w:r>
                <w:rPr>
                  <w:rStyle w:val="Hypertextovodkaz"/>
                </w:rPr>
                <w:fldChar w:fldCharType="end"/>
              </w:r>
              <w:r w:rsidRPr="00D30179">
                <w:t>.</w:t>
              </w:r>
            </w:ins>
          </w:p>
          <w:p w14:paraId="0EBD49A9" w14:textId="77777777" w:rsidR="006415F8" w:rsidRPr="00D30179" w:rsidRDefault="006415F8" w:rsidP="00A758E6">
            <w:pPr>
              <w:shd w:val="clear" w:color="auto" w:fill="FFFFFF"/>
              <w:outlineLvl w:val="0"/>
              <w:rPr>
                <w:ins w:id="574" w:author="Natálie Honková" w:date="2018-05-25T12:51:00Z"/>
                <w:bCs/>
                <w:color w:val="111111"/>
                <w:kern w:val="36"/>
                <w:lang w:eastAsia="en-GB"/>
              </w:rPr>
            </w:pPr>
            <w:ins w:id="575" w:author="Natálie Honková" w:date="2018-05-25T12:51:00Z">
              <w:r w:rsidRPr="00D30179">
                <w:rPr>
                  <w:bCs/>
                  <w:caps/>
                  <w:color w:val="212121"/>
                </w:rPr>
                <w:t xml:space="preserve">Pechenik, </w:t>
              </w:r>
              <w:proofErr w:type="gramStart"/>
              <w:r w:rsidRPr="00D30179">
                <w:rPr>
                  <w:bCs/>
                  <w:caps/>
                  <w:color w:val="212121"/>
                </w:rPr>
                <w:t>J.A.</w:t>
              </w:r>
              <w:proofErr w:type="gramEnd"/>
              <w:r w:rsidRPr="00D30179">
                <w:rPr>
                  <w:bCs/>
                  <w:color w:val="212121"/>
                </w:rPr>
                <w:t xml:space="preserve"> Biology of the Invertebrates. 7th Ed. McGraw-Hill Education, 2015</w:t>
              </w:r>
              <w:r w:rsidRPr="00D30179">
                <w:rPr>
                  <w:color w:val="212121"/>
                </w:rPr>
                <w:br/>
              </w:r>
              <w:r w:rsidRPr="00D30179">
                <w:rPr>
                  <w:bCs/>
                  <w:caps/>
                  <w:color w:val="212121"/>
                </w:rPr>
                <w:t>Shipunov, A</w:t>
              </w:r>
              <w:r w:rsidRPr="00D30179">
                <w:rPr>
                  <w:bCs/>
                  <w:color w:val="212121"/>
                </w:rPr>
                <w:t>. Introduction to Botany. Lecture Notes. Minot State University, 2017.</w:t>
              </w:r>
            </w:ins>
          </w:p>
        </w:tc>
      </w:tr>
      <w:tr w:rsidR="006415F8" w:rsidRPr="00D30179" w14:paraId="2E8F6866" w14:textId="77777777" w:rsidTr="00945877">
        <w:trPr>
          <w:gridBefore w:val="1"/>
          <w:gridAfter w:val="1"/>
          <w:wBefore w:w="25" w:type="dxa"/>
          <w:wAfter w:w="176" w:type="dxa"/>
          <w:ins w:id="576" w:author="Natálie Honková" w:date="2018-05-25T12:51:00Z"/>
        </w:trPr>
        <w:tc>
          <w:tcPr>
            <w:tcW w:w="9860" w:type="dxa"/>
            <w:gridSpan w:val="22"/>
            <w:tcBorders>
              <w:top w:val="single" w:sz="12" w:space="0" w:color="00000A"/>
              <w:left w:val="single" w:sz="2" w:space="0" w:color="00000A"/>
              <w:bottom w:val="single" w:sz="2" w:space="0" w:color="00000A"/>
              <w:right w:val="single" w:sz="2" w:space="0" w:color="00000A"/>
            </w:tcBorders>
            <w:shd w:val="clear" w:color="auto" w:fill="F7CAAC"/>
          </w:tcPr>
          <w:p w14:paraId="63EA4CC1" w14:textId="77777777" w:rsidR="006415F8" w:rsidRPr="00D30179" w:rsidRDefault="006415F8" w:rsidP="00A758E6">
            <w:pPr>
              <w:jc w:val="center"/>
              <w:rPr>
                <w:ins w:id="577" w:author="Natálie Honková" w:date="2018-05-25T12:51:00Z"/>
              </w:rPr>
            </w:pPr>
            <w:ins w:id="578" w:author="Natálie Honková" w:date="2018-05-25T12:51:00Z">
              <w:r w:rsidRPr="00025BF9">
                <w:rPr>
                  <w:b/>
                </w:rPr>
                <w:t>Informace ke kombinované nebo distanční formě</w:t>
              </w:r>
            </w:ins>
          </w:p>
        </w:tc>
      </w:tr>
      <w:tr w:rsidR="006415F8" w:rsidRPr="00D30179" w14:paraId="2654CCA3" w14:textId="77777777" w:rsidTr="00945877">
        <w:trPr>
          <w:gridBefore w:val="1"/>
          <w:gridAfter w:val="1"/>
          <w:wBefore w:w="25" w:type="dxa"/>
          <w:wAfter w:w="176" w:type="dxa"/>
          <w:ins w:id="579" w:author="Natálie Honková" w:date="2018-05-25T12:51:00Z"/>
        </w:trPr>
        <w:tc>
          <w:tcPr>
            <w:tcW w:w="4781" w:type="dxa"/>
            <w:gridSpan w:val="8"/>
            <w:tcBorders>
              <w:top w:val="single" w:sz="2" w:space="0" w:color="00000A"/>
              <w:left w:val="single" w:sz="4" w:space="0" w:color="00000A"/>
              <w:bottom w:val="single" w:sz="4" w:space="0" w:color="00000A"/>
              <w:right w:val="single" w:sz="4" w:space="0" w:color="00000A"/>
            </w:tcBorders>
            <w:shd w:val="clear" w:color="auto" w:fill="F7CAAC"/>
          </w:tcPr>
          <w:p w14:paraId="4EA4D431" w14:textId="77777777" w:rsidR="006415F8" w:rsidRPr="00D30179" w:rsidRDefault="006415F8" w:rsidP="00A758E6">
            <w:pPr>
              <w:jc w:val="both"/>
              <w:rPr>
                <w:ins w:id="580" w:author="Natálie Honková" w:date="2018-05-25T12:51:00Z"/>
              </w:rPr>
            </w:pPr>
            <w:ins w:id="581" w:author="Natálie Honková" w:date="2018-05-25T12:51:00Z">
              <w:r w:rsidRPr="00025BF9">
                <w:rPr>
                  <w:b/>
                </w:rPr>
                <w:t>Rozsah konzultací (soustředění)</w:t>
              </w:r>
            </w:ins>
          </w:p>
        </w:tc>
        <w:tc>
          <w:tcPr>
            <w:tcW w:w="888" w:type="dxa"/>
            <w:gridSpan w:val="2"/>
            <w:tcBorders>
              <w:top w:val="single" w:sz="2" w:space="0" w:color="00000A"/>
              <w:left w:val="single" w:sz="4" w:space="0" w:color="00000A"/>
              <w:bottom w:val="single" w:sz="4" w:space="0" w:color="00000A"/>
              <w:right w:val="single" w:sz="4" w:space="0" w:color="00000A"/>
            </w:tcBorders>
            <w:shd w:val="clear" w:color="auto" w:fill="auto"/>
          </w:tcPr>
          <w:p w14:paraId="246D2C0D" w14:textId="77777777" w:rsidR="006415F8" w:rsidRPr="00D30179" w:rsidRDefault="006415F8" w:rsidP="00A758E6">
            <w:pPr>
              <w:jc w:val="center"/>
              <w:rPr>
                <w:ins w:id="582" w:author="Natálie Honková" w:date="2018-05-25T12:51:00Z"/>
              </w:rPr>
            </w:pPr>
          </w:p>
        </w:tc>
        <w:tc>
          <w:tcPr>
            <w:tcW w:w="4191" w:type="dxa"/>
            <w:gridSpan w:val="12"/>
            <w:tcBorders>
              <w:top w:val="single" w:sz="2" w:space="0" w:color="00000A"/>
              <w:left w:val="single" w:sz="4" w:space="0" w:color="00000A"/>
              <w:bottom w:val="single" w:sz="4" w:space="0" w:color="00000A"/>
              <w:right w:val="single" w:sz="4" w:space="0" w:color="00000A"/>
            </w:tcBorders>
            <w:shd w:val="clear" w:color="auto" w:fill="F7CAAC"/>
          </w:tcPr>
          <w:p w14:paraId="0B3FB6CF" w14:textId="77777777" w:rsidR="006415F8" w:rsidRPr="00D30179" w:rsidRDefault="006415F8" w:rsidP="00A758E6">
            <w:pPr>
              <w:jc w:val="both"/>
              <w:rPr>
                <w:ins w:id="583" w:author="Natálie Honková" w:date="2018-05-25T12:51:00Z"/>
              </w:rPr>
            </w:pPr>
            <w:ins w:id="584" w:author="Natálie Honková" w:date="2018-05-25T12:51:00Z">
              <w:r w:rsidRPr="00025BF9">
                <w:rPr>
                  <w:b/>
                </w:rPr>
                <w:t xml:space="preserve">hodin </w:t>
              </w:r>
            </w:ins>
          </w:p>
        </w:tc>
      </w:tr>
      <w:tr w:rsidR="006415F8" w:rsidRPr="00D30179" w14:paraId="6426665B" w14:textId="77777777" w:rsidTr="00945877">
        <w:trPr>
          <w:gridBefore w:val="1"/>
          <w:gridAfter w:val="1"/>
          <w:wBefore w:w="25" w:type="dxa"/>
          <w:wAfter w:w="176" w:type="dxa"/>
          <w:ins w:id="585" w:author="Natálie Honková" w:date="2018-05-25T12:51:00Z"/>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F7CAAC"/>
          </w:tcPr>
          <w:p w14:paraId="1E3B4DDA" w14:textId="77777777" w:rsidR="006415F8" w:rsidRPr="00D30179" w:rsidRDefault="006415F8" w:rsidP="00A758E6">
            <w:pPr>
              <w:jc w:val="both"/>
              <w:rPr>
                <w:ins w:id="586" w:author="Natálie Honková" w:date="2018-05-25T12:51:00Z"/>
              </w:rPr>
            </w:pPr>
            <w:ins w:id="587" w:author="Natálie Honková" w:date="2018-05-25T12:51:00Z">
              <w:r w:rsidRPr="00025BF9">
                <w:rPr>
                  <w:b/>
                </w:rPr>
                <w:t>Informace o způsobu kontaktu s vyučujícím</w:t>
              </w:r>
            </w:ins>
          </w:p>
        </w:tc>
      </w:tr>
      <w:tr w:rsidR="006415F8" w:rsidRPr="00D30179" w14:paraId="3A0FD7EB" w14:textId="77777777" w:rsidTr="00945877">
        <w:trPr>
          <w:gridBefore w:val="1"/>
          <w:gridAfter w:val="1"/>
          <w:wBefore w:w="25" w:type="dxa"/>
          <w:wAfter w:w="176" w:type="dxa"/>
          <w:trHeight w:val="141"/>
          <w:ins w:id="588" w:author="Natálie Honková" w:date="2018-05-25T12:51:00Z"/>
        </w:trPr>
        <w:tc>
          <w:tcPr>
            <w:tcW w:w="9860" w:type="dxa"/>
            <w:gridSpan w:val="22"/>
            <w:tcBorders>
              <w:top w:val="single" w:sz="4" w:space="0" w:color="00000A"/>
              <w:left w:val="single" w:sz="4" w:space="0" w:color="00000A"/>
              <w:bottom w:val="single" w:sz="4" w:space="0" w:color="00000A"/>
              <w:right w:val="single" w:sz="4" w:space="0" w:color="00000A"/>
            </w:tcBorders>
            <w:shd w:val="clear" w:color="auto" w:fill="auto"/>
          </w:tcPr>
          <w:p w14:paraId="303199CF" w14:textId="77777777" w:rsidR="006415F8" w:rsidRPr="00D30179" w:rsidRDefault="006415F8" w:rsidP="00A758E6">
            <w:pPr>
              <w:jc w:val="both"/>
              <w:rPr>
                <w:ins w:id="589" w:author="Natálie Honková" w:date="2018-05-25T12:51:00Z"/>
              </w:rPr>
            </w:pPr>
          </w:p>
          <w:p w14:paraId="79E6717D" w14:textId="77777777" w:rsidR="006415F8" w:rsidRPr="00D30179" w:rsidRDefault="006415F8" w:rsidP="00A758E6">
            <w:pPr>
              <w:jc w:val="both"/>
              <w:rPr>
                <w:ins w:id="590" w:author="Natálie Honková" w:date="2018-05-25T12:51:00Z"/>
              </w:rPr>
            </w:pPr>
          </w:p>
          <w:p w14:paraId="189CB9B4" w14:textId="77777777" w:rsidR="006415F8" w:rsidRPr="00D30179" w:rsidRDefault="006415F8" w:rsidP="00A758E6">
            <w:pPr>
              <w:jc w:val="both"/>
              <w:rPr>
                <w:ins w:id="591" w:author="Natálie Honková" w:date="2018-05-25T12:51:00Z"/>
              </w:rPr>
            </w:pPr>
          </w:p>
          <w:p w14:paraId="4F8CFA71" w14:textId="77777777" w:rsidR="006415F8" w:rsidRDefault="006415F8" w:rsidP="00A758E6">
            <w:pPr>
              <w:jc w:val="both"/>
              <w:rPr>
                <w:ins w:id="592" w:author="Natálie Honková" w:date="2018-05-25T12:51:00Z"/>
              </w:rPr>
            </w:pPr>
          </w:p>
          <w:p w14:paraId="6E70A8E6" w14:textId="77777777" w:rsidR="006415F8" w:rsidRPr="00D30179" w:rsidRDefault="006415F8" w:rsidP="00A758E6">
            <w:pPr>
              <w:jc w:val="both"/>
              <w:rPr>
                <w:ins w:id="593" w:author="Natálie Honková" w:date="2018-05-25T12:51:00Z"/>
              </w:rPr>
            </w:pPr>
          </w:p>
          <w:p w14:paraId="730C7650" w14:textId="77777777" w:rsidR="006415F8" w:rsidRPr="00D30179" w:rsidRDefault="006415F8" w:rsidP="00A758E6">
            <w:pPr>
              <w:jc w:val="both"/>
              <w:rPr>
                <w:ins w:id="594" w:author="Natálie Honková" w:date="2018-05-25T12:51:00Z"/>
              </w:rPr>
            </w:pPr>
          </w:p>
          <w:p w14:paraId="4023D785" w14:textId="77777777" w:rsidR="006415F8" w:rsidRPr="00D30179" w:rsidRDefault="006415F8" w:rsidP="00A758E6">
            <w:pPr>
              <w:jc w:val="both"/>
              <w:rPr>
                <w:ins w:id="595" w:author="Natálie Honková" w:date="2018-05-25T12:51:00Z"/>
              </w:rPr>
            </w:pPr>
          </w:p>
        </w:tc>
      </w:tr>
      <w:tr w:rsidR="0053707C" w:rsidRPr="00011CA0" w14:paraId="583B298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9842" w:type="dxa"/>
            <w:gridSpan w:val="22"/>
            <w:tcBorders>
              <w:bottom w:val="double" w:sz="4" w:space="0" w:color="auto"/>
            </w:tcBorders>
            <w:shd w:val="clear" w:color="auto" w:fill="BDD6EE"/>
          </w:tcPr>
          <w:p w14:paraId="05A64F41" w14:textId="2C363F6D" w:rsidR="0053707C" w:rsidRPr="00011CA0" w:rsidRDefault="0053707C" w:rsidP="0053707C">
            <w:pPr>
              <w:jc w:val="both"/>
              <w:rPr>
                <w:b/>
                <w:bCs/>
                <w:sz w:val="28"/>
                <w:szCs w:val="28"/>
              </w:rPr>
            </w:pPr>
            <w:r w:rsidRPr="00011CA0">
              <w:lastRenderedPageBreak/>
              <w:br w:type="page"/>
            </w:r>
            <w:r w:rsidRPr="00011CA0">
              <w:rPr>
                <w:b/>
                <w:bCs/>
                <w:sz w:val="28"/>
                <w:szCs w:val="28"/>
              </w:rPr>
              <w:t>B-III – Charakteristika studijního předmětu</w:t>
            </w:r>
          </w:p>
        </w:tc>
      </w:tr>
      <w:tr w:rsidR="0053707C" w:rsidRPr="004800BD" w14:paraId="073EC70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tcBorders>
              <w:top w:val="double" w:sz="4" w:space="0" w:color="auto"/>
            </w:tcBorders>
            <w:shd w:val="clear" w:color="auto" w:fill="F7CAAC"/>
          </w:tcPr>
          <w:p w14:paraId="70B62E95" w14:textId="77777777" w:rsidR="0053707C" w:rsidRPr="00F77B47" w:rsidRDefault="0053707C" w:rsidP="0053707C">
            <w:pPr>
              <w:jc w:val="both"/>
              <w:rPr>
                <w:b/>
                <w:bCs/>
              </w:rPr>
            </w:pPr>
            <w:r w:rsidRPr="00F77B47">
              <w:rPr>
                <w:b/>
                <w:bCs/>
              </w:rPr>
              <w:t>Název studijního předmětu</w:t>
            </w:r>
          </w:p>
        </w:tc>
        <w:tc>
          <w:tcPr>
            <w:tcW w:w="6765" w:type="dxa"/>
            <w:gridSpan w:val="18"/>
            <w:tcBorders>
              <w:top w:val="double" w:sz="4" w:space="0" w:color="auto"/>
            </w:tcBorders>
          </w:tcPr>
          <w:p w14:paraId="18260FF4" w14:textId="4082379B" w:rsidR="0053707C" w:rsidRPr="00F77B47" w:rsidRDefault="00232C05" w:rsidP="0053707C">
            <w:pPr>
              <w:jc w:val="both"/>
              <w:rPr>
                <w:rFonts w:cs="Arial"/>
                <w:b/>
              </w:rPr>
            </w:pPr>
            <w:bookmarkStart w:id="596" w:name="Zprac_exper_II"/>
            <w:bookmarkEnd w:id="596"/>
            <w:r w:rsidRPr="00326646">
              <w:rPr>
                <w:b/>
              </w:rPr>
              <w:t>Experiment Evaluation II</w:t>
            </w:r>
          </w:p>
        </w:tc>
      </w:tr>
      <w:tr w:rsidR="0053707C" w:rsidRPr="00637201" w14:paraId="29F8EBF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0E653028" w14:textId="77777777" w:rsidR="0053707C" w:rsidRPr="00F77B47" w:rsidRDefault="0053707C" w:rsidP="0053707C">
            <w:pPr>
              <w:jc w:val="both"/>
              <w:rPr>
                <w:b/>
                <w:bCs/>
              </w:rPr>
            </w:pPr>
            <w:r w:rsidRPr="00F77B47">
              <w:rPr>
                <w:b/>
                <w:bCs/>
              </w:rPr>
              <w:t>Typ předmětu</w:t>
            </w:r>
          </w:p>
        </w:tc>
        <w:tc>
          <w:tcPr>
            <w:tcW w:w="3398" w:type="dxa"/>
            <w:gridSpan w:val="9"/>
          </w:tcPr>
          <w:p w14:paraId="5AF52A3F" w14:textId="77777777" w:rsidR="0053707C" w:rsidRPr="00F77B47" w:rsidRDefault="0053707C" w:rsidP="0053707C">
            <w:pPr>
              <w:jc w:val="both"/>
              <w:rPr>
                <w:rFonts w:cs="Arial"/>
              </w:rPr>
            </w:pPr>
            <w:r w:rsidRPr="00F77B47">
              <w:rPr>
                <w:rFonts w:cs="Arial"/>
              </w:rPr>
              <w:t>povinně volitelný</w:t>
            </w:r>
          </w:p>
        </w:tc>
        <w:tc>
          <w:tcPr>
            <w:tcW w:w="2688" w:type="dxa"/>
            <w:gridSpan w:val="6"/>
            <w:shd w:val="clear" w:color="auto" w:fill="F7CAAC"/>
          </w:tcPr>
          <w:p w14:paraId="0A62AA2D" w14:textId="77777777" w:rsidR="0053707C" w:rsidRPr="00F77B47" w:rsidRDefault="0053707C" w:rsidP="0053707C">
            <w:pPr>
              <w:jc w:val="both"/>
              <w:rPr>
                <w:rFonts w:cs="Arial"/>
              </w:rPr>
            </w:pPr>
            <w:r w:rsidRPr="00F77B47">
              <w:rPr>
                <w:b/>
                <w:bCs/>
              </w:rPr>
              <w:t>doporučený ročník / semestr</w:t>
            </w:r>
          </w:p>
        </w:tc>
        <w:tc>
          <w:tcPr>
            <w:tcW w:w="679" w:type="dxa"/>
            <w:gridSpan w:val="3"/>
          </w:tcPr>
          <w:p w14:paraId="06273A6C" w14:textId="77777777" w:rsidR="0053707C" w:rsidRPr="00F77B47" w:rsidRDefault="0053707C" w:rsidP="0053707C">
            <w:pPr>
              <w:jc w:val="both"/>
              <w:rPr>
                <w:rFonts w:cs="Arial"/>
              </w:rPr>
            </w:pPr>
            <w:r w:rsidRPr="00F77B47">
              <w:t>1/LS</w:t>
            </w:r>
          </w:p>
        </w:tc>
      </w:tr>
      <w:tr w:rsidR="0053707C" w:rsidRPr="00637201" w14:paraId="51B6625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4D806AEB" w14:textId="77777777" w:rsidR="0053707C" w:rsidRPr="00F77B47" w:rsidRDefault="0053707C" w:rsidP="0053707C">
            <w:pPr>
              <w:jc w:val="both"/>
              <w:rPr>
                <w:b/>
                <w:bCs/>
              </w:rPr>
            </w:pPr>
            <w:r w:rsidRPr="00F77B47">
              <w:rPr>
                <w:b/>
                <w:bCs/>
              </w:rPr>
              <w:t>Rozsah studijního předmětu</w:t>
            </w:r>
          </w:p>
        </w:tc>
        <w:tc>
          <w:tcPr>
            <w:tcW w:w="1697" w:type="dxa"/>
            <w:gridSpan w:val="4"/>
          </w:tcPr>
          <w:p w14:paraId="5292A890" w14:textId="77777777" w:rsidR="0053707C" w:rsidRPr="00F77B47" w:rsidRDefault="0053707C" w:rsidP="0053707C">
            <w:pPr>
              <w:jc w:val="both"/>
              <w:rPr>
                <w:rFonts w:cs="Arial"/>
              </w:rPr>
            </w:pPr>
            <w:r w:rsidRPr="00F77B47">
              <w:t>14p+14s</w:t>
            </w:r>
            <w:r w:rsidRPr="00F77B47">
              <w:rPr>
                <w:lang w:val="en-GB"/>
              </w:rPr>
              <w:t>+</w:t>
            </w:r>
            <w:r w:rsidRPr="00F77B47">
              <w:t xml:space="preserve">0l </w:t>
            </w:r>
          </w:p>
        </w:tc>
        <w:tc>
          <w:tcPr>
            <w:tcW w:w="887" w:type="dxa"/>
            <w:gridSpan w:val="2"/>
            <w:shd w:val="clear" w:color="auto" w:fill="F7CAAC"/>
          </w:tcPr>
          <w:p w14:paraId="5F598B6E" w14:textId="77777777" w:rsidR="0053707C" w:rsidRPr="00F77B47" w:rsidRDefault="0053707C" w:rsidP="0053707C">
            <w:pPr>
              <w:jc w:val="both"/>
              <w:rPr>
                <w:b/>
                <w:bCs/>
              </w:rPr>
            </w:pPr>
            <w:r w:rsidRPr="00F77B47">
              <w:rPr>
                <w:b/>
                <w:bCs/>
              </w:rPr>
              <w:t xml:space="preserve">hod. </w:t>
            </w:r>
          </w:p>
        </w:tc>
        <w:tc>
          <w:tcPr>
            <w:tcW w:w="814" w:type="dxa"/>
            <w:gridSpan w:val="3"/>
          </w:tcPr>
          <w:p w14:paraId="0946E31D" w14:textId="77777777" w:rsidR="0053707C" w:rsidRPr="00F77B47" w:rsidRDefault="0053707C" w:rsidP="0053707C">
            <w:pPr>
              <w:jc w:val="both"/>
              <w:rPr>
                <w:rFonts w:cs="Arial"/>
              </w:rPr>
            </w:pPr>
            <w:r w:rsidRPr="00F77B47">
              <w:rPr>
                <w:rFonts w:cs="Arial"/>
              </w:rPr>
              <w:t>28</w:t>
            </w:r>
          </w:p>
        </w:tc>
        <w:tc>
          <w:tcPr>
            <w:tcW w:w="2150" w:type="dxa"/>
            <w:gridSpan w:val="4"/>
            <w:shd w:val="clear" w:color="auto" w:fill="F7CAAC"/>
          </w:tcPr>
          <w:p w14:paraId="7F839571" w14:textId="77777777" w:rsidR="0053707C" w:rsidRPr="00F77B47" w:rsidRDefault="0053707C" w:rsidP="0053707C">
            <w:pPr>
              <w:jc w:val="both"/>
              <w:rPr>
                <w:b/>
                <w:bCs/>
              </w:rPr>
            </w:pPr>
            <w:r w:rsidRPr="00F77B47">
              <w:rPr>
                <w:b/>
                <w:bCs/>
              </w:rPr>
              <w:t>kreditů</w:t>
            </w:r>
          </w:p>
        </w:tc>
        <w:tc>
          <w:tcPr>
            <w:tcW w:w="1217" w:type="dxa"/>
            <w:gridSpan w:val="5"/>
          </w:tcPr>
          <w:p w14:paraId="7608FBF2" w14:textId="77777777" w:rsidR="0053707C" w:rsidRPr="00F77B47" w:rsidRDefault="0053707C" w:rsidP="0053707C">
            <w:pPr>
              <w:jc w:val="both"/>
              <w:rPr>
                <w:rFonts w:cs="Arial"/>
              </w:rPr>
            </w:pPr>
            <w:r w:rsidRPr="00F77B47">
              <w:rPr>
                <w:rFonts w:cs="Arial"/>
              </w:rPr>
              <w:t>2</w:t>
            </w:r>
          </w:p>
        </w:tc>
      </w:tr>
      <w:tr w:rsidR="0053707C" w:rsidRPr="00011CA0" w14:paraId="4DE727A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5CE7349D" w14:textId="77777777" w:rsidR="0053707C" w:rsidRPr="00F77B47" w:rsidRDefault="0053707C" w:rsidP="0053707C">
            <w:pPr>
              <w:jc w:val="both"/>
              <w:rPr>
                <w:rFonts w:cs="Arial"/>
                <w:b/>
                <w:bCs/>
              </w:rPr>
            </w:pPr>
            <w:r w:rsidRPr="00F77B47">
              <w:rPr>
                <w:b/>
                <w:bCs/>
              </w:rPr>
              <w:t>Prerekvizity, korekvizity, ekvivalence</w:t>
            </w:r>
          </w:p>
        </w:tc>
        <w:tc>
          <w:tcPr>
            <w:tcW w:w="6765" w:type="dxa"/>
            <w:gridSpan w:val="18"/>
          </w:tcPr>
          <w:p w14:paraId="2CDA4DCB" w14:textId="77777777" w:rsidR="0053707C" w:rsidRPr="00F77B47" w:rsidRDefault="0053707C" w:rsidP="0053707C">
            <w:pPr>
              <w:jc w:val="both"/>
              <w:rPr>
                <w:rFonts w:cs="Arial"/>
              </w:rPr>
            </w:pPr>
          </w:p>
        </w:tc>
      </w:tr>
      <w:tr w:rsidR="0053707C" w:rsidRPr="00637201" w14:paraId="641F148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37E939BD" w14:textId="77777777" w:rsidR="0053707C" w:rsidRPr="00F77B47" w:rsidRDefault="0053707C" w:rsidP="0053707C">
            <w:pPr>
              <w:jc w:val="both"/>
              <w:rPr>
                <w:b/>
                <w:bCs/>
              </w:rPr>
            </w:pPr>
            <w:r w:rsidRPr="00F77B47">
              <w:rPr>
                <w:b/>
                <w:bCs/>
              </w:rPr>
              <w:t>Způsob ověření studijních výsledků</w:t>
            </w:r>
          </w:p>
        </w:tc>
        <w:tc>
          <w:tcPr>
            <w:tcW w:w="3398" w:type="dxa"/>
            <w:gridSpan w:val="9"/>
          </w:tcPr>
          <w:p w14:paraId="0958DC1C" w14:textId="77777777" w:rsidR="0053707C" w:rsidRPr="00F77B47" w:rsidRDefault="0053707C" w:rsidP="0053707C">
            <w:pPr>
              <w:jc w:val="both"/>
              <w:rPr>
                <w:rFonts w:cs="Arial"/>
              </w:rPr>
            </w:pPr>
            <w:r w:rsidRPr="00F77B47">
              <w:t>klasifikovaný zápočet</w:t>
            </w:r>
          </w:p>
        </w:tc>
        <w:tc>
          <w:tcPr>
            <w:tcW w:w="1451" w:type="dxa"/>
            <w:gridSpan w:val="2"/>
            <w:shd w:val="clear" w:color="auto" w:fill="F7CAAC"/>
          </w:tcPr>
          <w:p w14:paraId="3100C67C" w14:textId="77777777" w:rsidR="0053707C" w:rsidRPr="00F77B47" w:rsidRDefault="0053707C" w:rsidP="0053707C">
            <w:pPr>
              <w:jc w:val="both"/>
              <w:rPr>
                <w:b/>
                <w:bCs/>
              </w:rPr>
            </w:pPr>
            <w:r w:rsidRPr="00F77B47">
              <w:rPr>
                <w:b/>
                <w:bCs/>
              </w:rPr>
              <w:t>Forma výuky</w:t>
            </w:r>
          </w:p>
        </w:tc>
        <w:tc>
          <w:tcPr>
            <w:tcW w:w="1916" w:type="dxa"/>
            <w:gridSpan w:val="7"/>
          </w:tcPr>
          <w:p w14:paraId="05CB5240" w14:textId="77777777" w:rsidR="0053707C" w:rsidRPr="00F77B47" w:rsidRDefault="0053707C" w:rsidP="0053707C">
            <w:pPr>
              <w:jc w:val="both"/>
              <w:rPr>
                <w:rFonts w:cs="Arial"/>
              </w:rPr>
            </w:pPr>
            <w:r w:rsidRPr="00F77B47">
              <w:t>přednášky, semináře</w:t>
            </w:r>
          </w:p>
        </w:tc>
      </w:tr>
      <w:tr w:rsidR="0053707C" w:rsidRPr="00637201" w14:paraId="566302A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176255A2" w14:textId="77777777" w:rsidR="0053707C" w:rsidRPr="00F77B47" w:rsidRDefault="0053707C" w:rsidP="0053707C">
            <w:pPr>
              <w:jc w:val="both"/>
              <w:rPr>
                <w:b/>
                <w:bCs/>
              </w:rPr>
            </w:pPr>
            <w:r w:rsidRPr="00F77B47">
              <w:rPr>
                <w:b/>
                <w:bCs/>
              </w:rPr>
              <w:t>Forma způsobu ověření studijních výsledků a další požadavky na studenta</w:t>
            </w:r>
          </w:p>
        </w:tc>
        <w:tc>
          <w:tcPr>
            <w:tcW w:w="6765" w:type="dxa"/>
            <w:gridSpan w:val="18"/>
            <w:tcBorders>
              <w:bottom w:val="single" w:sz="4" w:space="0" w:color="auto"/>
            </w:tcBorders>
          </w:tcPr>
          <w:p w14:paraId="327BE73E" w14:textId="77777777" w:rsidR="0053707C" w:rsidRPr="00F77B47" w:rsidRDefault="0053707C" w:rsidP="0053707C">
            <w:pPr>
              <w:jc w:val="both"/>
              <w:rPr>
                <w:rFonts w:cs="Arial"/>
              </w:rPr>
            </w:pPr>
            <w:r w:rsidRPr="00F77B47">
              <w:t>Zvládnutí závěrečného testu.</w:t>
            </w:r>
          </w:p>
        </w:tc>
      </w:tr>
      <w:tr w:rsidR="0053707C" w:rsidRPr="00637201" w14:paraId="3F16EDF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197"/>
        </w:trPr>
        <w:tc>
          <w:tcPr>
            <w:tcW w:w="3077" w:type="dxa"/>
            <w:gridSpan w:val="4"/>
            <w:tcBorders>
              <w:top w:val="nil"/>
            </w:tcBorders>
            <w:shd w:val="clear" w:color="auto" w:fill="F7CAAC"/>
          </w:tcPr>
          <w:p w14:paraId="2F688A72" w14:textId="77777777" w:rsidR="0053707C" w:rsidRPr="00F77B47" w:rsidRDefault="0053707C" w:rsidP="0053707C">
            <w:pPr>
              <w:jc w:val="both"/>
              <w:rPr>
                <w:b/>
                <w:bCs/>
              </w:rPr>
            </w:pPr>
            <w:r w:rsidRPr="00F77B47">
              <w:rPr>
                <w:b/>
                <w:bCs/>
              </w:rPr>
              <w:t>Garant předmětu</w:t>
            </w:r>
          </w:p>
        </w:tc>
        <w:tc>
          <w:tcPr>
            <w:tcW w:w="6765" w:type="dxa"/>
            <w:gridSpan w:val="18"/>
            <w:tcBorders>
              <w:top w:val="single" w:sz="4" w:space="0" w:color="auto"/>
            </w:tcBorders>
          </w:tcPr>
          <w:p w14:paraId="5893F47B" w14:textId="4AC178B3" w:rsidR="0053707C" w:rsidRPr="00F77B47" w:rsidRDefault="0053707C" w:rsidP="0053707C">
            <w:pPr>
              <w:jc w:val="both"/>
              <w:rPr>
                <w:rFonts w:cs="Arial"/>
              </w:rPr>
            </w:pPr>
          </w:p>
        </w:tc>
      </w:tr>
      <w:tr w:rsidR="0053707C" w:rsidRPr="00637201" w14:paraId="73847E1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243"/>
        </w:trPr>
        <w:tc>
          <w:tcPr>
            <w:tcW w:w="3077" w:type="dxa"/>
            <w:gridSpan w:val="4"/>
            <w:tcBorders>
              <w:top w:val="nil"/>
            </w:tcBorders>
            <w:shd w:val="clear" w:color="auto" w:fill="F7CAAC"/>
          </w:tcPr>
          <w:p w14:paraId="6DB33FE4" w14:textId="77777777" w:rsidR="0053707C" w:rsidRPr="00F77B47" w:rsidRDefault="0053707C" w:rsidP="0053707C">
            <w:pPr>
              <w:jc w:val="both"/>
              <w:rPr>
                <w:b/>
                <w:bCs/>
              </w:rPr>
            </w:pPr>
            <w:r w:rsidRPr="00F77B47">
              <w:rPr>
                <w:b/>
                <w:bCs/>
              </w:rPr>
              <w:t>Zapojení garanta do výuky předmětu</w:t>
            </w:r>
          </w:p>
        </w:tc>
        <w:tc>
          <w:tcPr>
            <w:tcW w:w="6765" w:type="dxa"/>
            <w:gridSpan w:val="18"/>
            <w:tcBorders>
              <w:top w:val="nil"/>
            </w:tcBorders>
          </w:tcPr>
          <w:p w14:paraId="10A70C03" w14:textId="7B4059B1" w:rsidR="0053707C" w:rsidRPr="00F77B47" w:rsidRDefault="0053707C" w:rsidP="0053707C">
            <w:pPr>
              <w:jc w:val="both"/>
              <w:rPr>
                <w:rFonts w:cs="Arial"/>
              </w:rPr>
            </w:pPr>
          </w:p>
        </w:tc>
      </w:tr>
      <w:tr w:rsidR="0053707C" w:rsidRPr="00011CA0" w14:paraId="416B040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3CE54E1C" w14:textId="77777777" w:rsidR="0053707C" w:rsidRPr="00F77B47" w:rsidRDefault="0053707C" w:rsidP="0053707C">
            <w:pPr>
              <w:jc w:val="both"/>
              <w:rPr>
                <w:b/>
                <w:bCs/>
              </w:rPr>
            </w:pPr>
            <w:r w:rsidRPr="00F77B47">
              <w:rPr>
                <w:b/>
                <w:bCs/>
              </w:rPr>
              <w:t>Vyučující</w:t>
            </w:r>
          </w:p>
        </w:tc>
        <w:tc>
          <w:tcPr>
            <w:tcW w:w="6765" w:type="dxa"/>
            <w:gridSpan w:val="18"/>
            <w:tcBorders>
              <w:bottom w:val="nil"/>
            </w:tcBorders>
          </w:tcPr>
          <w:p w14:paraId="43F24C6E" w14:textId="77777777" w:rsidR="0053707C" w:rsidRPr="00F77B47" w:rsidRDefault="0053707C" w:rsidP="0053707C">
            <w:pPr>
              <w:jc w:val="both"/>
              <w:rPr>
                <w:rFonts w:cs="Arial"/>
              </w:rPr>
            </w:pPr>
          </w:p>
        </w:tc>
      </w:tr>
      <w:tr w:rsidR="0053707C" w:rsidRPr="00011CA0" w14:paraId="3D1A4343"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265"/>
        </w:trPr>
        <w:tc>
          <w:tcPr>
            <w:tcW w:w="9842" w:type="dxa"/>
            <w:gridSpan w:val="22"/>
            <w:tcBorders>
              <w:top w:val="nil"/>
            </w:tcBorders>
          </w:tcPr>
          <w:p w14:paraId="418597B8" w14:textId="77777777" w:rsidR="0053707C" w:rsidRPr="00F77B47" w:rsidRDefault="0053707C" w:rsidP="0053707C">
            <w:pPr>
              <w:spacing w:before="60" w:after="60"/>
              <w:jc w:val="both"/>
            </w:pPr>
            <w:r w:rsidRPr="00AD1893">
              <w:t>doc. RNDr. Petr Ponížil, Ph.D</w:t>
            </w:r>
            <w:r w:rsidRPr="003D04CE">
              <w:t>.</w:t>
            </w:r>
            <w:r w:rsidRPr="00F77B47">
              <w:t xml:space="preserve"> (100% p)</w:t>
            </w:r>
          </w:p>
        </w:tc>
      </w:tr>
      <w:tr w:rsidR="0053707C" w:rsidRPr="00011CA0" w14:paraId="1657DE0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3077" w:type="dxa"/>
            <w:gridSpan w:val="4"/>
            <w:shd w:val="clear" w:color="auto" w:fill="F7CAAC"/>
          </w:tcPr>
          <w:p w14:paraId="33933DE1" w14:textId="77777777" w:rsidR="0053707C" w:rsidRPr="00F77B47" w:rsidRDefault="0053707C" w:rsidP="0053707C">
            <w:pPr>
              <w:jc w:val="both"/>
              <w:rPr>
                <w:b/>
                <w:bCs/>
              </w:rPr>
            </w:pPr>
            <w:r w:rsidRPr="00F77B47">
              <w:rPr>
                <w:b/>
                <w:bCs/>
              </w:rPr>
              <w:t>Stručná anotace předmětu</w:t>
            </w:r>
          </w:p>
        </w:tc>
        <w:tc>
          <w:tcPr>
            <w:tcW w:w="6765" w:type="dxa"/>
            <w:gridSpan w:val="18"/>
            <w:tcBorders>
              <w:bottom w:val="nil"/>
            </w:tcBorders>
          </w:tcPr>
          <w:p w14:paraId="32B9A0BA" w14:textId="77777777" w:rsidR="0053707C" w:rsidRPr="00F77B47" w:rsidRDefault="0053707C" w:rsidP="0053707C">
            <w:pPr>
              <w:jc w:val="both"/>
              <w:rPr>
                <w:rFonts w:cs="Arial"/>
              </w:rPr>
            </w:pPr>
          </w:p>
        </w:tc>
      </w:tr>
      <w:tr w:rsidR="0053707C" w:rsidRPr="00011CA0" w14:paraId="36985A7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2466"/>
        </w:trPr>
        <w:tc>
          <w:tcPr>
            <w:tcW w:w="9842" w:type="dxa"/>
            <w:gridSpan w:val="22"/>
            <w:tcBorders>
              <w:top w:val="nil"/>
              <w:bottom w:val="single" w:sz="12" w:space="0" w:color="auto"/>
            </w:tcBorders>
          </w:tcPr>
          <w:p w14:paraId="43EE9ACC" w14:textId="77777777" w:rsidR="0053707C" w:rsidRPr="00F77B47" w:rsidRDefault="0053707C" w:rsidP="0053707C">
            <w:pPr>
              <w:pStyle w:val="Default"/>
              <w:jc w:val="both"/>
              <w:rPr>
                <w:sz w:val="20"/>
                <w:szCs w:val="20"/>
              </w:rPr>
            </w:pPr>
            <w:r w:rsidRPr="00F77B47">
              <w:rPr>
                <w:sz w:val="20"/>
                <w:szCs w:val="20"/>
              </w:rPr>
              <w:t xml:space="preserve">Cílem předmětu je představení základních statistických metod používaných při zpracování měření v technické praxi. Na přednášce se studenti seznámí s důležitými statistickými metodami a v semináři se je naučí používat na generovaných datech. Obsah předmětu tvoří tyto tematické celky (předmět se učí v rozsahu </w:t>
            </w:r>
            <w:r>
              <w:rPr>
                <w:sz w:val="20"/>
                <w:szCs w:val="20"/>
              </w:rPr>
              <w:t>2</w:t>
            </w:r>
            <w:r w:rsidRPr="00F77B47">
              <w:rPr>
                <w:sz w:val="20"/>
                <w:szCs w:val="20"/>
              </w:rPr>
              <w:t>p+</w:t>
            </w:r>
            <w:r>
              <w:rPr>
                <w:sz w:val="20"/>
                <w:szCs w:val="20"/>
              </w:rPr>
              <w:t>2</w:t>
            </w:r>
            <w:r w:rsidRPr="00F77B47">
              <w:rPr>
                <w:sz w:val="20"/>
                <w:szCs w:val="20"/>
              </w:rPr>
              <w:t>s</w:t>
            </w:r>
            <w:r w:rsidRPr="00216DC8">
              <w:rPr>
                <w:sz w:val="20"/>
                <w:szCs w:val="20"/>
              </w:rPr>
              <w:t>+</w:t>
            </w:r>
            <w:r w:rsidRPr="00F77B47">
              <w:rPr>
                <w:sz w:val="20"/>
                <w:szCs w:val="20"/>
              </w:rPr>
              <w:t xml:space="preserve">0l jednou za dva týdny, proto je celků 7): </w:t>
            </w:r>
          </w:p>
          <w:p w14:paraId="33B56A8A"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Normální rozdělení, testování normality. </w:t>
            </w:r>
          </w:p>
          <w:p w14:paraId="51C4EF39"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Testování statistických hypotéz. </w:t>
            </w:r>
          </w:p>
          <w:p w14:paraId="0B1A354D"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Lineární regrese. </w:t>
            </w:r>
          </w:p>
          <w:p w14:paraId="077B8B6A"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Nelineární regrese. </w:t>
            </w:r>
          </w:p>
          <w:p w14:paraId="29A01D14"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 xml:space="preserve">Analýza rozptylu (ANOVA). </w:t>
            </w:r>
          </w:p>
          <w:p w14:paraId="7E884B3F"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Neparametrické metody.</w:t>
            </w:r>
          </w:p>
          <w:p w14:paraId="4DBBBEED" w14:textId="77777777" w:rsidR="0053707C" w:rsidRPr="00F77B47" w:rsidRDefault="0053707C" w:rsidP="0053707C">
            <w:pPr>
              <w:pStyle w:val="Odstavecseseznamem"/>
              <w:numPr>
                <w:ilvl w:val="0"/>
                <w:numId w:val="38"/>
              </w:numPr>
              <w:ind w:left="284" w:hanging="57"/>
              <w:jc w:val="both"/>
              <w:rPr>
                <w:rFonts w:cs="Arial"/>
              </w:rPr>
            </w:pPr>
            <w:r w:rsidRPr="00F77B47">
              <w:rPr>
                <w:rFonts w:cs="Arial"/>
              </w:rPr>
              <w:t>Plánování experimentu.</w:t>
            </w:r>
          </w:p>
        </w:tc>
      </w:tr>
      <w:tr w:rsidR="0053707C" w:rsidRPr="00011CA0" w14:paraId="747B35B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265"/>
        </w:trPr>
        <w:tc>
          <w:tcPr>
            <w:tcW w:w="3643" w:type="dxa"/>
            <w:gridSpan w:val="6"/>
            <w:tcBorders>
              <w:top w:val="nil"/>
            </w:tcBorders>
            <w:shd w:val="clear" w:color="auto" w:fill="F7CAAC"/>
          </w:tcPr>
          <w:p w14:paraId="0DD49028" w14:textId="77777777" w:rsidR="0053707C" w:rsidRPr="00F77B47" w:rsidRDefault="0053707C" w:rsidP="0053707C">
            <w:pPr>
              <w:jc w:val="both"/>
              <w:rPr>
                <w:rFonts w:cs="Arial"/>
              </w:rPr>
            </w:pPr>
            <w:r w:rsidRPr="00F77B47">
              <w:rPr>
                <w:b/>
                <w:bCs/>
              </w:rPr>
              <w:t>Studijní literatura a studijní pomůcky</w:t>
            </w:r>
          </w:p>
        </w:tc>
        <w:tc>
          <w:tcPr>
            <w:tcW w:w="6199" w:type="dxa"/>
            <w:gridSpan w:val="16"/>
            <w:tcBorders>
              <w:top w:val="nil"/>
              <w:bottom w:val="nil"/>
            </w:tcBorders>
          </w:tcPr>
          <w:p w14:paraId="2EAB1617" w14:textId="77777777" w:rsidR="0053707C" w:rsidRPr="00F77B47" w:rsidRDefault="0053707C" w:rsidP="0053707C">
            <w:pPr>
              <w:jc w:val="both"/>
              <w:rPr>
                <w:rFonts w:cs="Arial"/>
              </w:rPr>
            </w:pPr>
          </w:p>
        </w:tc>
      </w:tr>
      <w:tr w:rsidR="0053707C" w:rsidRPr="00F82294" w14:paraId="6C5B663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1497"/>
        </w:trPr>
        <w:tc>
          <w:tcPr>
            <w:tcW w:w="9842" w:type="dxa"/>
            <w:gridSpan w:val="22"/>
            <w:tcBorders>
              <w:top w:val="nil"/>
            </w:tcBorders>
          </w:tcPr>
          <w:p w14:paraId="42109B28" w14:textId="77777777" w:rsidR="008D1024" w:rsidRDefault="008D1024" w:rsidP="008D1024">
            <w:pPr>
              <w:jc w:val="both"/>
            </w:pPr>
            <w:r w:rsidRPr="004C26F3">
              <w:rPr>
                <w:u w:val="single"/>
              </w:rPr>
              <w:t>Povinná literatura</w:t>
            </w:r>
            <w:r w:rsidRPr="004C26F3">
              <w:t>:</w:t>
            </w:r>
          </w:p>
          <w:p w14:paraId="121D17F0" w14:textId="77777777" w:rsidR="008D1024" w:rsidRDefault="008D1024" w:rsidP="008D1024">
            <w:pPr>
              <w:jc w:val="both"/>
              <w:rPr>
                <w:u w:val="single"/>
              </w:rPr>
            </w:pPr>
            <w:r w:rsidRPr="0029786C">
              <w:t>Výukové materiály v anglickém jazyce poskytnuté vyučujícím.</w:t>
            </w:r>
          </w:p>
          <w:p w14:paraId="012C13D4" w14:textId="77777777" w:rsidR="008D1024" w:rsidRDefault="008D1024" w:rsidP="008D1024">
            <w:pPr>
              <w:jc w:val="both"/>
              <w:rPr>
                <w:color w:val="000000"/>
                <w:shd w:val="clear" w:color="auto" w:fill="FFFFFF"/>
              </w:rPr>
            </w:pPr>
            <w:r w:rsidRPr="00F77B47">
              <w:rPr>
                <w:caps/>
                <w:color w:val="000000"/>
                <w:shd w:val="clear" w:color="auto" w:fill="FFFFFF"/>
              </w:rPr>
              <w:t>M</w:t>
            </w:r>
            <w:r w:rsidRPr="00F77B47">
              <w:rPr>
                <w:color w:val="000000"/>
                <w:shd w:val="clear" w:color="auto" w:fill="FFFFFF"/>
              </w:rPr>
              <w:t>c</w:t>
            </w:r>
            <w:r w:rsidRPr="00F77B47">
              <w:rPr>
                <w:caps/>
                <w:color w:val="000000"/>
                <w:shd w:val="clear" w:color="auto" w:fill="FFFFFF"/>
              </w:rPr>
              <w:t>Clave, </w:t>
            </w:r>
            <w:proofErr w:type="gramStart"/>
            <w:r w:rsidRPr="00F77B47">
              <w:rPr>
                <w:caps/>
                <w:color w:val="000000"/>
                <w:shd w:val="clear" w:color="auto" w:fill="FFFFFF"/>
              </w:rPr>
              <w:t>J.T.</w:t>
            </w:r>
            <w:proofErr w:type="gramEnd"/>
            <w:r w:rsidRPr="00F77B47">
              <w:rPr>
                <w:caps/>
                <w:color w:val="000000"/>
                <w:shd w:val="clear" w:color="auto" w:fill="FFFFFF"/>
              </w:rPr>
              <w:t>, Sincich, T.T.</w:t>
            </w:r>
            <w:r w:rsidRPr="00F77B47">
              <w:rPr>
                <w:color w:val="000000"/>
                <w:shd w:val="clear" w:color="auto" w:fill="FFFFFF"/>
              </w:rPr>
              <w:t> </w:t>
            </w:r>
            <w:r w:rsidRPr="00F77B47">
              <w:rPr>
                <w:iCs/>
                <w:color w:val="000000"/>
                <w:shd w:val="clear" w:color="auto" w:fill="FFFFFF"/>
              </w:rPr>
              <w:t>Statistics</w:t>
            </w:r>
            <w:r w:rsidRPr="00F77B47">
              <w:rPr>
                <w:color w:val="000000"/>
                <w:shd w:val="clear" w:color="auto" w:fill="FFFFFF"/>
              </w:rPr>
              <w:t>. Cambridge: Pearson Publishing, 2012</w:t>
            </w:r>
            <w:r w:rsidRPr="00F77B47">
              <w:rPr>
                <w:rStyle w:val="xa-size-base"/>
                <w:rFonts w:eastAsiaTheme="majorEastAsia"/>
                <w:color w:val="000000"/>
                <w:shd w:val="clear" w:color="auto" w:fill="FFFFFF"/>
              </w:rPr>
              <w:t>. ISBN</w:t>
            </w:r>
            <w:r w:rsidRPr="00F77B47">
              <w:rPr>
                <w:color w:val="000000"/>
                <w:shd w:val="clear" w:color="auto" w:fill="FFFFFF"/>
              </w:rPr>
              <w:t> </w:t>
            </w:r>
            <w:r w:rsidRPr="00F77B47">
              <w:rPr>
                <w:rStyle w:val="xa-size-base"/>
                <w:rFonts w:eastAsiaTheme="majorEastAsia"/>
                <w:color w:val="000000"/>
                <w:shd w:val="clear" w:color="auto" w:fill="FFFFFF"/>
              </w:rPr>
              <w:t>0321755936</w:t>
            </w:r>
            <w:r w:rsidRPr="00F77B47">
              <w:rPr>
                <w:rStyle w:val="xa-size-base"/>
                <w:color w:val="000000"/>
                <w:shd w:val="clear" w:color="auto" w:fill="FFFFFF"/>
              </w:rPr>
              <w:t>.</w:t>
            </w:r>
            <w:r w:rsidRPr="00F77B47">
              <w:rPr>
                <w:color w:val="000000"/>
                <w:shd w:val="clear" w:color="auto" w:fill="FFFFFF"/>
              </w:rPr>
              <w:t> </w:t>
            </w:r>
          </w:p>
          <w:p w14:paraId="130163FD" w14:textId="77777777" w:rsidR="008D1024" w:rsidRPr="004C26F3" w:rsidRDefault="008D1024" w:rsidP="008D1024">
            <w:pPr>
              <w:jc w:val="both"/>
            </w:pPr>
          </w:p>
          <w:p w14:paraId="3765AEB0" w14:textId="77777777" w:rsidR="008D1024" w:rsidRPr="004C26F3" w:rsidRDefault="008D1024" w:rsidP="008D1024">
            <w:pPr>
              <w:jc w:val="both"/>
            </w:pPr>
            <w:r w:rsidRPr="004C26F3">
              <w:rPr>
                <w:u w:val="single"/>
              </w:rPr>
              <w:t>Doporučená literatura</w:t>
            </w:r>
            <w:r w:rsidRPr="004C26F3">
              <w:t>:</w:t>
            </w:r>
          </w:p>
          <w:p w14:paraId="52EB69BE" w14:textId="77777777" w:rsidR="008D1024" w:rsidRDefault="008D1024" w:rsidP="008D1024">
            <w:pPr>
              <w:jc w:val="both"/>
            </w:pPr>
            <w:r w:rsidRPr="004C26F3">
              <w:rPr>
                <w:caps/>
              </w:rPr>
              <w:t>Freedman, D., Pisani, R</w:t>
            </w:r>
            <w:r w:rsidRPr="004C26F3">
              <w:t xml:space="preserve">. Statistics. 4th </w:t>
            </w:r>
            <w:proofErr w:type="gramStart"/>
            <w:r w:rsidRPr="004C26F3">
              <w:t>Ed. W.W.</w:t>
            </w:r>
            <w:proofErr w:type="gramEnd"/>
            <w:r w:rsidRPr="004C26F3">
              <w:t xml:space="preserve"> Norton &amp; Company, 2007. ISBN 978-0393929720.</w:t>
            </w:r>
          </w:p>
          <w:p w14:paraId="6582F770" w14:textId="7FF0C7FA" w:rsidR="008D1024" w:rsidRPr="00F77B47" w:rsidRDefault="008D1024" w:rsidP="00025119">
            <w:pPr>
              <w:jc w:val="both"/>
            </w:pPr>
            <w:r w:rsidRPr="00F77B47">
              <w:rPr>
                <w:caps/>
                <w:color w:val="000000"/>
                <w:shd w:val="clear" w:color="auto" w:fill="FFFFFF"/>
              </w:rPr>
              <w:t xml:space="preserve">Witte, </w:t>
            </w:r>
            <w:proofErr w:type="gramStart"/>
            <w:r w:rsidRPr="00F77B47">
              <w:rPr>
                <w:caps/>
                <w:color w:val="000000"/>
                <w:shd w:val="clear" w:color="auto" w:fill="FFFFFF"/>
              </w:rPr>
              <w:t>R.S.</w:t>
            </w:r>
            <w:proofErr w:type="gramEnd"/>
            <w:r w:rsidRPr="00F77B47">
              <w:rPr>
                <w:caps/>
                <w:color w:val="000000"/>
                <w:shd w:val="clear" w:color="auto" w:fill="FFFFFF"/>
              </w:rPr>
              <w:t>, Witte, J.S.</w:t>
            </w:r>
            <w:r w:rsidRPr="00F77B47">
              <w:rPr>
                <w:color w:val="000000"/>
                <w:shd w:val="clear" w:color="auto" w:fill="FFFFFF"/>
              </w:rPr>
              <w:t> </w:t>
            </w:r>
            <w:r w:rsidRPr="00F77B47">
              <w:rPr>
                <w:iCs/>
                <w:color w:val="000000"/>
                <w:shd w:val="clear" w:color="auto" w:fill="FFFFFF"/>
              </w:rPr>
              <w:t>Statistics</w:t>
            </w:r>
            <w:r w:rsidRPr="00F77B47">
              <w:rPr>
                <w:color w:val="000000"/>
                <w:shd w:val="clear" w:color="auto" w:fill="FFFFFF"/>
              </w:rPr>
              <w:t>. New York, 2009. ISBN 978-0470392225.</w:t>
            </w:r>
          </w:p>
        </w:tc>
      </w:tr>
      <w:tr w:rsidR="0053707C" w:rsidRPr="00011CA0" w14:paraId="403EA256"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9842" w:type="dxa"/>
            <w:gridSpan w:val="22"/>
            <w:tcBorders>
              <w:top w:val="single" w:sz="12" w:space="0" w:color="auto"/>
              <w:left w:val="single" w:sz="2" w:space="0" w:color="auto"/>
              <w:bottom w:val="single" w:sz="2" w:space="0" w:color="auto"/>
              <w:right w:val="single" w:sz="2" w:space="0" w:color="auto"/>
            </w:tcBorders>
            <w:shd w:val="clear" w:color="auto" w:fill="F7CAAC"/>
          </w:tcPr>
          <w:p w14:paraId="096D46B7" w14:textId="77777777" w:rsidR="0053707C" w:rsidRPr="00F77B47" w:rsidRDefault="0053707C" w:rsidP="0053707C">
            <w:pPr>
              <w:jc w:val="center"/>
              <w:rPr>
                <w:b/>
                <w:bCs/>
              </w:rPr>
            </w:pPr>
            <w:r w:rsidRPr="00F77B47">
              <w:rPr>
                <w:b/>
                <w:bCs/>
              </w:rPr>
              <w:t>Informace ke kombinované nebo distanční formě</w:t>
            </w:r>
          </w:p>
        </w:tc>
      </w:tr>
      <w:tr w:rsidR="0053707C" w:rsidRPr="00011CA0" w14:paraId="7A889B1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4774" w:type="dxa"/>
            <w:gridSpan w:val="8"/>
            <w:tcBorders>
              <w:top w:val="single" w:sz="2" w:space="0" w:color="auto"/>
            </w:tcBorders>
            <w:shd w:val="clear" w:color="auto" w:fill="F7CAAC"/>
          </w:tcPr>
          <w:p w14:paraId="3DE69E80" w14:textId="77777777" w:rsidR="0053707C" w:rsidRPr="00F77B47" w:rsidRDefault="0053707C" w:rsidP="0053707C">
            <w:pPr>
              <w:jc w:val="both"/>
              <w:rPr>
                <w:rFonts w:cs="Arial"/>
              </w:rPr>
            </w:pPr>
            <w:r w:rsidRPr="00F77B47">
              <w:rPr>
                <w:b/>
                <w:bCs/>
              </w:rPr>
              <w:t>Rozsah konzultací (soustředění)</w:t>
            </w:r>
          </w:p>
        </w:tc>
        <w:tc>
          <w:tcPr>
            <w:tcW w:w="887" w:type="dxa"/>
            <w:gridSpan w:val="2"/>
            <w:tcBorders>
              <w:top w:val="single" w:sz="2" w:space="0" w:color="auto"/>
            </w:tcBorders>
          </w:tcPr>
          <w:p w14:paraId="535B657F" w14:textId="7E3A6B98" w:rsidR="0053707C" w:rsidRPr="00F77B47" w:rsidRDefault="0053707C" w:rsidP="0053707C">
            <w:pPr>
              <w:jc w:val="center"/>
              <w:rPr>
                <w:rFonts w:cs="Arial"/>
              </w:rPr>
            </w:pPr>
          </w:p>
        </w:tc>
        <w:tc>
          <w:tcPr>
            <w:tcW w:w="4181" w:type="dxa"/>
            <w:gridSpan w:val="12"/>
            <w:tcBorders>
              <w:top w:val="single" w:sz="2" w:space="0" w:color="auto"/>
            </w:tcBorders>
            <w:shd w:val="clear" w:color="auto" w:fill="F7CAAC"/>
          </w:tcPr>
          <w:p w14:paraId="7451A089" w14:textId="77777777" w:rsidR="0053707C" w:rsidRPr="00F77B47" w:rsidRDefault="0053707C" w:rsidP="0053707C">
            <w:pPr>
              <w:jc w:val="both"/>
              <w:rPr>
                <w:b/>
                <w:bCs/>
              </w:rPr>
            </w:pPr>
            <w:r w:rsidRPr="00F77B47">
              <w:rPr>
                <w:b/>
                <w:bCs/>
              </w:rPr>
              <w:t xml:space="preserve">hodin </w:t>
            </w:r>
          </w:p>
        </w:tc>
      </w:tr>
      <w:tr w:rsidR="0053707C" w:rsidRPr="00011CA0" w14:paraId="079DFF2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Pr>
        <w:tc>
          <w:tcPr>
            <w:tcW w:w="9842" w:type="dxa"/>
            <w:gridSpan w:val="22"/>
            <w:shd w:val="clear" w:color="auto" w:fill="F7CAAC"/>
          </w:tcPr>
          <w:p w14:paraId="65B26372" w14:textId="77777777" w:rsidR="0053707C" w:rsidRPr="00F77B47" w:rsidRDefault="0053707C" w:rsidP="0053707C">
            <w:pPr>
              <w:jc w:val="both"/>
              <w:rPr>
                <w:b/>
                <w:bCs/>
              </w:rPr>
            </w:pPr>
            <w:r w:rsidRPr="00F77B47">
              <w:rPr>
                <w:b/>
                <w:bCs/>
              </w:rPr>
              <w:t>Informace o způsobu kontaktu s vyučujícím</w:t>
            </w:r>
          </w:p>
        </w:tc>
      </w:tr>
      <w:tr w:rsidR="0053707C" w:rsidRPr="00011CA0" w14:paraId="4F9C6D1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2"/>
          <w:wAfter w:w="219" w:type="dxa"/>
          <w:trHeight w:val="722"/>
        </w:trPr>
        <w:tc>
          <w:tcPr>
            <w:tcW w:w="9842" w:type="dxa"/>
            <w:gridSpan w:val="22"/>
          </w:tcPr>
          <w:p w14:paraId="7918BF45" w14:textId="77777777" w:rsidR="0053707C" w:rsidRDefault="0053707C" w:rsidP="0053707C">
            <w:pPr>
              <w:jc w:val="both"/>
            </w:pPr>
          </w:p>
          <w:p w14:paraId="5E9C137E" w14:textId="77777777" w:rsidR="00232C05" w:rsidRDefault="00232C05" w:rsidP="0053707C">
            <w:pPr>
              <w:jc w:val="both"/>
            </w:pPr>
          </w:p>
          <w:p w14:paraId="24A4AEFA" w14:textId="77777777" w:rsidR="00232C05" w:rsidRDefault="00232C05" w:rsidP="0053707C">
            <w:pPr>
              <w:jc w:val="both"/>
            </w:pPr>
          </w:p>
          <w:p w14:paraId="5CD97D5E" w14:textId="77777777" w:rsidR="00232C05" w:rsidRDefault="00232C05" w:rsidP="0053707C">
            <w:pPr>
              <w:jc w:val="both"/>
            </w:pPr>
          </w:p>
          <w:p w14:paraId="1EAB631B" w14:textId="77777777" w:rsidR="00232C05" w:rsidRPr="00F77B47" w:rsidRDefault="00232C05" w:rsidP="0053707C">
            <w:pPr>
              <w:jc w:val="both"/>
            </w:pPr>
          </w:p>
          <w:p w14:paraId="456EA032" w14:textId="77777777" w:rsidR="0053707C" w:rsidRPr="00F77B47" w:rsidRDefault="0053707C" w:rsidP="0053707C">
            <w:pPr>
              <w:jc w:val="both"/>
            </w:pPr>
          </w:p>
          <w:p w14:paraId="400467D2" w14:textId="77777777" w:rsidR="0053707C" w:rsidRPr="00F77B47" w:rsidRDefault="0053707C" w:rsidP="0053707C">
            <w:pPr>
              <w:jc w:val="both"/>
            </w:pPr>
          </w:p>
          <w:p w14:paraId="040FABF9" w14:textId="77777777" w:rsidR="0053707C" w:rsidRPr="00F77B47" w:rsidRDefault="0053707C" w:rsidP="0053707C">
            <w:pPr>
              <w:jc w:val="both"/>
            </w:pPr>
          </w:p>
          <w:p w14:paraId="68452A46" w14:textId="77777777" w:rsidR="0053707C" w:rsidRDefault="0053707C" w:rsidP="0053707C">
            <w:pPr>
              <w:jc w:val="both"/>
            </w:pPr>
          </w:p>
          <w:p w14:paraId="46C2DF1C" w14:textId="77777777" w:rsidR="008D1024" w:rsidRDefault="008D1024" w:rsidP="0053707C">
            <w:pPr>
              <w:jc w:val="both"/>
            </w:pPr>
          </w:p>
          <w:p w14:paraId="3CF6100F" w14:textId="77777777" w:rsidR="008D1024" w:rsidRDefault="008D1024" w:rsidP="0053707C">
            <w:pPr>
              <w:jc w:val="both"/>
            </w:pPr>
          </w:p>
          <w:p w14:paraId="46D2F5F3" w14:textId="77777777" w:rsidR="008D1024" w:rsidRDefault="008D1024" w:rsidP="0053707C">
            <w:pPr>
              <w:jc w:val="both"/>
            </w:pPr>
          </w:p>
          <w:p w14:paraId="42E7F07A" w14:textId="77777777" w:rsidR="00025119" w:rsidRDefault="00025119" w:rsidP="0053707C">
            <w:pPr>
              <w:jc w:val="both"/>
            </w:pPr>
          </w:p>
          <w:p w14:paraId="263257B3" w14:textId="77777777" w:rsidR="008D1024" w:rsidRDefault="008D1024" w:rsidP="0053707C">
            <w:pPr>
              <w:jc w:val="both"/>
            </w:pPr>
          </w:p>
          <w:p w14:paraId="745B417F" w14:textId="77777777" w:rsidR="008D1024" w:rsidRPr="00F77B47" w:rsidRDefault="008D1024" w:rsidP="0053707C">
            <w:pPr>
              <w:jc w:val="both"/>
            </w:pPr>
          </w:p>
          <w:p w14:paraId="4073AFD3" w14:textId="77777777" w:rsidR="0053707C" w:rsidRDefault="0053707C" w:rsidP="0053707C">
            <w:pPr>
              <w:jc w:val="both"/>
            </w:pPr>
          </w:p>
          <w:p w14:paraId="312CF6D0" w14:textId="77777777" w:rsidR="0053707C" w:rsidRDefault="0053707C" w:rsidP="0053707C">
            <w:pPr>
              <w:jc w:val="both"/>
            </w:pPr>
          </w:p>
          <w:p w14:paraId="25055624" w14:textId="77777777" w:rsidR="0053707C" w:rsidRPr="00F77B47" w:rsidRDefault="0053707C" w:rsidP="0053707C">
            <w:pPr>
              <w:jc w:val="both"/>
            </w:pPr>
          </w:p>
          <w:p w14:paraId="58C66EFB" w14:textId="77777777" w:rsidR="0053707C" w:rsidRPr="00F77B47" w:rsidRDefault="0053707C" w:rsidP="0053707C">
            <w:pPr>
              <w:jc w:val="both"/>
              <w:rPr>
                <w:rFonts w:cs="Arial"/>
              </w:rPr>
            </w:pPr>
          </w:p>
        </w:tc>
      </w:tr>
      <w:tr w:rsidR="0053707C" w14:paraId="37E3FE7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bottom w:val="double" w:sz="4" w:space="0" w:color="auto"/>
            </w:tcBorders>
            <w:shd w:val="clear" w:color="auto" w:fill="BDD6EE"/>
          </w:tcPr>
          <w:p w14:paraId="3F1230B9" w14:textId="77777777" w:rsidR="0053707C" w:rsidRDefault="0053707C" w:rsidP="0053707C">
            <w:pPr>
              <w:jc w:val="both"/>
              <w:rPr>
                <w:b/>
                <w:sz w:val="28"/>
              </w:rPr>
            </w:pPr>
            <w:r>
              <w:lastRenderedPageBreak/>
              <w:br w:type="page"/>
            </w:r>
            <w:r>
              <w:rPr>
                <w:b/>
                <w:sz w:val="28"/>
              </w:rPr>
              <w:t>B-III – Charakteristika studijního předmětu</w:t>
            </w:r>
          </w:p>
        </w:tc>
      </w:tr>
      <w:tr w:rsidR="0053707C" w14:paraId="59B78E7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tcBorders>
              <w:top w:val="double" w:sz="4" w:space="0" w:color="auto"/>
            </w:tcBorders>
            <w:shd w:val="clear" w:color="auto" w:fill="F7CAAC"/>
          </w:tcPr>
          <w:p w14:paraId="40A65CEC" w14:textId="77777777" w:rsidR="0053707C" w:rsidRDefault="0053707C" w:rsidP="0053707C">
            <w:pPr>
              <w:jc w:val="both"/>
              <w:rPr>
                <w:b/>
              </w:rPr>
            </w:pPr>
            <w:r>
              <w:rPr>
                <w:b/>
              </w:rPr>
              <w:t>Název studijního předmětu</w:t>
            </w:r>
          </w:p>
        </w:tc>
        <w:tc>
          <w:tcPr>
            <w:tcW w:w="6949" w:type="dxa"/>
            <w:gridSpan w:val="19"/>
            <w:tcBorders>
              <w:top w:val="double" w:sz="4" w:space="0" w:color="auto"/>
            </w:tcBorders>
          </w:tcPr>
          <w:p w14:paraId="494791F7" w14:textId="6FF7530F" w:rsidR="0053707C" w:rsidRPr="00900F3D" w:rsidRDefault="00232C05" w:rsidP="0053707C">
            <w:pPr>
              <w:jc w:val="both"/>
              <w:rPr>
                <w:b/>
              </w:rPr>
            </w:pPr>
            <w:bookmarkStart w:id="597" w:name="Akad_dov_v_ang"/>
            <w:bookmarkEnd w:id="597"/>
            <w:r w:rsidRPr="00326646">
              <w:rPr>
                <w:b/>
              </w:rPr>
              <w:t>Academic Skills in English</w:t>
            </w:r>
          </w:p>
        </w:tc>
      </w:tr>
      <w:tr w:rsidR="0053707C" w14:paraId="1A55571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1E14DFC" w14:textId="77777777" w:rsidR="0053707C" w:rsidRDefault="0053707C" w:rsidP="0053707C">
            <w:pPr>
              <w:jc w:val="both"/>
              <w:rPr>
                <w:b/>
              </w:rPr>
            </w:pPr>
            <w:r>
              <w:rPr>
                <w:b/>
              </w:rPr>
              <w:t>Typ předmětu</w:t>
            </w:r>
          </w:p>
        </w:tc>
        <w:tc>
          <w:tcPr>
            <w:tcW w:w="3402" w:type="dxa"/>
            <w:gridSpan w:val="9"/>
          </w:tcPr>
          <w:p w14:paraId="6B79A5D2" w14:textId="77777777" w:rsidR="0053707C" w:rsidRDefault="0053707C" w:rsidP="0053707C">
            <w:r>
              <w:t>povinně volitelný</w:t>
            </w:r>
          </w:p>
        </w:tc>
        <w:tc>
          <w:tcPr>
            <w:tcW w:w="2692" w:type="dxa"/>
            <w:gridSpan w:val="6"/>
            <w:shd w:val="clear" w:color="auto" w:fill="F7CAAC"/>
          </w:tcPr>
          <w:p w14:paraId="34DB4B12" w14:textId="77777777" w:rsidR="0053707C" w:rsidRDefault="0053707C" w:rsidP="0053707C">
            <w:pPr>
              <w:jc w:val="both"/>
            </w:pPr>
            <w:r>
              <w:rPr>
                <w:b/>
              </w:rPr>
              <w:t>doporučený ročník / semestr</w:t>
            </w:r>
          </w:p>
        </w:tc>
        <w:tc>
          <w:tcPr>
            <w:tcW w:w="855" w:type="dxa"/>
            <w:gridSpan w:val="4"/>
          </w:tcPr>
          <w:p w14:paraId="5BDBCD06" w14:textId="77777777" w:rsidR="0053707C" w:rsidRDefault="0053707C" w:rsidP="0053707C">
            <w:pPr>
              <w:jc w:val="both"/>
            </w:pPr>
            <w:r>
              <w:t>2/ZS</w:t>
            </w:r>
          </w:p>
        </w:tc>
      </w:tr>
      <w:tr w:rsidR="0053707C" w14:paraId="329443FB"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56F9F2A1" w14:textId="77777777" w:rsidR="0053707C" w:rsidRDefault="0053707C" w:rsidP="0053707C">
            <w:pPr>
              <w:jc w:val="both"/>
              <w:rPr>
                <w:b/>
              </w:rPr>
            </w:pPr>
            <w:r>
              <w:rPr>
                <w:b/>
              </w:rPr>
              <w:t>Rozsah studijního předmětu</w:t>
            </w:r>
          </w:p>
        </w:tc>
        <w:tc>
          <w:tcPr>
            <w:tcW w:w="1699" w:type="dxa"/>
            <w:gridSpan w:val="4"/>
          </w:tcPr>
          <w:p w14:paraId="4DDDE0F4" w14:textId="77777777" w:rsidR="0053707C" w:rsidRDefault="0053707C" w:rsidP="0053707C">
            <w:pPr>
              <w:jc w:val="both"/>
            </w:pPr>
            <w:r>
              <w:t>0p+28s+0l</w:t>
            </w:r>
          </w:p>
        </w:tc>
        <w:tc>
          <w:tcPr>
            <w:tcW w:w="888" w:type="dxa"/>
            <w:gridSpan w:val="2"/>
            <w:shd w:val="clear" w:color="auto" w:fill="F7CAAC"/>
          </w:tcPr>
          <w:p w14:paraId="540BE202" w14:textId="77777777" w:rsidR="0053707C" w:rsidRDefault="0053707C" w:rsidP="0053707C">
            <w:pPr>
              <w:jc w:val="both"/>
              <w:rPr>
                <w:b/>
              </w:rPr>
            </w:pPr>
            <w:r>
              <w:rPr>
                <w:b/>
              </w:rPr>
              <w:t xml:space="preserve">hod. </w:t>
            </w:r>
          </w:p>
        </w:tc>
        <w:tc>
          <w:tcPr>
            <w:tcW w:w="815" w:type="dxa"/>
            <w:gridSpan w:val="3"/>
          </w:tcPr>
          <w:p w14:paraId="66EA39BF" w14:textId="77777777" w:rsidR="0053707C" w:rsidRDefault="0053707C" w:rsidP="0053707C">
            <w:pPr>
              <w:jc w:val="both"/>
            </w:pPr>
            <w:r>
              <w:t>28</w:t>
            </w:r>
          </w:p>
        </w:tc>
        <w:tc>
          <w:tcPr>
            <w:tcW w:w="2153" w:type="dxa"/>
            <w:gridSpan w:val="4"/>
            <w:shd w:val="clear" w:color="auto" w:fill="F7CAAC"/>
          </w:tcPr>
          <w:p w14:paraId="42B6381E" w14:textId="77777777" w:rsidR="0053707C" w:rsidRDefault="0053707C" w:rsidP="0053707C">
            <w:pPr>
              <w:jc w:val="both"/>
              <w:rPr>
                <w:b/>
              </w:rPr>
            </w:pPr>
            <w:r>
              <w:rPr>
                <w:b/>
              </w:rPr>
              <w:t>kreditů</w:t>
            </w:r>
          </w:p>
        </w:tc>
        <w:tc>
          <w:tcPr>
            <w:tcW w:w="1394" w:type="dxa"/>
            <w:gridSpan w:val="6"/>
          </w:tcPr>
          <w:p w14:paraId="6393A7AB" w14:textId="77777777" w:rsidR="0053707C" w:rsidRDefault="0053707C" w:rsidP="0053707C">
            <w:pPr>
              <w:jc w:val="both"/>
            </w:pPr>
            <w:r>
              <w:t>2</w:t>
            </w:r>
          </w:p>
        </w:tc>
      </w:tr>
      <w:tr w:rsidR="0053707C" w14:paraId="641DD86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D00CD7F" w14:textId="77777777" w:rsidR="0053707C" w:rsidRDefault="0053707C" w:rsidP="0053707C">
            <w:pPr>
              <w:jc w:val="both"/>
              <w:rPr>
                <w:b/>
                <w:sz w:val="22"/>
              </w:rPr>
            </w:pPr>
            <w:r>
              <w:rPr>
                <w:b/>
              </w:rPr>
              <w:t>Prerekvizity, korekvizity, ekvivalence</w:t>
            </w:r>
          </w:p>
        </w:tc>
        <w:tc>
          <w:tcPr>
            <w:tcW w:w="6949" w:type="dxa"/>
            <w:gridSpan w:val="19"/>
          </w:tcPr>
          <w:p w14:paraId="22D86EC2" w14:textId="77777777" w:rsidR="0053707C" w:rsidRDefault="0053707C" w:rsidP="0053707C">
            <w:pPr>
              <w:jc w:val="both"/>
            </w:pPr>
          </w:p>
        </w:tc>
      </w:tr>
      <w:tr w:rsidR="0053707C" w14:paraId="0E8D765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804A02B" w14:textId="77777777" w:rsidR="0053707C" w:rsidRDefault="0053707C" w:rsidP="0053707C">
            <w:pPr>
              <w:jc w:val="both"/>
              <w:rPr>
                <w:b/>
              </w:rPr>
            </w:pPr>
            <w:r>
              <w:rPr>
                <w:b/>
              </w:rPr>
              <w:t>Způsob ověření studijních výsledků</w:t>
            </w:r>
          </w:p>
        </w:tc>
        <w:tc>
          <w:tcPr>
            <w:tcW w:w="3402" w:type="dxa"/>
            <w:gridSpan w:val="9"/>
          </w:tcPr>
          <w:p w14:paraId="148171E8" w14:textId="77777777" w:rsidR="0053707C" w:rsidRDefault="0053707C" w:rsidP="0053707C">
            <w:pPr>
              <w:jc w:val="both"/>
            </w:pPr>
            <w:r>
              <w:t>klasifikovaný zápočet</w:t>
            </w:r>
          </w:p>
        </w:tc>
        <w:tc>
          <w:tcPr>
            <w:tcW w:w="1557" w:type="dxa"/>
            <w:gridSpan w:val="2"/>
            <w:shd w:val="clear" w:color="auto" w:fill="F7CAAC"/>
          </w:tcPr>
          <w:p w14:paraId="44FB946B" w14:textId="77777777" w:rsidR="0053707C" w:rsidRDefault="0053707C" w:rsidP="0053707C">
            <w:pPr>
              <w:jc w:val="both"/>
              <w:rPr>
                <w:b/>
              </w:rPr>
            </w:pPr>
            <w:r>
              <w:rPr>
                <w:b/>
              </w:rPr>
              <w:t>Forma výuky</w:t>
            </w:r>
          </w:p>
        </w:tc>
        <w:tc>
          <w:tcPr>
            <w:tcW w:w="1990" w:type="dxa"/>
            <w:gridSpan w:val="8"/>
          </w:tcPr>
          <w:p w14:paraId="02799D20" w14:textId="77777777" w:rsidR="0053707C" w:rsidRDefault="0053707C" w:rsidP="0053707C">
            <w:pPr>
              <w:jc w:val="both"/>
            </w:pPr>
            <w:r>
              <w:t>semináře</w:t>
            </w:r>
          </w:p>
        </w:tc>
      </w:tr>
      <w:tr w:rsidR="0053707C" w14:paraId="0C7F6C5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401DDC5" w14:textId="77777777" w:rsidR="0053707C" w:rsidRDefault="0053707C" w:rsidP="0053707C">
            <w:pPr>
              <w:jc w:val="both"/>
              <w:rPr>
                <w:b/>
              </w:rPr>
            </w:pPr>
            <w:r>
              <w:rPr>
                <w:b/>
              </w:rPr>
              <w:t>Forma způsobu ověření studijních výsledků a další požadavky na studenta</w:t>
            </w:r>
          </w:p>
        </w:tc>
        <w:tc>
          <w:tcPr>
            <w:tcW w:w="6949" w:type="dxa"/>
            <w:gridSpan w:val="19"/>
            <w:tcBorders>
              <w:bottom w:val="single" w:sz="4" w:space="0" w:color="auto"/>
            </w:tcBorders>
          </w:tcPr>
          <w:p w14:paraId="36A5AA34" w14:textId="77777777" w:rsidR="0053707C" w:rsidRDefault="0053707C" w:rsidP="0053707C">
            <w:pPr>
              <w:jc w:val="both"/>
            </w:pPr>
            <w:r>
              <w:t>Práce studentů je průběžně sledována v hodinách. Každý student v průběhu semestru vypracuje krátký abstrakt jeho diplomové práce. Student musí splnit 80% účast na seminářích. Znalost angličtiny je na úrovni pokročilý B2+.</w:t>
            </w:r>
          </w:p>
        </w:tc>
      </w:tr>
      <w:tr w:rsidR="0053707C" w14:paraId="0468D47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97"/>
        </w:trPr>
        <w:tc>
          <w:tcPr>
            <w:tcW w:w="3082" w:type="dxa"/>
            <w:gridSpan w:val="4"/>
            <w:tcBorders>
              <w:top w:val="nil"/>
            </w:tcBorders>
            <w:shd w:val="clear" w:color="auto" w:fill="F7CAAC"/>
          </w:tcPr>
          <w:p w14:paraId="0F6C7BE9" w14:textId="77777777" w:rsidR="0053707C" w:rsidRDefault="0053707C" w:rsidP="0053707C">
            <w:pPr>
              <w:jc w:val="both"/>
              <w:rPr>
                <w:b/>
              </w:rPr>
            </w:pPr>
            <w:r>
              <w:rPr>
                <w:b/>
              </w:rPr>
              <w:t>Garant předmětu</w:t>
            </w:r>
          </w:p>
        </w:tc>
        <w:tc>
          <w:tcPr>
            <w:tcW w:w="6949" w:type="dxa"/>
            <w:gridSpan w:val="19"/>
            <w:tcBorders>
              <w:top w:val="single" w:sz="4" w:space="0" w:color="auto"/>
            </w:tcBorders>
          </w:tcPr>
          <w:p w14:paraId="4FDA4A7F" w14:textId="77777777" w:rsidR="0053707C" w:rsidRDefault="0053707C" w:rsidP="0053707C">
            <w:pPr>
              <w:jc w:val="both"/>
            </w:pPr>
          </w:p>
        </w:tc>
      </w:tr>
      <w:tr w:rsidR="0053707C" w14:paraId="59F74C1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43"/>
        </w:trPr>
        <w:tc>
          <w:tcPr>
            <w:tcW w:w="3082" w:type="dxa"/>
            <w:gridSpan w:val="4"/>
            <w:tcBorders>
              <w:top w:val="nil"/>
            </w:tcBorders>
            <w:shd w:val="clear" w:color="auto" w:fill="F7CAAC"/>
          </w:tcPr>
          <w:p w14:paraId="44AB830A" w14:textId="77777777" w:rsidR="0053707C" w:rsidRDefault="0053707C" w:rsidP="0053707C">
            <w:pPr>
              <w:jc w:val="both"/>
              <w:rPr>
                <w:b/>
              </w:rPr>
            </w:pPr>
            <w:r>
              <w:rPr>
                <w:b/>
              </w:rPr>
              <w:t>Zapojení garanta do výuky předmětu</w:t>
            </w:r>
          </w:p>
        </w:tc>
        <w:tc>
          <w:tcPr>
            <w:tcW w:w="6949" w:type="dxa"/>
            <w:gridSpan w:val="19"/>
            <w:tcBorders>
              <w:top w:val="nil"/>
            </w:tcBorders>
          </w:tcPr>
          <w:p w14:paraId="02CEFE1D" w14:textId="77777777" w:rsidR="0053707C" w:rsidRDefault="0053707C" w:rsidP="0053707C">
            <w:pPr>
              <w:jc w:val="both"/>
            </w:pPr>
          </w:p>
        </w:tc>
      </w:tr>
      <w:tr w:rsidR="0053707C" w14:paraId="0B72E60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F2EF8FA" w14:textId="77777777" w:rsidR="0053707C" w:rsidRDefault="0053707C" w:rsidP="0053707C">
            <w:pPr>
              <w:jc w:val="both"/>
              <w:rPr>
                <w:b/>
              </w:rPr>
            </w:pPr>
            <w:r>
              <w:rPr>
                <w:b/>
              </w:rPr>
              <w:t>Vyučující</w:t>
            </w:r>
          </w:p>
        </w:tc>
        <w:tc>
          <w:tcPr>
            <w:tcW w:w="6949" w:type="dxa"/>
            <w:gridSpan w:val="19"/>
            <w:tcBorders>
              <w:bottom w:val="nil"/>
            </w:tcBorders>
          </w:tcPr>
          <w:p w14:paraId="481291DF" w14:textId="77777777" w:rsidR="0053707C" w:rsidRDefault="0053707C" w:rsidP="0053707C">
            <w:pPr>
              <w:jc w:val="both"/>
            </w:pPr>
          </w:p>
        </w:tc>
      </w:tr>
      <w:tr w:rsidR="0053707C" w14:paraId="53D3085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06"/>
        </w:trPr>
        <w:tc>
          <w:tcPr>
            <w:tcW w:w="10031" w:type="dxa"/>
            <w:gridSpan w:val="23"/>
            <w:tcBorders>
              <w:top w:val="nil"/>
            </w:tcBorders>
          </w:tcPr>
          <w:p w14:paraId="51EEDE4D" w14:textId="77777777" w:rsidR="0053707C" w:rsidRDefault="0053707C" w:rsidP="0053707C">
            <w:pPr>
              <w:spacing w:before="60" w:after="60"/>
              <w:jc w:val="both"/>
            </w:pPr>
            <w:r w:rsidRPr="003F7A8B">
              <w:rPr>
                <w:i/>
              </w:rPr>
              <w:t>Předmět má pro zaměření SP doplňující charakter.</w:t>
            </w:r>
          </w:p>
        </w:tc>
      </w:tr>
      <w:tr w:rsidR="0053707C" w14:paraId="6D70A89B"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1F2C4D2" w14:textId="77777777" w:rsidR="0053707C" w:rsidRDefault="0053707C" w:rsidP="0053707C">
            <w:pPr>
              <w:jc w:val="both"/>
              <w:rPr>
                <w:b/>
              </w:rPr>
            </w:pPr>
            <w:r>
              <w:rPr>
                <w:b/>
              </w:rPr>
              <w:t>Stručná anotace předmětu</w:t>
            </w:r>
          </w:p>
        </w:tc>
        <w:tc>
          <w:tcPr>
            <w:tcW w:w="6949" w:type="dxa"/>
            <w:gridSpan w:val="19"/>
            <w:tcBorders>
              <w:bottom w:val="nil"/>
            </w:tcBorders>
          </w:tcPr>
          <w:p w14:paraId="39758B60" w14:textId="77777777" w:rsidR="0053707C" w:rsidRDefault="0053707C" w:rsidP="0053707C">
            <w:pPr>
              <w:jc w:val="both"/>
            </w:pPr>
          </w:p>
        </w:tc>
      </w:tr>
      <w:tr w:rsidR="0053707C" w14:paraId="4741CAB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379"/>
        </w:trPr>
        <w:tc>
          <w:tcPr>
            <w:tcW w:w="10031" w:type="dxa"/>
            <w:gridSpan w:val="23"/>
            <w:tcBorders>
              <w:top w:val="nil"/>
              <w:bottom w:val="single" w:sz="12" w:space="0" w:color="auto"/>
            </w:tcBorders>
          </w:tcPr>
          <w:p w14:paraId="16012E22" w14:textId="77777777" w:rsidR="0053707C" w:rsidRDefault="0053707C" w:rsidP="0053707C">
            <w:pPr>
              <w:jc w:val="both"/>
            </w:pPr>
            <w:r>
              <w:t>Cílem předmětu je naučit studenty pracovat s odbornými texty v angličtině. Obsah předmětu tvoří tyto tematické celky:</w:t>
            </w:r>
          </w:p>
          <w:p w14:paraId="46539083" w14:textId="77777777" w:rsidR="0053707C" w:rsidRDefault="0053707C" w:rsidP="0053707C">
            <w:pPr>
              <w:pStyle w:val="Odstavecseseznamem"/>
              <w:numPr>
                <w:ilvl w:val="0"/>
                <w:numId w:val="31"/>
              </w:numPr>
              <w:ind w:left="284" w:hanging="57"/>
              <w:jc w:val="both"/>
            </w:pPr>
            <w:r>
              <w:t>Specifika psaného akademického jazyka.</w:t>
            </w:r>
          </w:p>
          <w:p w14:paraId="0EDBDA58" w14:textId="77777777" w:rsidR="0053707C" w:rsidRDefault="0053707C" w:rsidP="0053707C">
            <w:pPr>
              <w:pStyle w:val="Odstavecseseznamem"/>
              <w:numPr>
                <w:ilvl w:val="0"/>
                <w:numId w:val="31"/>
              </w:numPr>
              <w:ind w:left="284" w:hanging="57"/>
              <w:jc w:val="both"/>
            </w:pPr>
            <w:r>
              <w:t>Základní gramatické celky.</w:t>
            </w:r>
          </w:p>
          <w:p w14:paraId="235412E6" w14:textId="77777777" w:rsidR="0053707C" w:rsidRDefault="0053707C" w:rsidP="0053707C">
            <w:pPr>
              <w:pStyle w:val="Odstavecseseznamem"/>
              <w:numPr>
                <w:ilvl w:val="0"/>
                <w:numId w:val="31"/>
              </w:numPr>
              <w:ind w:left="284" w:hanging="57"/>
              <w:jc w:val="both"/>
            </w:pPr>
            <w:r>
              <w:t>Shoda podmětu s přísudkem.</w:t>
            </w:r>
          </w:p>
          <w:p w14:paraId="6B65CC7B" w14:textId="77777777" w:rsidR="0053707C" w:rsidRDefault="0053707C" w:rsidP="0053707C">
            <w:pPr>
              <w:pStyle w:val="Odstavecseseznamem"/>
              <w:numPr>
                <w:ilvl w:val="0"/>
                <w:numId w:val="31"/>
              </w:numPr>
              <w:ind w:left="284" w:hanging="57"/>
              <w:jc w:val="both"/>
            </w:pPr>
            <w:r>
              <w:t>Trpný rod.</w:t>
            </w:r>
          </w:p>
          <w:p w14:paraId="3B627D1A" w14:textId="77777777" w:rsidR="0053707C" w:rsidRDefault="0053707C" w:rsidP="0053707C">
            <w:pPr>
              <w:pStyle w:val="Odstavecseseznamem"/>
              <w:numPr>
                <w:ilvl w:val="0"/>
                <w:numId w:val="31"/>
              </w:numPr>
              <w:ind w:left="284" w:hanging="57"/>
              <w:jc w:val="both"/>
            </w:pPr>
            <w:r>
              <w:t>Vztažné věty.</w:t>
            </w:r>
          </w:p>
          <w:p w14:paraId="4C661002" w14:textId="77777777" w:rsidR="0053707C" w:rsidRDefault="0053707C" w:rsidP="0053707C">
            <w:pPr>
              <w:pStyle w:val="Odstavecseseznamem"/>
              <w:numPr>
                <w:ilvl w:val="0"/>
                <w:numId w:val="31"/>
              </w:numPr>
              <w:ind w:left="284" w:hanging="57"/>
              <w:jc w:val="both"/>
            </w:pPr>
            <w:r>
              <w:t>Spojovací výrazy.</w:t>
            </w:r>
          </w:p>
          <w:p w14:paraId="0280F419" w14:textId="77777777" w:rsidR="0053707C" w:rsidRDefault="0053707C" w:rsidP="0053707C">
            <w:pPr>
              <w:pStyle w:val="Odstavecseseznamem"/>
              <w:numPr>
                <w:ilvl w:val="0"/>
                <w:numId w:val="31"/>
              </w:numPr>
              <w:ind w:left="284" w:hanging="57"/>
              <w:jc w:val="both"/>
            </w:pPr>
            <w:r>
              <w:t>Syntax a jeho vliv na význam vět.</w:t>
            </w:r>
          </w:p>
          <w:p w14:paraId="28210E9E" w14:textId="77777777" w:rsidR="0053707C" w:rsidRDefault="0053707C" w:rsidP="0053707C">
            <w:pPr>
              <w:pStyle w:val="Odstavecseseznamem"/>
              <w:numPr>
                <w:ilvl w:val="0"/>
                <w:numId w:val="31"/>
              </w:numPr>
              <w:ind w:left="284" w:hanging="57"/>
              <w:jc w:val="both"/>
            </w:pPr>
            <w:r>
              <w:t>Názvy článků, klíčová slova.</w:t>
            </w:r>
          </w:p>
          <w:p w14:paraId="173A8B56" w14:textId="77777777" w:rsidR="0053707C" w:rsidRDefault="0053707C" w:rsidP="0053707C">
            <w:pPr>
              <w:pStyle w:val="Odstavecseseznamem"/>
              <w:numPr>
                <w:ilvl w:val="0"/>
                <w:numId w:val="31"/>
              </w:numPr>
              <w:ind w:left="284" w:hanging="57"/>
              <w:jc w:val="both"/>
            </w:pPr>
            <w:r>
              <w:t xml:space="preserve">Síla tvrzení, zpracování dat a výsledků, popis grafů. </w:t>
            </w:r>
          </w:p>
          <w:p w14:paraId="3C0014BF" w14:textId="77777777" w:rsidR="0053707C" w:rsidRDefault="0053707C" w:rsidP="0053707C">
            <w:pPr>
              <w:pStyle w:val="Odstavecseseznamem"/>
              <w:numPr>
                <w:ilvl w:val="0"/>
                <w:numId w:val="31"/>
              </w:numPr>
              <w:ind w:left="284" w:hanging="57"/>
              <w:jc w:val="both"/>
            </w:pPr>
            <w:r>
              <w:t>Vliv jazykového zpracování na sílu tvrzení při analýze dat, zobecňování.</w:t>
            </w:r>
          </w:p>
          <w:p w14:paraId="6A28A732" w14:textId="77777777" w:rsidR="0053707C" w:rsidRDefault="0053707C" w:rsidP="0053707C">
            <w:pPr>
              <w:pStyle w:val="Odstavecseseznamem"/>
              <w:numPr>
                <w:ilvl w:val="0"/>
                <w:numId w:val="31"/>
              </w:numPr>
              <w:ind w:left="284" w:hanging="57"/>
              <w:jc w:val="both"/>
            </w:pPr>
            <w:r>
              <w:t>Zpracování metodiky.</w:t>
            </w:r>
          </w:p>
          <w:p w14:paraId="34A311C4" w14:textId="77777777" w:rsidR="0053707C" w:rsidRDefault="0053707C" w:rsidP="0053707C">
            <w:pPr>
              <w:pStyle w:val="Odstavecseseznamem"/>
              <w:numPr>
                <w:ilvl w:val="0"/>
                <w:numId w:val="31"/>
              </w:numPr>
              <w:ind w:left="284" w:hanging="57"/>
              <w:jc w:val="both"/>
            </w:pPr>
            <w:r>
              <w:t>Charakteristické části úvodu a závěru odborného článku.</w:t>
            </w:r>
          </w:p>
          <w:p w14:paraId="6EED558E" w14:textId="77777777" w:rsidR="0053707C" w:rsidRDefault="0053707C" w:rsidP="0053707C">
            <w:pPr>
              <w:pStyle w:val="Odstavecseseznamem"/>
              <w:numPr>
                <w:ilvl w:val="0"/>
                <w:numId w:val="31"/>
              </w:numPr>
              <w:ind w:left="284" w:hanging="57"/>
              <w:jc w:val="both"/>
            </w:pPr>
            <w:r>
              <w:t>Efektivní abstrakt.</w:t>
            </w:r>
          </w:p>
          <w:p w14:paraId="21F8221F" w14:textId="77777777" w:rsidR="0053707C" w:rsidRDefault="0053707C" w:rsidP="0053707C">
            <w:pPr>
              <w:pStyle w:val="Odstavecseseznamem"/>
              <w:numPr>
                <w:ilvl w:val="0"/>
                <w:numId w:val="31"/>
              </w:numPr>
              <w:ind w:left="284" w:hanging="57"/>
              <w:jc w:val="both"/>
            </w:pPr>
            <w:r>
              <w:t>Nápomocné tipy psaní odborných textů.</w:t>
            </w:r>
          </w:p>
        </w:tc>
      </w:tr>
      <w:tr w:rsidR="0053707C" w14:paraId="5B44A22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65"/>
        </w:trPr>
        <w:tc>
          <w:tcPr>
            <w:tcW w:w="3649" w:type="dxa"/>
            <w:gridSpan w:val="6"/>
            <w:tcBorders>
              <w:top w:val="nil"/>
            </w:tcBorders>
            <w:shd w:val="clear" w:color="auto" w:fill="F7CAAC"/>
          </w:tcPr>
          <w:p w14:paraId="420AA4F3" w14:textId="77777777" w:rsidR="0053707C" w:rsidRDefault="0053707C" w:rsidP="0053707C">
            <w:pPr>
              <w:jc w:val="both"/>
            </w:pPr>
            <w:r>
              <w:rPr>
                <w:b/>
              </w:rPr>
              <w:t>Studijní literatura a studijní pomůcky</w:t>
            </w:r>
          </w:p>
        </w:tc>
        <w:tc>
          <w:tcPr>
            <w:tcW w:w="6382" w:type="dxa"/>
            <w:gridSpan w:val="17"/>
            <w:tcBorders>
              <w:top w:val="nil"/>
              <w:bottom w:val="nil"/>
            </w:tcBorders>
          </w:tcPr>
          <w:p w14:paraId="2D66C948" w14:textId="77777777" w:rsidR="0053707C" w:rsidRDefault="0053707C" w:rsidP="0053707C">
            <w:pPr>
              <w:jc w:val="both"/>
            </w:pPr>
          </w:p>
        </w:tc>
      </w:tr>
      <w:tr w:rsidR="0053707C" w14:paraId="3A8474E6"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497"/>
        </w:trPr>
        <w:tc>
          <w:tcPr>
            <w:tcW w:w="10031" w:type="dxa"/>
            <w:gridSpan w:val="23"/>
            <w:tcBorders>
              <w:top w:val="nil"/>
            </w:tcBorders>
          </w:tcPr>
          <w:p w14:paraId="730E7C13" w14:textId="77777777" w:rsidR="0053707C" w:rsidRPr="006A0425" w:rsidRDefault="0053707C" w:rsidP="0053707C">
            <w:pPr>
              <w:jc w:val="both"/>
            </w:pPr>
            <w:r w:rsidRPr="006A0425">
              <w:rPr>
                <w:u w:val="single"/>
              </w:rPr>
              <w:t>Povinná literatura</w:t>
            </w:r>
            <w:r w:rsidRPr="006A0425">
              <w:t>:</w:t>
            </w:r>
          </w:p>
          <w:p w14:paraId="0DBADC0B" w14:textId="77777777" w:rsidR="0053707C" w:rsidRPr="006A0425" w:rsidRDefault="0053707C" w:rsidP="0053707C">
            <w:pPr>
              <w:jc w:val="both"/>
            </w:pPr>
            <w:r w:rsidRPr="00900F3D">
              <w:rPr>
                <w:caps/>
                <w:kern w:val="20"/>
              </w:rPr>
              <w:t>Philpot,</w:t>
            </w:r>
            <w:r w:rsidRPr="006A0425">
              <w:t xml:space="preserve"> S. </w:t>
            </w:r>
            <w:r w:rsidRPr="00900F3D">
              <w:t>Headway Academic Skills Level 2 Student’s Book, Readin</w:t>
            </w:r>
            <w:r>
              <w:t>g</w:t>
            </w:r>
            <w:r w:rsidRPr="00900F3D">
              <w:t>, Writing and Study Skills</w:t>
            </w:r>
            <w:r>
              <w:t xml:space="preserve">. </w:t>
            </w:r>
            <w:r w:rsidRPr="006A0425">
              <w:t>Oxford University Press. ISBN 0194741605.</w:t>
            </w:r>
          </w:p>
          <w:p w14:paraId="54983E47" w14:textId="77777777" w:rsidR="0053707C" w:rsidRPr="006A0425" w:rsidRDefault="0053707C" w:rsidP="0053707C">
            <w:pPr>
              <w:jc w:val="both"/>
            </w:pPr>
            <w:r w:rsidRPr="00900F3D">
              <w:rPr>
                <w:caps/>
                <w:kern w:val="20"/>
              </w:rPr>
              <w:t>Murphy,</w:t>
            </w:r>
            <w:r w:rsidRPr="006A0425">
              <w:t xml:space="preserve"> R. </w:t>
            </w:r>
            <w:r w:rsidRPr="00900F3D">
              <w:t xml:space="preserve">English Grammar in </w:t>
            </w:r>
            <w:proofErr w:type="gramStart"/>
            <w:r w:rsidRPr="00900F3D">
              <w:t>Use</w:t>
            </w:r>
            <w:proofErr w:type="gramEnd"/>
            <w:r w:rsidRPr="00900F3D">
              <w:t>.</w:t>
            </w:r>
            <w:r w:rsidRPr="006A0425">
              <w:t xml:space="preserve"> Cambridge, 2003. ISBN 0-521-5293-X.</w:t>
            </w:r>
          </w:p>
          <w:p w14:paraId="6F9A110B" w14:textId="77777777" w:rsidR="0053707C" w:rsidRPr="006A0425" w:rsidRDefault="0053707C" w:rsidP="0053707C">
            <w:pPr>
              <w:jc w:val="both"/>
            </w:pPr>
          </w:p>
          <w:p w14:paraId="048CB861" w14:textId="77777777" w:rsidR="0053707C" w:rsidRPr="006A0425" w:rsidRDefault="0053707C" w:rsidP="0053707C">
            <w:pPr>
              <w:jc w:val="both"/>
            </w:pPr>
            <w:r w:rsidRPr="006A0425">
              <w:rPr>
                <w:u w:val="single"/>
              </w:rPr>
              <w:t>Doporučená literatura</w:t>
            </w:r>
            <w:r w:rsidRPr="006A0425">
              <w:t>:</w:t>
            </w:r>
          </w:p>
          <w:p w14:paraId="258A0B93" w14:textId="77777777" w:rsidR="0053707C" w:rsidRPr="006A0425" w:rsidRDefault="0053707C" w:rsidP="0053707C">
            <w:pPr>
              <w:jc w:val="both"/>
            </w:pPr>
            <w:r w:rsidRPr="00900F3D">
              <w:rPr>
                <w:caps/>
                <w:kern w:val="20"/>
              </w:rPr>
              <w:t>Swan, M., Walter</w:t>
            </w:r>
            <w:r w:rsidRPr="006A0425">
              <w:t xml:space="preserve">, C. </w:t>
            </w:r>
            <w:r w:rsidRPr="00900F3D">
              <w:t>Oxford English Grammar Course Intermediate</w:t>
            </w:r>
            <w:r w:rsidRPr="006A0425">
              <w:t>. Oxford University Press, 2011. ISBN</w:t>
            </w:r>
            <w:r>
              <w:t xml:space="preserve"> </w:t>
            </w:r>
            <w:r w:rsidRPr="006A0425">
              <w:t>0194420825.</w:t>
            </w:r>
          </w:p>
          <w:p w14:paraId="3BEAD1EE" w14:textId="77777777" w:rsidR="0053707C" w:rsidRDefault="0053707C" w:rsidP="0053707C">
            <w:pPr>
              <w:jc w:val="both"/>
            </w:pPr>
            <w:r w:rsidRPr="006A0425">
              <w:t>Vlastní doplňující materiály v e-learningové podobě.</w:t>
            </w:r>
          </w:p>
        </w:tc>
      </w:tr>
      <w:tr w:rsidR="0053707C" w14:paraId="461E361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top w:val="single" w:sz="12" w:space="0" w:color="auto"/>
              <w:left w:val="single" w:sz="2" w:space="0" w:color="auto"/>
              <w:bottom w:val="single" w:sz="2" w:space="0" w:color="auto"/>
              <w:right w:val="single" w:sz="2" w:space="0" w:color="auto"/>
            </w:tcBorders>
            <w:shd w:val="clear" w:color="auto" w:fill="F7CAAC"/>
          </w:tcPr>
          <w:p w14:paraId="06856271" w14:textId="77777777" w:rsidR="0053707C" w:rsidRDefault="0053707C" w:rsidP="0053707C">
            <w:pPr>
              <w:jc w:val="center"/>
              <w:rPr>
                <w:b/>
              </w:rPr>
            </w:pPr>
            <w:r>
              <w:rPr>
                <w:b/>
              </w:rPr>
              <w:t>Informace ke kombinované nebo distanční formě</w:t>
            </w:r>
          </w:p>
        </w:tc>
      </w:tr>
      <w:tr w:rsidR="0053707C" w14:paraId="4BB5B05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4781" w:type="dxa"/>
            <w:gridSpan w:val="8"/>
            <w:tcBorders>
              <w:top w:val="single" w:sz="2" w:space="0" w:color="auto"/>
            </w:tcBorders>
            <w:shd w:val="clear" w:color="auto" w:fill="F7CAAC"/>
          </w:tcPr>
          <w:p w14:paraId="100DA3D7" w14:textId="77777777" w:rsidR="0053707C" w:rsidRDefault="0053707C" w:rsidP="0053707C">
            <w:pPr>
              <w:jc w:val="both"/>
            </w:pPr>
            <w:r>
              <w:rPr>
                <w:b/>
              </w:rPr>
              <w:t>Rozsah konzultací (soustředění)</w:t>
            </w:r>
          </w:p>
        </w:tc>
        <w:tc>
          <w:tcPr>
            <w:tcW w:w="888" w:type="dxa"/>
            <w:gridSpan w:val="2"/>
            <w:tcBorders>
              <w:top w:val="single" w:sz="2" w:space="0" w:color="auto"/>
            </w:tcBorders>
          </w:tcPr>
          <w:p w14:paraId="76532B45" w14:textId="4B029870" w:rsidR="0053707C" w:rsidRDefault="0053707C" w:rsidP="0053707C">
            <w:pPr>
              <w:jc w:val="center"/>
            </w:pPr>
          </w:p>
        </w:tc>
        <w:tc>
          <w:tcPr>
            <w:tcW w:w="4362" w:type="dxa"/>
            <w:gridSpan w:val="13"/>
            <w:tcBorders>
              <w:top w:val="single" w:sz="2" w:space="0" w:color="auto"/>
            </w:tcBorders>
            <w:shd w:val="clear" w:color="auto" w:fill="F7CAAC"/>
          </w:tcPr>
          <w:p w14:paraId="6FAFF0CC" w14:textId="77777777" w:rsidR="0053707C" w:rsidRDefault="0053707C" w:rsidP="0053707C">
            <w:pPr>
              <w:jc w:val="both"/>
              <w:rPr>
                <w:b/>
              </w:rPr>
            </w:pPr>
            <w:r>
              <w:rPr>
                <w:b/>
              </w:rPr>
              <w:t xml:space="preserve">hodin </w:t>
            </w:r>
          </w:p>
        </w:tc>
      </w:tr>
      <w:tr w:rsidR="0053707C" w14:paraId="1FAEC7C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shd w:val="clear" w:color="auto" w:fill="F7CAAC"/>
          </w:tcPr>
          <w:p w14:paraId="143A67DA" w14:textId="77777777" w:rsidR="0053707C" w:rsidRDefault="0053707C" w:rsidP="0053707C">
            <w:pPr>
              <w:jc w:val="both"/>
              <w:rPr>
                <w:b/>
              </w:rPr>
            </w:pPr>
            <w:r>
              <w:rPr>
                <w:b/>
              </w:rPr>
              <w:t>Informace o způsobu kontaktu s vyučujícím</w:t>
            </w:r>
          </w:p>
        </w:tc>
      </w:tr>
      <w:tr w:rsidR="0053707C" w14:paraId="5EBD586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373"/>
        </w:trPr>
        <w:tc>
          <w:tcPr>
            <w:tcW w:w="10031" w:type="dxa"/>
            <w:gridSpan w:val="23"/>
          </w:tcPr>
          <w:p w14:paraId="56F61FE5" w14:textId="77777777" w:rsidR="0053707C" w:rsidRDefault="0053707C" w:rsidP="0053707C">
            <w:pPr>
              <w:jc w:val="both"/>
            </w:pPr>
          </w:p>
          <w:p w14:paraId="223E9DE2" w14:textId="77777777" w:rsidR="00232C05" w:rsidRDefault="00232C05" w:rsidP="0053707C">
            <w:pPr>
              <w:jc w:val="both"/>
            </w:pPr>
          </w:p>
          <w:p w14:paraId="573B9DB9" w14:textId="77777777" w:rsidR="00232C05" w:rsidRDefault="00232C05" w:rsidP="0053707C">
            <w:pPr>
              <w:jc w:val="both"/>
            </w:pPr>
          </w:p>
          <w:p w14:paraId="251EAC02" w14:textId="77777777" w:rsidR="00232C05" w:rsidRDefault="00232C05" w:rsidP="0053707C">
            <w:pPr>
              <w:jc w:val="both"/>
            </w:pPr>
          </w:p>
          <w:p w14:paraId="24B98E7D" w14:textId="77777777" w:rsidR="00232C05" w:rsidRDefault="00232C05" w:rsidP="0053707C">
            <w:pPr>
              <w:jc w:val="both"/>
            </w:pPr>
          </w:p>
          <w:p w14:paraId="3B3270BA" w14:textId="77777777" w:rsidR="0053707C" w:rsidRDefault="0053707C" w:rsidP="0053707C">
            <w:pPr>
              <w:jc w:val="both"/>
            </w:pPr>
          </w:p>
          <w:p w14:paraId="191B75ED" w14:textId="77777777" w:rsidR="0053707C" w:rsidRDefault="0053707C" w:rsidP="0053707C">
            <w:pPr>
              <w:jc w:val="both"/>
            </w:pPr>
          </w:p>
          <w:p w14:paraId="4D87BD38" w14:textId="77777777" w:rsidR="0053707C" w:rsidRDefault="0053707C" w:rsidP="0053707C">
            <w:pPr>
              <w:jc w:val="both"/>
            </w:pPr>
          </w:p>
          <w:p w14:paraId="6B72E90E" w14:textId="77777777" w:rsidR="0053707C" w:rsidRDefault="0053707C" w:rsidP="0053707C">
            <w:pPr>
              <w:jc w:val="both"/>
            </w:pPr>
          </w:p>
          <w:p w14:paraId="3263A484" w14:textId="77777777" w:rsidR="0053707C" w:rsidRDefault="0053707C" w:rsidP="0053707C">
            <w:pPr>
              <w:jc w:val="both"/>
            </w:pPr>
          </w:p>
          <w:p w14:paraId="33AB1B1E" w14:textId="77777777" w:rsidR="0053707C" w:rsidRDefault="0053707C" w:rsidP="0053707C">
            <w:pPr>
              <w:jc w:val="both"/>
            </w:pPr>
          </w:p>
          <w:p w14:paraId="463C2C75" w14:textId="77777777" w:rsidR="0053707C" w:rsidRDefault="0053707C" w:rsidP="0053707C">
            <w:pPr>
              <w:jc w:val="both"/>
            </w:pPr>
          </w:p>
          <w:p w14:paraId="0D826730" w14:textId="77777777" w:rsidR="0053707C" w:rsidRDefault="0053707C" w:rsidP="0053707C">
            <w:pPr>
              <w:jc w:val="both"/>
            </w:pPr>
          </w:p>
        </w:tc>
      </w:tr>
      <w:tr w:rsidR="0053707C" w14:paraId="52B2208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bottom w:val="double" w:sz="4" w:space="0" w:color="auto"/>
            </w:tcBorders>
            <w:shd w:val="clear" w:color="auto" w:fill="BDD6EE"/>
          </w:tcPr>
          <w:p w14:paraId="3D1B12EF" w14:textId="77777777" w:rsidR="0053707C" w:rsidRDefault="0053707C" w:rsidP="0053707C">
            <w:pPr>
              <w:jc w:val="both"/>
              <w:rPr>
                <w:b/>
                <w:sz w:val="28"/>
              </w:rPr>
            </w:pPr>
            <w:r>
              <w:lastRenderedPageBreak/>
              <w:br w:type="page"/>
            </w:r>
            <w:r>
              <w:br w:type="page"/>
            </w:r>
            <w:r>
              <w:rPr>
                <w:b/>
                <w:sz w:val="28"/>
              </w:rPr>
              <w:t>B-III – Charakteristika studijního předmětu</w:t>
            </w:r>
          </w:p>
        </w:tc>
      </w:tr>
      <w:tr w:rsidR="0053707C" w14:paraId="15BACC6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tcBorders>
              <w:top w:val="double" w:sz="4" w:space="0" w:color="auto"/>
            </w:tcBorders>
            <w:shd w:val="clear" w:color="auto" w:fill="F7CAAC"/>
          </w:tcPr>
          <w:p w14:paraId="1695F239" w14:textId="77777777" w:rsidR="0053707C" w:rsidRDefault="0053707C" w:rsidP="0053707C">
            <w:pPr>
              <w:jc w:val="both"/>
              <w:rPr>
                <w:b/>
              </w:rPr>
            </w:pPr>
            <w:r>
              <w:rPr>
                <w:b/>
              </w:rPr>
              <w:t>Název studijního předmětu</w:t>
            </w:r>
          </w:p>
        </w:tc>
        <w:tc>
          <w:tcPr>
            <w:tcW w:w="6949" w:type="dxa"/>
            <w:gridSpan w:val="19"/>
            <w:tcBorders>
              <w:top w:val="double" w:sz="4" w:space="0" w:color="auto"/>
            </w:tcBorders>
          </w:tcPr>
          <w:p w14:paraId="117A23C4" w14:textId="0CE57E69" w:rsidR="0053707C" w:rsidRPr="00A71D37" w:rsidRDefault="00232C05" w:rsidP="0053707C">
            <w:pPr>
              <w:jc w:val="both"/>
              <w:rPr>
                <w:b/>
              </w:rPr>
            </w:pPr>
            <w:bookmarkStart w:id="598" w:name="Výž_a_strav_člov"/>
            <w:bookmarkEnd w:id="598"/>
            <w:r w:rsidRPr="00232C05">
              <w:rPr>
                <w:b/>
              </w:rPr>
              <w:t>Human Nutrition and Boarding</w:t>
            </w:r>
          </w:p>
        </w:tc>
      </w:tr>
      <w:tr w:rsidR="0053707C" w14:paraId="1809DBB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A3F653A" w14:textId="77777777" w:rsidR="0053707C" w:rsidRDefault="0053707C" w:rsidP="0053707C">
            <w:pPr>
              <w:jc w:val="both"/>
              <w:rPr>
                <w:b/>
              </w:rPr>
            </w:pPr>
            <w:r>
              <w:rPr>
                <w:b/>
              </w:rPr>
              <w:t>Typ předmětu</w:t>
            </w:r>
          </w:p>
        </w:tc>
        <w:tc>
          <w:tcPr>
            <w:tcW w:w="3402" w:type="dxa"/>
            <w:gridSpan w:val="9"/>
          </w:tcPr>
          <w:p w14:paraId="2D1B408E" w14:textId="77777777" w:rsidR="0053707C" w:rsidRDefault="0053707C" w:rsidP="0053707C">
            <w:pPr>
              <w:jc w:val="both"/>
            </w:pPr>
            <w:r>
              <w:t>povinně volitelný</w:t>
            </w:r>
          </w:p>
        </w:tc>
        <w:tc>
          <w:tcPr>
            <w:tcW w:w="2692" w:type="dxa"/>
            <w:gridSpan w:val="6"/>
            <w:shd w:val="clear" w:color="auto" w:fill="F7CAAC"/>
          </w:tcPr>
          <w:p w14:paraId="0988634D" w14:textId="77777777" w:rsidR="0053707C" w:rsidRDefault="0053707C" w:rsidP="0053707C">
            <w:pPr>
              <w:jc w:val="both"/>
            </w:pPr>
            <w:r>
              <w:rPr>
                <w:b/>
              </w:rPr>
              <w:t>doporučený ročník / semestr</w:t>
            </w:r>
          </w:p>
        </w:tc>
        <w:tc>
          <w:tcPr>
            <w:tcW w:w="855" w:type="dxa"/>
            <w:gridSpan w:val="4"/>
          </w:tcPr>
          <w:p w14:paraId="50564109" w14:textId="77777777" w:rsidR="0053707C" w:rsidRDefault="0053707C" w:rsidP="0053707C">
            <w:pPr>
              <w:jc w:val="both"/>
            </w:pPr>
            <w:r>
              <w:t>2/ZS</w:t>
            </w:r>
          </w:p>
        </w:tc>
      </w:tr>
      <w:tr w:rsidR="0053707C" w14:paraId="567496C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4D3F1FCC" w14:textId="77777777" w:rsidR="0053707C" w:rsidRDefault="0053707C" w:rsidP="0053707C">
            <w:pPr>
              <w:jc w:val="both"/>
              <w:rPr>
                <w:b/>
              </w:rPr>
            </w:pPr>
            <w:r>
              <w:rPr>
                <w:b/>
              </w:rPr>
              <w:t>Rozsah studijního předmětu</w:t>
            </w:r>
          </w:p>
        </w:tc>
        <w:tc>
          <w:tcPr>
            <w:tcW w:w="1699" w:type="dxa"/>
            <w:gridSpan w:val="4"/>
          </w:tcPr>
          <w:p w14:paraId="09B3BBEA" w14:textId="2AECE300" w:rsidR="0053707C" w:rsidRDefault="00A60F96" w:rsidP="0053707C">
            <w:pPr>
              <w:jc w:val="both"/>
            </w:pPr>
            <w:r>
              <w:t>28p+28s+0l</w:t>
            </w:r>
          </w:p>
        </w:tc>
        <w:tc>
          <w:tcPr>
            <w:tcW w:w="888" w:type="dxa"/>
            <w:gridSpan w:val="2"/>
            <w:shd w:val="clear" w:color="auto" w:fill="F7CAAC"/>
          </w:tcPr>
          <w:p w14:paraId="4F3CBB93" w14:textId="77777777" w:rsidR="0053707C" w:rsidRDefault="0053707C" w:rsidP="0053707C">
            <w:pPr>
              <w:jc w:val="both"/>
              <w:rPr>
                <w:b/>
              </w:rPr>
            </w:pPr>
            <w:r>
              <w:rPr>
                <w:b/>
              </w:rPr>
              <w:t xml:space="preserve">hod. </w:t>
            </w:r>
          </w:p>
        </w:tc>
        <w:tc>
          <w:tcPr>
            <w:tcW w:w="815" w:type="dxa"/>
            <w:gridSpan w:val="3"/>
          </w:tcPr>
          <w:p w14:paraId="67F4DFC0" w14:textId="5CCD4F90" w:rsidR="0053707C" w:rsidRDefault="00A60F96" w:rsidP="0053707C">
            <w:pPr>
              <w:jc w:val="both"/>
            </w:pPr>
            <w:r>
              <w:t>56</w:t>
            </w:r>
          </w:p>
        </w:tc>
        <w:tc>
          <w:tcPr>
            <w:tcW w:w="2153" w:type="dxa"/>
            <w:gridSpan w:val="4"/>
            <w:shd w:val="clear" w:color="auto" w:fill="F7CAAC"/>
          </w:tcPr>
          <w:p w14:paraId="3838B16D" w14:textId="77777777" w:rsidR="0053707C" w:rsidRDefault="0053707C" w:rsidP="0053707C">
            <w:pPr>
              <w:jc w:val="both"/>
              <w:rPr>
                <w:b/>
              </w:rPr>
            </w:pPr>
            <w:r>
              <w:rPr>
                <w:b/>
              </w:rPr>
              <w:t>kreditů</w:t>
            </w:r>
          </w:p>
        </w:tc>
        <w:tc>
          <w:tcPr>
            <w:tcW w:w="1394" w:type="dxa"/>
            <w:gridSpan w:val="6"/>
          </w:tcPr>
          <w:p w14:paraId="71FB72EB" w14:textId="4B723BFA" w:rsidR="0053707C" w:rsidRDefault="00A60F96" w:rsidP="0053707C">
            <w:pPr>
              <w:jc w:val="both"/>
            </w:pPr>
            <w:r>
              <w:t>4</w:t>
            </w:r>
          </w:p>
        </w:tc>
      </w:tr>
      <w:tr w:rsidR="0053707C" w14:paraId="4831882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51C968C5" w14:textId="77777777" w:rsidR="0053707C" w:rsidRDefault="0053707C" w:rsidP="0053707C">
            <w:pPr>
              <w:jc w:val="both"/>
              <w:rPr>
                <w:b/>
                <w:sz w:val="22"/>
              </w:rPr>
            </w:pPr>
            <w:r>
              <w:rPr>
                <w:b/>
              </w:rPr>
              <w:t>Prerekvizity, korekvizity, ekvivalence</w:t>
            </w:r>
          </w:p>
        </w:tc>
        <w:tc>
          <w:tcPr>
            <w:tcW w:w="6949" w:type="dxa"/>
            <w:gridSpan w:val="19"/>
          </w:tcPr>
          <w:p w14:paraId="36C53FE8" w14:textId="77777777" w:rsidR="0053707C" w:rsidRDefault="0053707C" w:rsidP="0053707C">
            <w:pPr>
              <w:jc w:val="both"/>
            </w:pPr>
          </w:p>
        </w:tc>
      </w:tr>
      <w:tr w:rsidR="0053707C" w14:paraId="45A1E1B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2F4187C7" w14:textId="77777777" w:rsidR="0053707C" w:rsidRDefault="0053707C" w:rsidP="0053707C">
            <w:pPr>
              <w:jc w:val="both"/>
              <w:rPr>
                <w:b/>
              </w:rPr>
            </w:pPr>
            <w:r>
              <w:rPr>
                <w:b/>
              </w:rPr>
              <w:t>Způsob ověření studijních výsledků</w:t>
            </w:r>
          </w:p>
        </w:tc>
        <w:tc>
          <w:tcPr>
            <w:tcW w:w="3402" w:type="dxa"/>
            <w:gridSpan w:val="9"/>
          </w:tcPr>
          <w:p w14:paraId="0002B2F1" w14:textId="77777777" w:rsidR="0053707C" w:rsidRDefault="0053707C" w:rsidP="0053707C">
            <w:pPr>
              <w:jc w:val="both"/>
            </w:pPr>
            <w:r>
              <w:t>zápočet, zkouška</w:t>
            </w:r>
          </w:p>
        </w:tc>
        <w:tc>
          <w:tcPr>
            <w:tcW w:w="1557" w:type="dxa"/>
            <w:gridSpan w:val="2"/>
            <w:shd w:val="clear" w:color="auto" w:fill="F7CAAC"/>
          </w:tcPr>
          <w:p w14:paraId="02976C45" w14:textId="77777777" w:rsidR="0053707C" w:rsidRDefault="0053707C" w:rsidP="0053707C">
            <w:pPr>
              <w:jc w:val="both"/>
              <w:rPr>
                <w:b/>
              </w:rPr>
            </w:pPr>
            <w:r>
              <w:rPr>
                <w:b/>
              </w:rPr>
              <w:t>Forma výuky</w:t>
            </w:r>
          </w:p>
        </w:tc>
        <w:tc>
          <w:tcPr>
            <w:tcW w:w="1990" w:type="dxa"/>
            <w:gridSpan w:val="8"/>
          </w:tcPr>
          <w:p w14:paraId="062146B3" w14:textId="77777777" w:rsidR="0053707C" w:rsidRDefault="0053707C" w:rsidP="0053707C">
            <w:pPr>
              <w:jc w:val="both"/>
            </w:pPr>
            <w:r>
              <w:t>přednášky, semináře</w:t>
            </w:r>
          </w:p>
        </w:tc>
      </w:tr>
      <w:tr w:rsidR="0053707C" w14:paraId="141BB41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E5E2DE8" w14:textId="77777777" w:rsidR="0053707C" w:rsidRDefault="0053707C" w:rsidP="0053707C">
            <w:pPr>
              <w:jc w:val="both"/>
              <w:rPr>
                <w:b/>
              </w:rPr>
            </w:pPr>
            <w:r>
              <w:rPr>
                <w:b/>
              </w:rPr>
              <w:t>Forma způsobu ověření studijních výsledků a další požadavky na studenta</w:t>
            </w:r>
          </w:p>
        </w:tc>
        <w:tc>
          <w:tcPr>
            <w:tcW w:w="6949" w:type="dxa"/>
            <w:gridSpan w:val="19"/>
            <w:tcBorders>
              <w:bottom w:val="single" w:sz="4" w:space="0" w:color="00000A"/>
            </w:tcBorders>
          </w:tcPr>
          <w:p w14:paraId="2E140F19" w14:textId="77777777" w:rsidR="0053707C" w:rsidRDefault="0053707C" w:rsidP="0053707C">
            <w:pPr>
              <w:jc w:val="both"/>
            </w:pPr>
            <w:r>
              <w:t>Zápočet: povinná 90% účast na seminářích, vypracování všech úkolů zadaných v rámci seminářů.</w:t>
            </w:r>
          </w:p>
          <w:p w14:paraId="529408A0" w14:textId="77777777" w:rsidR="0053707C" w:rsidRDefault="0053707C" w:rsidP="0053707C">
            <w:pPr>
              <w:jc w:val="both"/>
            </w:pPr>
            <w:r>
              <w:t>Zkouška: písemná a ústní  - prokázání znalosti probíraných tematických okruhů.</w:t>
            </w:r>
          </w:p>
        </w:tc>
      </w:tr>
      <w:tr w:rsidR="0053707C" w14:paraId="0BD8FA23"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97"/>
        </w:trPr>
        <w:tc>
          <w:tcPr>
            <w:tcW w:w="3082" w:type="dxa"/>
            <w:gridSpan w:val="4"/>
            <w:tcBorders>
              <w:top w:val="nil"/>
            </w:tcBorders>
            <w:shd w:val="clear" w:color="auto" w:fill="F7CAAC"/>
          </w:tcPr>
          <w:p w14:paraId="05D8F1FC" w14:textId="77777777" w:rsidR="0053707C" w:rsidRDefault="0053707C" w:rsidP="0053707C">
            <w:pPr>
              <w:jc w:val="both"/>
              <w:rPr>
                <w:b/>
              </w:rPr>
            </w:pPr>
            <w:r>
              <w:rPr>
                <w:b/>
              </w:rPr>
              <w:t>Garant předmětu</w:t>
            </w:r>
          </w:p>
        </w:tc>
        <w:tc>
          <w:tcPr>
            <w:tcW w:w="6949" w:type="dxa"/>
            <w:gridSpan w:val="19"/>
            <w:tcBorders>
              <w:top w:val="single" w:sz="4" w:space="0" w:color="00000A"/>
            </w:tcBorders>
          </w:tcPr>
          <w:p w14:paraId="6EC80E49" w14:textId="6EBDE65D" w:rsidR="0053707C" w:rsidRDefault="0053707C" w:rsidP="0053707C">
            <w:pPr>
              <w:tabs>
                <w:tab w:val="left" w:pos="1650"/>
              </w:tabs>
              <w:jc w:val="both"/>
            </w:pPr>
          </w:p>
        </w:tc>
      </w:tr>
      <w:tr w:rsidR="0053707C" w14:paraId="1957AD0B"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43"/>
        </w:trPr>
        <w:tc>
          <w:tcPr>
            <w:tcW w:w="3082" w:type="dxa"/>
            <w:gridSpan w:val="4"/>
            <w:tcBorders>
              <w:top w:val="nil"/>
            </w:tcBorders>
            <w:shd w:val="clear" w:color="auto" w:fill="F7CAAC"/>
          </w:tcPr>
          <w:p w14:paraId="1E00CEAF" w14:textId="77777777" w:rsidR="0053707C" w:rsidRDefault="0053707C" w:rsidP="0053707C">
            <w:pPr>
              <w:jc w:val="both"/>
              <w:rPr>
                <w:b/>
              </w:rPr>
            </w:pPr>
            <w:r>
              <w:rPr>
                <w:b/>
              </w:rPr>
              <w:t>Zapojení garanta do výuky předmětu</w:t>
            </w:r>
          </w:p>
        </w:tc>
        <w:tc>
          <w:tcPr>
            <w:tcW w:w="6949" w:type="dxa"/>
            <w:gridSpan w:val="19"/>
            <w:tcBorders>
              <w:top w:val="nil"/>
            </w:tcBorders>
          </w:tcPr>
          <w:p w14:paraId="2005CB5F" w14:textId="063B82C9" w:rsidR="0053707C" w:rsidRDefault="0053707C" w:rsidP="0053707C">
            <w:pPr>
              <w:jc w:val="both"/>
            </w:pPr>
          </w:p>
        </w:tc>
      </w:tr>
      <w:tr w:rsidR="0053707C" w14:paraId="16602946"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539634F2" w14:textId="77777777" w:rsidR="0053707C" w:rsidRDefault="0053707C" w:rsidP="0053707C">
            <w:pPr>
              <w:jc w:val="both"/>
              <w:rPr>
                <w:b/>
              </w:rPr>
            </w:pPr>
            <w:r>
              <w:rPr>
                <w:b/>
              </w:rPr>
              <w:t>Vyučující</w:t>
            </w:r>
          </w:p>
        </w:tc>
        <w:tc>
          <w:tcPr>
            <w:tcW w:w="6949" w:type="dxa"/>
            <w:gridSpan w:val="19"/>
            <w:tcBorders>
              <w:bottom w:val="nil"/>
            </w:tcBorders>
          </w:tcPr>
          <w:p w14:paraId="4479F95C" w14:textId="77777777" w:rsidR="0053707C" w:rsidRDefault="0053707C" w:rsidP="0053707C">
            <w:pPr>
              <w:jc w:val="both"/>
            </w:pPr>
          </w:p>
        </w:tc>
      </w:tr>
      <w:tr w:rsidR="0053707C" w14:paraId="0A9DF5A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92"/>
        </w:trPr>
        <w:tc>
          <w:tcPr>
            <w:tcW w:w="10031" w:type="dxa"/>
            <w:gridSpan w:val="23"/>
            <w:tcBorders>
              <w:top w:val="nil"/>
            </w:tcBorders>
          </w:tcPr>
          <w:p w14:paraId="021C16A9" w14:textId="4C5B8E0E" w:rsidR="0053707C" w:rsidRDefault="0053707C" w:rsidP="00A60F96">
            <w:pPr>
              <w:spacing w:before="60" w:after="60"/>
              <w:jc w:val="both"/>
            </w:pPr>
            <w:r w:rsidRPr="00AD1893">
              <w:t>Mgr. Martina Bučková, Ph.D.</w:t>
            </w:r>
            <w:r>
              <w:t xml:space="preserve"> (100%</w:t>
            </w:r>
            <w:r w:rsidR="00A60F96">
              <w:t xml:space="preserve"> p</w:t>
            </w:r>
            <w:r>
              <w:t>)</w:t>
            </w:r>
          </w:p>
        </w:tc>
      </w:tr>
      <w:tr w:rsidR="0053707C" w14:paraId="5CCD0F1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8E62AF0" w14:textId="77777777" w:rsidR="0053707C" w:rsidRDefault="0053707C" w:rsidP="0053707C">
            <w:pPr>
              <w:jc w:val="both"/>
              <w:rPr>
                <w:b/>
              </w:rPr>
            </w:pPr>
            <w:r>
              <w:rPr>
                <w:b/>
              </w:rPr>
              <w:t>Stručná anotace předmětu</w:t>
            </w:r>
          </w:p>
        </w:tc>
        <w:tc>
          <w:tcPr>
            <w:tcW w:w="6949" w:type="dxa"/>
            <w:gridSpan w:val="19"/>
            <w:tcBorders>
              <w:bottom w:val="nil"/>
            </w:tcBorders>
          </w:tcPr>
          <w:p w14:paraId="610A2227" w14:textId="77777777" w:rsidR="0053707C" w:rsidRDefault="0053707C" w:rsidP="0053707C">
            <w:pPr>
              <w:jc w:val="both"/>
            </w:pPr>
          </w:p>
        </w:tc>
      </w:tr>
      <w:tr w:rsidR="0053707C" w14:paraId="03F1E02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938"/>
        </w:trPr>
        <w:tc>
          <w:tcPr>
            <w:tcW w:w="10031" w:type="dxa"/>
            <w:gridSpan w:val="23"/>
            <w:tcBorders>
              <w:top w:val="nil"/>
              <w:bottom w:val="single" w:sz="12" w:space="0" w:color="auto"/>
            </w:tcBorders>
          </w:tcPr>
          <w:p w14:paraId="41C85519" w14:textId="77777777" w:rsidR="0053707C" w:rsidRDefault="0053707C" w:rsidP="0053707C">
            <w:pPr>
              <w:jc w:val="both"/>
            </w:pPr>
            <w:r w:rsidRPr="00936891">
              <w:t xml:space="preserve">Cílem předmětu je </w:t>
            </w:r>
            <w:r>
              <w:t>prohloubit znalosti fyziologie trávení a vstřebávání živin a seznámit st</w:t>
            </w:r>
            <w:r w:rsidRPr="00936891">
              <w:t>udenty s nejnovějšími poznatky z oblasti výživy člověka</w:t>
            </w:r>
            <w:r>
              <w:t xml:space="preserve">, se zásadami racionalizace výživy, rozvést požadavky </w:t>
            </w:r>
            <w:r w:rsidRPr="00936891">
              <w:t>na výživu</w:t>
            </w:r>
            <w:r>
              <w:t xml:space="preserve"> u skupin populace se specifickými nároky na výživu.</w:t>
            </w:r>
            <w:r w:rsidRPr="00936891">
              <w:t xml:space="preserve"> </w:t>
            </w:r>
            <w:r>
              <w:t xml:space="preserve">Pozornost je věnována i rozšíření poznatků </w:t>
            </w:r>
            <w:r w:rsidRPr="00936891">
              <w:t>prevence poruch zdraví</w:t>
            </w:r>
            <w:r>
              <w:t xml:space="preserve"> a novým trendům</w:t>
            </w:r>
            <w:r w:rsidRPr="00936891">
              <w:t>.</w:t>
            </w:r>
            <w:r>
              <w:t xml:space="preserve"> </w:t>
            </w:r>
            <w:r w:rsidRPr="00070252">
              <w:t>Obsah předmětu tvoří tyto tematické celky:</w:t>
            </w:r>
          </w:p>
          <w:p w14:paraId="3D7569F6" w14:textId="77777777" w:rsidR="0053707C" w:rsidRDefault="0053707C" w:rsidP="0053707C">
            <w:pPr>
              <w:pStyle w:val="Odstavecseseznamem"/>
              <w:numPr>
                <w:ilvl w:val="0"/>
                <w:numId w:val="34"/>
              </w:numPr>
              <w:ind w:left="284" w:hanging="57"/>
              <w:jc w:val="both"/>
            </w:pPr>
            <w:r>
              <w:t xml:space="preserve">Stavba a funkce trávicího traktu. </w:t>
            </w:r>
          </w:p>
          <w:p w14:paraId="5C6EDFF4" w14:textId="77777777" w:rsidR="0053707C" w:rsidRDefault="0053707C" w:rsidP="0053707C">
            <w:pPr>
              <w:pStyle w:val="Odstavecseseznamem"/>
              <w:numPr>
                <w:ilvl w:val="0"/>
                <w:numId w:val="34"/>
              </w:numPr>
              <w:ind w:left="284" w:hanging="57"/>
              <w:jc w:val="both"/>
            </w:pPr>
            <w:r>
              <w:t xml:space="preserve">Stavba a funkce přidružených orgánů a soustav. </w:t>
            </w:r>
          </w:p>
          <w:p w14:paraId="24926876" w14:textId="77777777" w:rsidR="0053707C" w:rsidRDefault="0053707C" w:rsidP="0053707C">
            <w:pPr>
              <w:pStyle w:val="Odstavecseseznamem"/>
              <w:numPr>
                <w:ilvl w:val="0"/>
                <w:numId w:val="34"/>
              </w:numPr>
              <w:ind w:left="284" w:hanging="57"/>
              <w:jc w:val="both"/>
            </w:pPr>
            <w:r>
              <w:t xml:space="preserve">Regulace motility trávicího traktu a sekrece trávicích šťáv. </w:t>
            </w:r>
          </w:p>
          <w:p w14:paraId="1FBE4206" w14:textId="77777777" w:rsidR="0053707C" w:rsidRDefault="0053707C" w:rsidP="0053707C">
            <w:pPr>
              <w:pStyle w:val="Odstavecseseznamem"/>
              <w:numPr>
                <w:ilvl w:val="0"/>
                <w:numId w:val="34"/>
              </w:numPr>
              <w:ind w:left="284" w:hanging="57"/>
              <w:jc w:val="both"/>
            </w:pPr>
            <w:r>
              <w:t xml:space="preserve">Fyziologie trávení a vstřebávání. </w:t>
            </w:r>
          </w:p>
          <w:p w14:paraId="60F79AC6" w14:textId="77777777" w:rsidR="0053707C" w:rsidRDefault="0053707C" w:rsidP="0053707C">
            <w:pPr>
              <w:pStyle w:val="Odstavecseseznamem"/>
              <w:numPr>
                <w:ilvl w:val="0"/>
                <w:numId w:val="34"/>
              </w:numPr>
              <w:ind w:left="284" w:hanging="57"/>
              <w:jc w:val="both"/>
            </w:pPr>
            <w:r>
              <w:t xml:space="preserve">Nervová a hormonální regulace metabolismu. </w:t>
            </w:r>
          </w:p>
          <w:p w14:paraId="15F9796C" w14:textId="77777777" w:rsidR="0053707C" w:rsidRDefault="0053707C" w:rsidP="0053707C">
            <w:pPr>
              <w:pStyle w:val="Odstavecseseznamem"/>
              <w:numPr>
                <w:ilvl w:val="0"/>
                <w:numId w:val="34"/>
              </w:numPr>
              <w:ind w:left="284" w:hanging="57"/>
              <w:jc w:val="both"/>
            </w:pPr>
            <w:r>
              <w:t xml:space="preserve">Výživa obyvatelstva ČR, klady a nedostatky, možnosti jejího ovlivňování. </w:t>
            </w:r>
          </w:p>
          <w:p w14:paraId="1EB3CF65" w14:textId="77777777" w:rsidR="0053707C" w:rsidRDefault="0053707C" w:rsidP="0053707C">
            <w:pPr>
              <w:pStyle w:val="Odstavecseseznamem"/>
              <w:numPr>
                <w:ilvl w:val="0"/>
                <w:numId w:val="34"/>
              </w:numPr>
              <w:ind w:left="284" w:hanging="57"/>
              <w:jc w:val="both"/>
            </w:pPr>
            <w:r>
              <w:t xml:space="preserve">Sledování a posuzování zdravotně výživového stavu populace. </w:t>
            </w:r>
          </w:p>
          <w:p w14:paraId="73282124" w14:textId="77777777" w:rsidR="0053707C" w:rsidRDefault="0053707C" w:rsidP="0053707C">
            <w:pPr>
              <w:pStyle w:val="Odstavecseseznamem"/>
              <w:numPr>
                <w:ilvl w:val="0"/>
                <w:numId w:val="34"/>
              </w:numPr>
              <w:ind w:left="284" w:hanging="57"/>
              <w:jc w:val="both"/>
            </w:pPr>
            <w:r>
              <w:t xml:space="preserve">Zásady pro racionalizaci výživy. </w:t>
            </w:r>
          </w:p>
          <w:p w14:paraId="658C5EE8" w14:textId="77777777" w:rsidR="0053707C" w:rsidRDefault="0053707C" w:rsidP="0053707C">
            <w:pPr>
              <w:pStyle w:val="Odstavecseseznamem"/>
              <w:numPr>
                <w:ilvl w:val="0"/>
                <w:numId w:val="34"/>
              </w:numPr>
              <w:ind w:left="284" w:hanging="57"/>
              <w:jc w:val="both"/>
            </w:pPr>
            <w:r>
              <w:t xml:space="preserve">Výživa vybraných skupin populace. </w:t>
            </w:r>
          </w:p>
          <w:p w14:paraId="5521DBCC" w14:textId="77777777" w:rsidR="0053707C" w:rsidRDefault="0053707C" w:rsidP="0053707C">
            <w:pPr>
              <w:pStyle w:val="Odstavecseseznamem"/>
              <w:numPr>
                <w:ilvl w:val="0"/>
                <w:numId w:val="34"/>
              </w:numPr>
              <w:ind w:left="284" w:hanging="57"/>
              <w:jc w:val="both"/>
            </w:pPr>
            <w:r>
              <w:t xml:space="preserve">Výživa a prevence poruch zdraví. </w:t>
            </w:r>
          </w:p>
          <w:p w14:paraId="0EFA0212" w14:textId="77777777" w:rsidR="0053707C" w:rsidRDefault="0053707C" w:rsidP="0053707C">
            <w:pPr>
              <w:pStyle w:val="Odstavecseseznamem"/>
              <w:numPr>
                <w:ilvl w:val="0"/>
                <w:numId w:val="34"/>
              </w:numPr>
              <w:ind w:left="284" w:hanging="57"/>
              <w:jc w:val="both"/>
            </w:pPr>
            <w:r>
              <w:t xml:space="preserve">Základní skupiny potravin a jejich nutriční hodnocení. </w:t>
            </w:r>
          </w:p>
          <w:p w14:paraId="282E21AA" w14:textId="77777777" w:rsidR="0053707C" w:rsidRDefault="0053707C" w:rsidP="0053707C">
            <w:pPr>
              <w:pStyle w:val="Odstavecseseznamem"/>
              <w:numPr>
                <w:ilvl w:val="0"/>
                <w:numId w:val="34"/>
              </w:numPr>
              <w:ind w:left="284" w:hanging="57"/>
              <w:jc w:val="both"/>
            </w:pPr>
            <w:r>
              <w:t xml:space="preserve">Alternativní způsoby stravování. </w:t>
            </w:r>
          </w:p>
          <w:p w14:paraId="0CCE4849" w14:textId="77777777" w:rsidR="0053707C" w:rsidRDefault="0053707C" w:rsidP="0053707C">
            <w:pPr>
              <w:pStyle w:val="Odstavecseseznamem"/>
              <w:numPr>
                <w:ilvl w:val="0"/>
                <w:numId w:val="34"/>
              </w:numPr>
              <w:ind w:left="284" w:hanging="57"/>
              <w:jc w:val="both"/>
            </w:pPr>
            <w:r>
              <w:t xml:space="preserve">Význam doplňků stravy ve výživě. </w:t>
            </w:r>
          </w:p>
          <w:p w14:paraId="60B7BD9B" w14:textId="77777777" w:rsidR="0053707C" w:rsidRDefault="0053707C" w:rsidP="0053707C">
            <w:pPr>
              <w:pStyle w:val="Odstavecseseznamem"/>
              <w:numPr>
                <w:ilvl w:val="0"/>
                <w:numId w:val="34"/>
              </w:numPr>
              <w:ind w:left="284" w:hanging="57"/>
              <w:jc w:val="both"/>
            </w:pPr>
            <w:r>
              <w:t>Nové směry ve výživě.</w:t>
            </w:r>
          </w:p>
        </w:tc>
      </w:tr>
      <w:tr w:rsidR="0053707C" w14:paraId="7833EC0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65"/>
        </w:trPr>
        <w:tc>
          <w:tcPr>
            <w:tcW w:w="3649" w:type="dxa"/>
            <w:gridSpan w:val="6"/>
            <w:tcBorders>
              <w:top w:val="nil"/>
              <w:bottom w:val="single" w:sz="4" w:space="0" w:color="00000A"/>
            </w:tcBorders>
            <w:shd w:val="clear" w:color="auto" w:fill="F7CAAC"/>
          </w:tcPr>
          <w:p w14:paraId="71309014" w14:textId="77777777" w:rsidR="0053707C" w:rsidRDefault="0053707C" w:rsidP="0053707C">
            <w:pPr>
              <w:jc w:val="both"/>
            </w:pPr>
            <w:r>
              <w:rPr>
                <w:b/>
              </w:rPr>
              <w:t>Studijní literatura a studijní pomůcky</w:t>
            </w:r>
          </w:p>
        </w:tc>
        <w:tc>
          <w:tcPr>
            <w:tcW w:w="6382" w:type="dxa"/>
            <w:gridSpan w:val="17"/>
            <w:tcBorders>
              <w:top w:val="nil"/>
              <w:bottom w:val="nil"/>
            </w:tcBorders>
          </w:tcPr>
          <w:p w14:paraId="6F1448A6" w14:textId="77777777" w:rsidR="0053707C" w:rsidRDefault="0053707C" w:rsidP="0053707C">
            <w:pPr>
              <w:jc w:val="both"/>
            </w:pPr>
          </w:p>
        </w:tc>
      </w:tr>
      <w:tr w:rsidR="0053707C" w14:paraId="711AF4D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497"/>
        </w:trPr>
        <w:tc>
          <w:tcPr>
            <w:tcW w:w="10031" w:type="dxa"/>
            <w:gridSpan w:val="23"/>
            <w:tcBorders>
              <w:top w:val="nil"/>
            </w:tcBorders>
          </w:tcPr>
          <w:p w14:paraId="7AF2E61D" w14:textId="77777777" w:rsidR="0053707C" w:rsidRPr="00676B76" w:rsidRDefault="0053707C" w:rsidP="0053707C">
            <w:pPr>
              <w:jc w:val="both"/>
              <w:rPr>
                <w:u w:val="single"/>
              </w:rPr>
            </w:pPr>
            <w:r w:rsidRPr="00676B76">
              <w:rPr>
                <w:u w:val="single"/>
              </w:rPr>
              <w:t>Povinná literatura:</w:t>
            </w:r>
          </w:p>
          <w:p w14:paraId="12A65334" w14:textId="77777777" w:rsidR="008D1024" w:rsidRDefault="008D1024" w:rsidP="008D1024">
            <w:pPr>
              <w:jc w:val="both"/>
            </w:pPr>
            <w:r>
              <w:t>Výukové materiály v anglickém jazyce poskytnuté vyučujícím.</w:t>
            </w:r>
          </w:p>
          <w:p w14:paraId="2BF6921F" w14:textId="77777777" w:rsidR="00113B4D" w:rsidRDefault="00113B4D" w:rsidP="00113B4D">
            <w:pPr>
              <w:jc w:val="both"/>
            </w:pPr>
            <w:r>
              <w:t xml:space="preserve">ALLEN, L., </w:t>
            </w:r>
            <w:r w:rsidRPr="00823E42">
              <w:t>CABALLERO</w:t>
            </w:r>
            <w:r>
              <w:t>, B.,</w:t>
            </w:r>
            <w:r w:rsidRPr="00823E42">
              <w:t xml:space="preserve"> PRENTICE</w:t>
            </w:r>
            <w:r>
              <w:t>, A</w:t>
            </w:r>
            <w:r w:rsidRPr="00823E42">
              <w:t xml:space="preserve">. Encyclopedia of </w:t>
            </w:r>
            <w:r>
              <w:t>Human N</w:t>
            </w:r>
            <w:r w:rsidRPr="00823E42">
              <w:t xml:space="preserve">utrition. 2nd </w:t>
            </w:r>
            <w:r>
              <w:t>E</w:t>
            </w:r>
            <w:r w:rsidRPr="00823E42">
              <w:t>d. Amste</w:t>
            </w:r>
            <w:r>
              <w:t xml:space="preserve">rdam: Elsevier/Academic Press, </w:t>
            </w:r>
            <w:r w:rsidRPr="00823E42">
              <w:t>2005. ISBN 0121501108.</w:t>
            </w:r>
          </w:p>
          <w:p w14:paraId="58EDFB05" w14:textId="77777777" w:rsidR="008D1024" w:rsidRDefault="008D1024" w:rsidP="008D1024">
            <w:pPr>
              <w:jc w:val="both"/>
            </w:pPr>
          </w:p>
          <w:p w14:paraId="52E76C77" w14:textId="77777777" w:rsidR="0053707C" w:rsidRPr="00676B76" w:rsidRDefault="0053707C" w:rsidP="0053707C">
            <w:pPr>
              <w:jc w:val="both"/>
              <w:rPr>
                <w:u w:val="single"/>
              </w:rPr>
            </w:pPr>
            <w:r w:rsidRPr="00676B76">
              <w:rPr>
                <w:u w:val="single"/>
              </w:rPr>
              <w:t>Doporučená literatura:</w:t>
            </w:r>
          </w:p>
          <w:p w14:paraId="2729291D" w14:textId="5334BFB4" w:rsidR="009D4000" w:rsidRDefault="0053707C" w:rsidP="006B1106">
            <w:pPr>
              <w:jc w:val="both"/>
            </w:pPr>
            <w:r>
              <w:t xml:space="preserve">BERDANIER, </w:t>
            </w:r>
            <w:proofErr w:type="gramStart"/>
            <w:r>
              <w:t>C.</w:t>
            </w:r>
            <w:r w:rsidRPr="00823E42">
              <w:t>D.</w:t>
            </w:r>
            <w:r>
              <w:t xml:space="preserve">, </w:t>
            </w:r>
            <w:r w:rsidRPr="00823E42">
              <w:t>BERDANIER</w:t>
            </w:r>
            <w:proofErr w:type="gramEnd"/>
            <w:r>
              <w:t>, L</w:t>
            </w:r>
            <w:r w:rsidRPr="00823E42">
              <w:t xml:space="preserve">. Advanced </w:t>
            </w:r>
            <w:r>
              <w:t>N</w:t>
            </w:r>
            <w:r w:rsidRPr="00823E42">
              <w:t xml:space="preserve">utrition: </w:t>
            </w:r>
            <w:r>
              <w:t>M</w:t>
            </w:r>
            <w:r w:rsidRPr="00823E42">
              <w:t xml:space="preserve">acronutrients, </w:t>
            </w:r>
            <w:r>
              <w:t>M</w:t>
            </w:r>
            <w:r w:rsidRPr="00823E42">
              <w:t xml:space="preserve">icronutrients, and </w:t>
            </w:r>
            <w:r>
              <w:t>M</w:t>
            </w:r>
            <w:r w:rsidRPr="00823E42">
              <w:t xml:space="preserve">etabolism. </w:t>
            </w:r>
            <w:r>
              <w:t>2nd Ed</w:t>
            </w:r>
            <w:r w:rsidRPr="00823E42">
              <w:t>. Boca Raton: CRC Press, Taylor &amp; Francis Group, 2015. ISBN 978-1-4822-0517-6.</w:t>
            </w:r>
          </w:p>
        </w:tc>
      </w:tr>
      <w:tr w:rsidR="0053707C" w14:paraId="602F17B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top w:val="single" w:sz="12" w:space="0" w:color="auto"/>
              <w:left w:val="single" w:sz="2" w:space="0" w:color="auto"/>
              <w:bottom w:val="single" w:sz="2" w:space="0" w:color="auto"/>
              <w:right w:val="single" w:sz="2" w:space="0" w:color="auto"/>
            </w:tcBorders>
            <w:shd w:val="clear" w:color="auto" w:fill="F7CAAC"/>
          </w:tcPr>
          <w:p w14:paraId="322F6B2B" w14:textId="77777777" w:rsidR="0053707C" w:rsidRDefault="0053707C" w:rsidP="0053707C">
            <w:pPr>
              <w:jc w:val="center"/>
              <w:rPr>
                <w:b/>
              </w:rPr>
            </w:pPr>
            <w:r>
              <w:rPr>
                <w:b/>
              </w:rPr>
              <w:t>Informace ke kombinované nebo distanční formě</w:t>
            </w:r>
          </w:p>
        </w:tc>
      </w:tr>
      <w:tr w:rsidR="0053707C" w14:paraId="419920E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4781" w:type="dxa"/>
            <w:gridSpan w:val="8"/>
            <w:tcBorders>
              <w:top w:val="single" w:sz="2" w:space="0" w:color="auto"/>
            </w:tcBorders>
            <w:shd w:val="clear" w:color="auto" w:fill="F7CAAC"/>
          </w:tcPr>
          <w:p w14:paraId="09AE22E0" w14:textId="77777777" w:rsidR="0053707C" w:rsidRDefault="0053707C" w:rsidP="0053707C">
            <w:pPr>
              <w:jc w:val="both"/>
            </w:pPr>
          </w:p>
        </w:tc>
        <w:tc>
          <w:tcPr>
            <w:tcW w:w="888" w:type="dxa"/>
            <w:gridSpan w:val="2"/>
            <w:tcBorders>
              <w:top w:val="single" w:sz="2" w:space="0" w:color="auto"/>
            </w:tcBorders>
          </w:tcPr>
          <w:p w14:paraId="787C98DA" w14:textId="5B2F35FE" w:rsidR="0053707C" w:rsidRDefault="0053707C" w:rsidP="0053707C">
            <w:pPr>
              <w:jc w:val="center"/>
            </w:pPr>
          </w:p>
        </w:tc>
        <w:tc>
          <w:tcPr>
            <w:tcW w:w="4362" w:type="dxa"/>
            <w:gridSpan w:val="13"/>
            <w:tcBorders>
              <w:top w:val="single" w:sz="2" w:space="0" w:color="auto"/>
            </w:tcBorders>
            <w:shd w:val="clear" w:color="auto" w:fill="F7CAAC"/>
          </w:tcPr>
          <w:p w14:paraId="5F00ED36" w14:textId="77777777" w:rsidR="0053707C" w:rsidRDefault="0053707C" w:rsidP="0053707C">
            <w:pPr>
              <w:jc w:val="both"/>
              <w:rPr>
                <w:b/>
              </w:rPr>
            </w:pPr>
            <w:r>
              <w:rPr>
                <w:b/>
              </w:rPr>
              <w:t xml:space="preserve">hodin </w:t>
            </w:r>
          </w:p>
        </w:tc>
      </w:tr>
      <w:tr w:rsidR="0053707C" w14:paraId="24853AF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shd w:val="clear" w:color="auto" w:fill="F7CAAC"/>
          </w:tcPr>
          <w:p w14:paraId="2A915561" w14:textId="77777777" w:rsidR="0053707C" w:rsidRDefault="0053707C" w:rsidP="0053707C">
            <w:pPr>
              <w:jc w:val="both"/>
              <w:rPr>
                <w:b/>
              </w:rPr>
            </w:pPr>
            <w:r>
              <w:rPr>
                <w:b/>
              </w:rPr>
              <w:t>Informace o způsobu kontaktu s vyučujícím</w:t>
            </w:r>
          </w:p>
        </w:tc>
      </w:tr>
      <w:tr w:rsidR="0053707C" w14:paraId="2AA75B5B"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373"/>
        </w:trPr>
        <w:tc>
          <w:tcPr>
            <w:tcW w:w="10031" w:type="dxa"/>
            <w:gridSpan w:val="23"/>
          </w:tcPr>
          <w:p w14:paraId="535E4C02" w14:textId="77777777" w:rsidR="0053707C" w:rsidRDefault="0053707C" w:rsidP="0053707C">
            <w:pPr>
              <w:jc w:val="both"/>
            </w:pPr>
          </w:p>
          <w:p w14:paraId="3D3745CA" w14:textId="77777777" w:rsidR="00232C05" w:rsidRDefault="00232C05" w:rsidP="0053707C">
            <w:pPr>
              <w:jc w:val="both"/>
            </w:pPr>
          </w:p>
          <w:p w14:paraId="0C7D1B2C" w14:textId="77777777" w:rsidR="00232C05" w:rsidRDefault="00232C05" w:rsidP="0053707C">
            <w:pPr>
              <w:jc w:val="both"/>
            </w:pPr>
          </w:p>
          <w:p w14:paraId="3D7E1B0D" w14:textId="77777777" w:rsidR="009D4000" w:rsidRDefault="009D4000" w:rsidP="0053707C">
            <w:pPr>
              <w:jc w:val="both"/>
            </w:pPr>
          </w:p>
          <w:p w14:paraId="29E09139" w14:textId="77777777" w:rsidR="009D4000" w:rsidRDefault="009D4000" w:rsidP="0053707C">
            <w:pPr>
              <w:jc w:val="both"/>
            </w:pPr>
          </w:p>
          <w:p w14:paraId="09AA999E" w14:textId="77777777" w:rsidR="006B1106" w:rsidRDefault="006B1106" w:rsidP="0053707C">
            <w:pPr>
              <w:jc w:val="both"/>
            </w:pPr>
          </w:p>
          <w:p w14:paraId="273006D5" w14:textId="77777777" w:rsidR="009D4000" w:rsidRDefault="009D4000" w:rsidP="0053707C">
            <w:pPr>
              <w:jc w:val="both"/>
            </w:pPr>
          </w:p>
          <w:p w14:paraId="7882EC06" w14:textId="77777777" w:rsidR="009D4000" w:rsidRDefault="009D4000" w:rsidP="0053707C">
            <w:pPr>
              <w:jc w:val="both"/>
            </w:pPr>
          </w:p>
          <w:p w14:paraId="368810B8" w14:textId="77777777" w:rsidR="00232C05" w:rsidRDefault="00232C05" w:rsidP="0053707C">
            <w:pPr>
              <w:jc w:val="both"/>
            </w:pPr>
          </w:p>
          <w:p w14:paraId="159C7D7D" w14:textId="77777777" w:rsidR="0053707C" w:rsidRDefault="0053707C" w:rsidP="0053707C">
            <w:pPr>
              <w:jc w:val="both"/>
            </w:pPr>
          </w:p>
          <w:p w14:paraId="6396C8EF" w14:textId="77777777" w:rsidR="00113B4D" w:rsidRPr="00A86262" w:rsidRDefault="00113B4D" w:rsidP="0053707C">
            <w:pPr>
              <w:jc w:val="both"/>
            </w:pPr>
          </w:p>
        </w:tc>
      </w:tr>
      <w:tr w:rsidR="0053707C" w14:paraId="51F9F1AB"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bottom w:val="double" w:sz="4" w:space="0" w:color="auto"/>
            </w:tcBorders>
            <w:shd w:val="clear" w:color="auto" w:fill="BDD6EE"/>
          </w:tcPr>
          <w:p w14:paraId="7168866D" w14:textId="77777777" w:rsidR="0053707C" w:rsidRDefault="0053707C" w:rsidP="0053707C">
            <w:pPr>
              <w:jc w:val="both"/>
              <w:rPr>
                <w:b/>
                <w:sz w:val="28"/>
              </w:rPr>
            </w:pPr>
            <w:r>
              <w:lastRenderedPageBreak/>
              <w:br w:type="page"/>
            </w:r>
            <w:r>
              <w:br w:type="page"/>
            </w:r>
            <w:r>
              <w:rPr>
                <w:b/>
                <w:sz w:val="28"/>
              </w:rPr>
              <w:t>B-III – Charakteristika studijního předmětu</w:t>
            </w:r>
          </w:p>
        </w:tc>
      </w:tr>
      <w:tr w:rsidR="0053707C" w14:paraId="51210F6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tcBorders>
              <w:top w:val="double" w:sz="4" w:space="0" w:color="auto"/>
            </w:tcBorders>
            <w:shd w:val="clear" w:color="auto" w:fill="F7CAAC"/>
          </w:tcPr>
          <w:p w14:paraId="7CB90083" w14:textId="77777777" w:rsidR="0053707C" w:rsidRDefault="0053707C" w:rsidP="0053707C">
            <w:pPr>
              <w:jc w:val="both"/>
              <w:rPr>
                <w:b/>
              </w:rPr>
            </w:pPr>
            <w:r>
              <w:rPr>
                <w:b/>
              </w:rPr>
              <w:t>Název studijního předmětu</w:t>
            </w:r>
          </w:p>
        </w:tc>
        <w:tc>
          <w:tcPr>
            <w:tcW w:w="6949" w:type="dxa"/>
            <w:gridSpan w:val="19"/>
            <w:tcBorders>
              <w:top w:val="double" w:sz="4" w:space="0" w:color="auto"/>
            </w:tcBorders>
          </w:tcPr>
          <w:p w14:paraId="6055A829" w14:textId="6B363431" w:rsidR="0053707C" w:rsidRPr="00A71D37" w:rsidRDefault="00232C05" w:rsidP="0053707C">
            <w:pPr>
              <w:jc w:val="both"/>
              <w:rPr>
                <w:b/>
              </w:rPr>
            </w:pPr>
            <w:bookmarkStart w:id="599" w:name="Stab_a_emul_v_potr"/>
            <w:bookmarkEnd w:id="599"/>
            <w:r w:rsidRPr="00232C05">
              <w:rPr>
                <w:b/>
              </w:rPr>
              <w:t>Food Stabilisers and Emulsifiers</w:t>
            </w:r>
          </w:p>
        </w:tc>
      </w:tr>
      <w:tr w:rsidR="0053707C" w14:paraId="4645FC1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C599CF7" w14:textId="77777777" w:rsidR="0053707C" w:rsidRDefault="0053707C" w:rsidP="0053707C">
            <w:pPr>
              <w:jc w:val="both"/>
              <w:rPr>
                <w:b/>
              </w:rPr>
            </w:pPr>
            <w:r>
              <w:rPr>
                <w:b/>
              </w:rPr>
              <w:t>Typ předmětu</w:t>
            </w:r>
          </w:p>
        </w:tc>
        <w:tc>
          <w:tcPr>
            <w:tcW w:w="3402" w:type="dxa"/>
            <w:gridSpan w:val="9"/>
          </w:tcPr>
          <w:p w14:paraId="14E79DCE" w14:textId="77777777" w:rsidR="0053707C" w:rsidRDefault="0053707C" w:rsidP="0053707C">
            <w:pPr>
              <w:jc w:val="both"/>
            </w:pPr>
            <w:r>
              <w:t>povinně volitelný</w:t>
            </w:r>
          </w:p>
        </w:tc>
        <w:tc>
          <w:tcPr>
            <w:tcW w:w="2692" w:type="dxa"/>
            <w:gridSpan w:val="6"/>
            <w:shd w:val="clear" w:color="auto" w:fill="F7CAAC"/>
          </w:tcPr>
          <w:p w14:paraId="149D94DF" w14:textId="77777777" w:rsidR="0053707C" w:rsidRDefault="0053707C" w:rsidP="0053707C">
            <w:pPr>
              <w:jc w:val="both"/>
            </w:pPr>
            <w:r>
              <w:rPr>
                <w:b/>
              </w:rPr>
              <w:t>doporučený ročník / semestr</w:t>
            </w:r>
          </w:p>
        </w:tc>
        <w:tc>
          <w:tcPr>
            <w:tcW w:w="855" w:type="dxa"/>
            <w:gridSpan w:val="4"/>
          </w:tcPr>
          <w:p w14:paraId="7C64E8DA" w14:textId="77777777" w:rsidR="0053707C" w:rsidRDefault="0053707C" w:rsidP="0053707C">
            <w:pPr>
              <w:jc w:val="both"/>
            </w:pPr>
            <w:r>
              <w:t>2/ZS</w:t>
            </w:r>
          </w:p>
        </w:tc>
      </w:tr>
      <w:tr w:rsidR="0053707C" w14:paraId="3AF8BA2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05E4D2CE" w14:textId="77777777" w:rsidR="0053707C" w:rsidRDefault="0053707C" w:rsidP="0053707C">
            <w:pPr>
              <w:jc w:val="both"/>
              <w:rPr>
                <w:b/>
              </w:rPr>
            </w:pPr>
            <w:r>
              <w:rPr>
                <w:b/>
              </w:rPr>
              <w:t>Rozsah studijního předmětu</w:t>
            </w:r>
          </w:p>
        </w:tc>
        <w:tc>
          <w:tcPr>
            <w:tcW w:w="1699" w:type="dxa"/>
            <w:gridSpan w:val="4"/>
          </w:tcPr>
          <w:p w14:paraId="3677D126" w14:textId="4253B4C3" w:rsidR="0053707C" w:rsidRDefault="0053707C" w:rsidP="00A60F96">
            <w:pPr>
              <w:jc w:val="both"/>
            </w:pPr>
            <w:r>
              <w:t>28p+14s</w:t>
            </w:r>
            <w:r w:rsidR="00A60F96">
              <w:t>+0l</w:t>
            </w:r>
          </w:p>
        </w:tc>
        <w:tc>
          <w:tcPr>
            <w:tcW w:w="888" w:type="dxa"/>
            <w:gridSpan w:val="2"/>
            <w:shd w:val="clear" w:color="auto" w:fill="F7CAAC"/>
          </w:tcPr>
          <w:p w14:paraId="2D9F6E01" w14:textId="77777777" w:rsidR="0053707C" w:rsidRDefault="0053707C" w:rsidP="0053707C">
            <w:pPr>
              <w:jc w:val="both"/>
              <w:rPr>
                <w:b/>
              </w:rPr>
            </w:pPr>
            <w:r>
              <w:rPr>
                <w:b/>
              </w:rPr>
              <w:t xml:space="preserve">hod. </w:t>
            </w:r>
          </w:p>
        </w:tc>
        <w:tc>
          <w:tcPr>
            <w:tcW w:w="815" w:type="dxa"/>
            <w:gridSpan w:val="3"/>
          </w:tcPr>
          <w:p w14:paraId="584BF5FA" w14:textId="4BC4A72C" w:rsidR="0053707C" w:rsidRDefault="00A60F96" w:rsidP="0053707C">
            <w:pPr>
              <w:jc w:val="both"/>
            </w:pPr>
            <w:r>
              <w:t>42</w:t>
            </w:r>
          </w:p>
        </w:tc>
        <w:tc>
          <w:tcPr>
            <w:tcW w:w="2153" w:type="dxa"/>
            <w:gridSpan w:val="4"/>
            <w:shd w:val="clear" w:color="auto" w:fill="F7CAAC"/>
          </w:tcPr>
          <w:p w14:paraId="75285AF3" w14:textId="77777777" w:rsidR="0053707C" w:rsidRDefault="0053707C" w:rsidP="0053707C">
            <w:pPr>
              <w:jc w:val="both"/>
              <w:rPr>
                <w:b/>
              </w:rPr>
            </w:pPr>
            <w:r>
              <w:rPr>
                <w:b/>
              </w:rPr>
              <w:t>kreditů</w:t>
            </w:r>
          </w:p>
        </w:tc>
        <w:tc>
          <w:tcPr>
            <w:tcW w:w="1394" w:type="dxa"/>
            <w:gridSpan w:val="6"/>
          </w:tcPr>
          <w:p w14:paraId="28360208" w14:textId="524E3181" w:rsidR="0053707C" w:rsidRDefault="00A60F96" w:rsidP="0053707C">
            <w:pPr>
              <w:jc w:val="both"/>
            </w:pPr>
            <w:r>
              <w:t>3</w:t>
            </w:r>
          </w:p>
        </w:tc>
      </w:tr>
      <w:tr w:rsidR="0053707C" w14:paraId="71A6B35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30A74C8" w14:textId="77777777" w:rsidR="0053707C" w:rsidRDefault="0053707C" w:rsidP="0053707C">
            <w:pPr>
              <w:jc w:val="both"/>
              <w:rPr>
                <w:b/>
                <w:sz w:val="22"/>
              </w:rPr>
            </w:pPr>
            <w:r>
              <w:rPr>
                <w:b/>
              </w:rPr>
              <w:t>Prerekvizity, korekvizity, ekvivalence</w:t>
            </w:r>
          </w:p>
        </w:tc>
        <w:tc>
          <w:tcPr>
            <w:tcW w:w="6949" w:type="dxa"/>
            <w:gridSpan w:val="19"/>
          </w:tcPr>
          <w:p w14:paraId="732F1E34" w14:textId="77777777" w:rsidR="0053707C" w:rsidRDefault="0053707C" w:rsidP="0053707C">
            <w:pPr>
              <w:jc w:val="both"/>
            </w:pPr>
          </w:p>
        </w:tc>
      </w:tr>
      <w:tr w:rsidR="0053707C" w14:paraId="7AF486F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233AF396" w14:textId="77777777" w:rsidR="0053707C" w:rsidRDefault="0053707C" w:rsidP="0053707C">
            <w:pPr>
              <w:jc w:val="both"/>
              <w:rPr>
                <w:b/>
              </w:rPr>
            </w:pPr>
            <w:r>
              <w:rPr>
                <w:b/>
              </w:rPr>
              <w:t>Způsob ověření studijních výsledků</w:t>
            </w:r>
          </w:p>
        </w:tc>
        <w:tc>
          <w:tcPr>
            <w:tcW w:w="3402" w:type="dxa"/>
            <w:gridSpan w:val="9"/>
          </w:tcPr>
          <w:p w14:paraId="279F9963" w14:textId="77777777" w:rsidR="0053707C" w:rsidRDefault="0053707C" w:rsidP="0053707C">
            <w:pPr>
              <w:jc w:val="both"/>
            </w:pPr>
            <w:r>
              <w:t>zápočet, zkouška</w:t>
            </w:r>
          </w:p>
        </w:tc>
        <w:tc>
          <w:tcPr>
            <w:tcW w:w="1557" w:type="dxa"/>
            <w:gridSpan w:val="2"/>
            <w:shd w:val="clear" w:color="auto" w:fill="F7CAAC"/>
          </w:tcPr>
          <w:p w14:paraId="30CC20EA" w14:textId="77777777" w:rsidR="0053707C" w:rsidRDefault="0053707C" w:rsidP="0053707C">
            <w:pPr>
              <w:jc w:val="both"/>
              <w:rPr>
                <w:b/>
              </w:rPr>
            </w:pPr>
            <w:r>
              <w:rPr>
                <w:b/>
              </w:rPr>
              <w:t>Forma výuky</w:t>
            </w:r>
          </w:p>
        </w:tc>
        <w:tc>
          <w:tcPr>
            <w:tcW w:w="1990" w:type="dxa"/>
            <w:gridSpan w:val="8"/>
          </w:tcPr>
          <w:p w14:paraId="22178275" w14:textId="77777777" w:rsidR="0053707C" w:rsidRDefault="0053707C" w:rsidP="0053707C">
            <w:pPr>
              <w:jc w:val="both"/>
            </w:pPr>
            <w:r>
              <w:t>přednášky, semináře</w:t>
            </w:r>
          </w:p>
        </w:tc>
      </w:tr>
      <w:tr w:rsidR="0053707C" w14:paraId="7126004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11EB7280" w14:textId="77777777" w:rsidR="0053707C" w:rsidRDefault="0053707C" w:rsidP="0053707C">
            <w:pPr>
              <w:jc w:val="both"/>
              <w:rPr>
                <w:b/>
              </w:rPr>
            </w:pPr>
            <w:r>
              <w:rPr>
                <w:b/>
              </w:rPr>
              <w:t>Forma způsobu ověření studijních výsledků a další požadavky na studenta</w:t>
            </w:r>
          </w:p>
        </w:tc>
        <w:tc>
          <w:tcPr>
            <w:tcW w:w="6949" w:type="dxa"/>
            <w:gridSpan w:val="19"/>
            <w:tcBorders>
              <w:bottom w:val="single" w:sz="4" w:space="0" w:color="00000A"/>
            </w:tcBorders>
          </w:tcPr>
          <w:p w14:paraId="10946335" w14:textId="77777777" w:rsidR="0053707C" w:rsidRPr="00934F48" w:rsidRDefault="0053707C" w:rsidP="0053707C">
            <w:pPr>
              <w:jc w:val="both"/>
            </w:pPr>
            <w:r w:rsidRPr="00D43643">
              <w:t>Zápočet:</w:t>
            </w:r>
            <w:r>
              <w:t xml:space="preserve"> </w:t>
            </w:r>
            <w:r w:rsidRPr="00934F48">
              <w:t>minimálně 90% účast na seminářích.</w:t>
            </w:r>
          </w:p>
          <w:p w14:paraId="27AE9F67" w14:textId="77777777" w:rsidR="0053707C" w:rsidRDefault="0053707C" w:rsidP="0053707C">
            <w:pPr>
              <w:jc w:val="both"/>
            </w:pPr>
            <w:r w:rsidRPr="00934F48">
              <w:t>Zkouška: písemná</w:t>
            </w:r>
            <w:r>
              <w:t xml:space="preserve"> a ústní - prokázání dostatečné znalosti probíraných témat a schopnosti aplikovat získané znalosti při řešení technologického problému.</w:t>
            </w:r>
          </w:p>
        </w:tc>
      </w:tr>
      <w:tr w:rsidR="0053707C" w14:paraId="6838A83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97"/>
        </w:trPr>
        <w:tc>
          <w:tcPr>
            <w:tcW w:w="3082" w:type="dxa"/>
            <w:gridSpan w:val="4"/>
            <w:tcBorders>
              <w:top w:val="nil"/>
            </w:tcBorders>
            <w:shd w:val="clear" w:color="auto" w:fill="F7CAAC"/>
          </w:tcPr>
          <w:p w14:paraId="59E52657" w14:textId="77777777" w:rsidR="0053707C" w:rsidRDefault="0053707C" w:rsidP="0053707C">
            <w:pPr>
              <w:jc w:val="both"/>
              <w:rPr>
                <w:b/>
              </w:rPr>
            </w:pPr>
            <w:r>
              <w:rPr>
                <w:b/>
              </w:rPr>
              <w:t>Garant předmětu</w:t>
            </w:r>
          </w:p>
        </w:tc>
        <w:tc>
          <w:tcPr>
            <w:tcW w:w="6949" w:type="dxa"/>
            <w:gridSpan w:val="19"/>
            <w:tcBorders>
              <w:top w:val="single" w:sz="4" w:space="0" w:color="00000A"/>
            </w:tcBorders>
          </w:tcPr>
          <w:p w14:paraId="46FCB856" w14:textId="34151C62" w:rsidR="0053707C" w:rsidRDefault="0053707C" w:rsidP="0053707C">
            <w:pPr>
              <w:jc w:val="both"/>
            </w:pPr>
          </w:p>
        </w:tc>
      </w:tr>
      <w:tr w:rsidR="0053707C" w14:paraId="391370B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43"/>
        </w:trPr>
        <w:tc>
          <w:tcPr>
            <w:tcW w:w="3082" w:type="dxa"/>
            <w:gridSpan w:val="4"/>
            <w:tcBorders>
              <w:top w:val="nil"/>
            </w:tcBorders>
            <w:shd w:val="clear" w:color="auto" w:fill="F7CAAC"/>
          </w:tcPr>
          <w:p w14:paraId="60991752" w14:textId="77777777" w:rsidR="0053707C" w:rsidRDefault="0053707C" w:rsidP="0053707C">
            <w:pPr>
              <w:jc w:val="both"/>
              <w:rPr>
                <w:b/>
              </w:rPr>
            </w:pPr>
            <w:r>
              <w:rPr>
                <w:b/>
              </w:rPr>
              <w:t>Zapojení garanta do výuky předmětu</w:t>
            </w:r>
          </w:p>
        </w:tc>
        <w:tc>
          <w:tcPr>
            <w:tcW w:w="6949" w:type="dxa"/>
            <w:gridSpan w:val="19"/>
            <w:tcBorders>
              <w:top w:val="nil"/>
            </w:tcBorders>
          </w:tcPr>
          <w:p w14:paraId="6C20957B" w14:textId="48391D11" w:rsidR="0053707C" w:rsidRDefault="0053707C" w:rsidP="0053707C">
            <w:pPr>
              <w:jc w:val="both"/>
            </w:pPr>
          </w:p>
        </w:tc>
      </w:tr>
      <w:tr w:rsidR="0053707C" w14:paraId="0A55789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9D7FF03" w14:textId="77777777" w:rsidR="0053707C" w:rsidRDefault="0053707C" w:rsidP="0053707C">
            <w:pPr>
              <w:jc w:val="both"/>
              <w:rPr>
                <w:b/>
              </w:rPr>
            </w:pPr>
            <w:r>
              <w:rPr>
                <w:b/>
              </w:rPr>
              <w:t>Vyučující</w:t>
            </w:r>
          </w:p>
        </w:tc>
        <w:tc>
          <w:tcPr>
            <w:tcW w:w="6949" w:type="dxa"/>
            <w:gridSpan w:val="19"/>
            <w:tcBorders>
              <w:bottom w:val="nil"/>
            </w:tcBorders>
          </w:tcPr>
          <w:p w14:paraId="2E5EEA76" w14:textId="77777777" w:rsidR="0053707C" w:rsidRDefault="0053707C" w:rsidP="0053707C">
            <w:pPr>
              <w:jc w:val="both"/>
            </w:pPr>
          </w:p>
        </w:tc>
      </w:tr>
      <w:tr w:rsidR="0053707C" w14:paraId="0F41881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00"/>
        </w:trPr>
        <w:tc>
          <w:tcPr>
            <w:tcW w:w="10031" w:type="dxa"/>
            <w:gridSpan w:val="23"/>
            <w:tcBorders>
              <w:top w:val="nil"/>
            </w:tcBorders>
          </w:tcPr>
          <w:p w14:paraId="0BFF72BA" w14:textId="6FFFAD52" w:rsidR="0053707C" w:rsidRDefault="00A60F96" w:rsidP="00D30179">
            <w:pPr>
              <w:spacing w:before="60" w:after="60"/>
              <w:jc w:val="both"/>
            </w:pPr>
            <w:r w:rsidRPr="00AD1893">
              <w:t>d</w:t>
            </w:r>
            <w:r w:rsidR="0053707C" w:rsidRPr="00AD1893">
              <w:t>oc. RNDr. Iva Burešová, Ph.D.</w:t>
            </w:r>
            <w:r w:rsidR="0053707C">
              <w:t xml:space="preserve"> </w:t>
            </w:r>
            <w:r>
              <w:t>(80% p)</w:t>
            </w:r>
          </w:p>
          <w:p w14:paraId="61E0FC72" w14:textId="7CDD737A" w:rsidR="0053707C" w:rsidRDefault="0053707C" w:rsidP="00D30179">
            <w:pPr>
              <w:spacing w:before="60" w:after="60"/>
              <w:jc w:val="both"/>
            </w:pPr>
            <w:r>
              <w:t xml:space="preserve">Ing. Richardos Nikolaos Salek, Ph.D. </w:t>
            </w:r>
            <w:r w:rsidR="00A60F96">
              <w:t>(20% p)</w:t>
            </w:r>
          </w:p>
        </w:tc>
      </w:tr>
      <w:tr w:rsidR="0053707C" w14:paraId="214BFE8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00DC82B" w14:textId="77777777" w:rsidR="0053707C" w:rsidRDefault="0053707C" w:rsidP="0053707C">
            <w:pPr>
              <w:jc w:val="both"/>
              <w:rPr>
                <w:b/>
              </w:rPr>
            </w:pPr>
            <w:r>
              <w:rPr>
                <w:b/>
              </w:rPr>
              <w:t>Stručná anotace předmětu</w:t>
            </w:r>
          </w:p>
        </w:tc>
        <w:tc>
          <w:tcPr>
            <w:tcW w:w="6949" w:type="dxa"/>
            <w:gridSpan w:val="19"/>
            <w:tcBorders>
              <w:bottom w:val="nil"/>
            </w:tcBorders>
          </w:tcPr>
          <w:p w14:paraId="0BC50B37" w14:textId="77777777" w:rsidR="0053707C" w:rsidRDefault="0053707C" w:rsidP="0053707C">
            <w:pPr>
              <w:jc w:val="both"/>
            </w:pPr>
          </w:p>
        </w:tc>
      </w:tr>
      <w:tr w:rsidR="0053707C" w14:paraId="74DFBB2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938"/>
        </w:trPr>
        <w:tc>
          <w:tcPr>
            <w:tcW w:w="10031" w:type="dxa"/>
            <w:gridSpan w:val="23"/>
            <w:tcBorders>
              <w:top w:val="nil"/>
              <w:bottom w:val="single" w:sz="12" w:space="0" w:color="auto"/>
            </w:tcBorders>
          </w:tcPr>
          <w:p w14:paraId="7B70F1DC" w14:textId="77777777" w:rsidR="0053707C" w:rsidRDefault="0053707C" w:rsidP="0053707C">
            <w:pPr>
              <w:jc w:val="both"/>
            </w:pPr>
            <w:r w:rsidRPr="00FE2BEE">
              <w:t xml:space="preserve">Cílem předmětu je získat znalosti o funkčních vlastnostech emulgátorů a stabilizátorů, jejich chemické struktuře a mechanismu působení v potravinách. Předmět bude </w:t>
            </w:r>
            <w:r>
              <w:t xml:space="preserve">využívat a rozšiřovat znalosti z předchozího studia. </w:t>
            </w:r>
            <w:r w:rsidRPr="00070252">
              <w:t>Obsah předmětu tvoří tyto tematické celky:</w:t>
            </w:r>
          </w:p>
          <w:p w14:paraId="36FB7D2F" w14:textId="77777777" w:rsidR="0053707C" w:rsidRPr="00FE2BEE" w:rsidRDefault="0053707C" w:rsidP="0053707C">
            <w:pPr>
              <w:pStyle w:val="Odstavecseseznamem"/>
              <w:numPr>
                <w:ilvl w:val="0"/>
                <w:numId w:val="35"/>
              </w:numPr>
              <w:ind w:left="284" w:hanging="57"/>
              <w:jc w:val="both"/>
            </w:pPr>
            <w:r>
              <w:t>V</w:t>
            </w:r>
            <w:r w:rsidRPr="00FE2BEE">
              <w:t>lastnosti potravin a příčiny jejich nestability</w:t>
            </w:r>
            <w:r>
              <w:t>.</w:t>
            </w:r>
          </w:p>
          <w:p w14:paraId="68FE3C14" w14:textId="77777777" w:rsidR="0053707C" w:rsidRPr="00FE2BEE" w:rsidRDefault="0053707C" w:rsidP="0053707C">
            <w:pPr>
              <w:pStyle w:val="Odstavecseseznamem"/>
              <w:numPr>
                <w:ilvl w:val="0"/>
                <w:numId w:val="35"/>
              </w:numPr>
              <w:ind w:left="284" w:hanging="57"/>
              <w:jc w:val="both"/>
            </w:pPr>
            <w:r w:rsidRPr="00FE2BEE">
              <w:t>Emulgační vlastnosti látek.</w:t>
            </w:r>
          </w:p>
          <w:p w14:paraId="7C53BA75" w14:textId="77777777" w:rsidR="0053707C" w:rsidRDefault="0053707C" w:rsidP="0053707C">
            <w:pPr>
              <w:pStyle w:val="Odstavecseseznamem"/>
              <w:numPr>
                <w:ilvl w:val="0"/>
                <w:numId w:val="35"/>
              </w:numPr>
              <w:ind w:left="284" w:hanging="57"/>
              <w:jc w:val="both"/>
            </w:pPr>
            <w:r w:rsidRPr="00FE2BEE">
              <w:t>Stabilizační vlastnosti látek.</w:t>
            </w:r>
          </w:p>
          <w:p w14:paraId="332509A0" w14:textId="77777777" w:rsidR="0053707C" w:rsidRPr="00FE2BEE" w:rsidRDefault="0053707C" w:rsidP="0053707C">
            <w:pPr>
              <w:pStyle w:val="Odstavecseseznamem"/>
              <w:numPr>
                <w:ilvl w:val="0"/>
                <w:numId w:val="35"/>
              </w:numPr>
              <w:ind w:left="284" w:hanging="57"/>
              <w:jc w:val="both"/>
            </w:pPr>
            <w:r>
              <w:t>Zásady pro využívání emulgátorů a stabilizátorů v potravinách.</w:t>
            </w:r>
          </w:p>
          <w:p w14:paraId="2EEF00FD" w14:textId="77777777" w:rsidR="0053707C" w:rsidRPr="00FE2BEE" w:rsidRDefault="0053707C" w:rsidP="0053707C">
            <w:pPr>
              <w:pStyle w:val="Odstavecseseznamem"/>
              <w:numPr>
                <w:ilvl w:val="0"/>
                <w:numId w:val="35"/>
              </w:numPr>
              <w:ind w:left="284" w:hanging="57"/>
              <w:jc w:val="both"/>
            </w:pPr>
            <w:r w:rsidRPr="00FE2BEE">
              <w:t>Lecitin, mono-, di- a triacylglyceroly a jejich sloučeniny.</w:t>
            </w:r>
          </w:p>
          <w:p w14:paraId="2205B6CA" w14:textId="77777777" w:rsidR="0053707C" w:rsidRDefault="0053707C" w:rsidP="0053707C">
            <w:pPr>
              <w:pStyle w:val="Odstavecseseznamem"/>
              <w:numPr>
                <w:ilvl w:val="0"/>
                <w:numId w:val="35"/>
              </w:numPr>
              <w:ind w:left="284" w:hanging="57"/>
              <w:jc w:val="both"/>
            </w:pPr>
            <w:r w:rsidRPr="00FE2BEE">
              <w:t xml:space="preserve">Bílkoviny </w:t>
            </w:r>
            <w:r>
              <w:t>vajec a mléka</w:t>
            </w:r>
            <w:r w:rsidRPr="00FE2BEE">
              <w:t>.</w:t>
            </w:r>
          </w:p>
          <w:p w14:paraId="504224CB" w14:textId="77777777" w:rsidR="0053707C" w:rsidRDefault="0053707C" w:rsidP="0053707C">
            <w:pPr>
              <w:pStyle w:val="Odstavecseseznamem"/>
              <w:numPr>
                <w:ilvl w:val="0"/>
                <w:numId w:val="35"/>
              </w:numPr>
              <w:ind w:left="284" w:hanging="57"/>
              <w:jc w:val="both"/>
            </w:pPr>
            <w:r>
              <w:t>Želatina</w:t>
            </w:r>
            <w:r w:rsidRPr="00FE2BEE">
              <w:t xml:space="preserve">.  </w:t>
            </w:r>
          </w:p>
          <w:p w14:paraId="148A6F8B" w14:textId="77777777" w:rsidR="0053707C" w:rsidRDefault="0053707C" w:rsidP="0053707C">
            <w:pPr>
              <w:pStyle w:val="Odstavecseseznamem"/>
              <w:numPr>
                <w:ilvl w:val="0"/>
                <w:numId w:val="35"/>
              </w:numPr>
              <w:ind w:left="284" w:hanging="57"/>
              <w:jc w:val="both"/>
            </w:pPr>
            <w:r>
              <w:t>Rostlinné bílkoviny</w:t>
            </w:r>
            <w:r w:rsidRPr="00FE2BEE">
              <w:t xml:space="preserve">. </w:t>
            </w:r>
          </w:p>
          <w:p w14:paraId="1DE5DB46" w14:textId="77777777" w:rsidR="0053707C" w:rsidRDefault="0053707C" w:rsidP="0053707C">
            <w:pPr>
              <w:pStyle w:val="Odstavecseseznamem"/>
              <w:numPr>
                <w:ilvl w:val="0"/>
                <w:numId w:val="35"/>
              </w:numPr>
              <w:ind w:left="284" w:hanging="57"/>
              <w:jc w:val="both"/>
            </w:pPr>
            <w:r>
              <w:t>Nativní a modifikované škroby.</w:t>
            </w:r>
          </w:p>
          <w:p w14:paraId="1619D39D" w14:textId="77777777" w:rsidR="0053707C" w:rsidRDefault="0053707C" w:rsidP="0053707C">
            <w:pPr>
              <w:pStyle w:val="Odstavecseseznamem"/>
              <w:numPr>
                <w:ilvl w:val="0"/>
                <w:numId w:val="35"/>
              </w:numPr>
              <w:ind w:left="284" w:hanging="57"/>
              <w:jc w:val="both"/>
            </w:pPr>
            <w:r>
              <w:t>Pektin, inulin, beta-glukany a arabinoxylany.</w:t>
            </w:r>
          </w:p>
          <w:p w14:paraId="77D7F6F0" w14:textId="77777777" w:rsidR="0053707C" w:rsidRDefault="0053707C" w:rsidP="0053707C">
            <w:pPr>
              <w:pStyle w:val="Odstavecseseznamem"/>
              <w:numPr>
                <w:ilvl w:val="0"/>
                <w:numId w:val="35"/>
              </w:numPr>
              <w:ind w:left="284" w:hanging="57"/>
              <w:jc w:val="both"/>
            </w:pPr>
            <w:r>
              <w:t>A</w:t>
            </w:r>
            <w:r w:rsidRPr="00FE2BEE">
              <w:t>rabská guma</w:t>
            </w:r>
            <w:r>
              <w:t xml:space="preserve">, guarová guma a </w:t>
            </w:r>
            <w:r w:rsidRPr="00FE2BEE">
              <w:t xml:space="preserve">tragant. </w:t>
            </w:r>
          </w:p>
          <w:p w14:paraId="33294B47" w14:textId="77777777" w:rsidR="0053707C" w:rsidRDefault="0053707C" w:rsidP="0053707C">
            <w:pPr>
              <w:pStyle w:val="Odstavecseseznamem"/>
              <w:numPr>
                <w:ilvl w:val="0"/>
                <w:numId w:val="35"/>
              </w:numPr>
              <w:ind w:left="284" w:hanging="57"/>
              <w:jc w:val="both"/>
            </w:pPr>
            <w:r>
              <w:t>Celulóza a d</w:t>
            </w:r>
            <w:r w:rsidRPr="00FE2BEE">
              <w:t xml:space="preserve">eriváty celulózy. </w:t>
            </w:r>
          </w:p>
          <w:p w14:paraId="5239A075" w14:textId="77777777" w:rsidR="0053707C" w:rsidRDefault="0053707C" w:rsidP="0053707C">
            <w:pPr>
              <w:pStyle w:val="Odstavecseseznamem"/>
              <w:numPr>
                <w:ilvl w:val="0"/>
                <w:numId w:val="35"/>
              </w:numPr>
              <w:ind w:left="284" w:hanging="57"/>
              <w:jc w:val="both"/>
            </w:pPr>
            <w:r>
              <w:t>A</w:t>
            </w:r>
            <w:r w:rsidRPr="00FE2BEE">
              <w:t>gar, algináty, karagenan</w:t>
            </w:r>
            <w:r>
              <w:t>y</w:t>
            </w:r>
            <w:r w:rsidRPr="00FE2BEE">
              <w:t xml:space="preserve">. </w:t>
            </w:r>
          </w:p>
          <w:p w14:paraId="07CD9527" w14:textId="77777777" w:rsidR="0053707C" w:rsidRPr="00FE2BEE" w:rsidRDefault="0053707C" w:rsidP="0053707C">
            <w:pPr>
              <w:pStyle w:val="Odstavecseseznamem"/>
              <w:numPr>
                <w:ilvl w:val="0"/>
                <w:numId w:val="35"/>
              </w:numPr>
              <w:ind w:left="284" w:hanging="57"/>
              <w:jc w:val="both"/>
            </w:pPr>
            <w:r>
              <w:t>G</w:t>
            </w:r>
            <w:r w:rsidRPr="00FE2BEE">
              <w:t xml:space="preserve">elanová a xantanová guma.  </w:t>
            </w:r>
          </w:p>
        </w:tc>
      </w:tr>
      <w:tr w:rsidR="0053707C" w14:paraId="65404A2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65"/>
        </w:trPr>
        <w:tc>
          <w:tcPr>
            <w:tcW w:w="3649" w:type="dxa"/>
            <w:gridSpan w:val="6"/>
            <w:tcBorders>
              <w:top w:val="nil"/>
            </w:tcBorders>
            <w:shd w:val="clear" w:color="auto" w:fill="F7CAAC"/>
          </w:tcPr>
          <w:p w14:paraId="461CAE86" w14:textId="77777777" w:rsidR="0053707C" w:rsidRDefault="0053707C" w:rsidP="0053707C">
            <w:pPr>
              <w:jc w:val="both"/>
            </w:pPr>
            <w:r>
              <w:rPr>
                <w:b/>
              </w:rPr>
              <w:t>Studijní literatura a studijní pomůcky</w:t>
            </w:r>
          </w:p>
        </w:tc>
        <w:tc>
          <w:tcPr>
            <w:tcW w:w="6382" w:type="dxa"/>
            <w:gridSpan w:val="17"/>
            <w:tcBorders>
              <w:top w:val="nil"/>
              <w:bottom w:val="nil"/>
            </w:tcBorders>
          </w:tcPr>
          <w:p w14:paraId="55602A36" w14:textId="77777777" w:rsidR="0053707C" w:rsidRDefault="0053707C" w:rsidP="0053707C">
            <w:pPr>
              <w:jc w:val="both"/>
            </w:pPr>
          </w:p>
        </w:tc>
      </w:tr>
      <w:tr w:rsidR="0053707C" w14:paraId="66238DD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497"/>
        </w:trPr>
        <w:tc>
          <w:tcPr>
            <w:tcW w:w="10031" w:type="dxa"/>
            <w:gridSpan w:val="23"/>
            <w:tcBorders>
              <w:top w:val="nil"/>
            </w:tcBorders>
          </w:tcPr>
          <w:p w14:paraId="6E69D9FD" w14:textId="77777777" w:rsidR="0053707C" w:rsidRPr="00011CA0" w:rsidRDefault="0053707C" w:rsidP="0053707C">
            <w:pPr>
              <w:jc w:val="both"/>
              <w:rPr>
                <w:u w:val="single"/>
              </w:rPr>
            </w:pPr>
            <w:r w:rsidRPr="00011CA0">
              <w:rPr>
                <w:u w:val="single"/>
              </w:rPr>
              <w:t>Povinná literatura:</w:t>
            </w:r>
          </w:p>
          <w:p w14:paraId="51A5896E" w14:textId="5696267D" w:rsidR="009D4000" w:rsidRDefault="009D4000" w:rsidP="0053707C">
            <w:pPr>
              <w:jc w:val="both"/>
              <w:rPr>
                <w:caps/>
              </w:rPr>
            </w:pPr>
            <w:r>
              <w:t>Výukové materiály v anglickém jazyce poskytnuté vyučujícím.</w:t>
            </w:r>
          </w:p>
          <w:p w14:paraId="1F2794D8" w14:textId="77777777" w:rsidR="0053707C" w:rsidRPr="00353EF1" w:rsidRDefault="0053707C" w:rsidP="0053707C">
            <w:pPr>
              <w:jc w:val="both"/>
            </w:pPr>
          </w:p>
          <w:p w14:paraId="4C85F75D" w14:textId="77777777" w:rsidR="0053707C" w:rsidRPr="00676B76" w:rsidRDefault="0053707C" w:rsidP="0053707C">
            <w:pPr>
              <w:jc w:val="both"/>
              <w:rPr>
                <w:u w:val="single"/>
              </w:rPr>
            </w:pPr>
            <w:r w:rsidRPr="00676B76">
              <w:rPr>
                <w:u w:val="single"/>
              </w:rPr>
              <w:t>Doporučená literatura:</w:t>
            </w:r>
          </w:p>
          <w:p w14:paraId="4A6F7CE8" w14:textId="77777777" w:rsidR="0053707C" w:rsidRPr="00011CA0" w:rsidRDefault="0053707C" w:rsidP="0053707C">
            <w:pPr>
              <w:jc w:val="both"/>
            </w:pPr>
            <w:r w:rsidRPr="00011CA0">
              <w:rPr>
                <w:caps/>
              </w:rPr>
              <w:t>Imeson,</w:t>
            </w:r>
            <w:r w:rsidRPr="00011CA0">
              <w:t xml:space="preserve"> A. (Ed.) Food Stabilisers, Thickeners and Gelling Agents. London: John Wiley &amp; Sons, 2009. ISBN 978-1-4051-3267-1. </w:t>
            </w:r>
          </w:p>
          <w:p w14:paraId="3217AD1E" w14:textId="77777777" w:rsidR="0053707C" w:rsidRPr="00011CA0" w:rsidRDefault="0053707C" w:rsidP="0053707C">
            <w:pPr>
              <w:jc w:val="both"/>
              <w:rPr>
                <w:sz w:val="19"/>
                <w:szCs w:val="19"/>
              </w:rPr>
            </w:pPr>
            <w:r w:rsidRPr="00011CA0">
              <w:rPr>
                <w:caps/>
                <w:color w:val="000000"/>
                <w:shd w:val="clear" w:color="auto" w:fill="FFFFFF"/>
              </w:rPr>
              <w:t>Laaman,</w:t>
            </w:r>
            <w:r w:rsidRPr="00011CA0">
              <w:rPr>
                <w:color w:val="000000"/>
                <w:shd w:val="clear" w:color="auto" w:fill="FFFFFF"/>
              </w:rPr>
              <w:t xml:space="preserve"> </w:t>
            </w:r>
            <w:proofErr w:type="gramStart"/>
            <w:r w:rsidRPr="00011CA0">
              <w:rPr>
                <w:color w:val="000000"/>
                <w:shd w:val="clear" w:color="auto" w:fill="FFFFFF"/>
              </w:rPr>
              <w:t>T.R.</w:t>
            </w:r>
            <w:proofErr w:type="gramEnd"/>
            <w:r w:rsidRPr="00011CA0">
              <w:rPr>
                <w:color w:val="000000"/>
                <w:shd w:val="clear" w:color="auto" w:fill="FFFFFF"/>
              </w:rPr>
              <w:t xml:space="preserve"> (Ed.) Hydrocolloids in Food Processing. London: John Wiley &amp; Sons, 2011. </w:t>
            </w:r>
            <w:r w:rsidRPr="00011CA0">
              <w:rPr>
                <w:color w:val="000000"/>
                <w:sz w:val="19"/>
                <w:szCs w:val="19"/>
                <w:shd w:val="clear" w:color="auto" w:fill="FFFFFF"/>
              </w:rPr>
              <w:t>ISBN 978-0-8138-2076-7. </w:t>
            </w:r>
          </w:p>
          <w:p w14:paraId="515933C3" w14:textId="29AB2CF1" w:rsidR="009D4000" w:rsidRDefault="0053707C" w:rsidP="00936109">
            <w:pPr>
              <w:jc w:val="both"/>
            </w:pPr>
            <w:proofErr w:type="gramStart"/>
            <w:r w:rsidRPr="00011CA0">
              <w:rPr>
                <w:caps/>
              </w:rPr>
              <w:t>Phillips, G.O.</w:t>
            </w:r>
            <w:proofErr w:type="gramEnd"/>
            <w:r w:rsidRPr="00011CA0">
              <w:rPr>
                <w:caps/>
              </w:rPr>
              <w:t>, Williams,</w:t>
            </w:r>
            <w:r w:rsidRPr="00011CA0">
              <w:t xml:space="preserve"> P.A. (Ed.) Handbook of Hydrocolloids. Cambridge: Woodhead Publishing, 2000. ISBN 1845694147.</w:t>
            </w:r>
          </w:p>
        </w:tc>
      </w:tr>
      <w:tr w:rsidR="0053707C" w14:paraId="4F9A51C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top w:val="single" w:sz="12" w:space="0" w:color="auto"/>
              <w:left w:val="single" w:sz="2" w:space="0" w:color="auto"/>
              <w:bottom w:val="single" w:sz="2" w:space="0" w:color="auto"/>
              <w:right w:val="single" w:sz="2" w:space="0" w:color="auto"/>
            </w:tcBorders>
            <w:shd w:val="clear" w:color="auto" w:fill="F7CAAC"/>
          </w:tcPr>
          <w:p w14:paraId="7D054E50" w14:textId="77777777" w:rsidR="0053707C" w:rsidRDefault="0053707C" w:rsidP="0053707C">
            <w:pPr>
              <w:jc w:val="center"/>
              <w:rPr>
                <w:b/>
              </w:rPr>
            </w:pPr>
            <w:r>
              <w:rPr>
                <w:b/>
              </w:rPr>
              <w:t>Informace ke kombinované nebo distanční formě</w:t>
            </w:r>
          </w:p>
        </w:tc>
      </w:tr>
      <w:tr w:rsidR="0053707C" w14:paraId="1E13E1C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4781" w:type="dxa"/>
            <w:gridSpan w:val="8"/>
            <w:tcBorders>
              <w:top w:val="single" w:sz="2" w:space="0" w:color="auto"/>
            </w:tcBorders>
            <w:shd w:val="clear" w:color="auto" w:fill="F7CAAC"/>
          </w:tcPr>
          <w:p w14:paraId="6E3FAC09" w14:textId="77777777" w:rsidR="0053707C" w:rsidRDefault="0053707C" w:rsidP="0053707C">
            <w:pPr>
              <w:jc w:val="both"/>
            </w:pPr>
            <w:r>
              <w:rPr>
                <w:b/>
              </w:rPr>
              <w:t>Rozsah konzultací (soustředění)</w:t>
            </w:r>
          </w:p>
        </w:tc>
        <w:tc>
          <w:tcPr>
            <w:tcW w:w="888" w:type="dxa"/>
            <w:gridSpan w:val="2"/>
            <w:tcBorders>
              <w:top w:val="single" w:sz="2" w:space="0" w:color="auto"/>
            </w:tcBorders>
          </w:tcPr>
          <w:p w14:paraId="1BB7BB53" w14:textId="197D2F92" w:rsidR="0053707C" w:rsidRDefault="0053707C" w:rsidP="0053707C">
            <w:pPr>
              <w:jc w:val="center"/>
            </w:pPr>
          </w:p>
        </w:tc>
        <w:tc>
          <w:tcPr>
            <w:tcW w:w="4362" w:type="dxa"/>
            <w:gridSpan w:val="13"/>
            <w:tcBorders>
              <w:top w:val="single" w:sz="2" w:space="0" w:color="auto"/>
            </w:tcBorders>
            <w:shd w:val="clear" w:color="auto" w:fill="F7CAAC"/>
          </w:tcPr>
          <w:p w14:paraId="729A21E9" w14:textId="77777777" w:rsidR="0053707C" w:rsidRDefault="0053707C" w:rsidP="0053707C">
            <w:pPr>
              <w:jc w:val="both"/>
              <w:rPr>
                <w:b/>
              </w:rPr>
            </w:pPr>
            <w:r>
              <w:rPr>
                <w:b/>
              </w:rPr>
              <w:t xml:space="preserve">hodin </w:t>
            </w:r>
          </w:p>
        </w:tc>
      </w:tr>
      <w:tr w:rsidR="0053707C" w14:paraId="794609D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shd w:val="clear" w:color="auto" w:fill="F7CAAC"/>
          </w:tcPr>
          <w:p w14:paraId="7BC96C20" w14:textId="77777777" w:rsidR="0053707C" w:rsidRDefault="0053707C" w:rsidP="0053707C">
            <w:pPr>
              <w:jc w:val="both"/>
              <w:rPr>
                <w:b/>
              </w:rPr>
            </w:pPr>
            <w:r>
              <w:rPr>
                <w:b/>
              </w:rPr>
              <w:t>Informace o způsobu kontaktu s vyučujícím</w:t>
            </w:r>
          </w:p>
        </w:tc>
      </w:tr>
      <w:tr w:rsidR="0053707C" w14:paraId="6A5FF1A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373"/>
        </w:trPr>
        <w:tc>
          <w:tcPr>
            <w:tcW w:w="10031" w:type="dxa"/>
            <w:gridSpan w:val="23"/>
          </w:tcPr>
          <w:p w14:paraId="0183C93D" w14:textId="77777777" w:rsidR="0053707C" w:rsidRDefault="0053707C" w:rsidP="00232C05">
            <w:pPr>
              <w:jc w:val="both"/>
            </w:pPr>
          </w:p>
          <w:p w14:paraId="37CBE8A0" w14:textId="77777777" w:rsidR="009D4000" w:rsidRDefault="009D4000" w:rsidP="00232C05">
            <w:pPr>
              <w:jc w:val="both"/>
            </w:pPr>
          </w:p>
          <w:p w14:paraId="24A81633" w14:textId="77777777" w:rsidR="009D4000" w:rsidRDefault="009D4000" w:rsidP="00232C05">
            <w:pPr>
              <w:jc w:val="both"/>
            </w:pPr>
          </w:p>
          <w:p w14:paraId="5F6859D3" w14:textId="77777777" w:rsidR="009D4000" w:rsidRDefault="009D4000" w:rsidP="00232C05">
            <w:pPr>
              <w:jc w:val="both"/>
            </w:pPr>
          </w:p>
          <w:p w14:paraId="414ACF71" w14:textId="77777777" w:rsidR="009D4000" w:rsidRDefault="009D4000" w:rsidP="00232C05">
            <w:pPr>
              <w:jc w:val="both"/>
            </w:pPr>
          </w:p>
          <w:p w14:paraId="6E04E915" w14:textId="77777777" w:rsidR="009D4000" w:rsidRDefault="009D4000" w:rsidP="00232C05">
            <w:pPr>
              <w:jc w:val="both"/>
            </w:pPr>
          </w:p>
          <w:p w14:paraId="710CEA52" w14:textId="77777777" w:rsidR="00936109" w:rsidRDefault="00936109" w:rsidP="00232C05">
            <w:pPr>
              <w:jc w:val="both"/>
            </w:pPr>
          </w:p>
          <w:p w14:paraId="4D6EABF6" w14:textId="77777777" w:rsidR="009D4000" w:rsidRDefault="009D4000" w:rsidP="00232C05">
            <w:pPr>
              <w:jc w:val="both"/>
            </w:pPr>
          </w:p>
          <w:p w14:paraId="29C7D469" w14:textId="77777777" w:rsidR="009D4000" w:rsidRDefault="009D4000" w:rsidP="00232C05">
            <w:pPr>
              <w:jc w:val="both"/>
            </w:pPr>
          </w:p>
          <w:p w14:paraId="3BFCC009" w14:textId="77777777" w:rsidR="009D4000" w:rsidRDefault="009D4000" w:rsidP="00232C05">
            <w:pPr>
              <w:jc w:val="both"/>
            </w:pPr>
          </w:p>
        </w:tc>
      </w:tr>
      <w:tr w:rsidR="0053707C" w14:paraId="70503DEF" w14:textId="77777777" w:rsidTr="00945877">
        <w:trPr>
          <w:gridBefore w:val="1"/>
          <w:wBefore w:w="30" w:type="dxa"/>
        </w:trPr>
        <w:tc>
          <w:tcPr>
            <w:tcW w:w="10031" w:type="dxa"/>
            <w:gridSpan w:val="23"/>
            <w:tcBorders>
              <w:top w:val="single" w:sz="4" w:space="0" w:color="00000A"/>
              <w:left w:val="single" w:sz="4" w:space="0" w:color="00000A"/>
              <w:bottom w:val="double" w:sz="4" w:space="0" w:color="00000A"/>
              <w:right w:val="single" w:sz="4" w:space="0" w:color="00000A"/>
            </w:tcBorders>
            <w:shd w:val="clear" w:color="auto" w:fill="BDD6EE"/>
          </w:tcPr>
          <w:p w14:paraId="7DC7AD4C" w14:textId="77777777" w:rsidR="0053707C" w:rsidRDefault="0053707C" w:rsidP="0053707C">
            <w:pPr>
              <w:jc w:val="both"/>
            </w:pPr>
            <w:r>
              <w:rPr>
                <w:b/>
                <w:sz w:val="28"/>
              </w:rPr>
              <w:lastRenderedPageBreak/>
              <w:t>B-III – Charakteristika studijního předmětu</w:t>
            </w:r>
          </w:p>
        </w:tc>
      </w:tr>
      <w:tr w:rsidR="0053707C" w14:paraId="24B9525C" w14:textId="77777777" w:rsidTr="00945877">
        <w:trPr>
          <w:gridBefore w:val="1"/>
          <w:wBefore w:w="30" w:type="dxa"/>
        </w:trPr>
        <w:tc>
          <w:tcPr>
            <w:tcW w:w="3082" w:type="dxa"/>
            <w:gridSpan w:val="4"/>
            <w:tcBorders>
              <w:top w:val="double" w:sz="4" w:space="0" w:color="00000A"/>
              <w:left w:val="single" w:sz="4" w:space="0" w:color="00000A"/>
              <w:bottom w:val="single" w:sz="4" w:space="0" w:color="00000A"/>
              <w:right w:val="single" w:sz="4" w:space="0" w:color="00000A"/>
            </w:tcBorders>
            <w:shd w:val="clear" w:color="auto" w:fill="F7CAAC"/>
          </w:tcPr>
          <w:p w14:paraId="5164E772" w14:textId="77777777" w:rsidR="0053707C" w:rsidRDefault="0053707C" w:rsidP="0053707C">
            <w:pPr>
              <w:jc w:val="both"/>
            </w:pPr>
            <w:r>
              <w:rPr>
                <w:b/>
              </w:rPr>
              <w:t>Název studijního předmětu</w:t>
            </w:r>
          </w:p>
        </w:tc>
        <w:tc>
          <w:tcPr>
            <w:tcW w:w="6949" w:type="dxa"/>
            <w:gridSpan w:val="19"/>
            <w:tcBorders>
              <w:top w:val="double" w:sz="4" w:space="0" w:color="00000A"/>
              <w:left w:val="single" w:sz="4" w:space="0" w:color="00000A"/>
              <w:bottom w:val="single" w:sz="4" w:space="0" w:color="00000A"/>
              <w:right w:val="single" w:sz="4" w:space="0" w:color="00000A"/>
            </w:tcBorders>
            <w:shd w:val="clear" w:color="auto" w:fill="auto"/>
          </w:tcPr>
          <w:p w14:paraId="270FD05D" w14:textId="3406CFCE" w:rsidR="0053707C" w:rsidRPr="00A71D37" w:rsidRDefault="00232C05" w:rsidP="0053707C">
            <w:pPr>
              <w:jc w:val="both"/>
              <w:rPr>
                <w:b/>
              </w:rPr>
            </w:pPr>
            <w:bookmarkStart w:id="600" w:name="Prům_a_ŽP"/>
            <w:bookmarkEnd w:id="600"/>
            <w:r w:rsidRPr="00232C05">
              <w:rPr>
                <w:b/>
              </w:rPr>
              <w:t>Industry and Environment</w:t>
            </w:r>
          </w:p>
        </w:tc>
      </w:tr>
      <w:tr w:rsidR="0053707C" w14:paraId="16C6145C"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74994D57" w14:textId="77777777" w:rsidR="0053707C" w:rsidRDefault="0053707C" w:rsidP="0053707C">
            <w:pPr>
              <w:jc w:val="both"/>
            </w:pPr>
            <w:r>
              <w:rPr>
                <w:b/>
              </w:rPr>
              <w:t>Typ předmětu</w:t>
            </w:r>
          </w:p>
        </w:tc>
        <w:tc>
          <w:tcPr>
            <w:tcW w:w="3402" w:type="dxa"/>
            <w:gridSpan w:val="9"/>
            <w:tcBorders>
              <w:top w:val="single" w:sz="4" w:space="0" w:color="00000A"/>
              <w:left w:val="single" w:sz="4" w:space="0" w:color="00000A"/>
              <w:bottom w:val="single" w:sz="4" w:space="0" w:color="00000A"/>
              <w:right w:val="single" w:sz="4" w:space="0" w:color="00000A"/>
            </w:tcBorders>
            <w:shd w:val="clear" w:color="auto" w:fill="auto"/>
          </w:tcPr>
          <w:p w14:paraId="3838EC1B" w14:textId="77777777" w:rsidR="0053707C" w:rsidRDefault="0053707C" w:rsidP="0053707C">
            <w:pPr>
              <w:jc w:val="both"/>
            </w:pPr>
            <w:r>
              <w:t>povinně volitelný</w:t>
            </w:r>
          </w:p>
        </w:tc>
        <w:tc>
          <w:tcPr>
            <w:tcW w:w="2692" w:type="dxa"/>
            <w:gridSpan w:val="6"/>
            <w:tcBorders>
              <w:top w:val="single" w:sz="4" w:space="0" w:color="00000A"/>
              <w:left w:val="single" w:sz="4" w:space="0" w:color="00000A"/>
              <w:bottom w:val="single" w:sz="4" w:space="0" w:color="00000A"/>
              <w:right w:val="single" w:sz="4" w:space="0" w:color="00000A"/>
            </w:tcBorders>
            <w:shd w:val="clear" w:color="auto" w:fill="F7CAAC"/>
          </w:tcPr>
          <w:p w14:paraId="7AC6980E" w14:textId="77777777" w:rsidR="0053707C" w:rsidRDefault="0053707C" w:rsidP="0053707C">
            <w:pPr>
              <w:jc w:val="both"/>
            </w:pPr>
            <w:r>
              <w:rPr>
                <w:b/>
              </w:rPr>
              <w:t>doporučený ročník / semestr</w:t>
            </w:r>
          </w:p>
        </w:tc>
        <w:tc>
          <w:tcPr>
            <w:tcW w:w="855" w:type="dxa"/>
            <w:gridSpan w:val="4"/>
            <w:tcBorders>
              <w:top w:val="single" w:sz="4" w:space="0" w:color="00000A"/>
              <w:left w:val="single" w:sz="4" w:space="0" w:color="00000A"/>
              <w:bottom w:val="single" w:sz="4" w:space="0" w:color="00000A"/>
              <w:right w:val="single" w:sz="4" w:space="0" w:color="00000A"/>
            </w:tcBorders>
            <w:shd w:val="clear" w:color="auto" w:fill="auto"/>
          </w:tcPr>
          <w:p w14:paraId="2FC43F88" w14:textId="77777777" w:rsidR="0053707C" w:rsidRDefault="0053707C" w:rsidP="0053707C">
            <w:pPr>
              <w:jc w:val="both"/>
            </w:pPr>
            <w:r>
              <w:t>2/ZS</w:t>
            </w:r>
          </w:p>
        </w:tc>
      </w:tr>
      <w:tr w:rsidR="0053707C" w14:paraId="5DF0EFB9"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4807B9A1" w14:textId="77777777" w:rsidR="0053707C" w:rsidRDefault="0053707C" w:rsidP="0053707C">
            <w:pPr>
              <w:jc w:val="both"/>
            </w:pPr>
            <w:r>
              <w:rPr>
                <w:b/>
              </w:rPr>
              <w:t>Rozsah studijního předmětu</w:t>
            </w:r>
          </w:p>
        </w:tc>
        <w:tc>
          <w:tcPr>
            <w:tcW w:w="1699" w:type="dxa"/>
            <w:gridSpan w:val="4"/>
            <w:tcBorders>
              <w:top w:val="single" w:sz="4" w:space="0" w:color="00000A"/>
              <w:left w:val="single" w:sz="4" w:space="0" w:color="00000A"/>
              <w:bottom w:val="single" w:sz="4" w:space="0" w:color="00000A"/>
              <w:right w:val="single" w:sz="4" w:space="0" w:color="00000A"/>
            </w:tcBorders>
            <w:shd w:val="clear" w:color="auto" w:fill="auto"/>
          </w:tcPr>
          <w:p w14:paraId="6B6935C5" w14:textId="314BE0FF" w:rsidR="0053707C" w:rsidRDefault="0053707C" w:rsidP="00C0279C">
            <w:pPr>
              <w:jc w:val="both"/>
            </w:pPr>
            <w:r>
              <w:t>28</w:t>
            </w:r>
            <w:r w:rsidR="00C0279C">
              <w:t>p+</w:t>
            </w:r>
            <w:r>
              <w:t>14</w:t>
            </w:r>
            <w:r w:rsidR="00C0279C">
              <w:t>s+</w:t>
            </w:r>
            <w:r>
              <w:t>0</w:t>
            </w:r>
            <w:r w:rsidR="00C0279C">
              <w:t>l</w:t>
            </w:r>
          </w:p>
        </w:tc>
        <w:tc>
          <w:tcPr>
            <w:tcW w:w="888" w:type="dxa"/>
            <w:gridSpan w:val="2"/>
            <w:tcBorders>
              <w:top w:val="single" w:sz="4" w:space="0" w:color="00000A"/>
              <w:left w:val="single" w:sz="4" w:space="0" w:color="00000A"/>
              <w:bottom w:val="single" w:sz="4" w:space="0" w:color="00000A"/>
              <w:right w:val="single" w:sz="4" w:space="0" w:color="00000A"/>
            </w:tcBorders>
            <w:shd w:val="clear" w:color="auto" w:fill="F7CAAC"/>
          </w:tcPr>
          <w:p w14:paraId="3E40B011" w14:textId="77777777" w:rsidR="0053707C" w:rsidRDefault="0053707C" w:rsidP="0053707C">
            <w:pPr>
              <w:jc w:val="both"/>
            </w:pPr>
            <w:r>
              <w:rPr>
                <w:b/>
              </w:rPr>
              <w:t xml:space="preserve">hod. </w:t>
            </w:r>
          </w:p>
        </w:tc>
        <w:tc>
          <w:tcPr>
            <w:tcW w:w="815" w:type="dxa"/>
            <w:gridSpan w:val="3"/>
            <w:tcBorders>
              <w:top w:val="single" w:sz="4" w:space="0" w:color="00000A"/>
              <w:left w:val="single" w:sz="4" w:space="0" w:color="00000A"/>
              <w:bottom w:val="single" w:sz="4" w:space="0" w:color="00000A"/>
              <w:right w:val="single" w:sz="4" w:space="0" w:color="00000A"/>
            </w:tcBorders>
            <w:shd w:val="clear" w:color="auto" w:fill="auto"/>
          </w:tcPr>
          <w:p w14:paraId="52AF4C6C" w14:textId="77777777" w:rsidR="0053707C" w:rsidRDefault="0053707C" w:rsidP="0053707C">
            <w:pPr>
              <w:jc w:val="both"/>
            </w:pPr>
            <w:r>
              <w:t>42</w:t>
            </w:r>
          </w:p>
        </w:tc>
        <w:tc>
          <w:tcPr>
            <w:tcW w:w="21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2A13B9AE" w14:textId="77777777" w:rsidR="0053707C" w:rsidRDefault="0053707C" w:rsidP="0053707C">
            <w:pPr>
              <w:jc w:val="both"/>
            </w:pPr>
            <w:r>
              <w:rPr>
                <w:b/>
              </w:rPr>
              <w:t>kreditů</w:t>
            </w:r>
          </w:p>
        </w:tc>
        <w:tc>
          <w:tcPr>
            <w:tcW w:w="1394" w:type="dxa"/>
            <w:gridSpan w:val="6"/>
            <w:tcBorders>
              <w:top w:val="single" w:sz="4" w:space="0" w:color="00000A"/>
              <w:left w:val="single" w:sz="4" w:space="0" w:color="00000A"/>
              <w:bottom w:val="single" w:sz="4" w:space="0" w:color="00000A"/>
              <w:right w:val="single" w:sz="4" w:space="0" w:color="00000A"/>
            </w:tcBorders>
            <w:shd w:val="clear" w:color="auto" w:fill="auto"/>
          </w:tcPr>
          <w:p w14:paraId="51C71802" w14:textId="68B158FE" w:rsidR="0053707C" w:rsidRDefault="00C0279C" w:rsidP="0053707C">
            <w:pPr>
              <w:jc w:val="both"/>
            </w:pPr>
            <w:r>
              <w:t>3</w:t>
            </w:r>
          </w:p>
        </w:tc>
      </w:tr>
      <w:tr w:rsidR="0053707C" w14:paraId="0A899B05"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7F2974BA" w14:textId="77777777" w:rsidR="0053707C" w:rsidRDefault="0053707C" w:rsidP="0053707C">
            <w:pPr>
              <w:jc w:val="both"/>
            </w:pPr>
            <w:r>
              <w:rPr>
                <w:b/>
              </w:rPr>
              <w:t>Prerekvizity, korekvizity, ekvivalence</w:t>
            </w:r>
          </w:p>
        </w:tc>
        <w:tc>
          <w:tcPr>
            <w:tcW w:w="6949" w:type="dxa"/>
            <w:gridSpan w:val="19"/>
            <w:tcBorders>
              <w:top w:val="single" w:sz="4" w:space="0" w:color="00000A"/>
              <w:left w:val="single" w:sz="4" w:space="0" w:color="00000A"/>
              <w:bottom w:val="single" w:sz="4" w:space="0" w:color="00000A"/>
              <w:right w:val="single" w:sz="4" w:space="0" w:color="00000A"/>
            </w:tcBorders>
            <w:shd w:val="clear" w:color="auto" w:fill="auto"/>
          </w:tcPr>
          <w:p w14:paraId="747012AE" w14:textId="77777777" w:rsidR="0053707C" w:rsidRDefault="0053707C" w:rsidP="0053707C">
            <w:pPr>
              <w:jc w:val="both"/>
            </w:pPr>
          </w:p>
        </w:tc>
      </w:tr>
      <w:tr w:rsidR="0053707C" w14:paraId="1043E260"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5C0CC164" w14:textId="77777777" w:rsidR="0053707C" w:rsidRDefault="0053707C" w:rsidP="0053707C">
            <w:pPr>
              <w:jc w:val="both"/>
            </w:pPr>
            <w:r>
              <w:rPr>
                <w:b/>
              </w:rPr>
              <w:t>Způsob ověření studijních výsledků</w:t>
            </w:r>
          </w:p>
        </w:tc>
        <w:tc>
          <w:tcPr>
            <w:tcW w:w="3402" w:type="dxa"/>
            <w:gridSpan w:val="9"/>
            <w:tcBorders>
              <w:top w:val="single" w:sz="4" w:space="0" w:color="00000A"/>
              <w:left w:val="single" w:sz="4" w:space="0" w:color="00000A"/>
              <w:bottom w:val="single" w:sz="4" w:space="0" w:color="00000A"/>
              <w:right w:val="single" w:sz="4" w:space="0" w:color="00000A"/>
            </w:tcBorders>
            <w:shd w:val="clear" w:color="auto" w:fill="auto"/>
          </w:tcPr>
          <w:p w14:paraId="70640A78" w14:textId="77777777" w:rsidR="0053707C" w:rsidRDefault="0053707C" w:rsidP="0053707C">
            <w:pPr>
              <w:jc w:val="both"/>
            </w:pPr>
            <w:r>
              <w:t>zápočet, zkouška</w:t>
            </w:r>
          </w:p>
        </w:tc>
        <w:tc>
          <w:tcPr>
            <w:tcW w:w="1557" w:type="dxa"/>
            <w:gridSpan w:val="2"/>
            <w:tcBorders>
              <w:top w:val="single" w:sz="4" w:space="0" w:color="00000A"/>
              <w:left w:val="single" w:sz="4" w:space="0" w:color="00000A"/>
              <w:bottom w:val="single" w:sz="4" w:space="0" w:color="00000A"/>
              <w:right w:val="single" w:sz="4" w:space="0" w:color="00000A"/>
            </w:tcBorders>
            <w:shd w:val="clear" w:color="auto" w:fill="F7CAAC"/>
          </w:tcPr>
          <w:p w14:paraId="48F28213" w14:textId="77777777" w:rsidR="0053707C" w:rsidRDefault="0053707C" w:rsidP="0053707C">
            <w:pPr>
              <w:jc w:val="both"/>
            </w:pPr>
            <w:r>
              <w:rPr>
                <w:b/>
              </w:rPr>
              <w:t>Forma výuky</w:t>
            </w:r>
          </w:p>
        </w:tc>
        <w:tc>
          <w:tcPr>
            <w:tcW w:w="1990" w:type="dxa"/>
            <w:gridSpan w:val="8"/>
            <w:tcBorders>
              <w:top w:val="single" w:sz="4" w:space="0" w:color="00000A"/>
              <w:left w:val="single" w:sz="4" w:space="0" w:color="00000A"/>
              <w:bottom w:val="single" w:sz="4" w:space="0" w:color="00000A"/>
              <w:right w:val="single" w:sz="4" w:space="0" w:color="00000A"/>
            </w:tcBorders>
            <w:shd w:val="clear" w:color="auto" w:fill="auto"/>
          </w:tcPr>
          <w:p w14:paraId="1A74DCB6" w14:textId="77777777" w:rsidR="0053707C" w:rsidRDefault="0053707C" w:rsidP="0053707C">
            <w:pPr>
              <w:jc w:val="both"/>
            </w:pPr>
            <w:r>
              <w:t>přednášky, semináře</w:t>
            </w:r>
          </w:p>
        </w:tc>
      </w:tr>
      <w:tr w:rsidR="0053707C" w14:paraId="44F8C59E"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17502F74" w14:textId="77777777" w:rsidR="0053707C" w:rsidRDefault="0053707C" w:rsidP="0053707C">
            <w:pPr>
              <w:jc w:val="both"/>
            </w:pPr>
            <w:r>
              <w:rPr>
                <w:b/>
              </w:rPr>
              <w:t>Forma způsobu ověření studijních výsledků a další požadavky na studenta</w:t>
            </w:r>
          </w:p>
        </w:tc>
        <w:tc>
          <w:tcPr>
            <w:tcW w:w="6949" w:type="dxa"/>
            <w:gridSpan w:val="19"/>
            <w:tcBorders>
              <w:top w:val="single" w:sz="4" w:space="0" w:color="00000A"/>
              <w:left w:val="single" w:sz="4" w:space="0" w:color="00000A"/>
              <w:bottom w:val="single" w:sz="4" w:space="0" w:color="00000A"/>
              <w:right w:val="single" w:sz="4" w:space="0" w:color="00000A"/>
            </w:tcBorders>
            <w:shd w:val="clear" w:color="auto" w:fill="auto"/>
          </w:tcPr>
          <w:p w14:paraId="7A393FEA" w14:textId="77777777" w:rsidR="0053707C" w:rsidRPr="00324414" w:rsidRDefault="0053707C" w:rsidP="0053707C">
            <w:pPr>
              <w:jc w:val="both"/>
            </w:pPr>
            <w:r w:rsidRPr="00324414">
              <w:rPr>
                <w:color w:val="000000"/>
                <w:szCs w:val="17"/>
                <w:shd w:val="clear" w:color="auto" w:fill="FFFFFF"/>
              </w:rPr>
              <w:t>Zvládnutí předepsané látky na základě přednášek, seminářů a literatury. </w:t>
            </w:r>
            <w:r w:rsidRPr="00324414">
              <w:rPr>
                <w:color w:val="000000"/>
                <w:szCs w:val="17"/>
              </w:rPr>
              <w:br/>
            </w:r>
            <w:r w:rsidRPr="00EE6034">
              <w:t>Zápočet: účast na seminářích minimálně 80%, zpracování prezentace na zadané téma.</w:t>
            </w:r>
          </w:p>
          <w:p w14:paraId="0155FEDB" w14:textId="77777777" w:rsidR="0053707C" w:rsidRDefault="0053707C" w:rsidP="0053707C">
            <w:pPr>
              <w:jc w:val="both"/>
              <w:rPr>
                <w:color w:val="000000"/>
                <w:szCs w:val="17"/>
                <w:shd w:val="clear" w:color="auto" w:fill="FFFFFF"/>
              </w:rPr>
            </w:pPr>
            <w:r>
              <w:rPr>
                <w:color w:val="000000"/>
                <w:szCs w:val="17"/>
                <w:shd w:val="clear" w:color="auto" w:fill="FFFFFF"/>
              </w:rPr>
              <w:t>Písemná část zkoušky: testové a písemné otázky.</w:t>
            </w:r>
          </w:p>
          <w:p w14:paraId="5B1EBB00" w14:textId="77777777" w:rsidR="0053707C" w:rsidRDefault="0053707C" w:rsidP="0053707C">
            <w:pPr>
              <w:jc w:val="both"/>
            </w:pPr>
            <w:r w:rsidRPr="00324414">
              <w:rPr>
                <w:color w:val="000000"/>
                <w:szCs w:val="17"/>
                <w:shd w:val="clear" w:color="auto" w:fill="FFFFFF"/>
              </w:rPr>
              <w:t>Ústní zkouška z teoretických základů: úspěšné prokázání znalostí a dovedností, student prokáže patřičné porozumění tématu. </w:t>
            </w:r>
          </w:p>
        </w:tc>
      </w:tr>
      <w:tr w:rsidR="0053707C" w14:paraId="0369F05B" w14:textId="77777777" w:rsidTr="00945877">
        <w:trPr>
          <w:gridBefore w:val="1"/>
          <w:wBefore w:w="30" w:type="dxa"/>
          <w:trHeight w:val="197"/>
        </w:trPr>
        <w:tc>
          <w:tcPr>
            <w:tcW w:w="3082" w:type="dxa"/>
            <w:gridSpan w:val="4"/>
            <w:tcBorders>
              <w:left w:val="single" w:sz="4" w:space="0" w:color="00000A"/>
              <w:bottom w:val="single" w:sz="4" w:space="0" w:color="00000A"/>
              <w:right w:val="single" w:sz="4" w:space="0" w:color="00000A"/>
            </w:tcBorders>
            <w:shd w:val="clear" w:color="auto" w:fill="F7CAAC"/>
          </w:tcPr>
          <w:p w14:paraId="16C222CE" w14:textId="77777777" w:rsidR="0053707C" w:rsidRDefault="0053707C" w:rsidP="0053707C">
            <w:pPr>
              <w:jc w:val="both"/>
            </w:pPr>
            <w:r>
              <w:rPr>
                <w:b/>
              </w:rPr>
              <w:t>Garant předmětu</w:t>
            </w:r>
          </w:p>
        </w:tc>
        <w:tc>
          <w:tcPr>
            <w:tcW w:w="6949" w:type="dxa"/>
            <w:gridSpan w:val="19"/>
            <w:tcBorders>
              <w:top w:val="single" w:sz="4" w:space="0" w:color="00000A"/>
              <w:left w:val="single" w:sz="4" w:space="0" w:color="00000A"/>
              <w:bottom w:val="single" w:sz="4" w:space="0" w:color="00000A"/>
              <w:right w:val="single" w:sz="4" w:space="0" w:color="00000A"/>
            </w:tcBorders>
            <w:shd w:val="clear" w:color="auto" w:fill="auto"/>
          </w:tcPr>
          <w:p w14:paraId="30BDFB99" w14:textId="521CF59C" w:rsidR="0053707C" w:rsidRDefault="0053707C" w:rsidP="0053707C">
            <w:pPr>
              <w:jc w:val="both"/>
            </w:pPr>
          </w:p>
        </w:tc>
      </w:tr>
      <w:tr w:rsidR="0053707C" w14:paraId="4FA20B49" w14:textId="77777777" w:rsidTr="00945877">
        <w:trPr>
          <w:gridBefore w:val="1"/>
          <w:wBefore w:w="30" w:type="dxa"/>
          <w:trHeight w:val="243"/>
        </w:trPr>
        <w:tc>
          <w:tcPr>
            <w:tcW w:w="3082" w:type="dxa"/>
            <w:gridSpan w:val="4"/>
            <w:tcBorders>
              <w:left w:val="single" w:sz="4" w:space="0" w:color="00000A"/>
              <w:bottom w:val="single" w:sz="4" w:space="0" w:color="00000A"/>
              <w:right w:val="single" w:sz="4" w:space="0" w:color="00000A"/>
            </w:tcBorders>
            <w:shd w:val="clear" w:color="auto" w:fill="F7CAAC"/>
          </w:tcPr>
          <w:p w14:paraId="12368962" w14:textId="77777777" w:rsidR="0053707C" w:rsidRDefault="0053707C" w:rsidP="0053707C">
            <w:pPr>
              <w:jc w:val="both"/>
            </w:pPr>
            <w:r>
              <w:rPr>
                <w:b/>
              </w:rPr>
              <w:t>Zapojení garanta do výuky předmětu</w:t>
            </w:r>
          </w:p>
        </w:tc>
        <w:tc>
          <w:tcPr>
            <w:tcW w:w="6949" w:type="dxa"/>
            <w:gridSpan w:val="19"/>
            <w:tcBorders>
              <w:left w:val="single" w:sz="4" w:space="0" w:color="00000A"/>
              <w:bottom w:val="single" w:sz="4" w:space="0" w:color="00000A"/>
              <w:right w:val="single" w:sz="4" w:space="0" w:color="00000A"/>
            </w:tcBorders>
            <w:shd w:val="clear" w:color="auto" w:fill="auto"/>
          </w:tcPr>
          <w:p w14:paraId="51414287" w14:textId="3C0732BF" w:rsidR="0053707C" w:rsidRDefault="0053707C" w:rsidP="0053707C">
            <w:pPr>
              <w:jc w:val="both"/>
            </w:pPr>
          </w:p>
        </w:tc>
      </w:tr>
      <w:tr w:rsidR="0053707C" w14:paraId="3DEF0C48"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1697CBFC" w14:textId="77777777" w:rsidR="0053707C" w:rsidRDefault="0053707C" w:rsidP="0053707C">
            <w:pPr>
              <w:jc w:val="both"/>
            </w:pPr>
            <w:r>
              <w:rPr>
                <w:b/>
              </w:rPr>
              <w:t>Vyučující</w:t>
            </w:r>
          </w:p>
        </w:tc>
        <w:tc>
          <w:tcPr>
            <w:tcW w:w="6949" w:type="dxa"/>
            <w:gridSpan w:val="19"/>
            <w:tcBorders>
              <w:top w:val="single" w:sz="4" w:space="0" w:color="00000A"/>
              <w:left w:val="single" w:sz="4" w:space="0" w:color="00000A"/>
              <w:right w:val="single" w:sz="4" w:space="0" w:color="00000A"/>
            </w:tcBorders>
            <w:shd w:val="clear" w:color="auto" w:fill="auto"/>
          </w:tcPr>
          <w:p w14:paraId="58793B91" w14:textId="77777777" w:rsidR="0053707C" w:rsidRDefault="0053707C" w:rsidP="0053707C">
            <w:pPr>
              <w:jc w:val="both"/>
            </w:pPr>
          </w:p>
        </w:tc>
      </w:tr>
      <w:tr w:rsidR="0053707C" w14:paraId="05C128BA" w14:textId="77777777" w:rsidTr="00945877">
        <w:trPr>
          <w:gridBefore w:val="1"/>
          <w:wBefore w:w="30" w:type="dxa"/>
          <w:trHeight w:val="182"/>
        </w:trPr>
        <w:tc>
          <w:tcPr>
            <w:tcW w:w="10031" w:type="dxa"/>
            <w:gridSpan w:val="23"/>
            <w:tcBorders>
              <w:left w:val="single" w:sz="4" w:space="0" w:color="00000A"/>
              <w:bottom w:val="single" w:sz="4" w:space="0" w:color="00000A"/>
              <w:right w:val="single" w:sz="4" w:space="0" w:color="00000A"/>
            </w:tcBorders>
            <w:shd w:val="clear" w:color="auto" w:fill="auto"/>
          </w:tcPr>
          <w:p w14:paraId="16B7017F" w14:textId="55D25AE7" w:rsidR="0053707C" w:rsidRDefault="00C90F67" w:rsidP="0053707C">
            <w:pPr>
              <w:spacing w:before="60" w:after="60"/>
              <w:jc w:val="both"/>
            </w:pPr>
            <w:ins w:id="601" w:author="Simona Mrkvičková" w:date="2018-02-28T15:22:00Z">
              <w:r w:rsidRPr="00C90F67">
                <w:t>prof. Mgr. Marek Koutný, Ph.D</w:t>
              </w:r>
              <w:r w:rsidRPr="00C90F67" w:rsidDel="00C90F67">
                <w:t xml:space="preserve"> </w:t>
              </w:r>
            </w:ins>
            <w:r w:rsidR="00C0279C">
              <w:t>(100% p)</w:t>
            </w:r>
          </w:p>
        </w:tc>
      </w:tr>
      <w:tr w:rsidR="0053707C" w14:paraId="38ABBA43" w14:textId="77777777" w:rsidTr="00945877">
        <w:trPr>
          <w:gridBefore w:val="1"/>
          <w:wBefore w:w="30" w:type="dxa"/>
        </w:trPr>
        <w:tc>
          <w:tcPr>
            <w:tcW w:w="3082" w:type="dxa"/>
            <w:gridSpan w:val="4"/>
            <w:tcBorders>
              <w:top w:val="single" w:sz="4" w:space="0" w:color="00000A"/>
              <w:left w:val="single" w:sz="4" w:space="0" w:color="00000A"/>
              <w:bottom w:val="single" w:sz="4" w:space="0" w:color="00000A"/>
              <w:right w:val="single" w:sz="4" w:space="0" w:color="00000A"/>
            </w:tcBorders>
            <w:shd w:val="clear" w:color="auto" w:fill="F7CAAC"/>
          </w:tcPr>
          <w:p w14:paraId="5E4414E7" w14:textId="77777777" w:rsidR="0053707C" w:rsidRDefault="0053707C" w:rsidP="0053707C">
            <w:pPr>
              <w:jc w:val="both"/>
            </w:pPr>
            <w:r>
              <w:rPr>
                <w:b/>
              </w:rPr>
              <w:t>Stručná anotace předmětu</w:t>
            </w:r>
          </w:p>
        </w:tc>
        <w:tc>
          <w:tcPr>
            <w:tcW w:w="6949" w:type="dxa"/>
            <w:gridSpan w:val="19"/>
            <w:tcBorders>
              <w:top w:val="single" w:sz="4" w:space="0" w:color="00000A"/>
              <w:left w:val="single" w:sz="4" w:space="0" w:color="00000A"/>
              <w:right w:val="single" w:sz="4" w:space="0" w:color="00000A"/>
            </w:tcBorders>
            <w:shd w:val="clear" w:color="auto" w:fill="auto"/>
          </w:tcPr>
          <w:p w14:paraId="74E2B7A2" w14:textId="77777777" w:rsidR="0053707C" w:rsidRDefault="0053707C" w:rsidP="0053707C">
            <w:pPr>
              <w:jc w:val="both"/>
            </w:pPr>
          </w:p>
        </w:tc>
      </w:tr>
      <w:tr w:rsidR="0053707C" w14:paraId="3933791F" w14:textId="77777777" w:rsidTr="00945877">
        <w:trPr>
          <w:gridBefore w:val="1"/>
          <w:wBefore w:w="30" w:type="dxa"/>
          <w:trHeight w:val="3938"/>
        </w:trPr>
        <w:tc>
          <w:tcPr>
            <w:tcW w:w="10031" w:type="dxa"/>
            <w:gridSpan w:val="23"/>
            <w:tcBorders>
              <w:left w:val="single" w:sz="4" w:space="0" w:color="00000A"/>
              <w:bottom w:val="single" w:sz="12" w:space="0" w:color="00000A"/>
              <w:right w:val="single" w:sz="4" w:space="0" w:color="00000A"/>
            </w:tcBorders>
            <w:shd w:val="clear" w:color="auto" w:fill="auto"/>
          </w:tcPr>
          <w:p w14:paraId="2F157249" w14:textId="77777777" w:rsidR="0053707C" w:rsidRDefault="0053707C" w:rsidP="0053707C">
            <w:pPr>
              <w:jc w:val="both"/>
            </w:pPr>
            <w:r w:rsidRPr="00B67938">
              <w:rPr>
                <w:color w:val="000000"/>
                <w:szCs w:val="17"/>
                <w:shd w:val="clear" w:color="auto" w:fill="FFFFFF"/>
              </w:rPr>
              <w:t xml:space="preserve">Cílem předmětu je získání základního přehledu současných možností ochrany a tvorby životního prostředí s ohledem na průmyslovou činnost. Studenti získají přehled o předpokladech a zásadách systémové péče o životní prostředí. Seznámí se také se základními možnostmi ochrany ovzduší, vod a zpracování pevných odpadů a remediace půd. </w:t>
            </w:r>
            <w:r w:rsidRPr="006C447C">
              <w:t>Obsah před</w:t>
            </w:r>
            <w:r>
              <w:t>mětu tvoří tyto tematické celky:</w:t>
            </w:r>
          </w:p>
          <w:p w14:paraId="64CE1B1B" w14:textId="77777777" w:rsidR="0053707C" w:rsidRDefault="0053707C" w:rsidP="0053707C">
            <w:pPr>
              <w:numPr>
                <w:ilvl w:val="0"/>
                <w:numId w:val="36"/>
              </w:numPr>
              <w:suppressAutoHyphens/>
              <w:ind w:left="284" w:hanging="57"/>
              <w:jc w:val="both"/>
            </w:pPr>
            <w:r w:rsidRPr="00B67938">
              <w:rPr>
                <w:color w:val="000000"/>
                <w:szCs w:val="17"/>
                <w:shd w:val="clear" w:color="auto" w:fill="FFFFFF"/>
              </w:rPr>
              <w:t>Úvod do předmětu -</w:t>
            </w:r>
            <w:r w:rsidRPr="00B67938">
              <w:rPr>
                <w:rFonts w:ascii="Tahoma" w:hAnsi="Tahoma" w:cs="Tahoma"/>
                <w:color w:val="000000"/>
                <w:szCs w:val="17"/>
                <w:shd w:val="clear" w:color="auto" w:fill="FFFFFF"/>
              </w:rPr>
              <w:t xml:space="preserve"> </w:t>
            </w:r>
            <w:r>
              <w:t>vymezení pojmu životní prostředí, globální problémy ŽP, historie vzniku ochrany ŽP.</w:t>
            </w:r>
          </w:p>
          <w:p w14:paraId="51F2CAAD" w14:textId="77777777" w:rsidR="0053707C" w:rsidRDefault="0053707C" w:rsidP="0053707C">
            <w:pPr>
              <w:numPr>
                <w:ilvl w:val="0"/>
                <w:numId w:val="36"/>
              </w:numPr>
              <w:suppressAutoHyphens/>
              <w:ind w:left="284" w:hanging="57"/>
              <w:jc w:val="both"/>
            </w:pPr>
            <w:r>
              <w:t>Cykly základních biogenních prvků v ŽP.</w:t>
            </w:r>
          </w:p>
          <w:p w14:paraId="6A562FF4" w14:textId="77777777" w:rsidR="0053707C" w:rsidRDefault="0053707C" w:rsidP="0053707C">
            <w:pPr>
              <w:numPr>
                <w:ilvl w:val="0"/>
                <w:numId w:val="36"/>
              </w:numPr>
              <w:suppressAutoHyphens/>
              <w:ind w:left="284" w:hanging="57"/>
              <w:jc w:val="both"/>
            </w:pPr>
            <w:r>
              <w:t xml:space="preserve">Základní přírodní zdroje Země. Fosilní a alternativní zdroje energie. </w:t>
            </w:r>
          </w:p>
          <w:p w14:paraId="077A8D12" w14:textId="77777777" w:rsidR="0053707C" w:rsidRDefault="0053707C" w:rsidP="0053707C">
            <w:pPr>
              <w:numPr>
                <w:ilvl w:val="0"/>
                <w:numId w:val="36"/>
              </w:numPr>
              <w:suppressAutoHyphens/>
              <w:ind w:left="284" w:hanging="57"/>
              <w:jc w:val="both"/>
            </w:pPr>
            <w:r>
              <w:t>Jaderná energetika.</w:t>
            </w:r>
          </w:p>
          <w:p w14:paraId="03828E76" w14:textId="77777777" w:rsidR="0053707C" w:rsidRDefault="0053707C" w:rsidP="0053707C">
            <w:pPr>
              <w:numPr>
                <w:ilvl w:val="0"/>
                <w:numId w:val="36"/>
              </w:numPr>
              <w:suppressAutoHyphens/>
              <w:ind w:left="284" w:hanging="57"/>
              <w:jc w:val="both"/>
            </w:pPr>
            <w:r>
              <w:t>Znečisťování životního prostředí. Vliv průmyslu na ŽP, vliv zemědělství na ŽP.</w:t>
            </w:r>
          </w:p>
          <w:p w14:paraId="429FEAB5" w14:textId="77777777" w:rsidR="0053707C" w:rsidRDefault="0053707C" w:rsidP="0053707C">
            <w:pPr>
              <w:numPr>
                <w:ilvl w:val="0"/>
                <w:numId w:val="36"/>
              </w:numPr>
              <w:suppressAutoHyphens/>
              <w:ind w:left="284" w:hanging="57"/>
              <w:jc w:val="both"/>
            </w:pPr>
            <w:r>
              <w:t xml:space="preserve">Vliv dopravy na ŽP. Alternativní druhy dopravy. </w:t>
            </w:r>
          </w:p>
          <w:p w14:paraId="0BFBF12E" w14:textId="77777777" w:rsidR="0053707C" w:rsidRDefault="0053707C" w:rsidP="0053707C">
            <w:pPr>
              <w:numPr>
                <w:ilvl w:val="0"/>
                <w:numId w:val="36"/>
              </w:numPr>
              <w:suppressAutoHyphens/>
              <w:ind w:left="284" w:hanging="57"/>
              <w:jc w:val="both"/>
            </w:pPr>
            <w:r>
              <w:t>Péče o vodu, historie, typy vod, ukazatele znečištění, úprava pitné vody, čištění odpadních vod.</w:t>
            </w:r>
          </w:p>
          <w:p w14:paraId="5B6039DE" w14:textId="77777777" w:rsidR="0053707C" w:rsidRDefault="0053707C" w:rsidP="0053707C">
            <w:pPr>
              <w:numPr>
                <w:ilvl w:val="0"/>
                <w:numId w:val="36"/>
              </w:numPr>
              <w:suppressAutoHyphens/>
              <w:ind w:left="284" w:hanging="57"/>
              <w:jc w:val="both"/>
            </w:pPr>
            <w:r>
              <w:t>Odstraňování a využívání pevných odpadů. Odpadové hospodářství, nakládání s odpady. Recyklace.</w:t>
            </w:r>
          </w:p>
          <w:p w14:paraId="1598D06B" w14:textId="77777777" w:rsidR="0053707C" w:rsidRDefault="0053707C" w:rsidP="0053707C">
            <w:pPr>
              <w:numPr>
                <w:ilvl w:val="0"/>
                <w:numId w:val="36"/>
              </w:numPr>
              <w:suppressAutoHyphens/>
              <w:ind w:left="284" w:hanging="57"/>
              <w:jc w:val="both"/>
            </w:pPr>
            <w:r>
              <w:t xml:space="preserve">Technické možnosti ochrany ovzduší. Základní pojmy, látky znečisťující ovzduší, technologické procesy. </w:t>
            </w:r>
          </w:p>
          <w:p w14:paraId="22805963" w14:textId="77777777" w:rsidR="0053707C" w:rsidRDefault="0053707C" w:rsidP="0053707C">
            <w:pPr>
              <w:numPr>
                <w:ilvl w:val="0"/>
                <w:numId w:val="36"/>
              </w:numPr>
              <w:suppressAutoHyphens/>
              <w:ind w:left="284" w:hanging="57"/>
              <w:jc w:val="both"/>
            </w:pPr>
            <w:r>
              <w:t>Půda - vlastnosti, změna kvality, ochrana, sanační technologie.</w:t>
            </w:r>
          </w:p>
          <w:p w14:paraId="30F1ED81" w14:textId="77777777" w:rsidR="0053707C" w:rsidRDefault="0053707C" w:rsidP="0053707C">
            <w:pPr>
              <w:numPr>
                <w:ilvl w:val="0"/>
                <w:numId w:val="36"/>
              </w:numPr>
              <w:suppressAutoHyphens/>
              <w:ind w:left="284" w:hanging="57"/>
              <w:jc w:val="both"/>
            </w:pPr>
            <w:r>
              <w:t>Polymery a životní prostředí. Biorozložitelné polymerní materiály.</w:t>
            </w:r>
          </w:p>
          <w:p w14:paraId="4C312CBA" w14:textId="77777777" w:rsidR="0053707C" w:rsidRDefault="0053707C" w:rsidP="0053707C">
            <w:pPr>
              <w:numPr>
                <w:ilvl w:val="0"/>
                <w:numId w:val="36"/>
              </w:numPr>
              <w:suppressAutoHyphens/>
              <w:ind w:left="284" w:hanging="57"/>
              <w:jc w:val="both"/>
            </w:pPr>
            <w:r>
              <w:t>Strategie péče o životní prostředí. Posuzování vlivů na ŽP (EIA).</w:t>
            </w:r>
          </w:p>
          <w:p w14:paraId="158DC49F" w14:textId="77777777" w:rsidR="0053707C" w:rsidRDefault="0053707C" w:rsidP="0053707C">
            <w:pPr>
              <w:numPr>
                <w:ilvl w:val="0"/>
                <w:numId w:val="36"/>
              </w:numPr>
              <w:suppressAutoHyphens/>
              <w:ind w:left="284" w:hanging="57"/>
              <w:jc w:val="both"/>
            </w:pPr>
            <w:r>
              <w:t xml:space="preserve">Mezinárodní spolupráce. Trvale udržitelný rozvoj. </w:t>
            </w:r>
          </w:p>
          <w:p w14:paraId="7ABCD48F" w14:textId="77777777" w:rsidR="0053707C" w:rsidRDefault="0053707C" w:rsidP="0053707C">
            <w:pPr>
              <w:numPr>
                <w:ilvl w:val="0"/>
                <w:numId w:val="36"/>
              </w:numPr>
              <w:suppressAutoHyphens/>
              <w:ind w:left="284" w:hanging="57"/>
              <w:jc w:val="both"/>
            </w:pPr>
            <w:r>
              <w:t xml:space="preserve">Environmentální audit, ekologické značení. Mezinárodní standardy řízení péče o ŽP - EMS, EMAS, ISO 14000. </w:t>
            </w:r>
          </w:p>
        </w:tc>
      </w:tr>
      <w:tr w:rsidR="0053707C" w14:paraId="423B1138" w14:textId="77777777" w:rsidTr="00945877">
        <w:trPr>
          <w:gridBefore w:val="1"/>
          <w:wBefore w:w="30" w:type="dxa"/>
          <w:trHeight w:val="265"/>
        </w:trPr>
        <w:tc>
          <w:tcPr>
            <w:tcW w:w="3649" w:type="dxa"/>
            <w:gridSpan w:val="6"/>
            <w:tcBorders>
              <w:left w:val="single" w:sz="4" w:space="0" w:color="00000A"/>
              <w:bottom w:val="single" w:sz="4" w:space="0" w:color="00000A"/>
              <w:right w:val="single" w:sz="4" w:space="0" w:color="00000A"/>
            </w:tcBorders>
            <w:shd w:val="clear" w:color="auto" w:fill="F7CAAC"/>
          </w:tcPr>
          <w:p w14:paraId="06BA67D1" w14:textId="77777777" w:rsidR="0053707C" w:rsidRDefault="0053707C" w:rsidP="0053707C">
            <w:pPr>
              <w:jc w:val="both"/>
            </w:pPr>
            <w:r>
              <w:rPr>
                <w:b/>
              </w:rPr>
              <w:t>Studijní literatura a studijní pomůcky</w:t>
            </w:r>
          </w:p>
        </w:tc>
        <w:tc>
          <w:tcPr>
            <w:tcW w:w="6382" w:type="dxa"/>
            <w:gridSpan w:val="17"/>
            <w:tcBorders>
              <w:left w:val="single" w:sz="4" w:space="0" w:color="00000A"/>
              <w:right w:val="single" w:sz="4" w:space="0" w:color="00000A"/>
            </w:tcBorders>
            <w:shd w:val="clear" w:color="auto" w:fill="auto"/>
          </w:tcPr>
          <w:p w14:paraId="382D7054" w14:textId="77777777" w:rsidR="0053707C" w:rsidRDefault="0053707C" w:rsidP="0053707C">
            <w:pPr>
              <w:jc w:val="both"/>
            </w:pPr>
          </w:p>
        </w:tc>
      </w:tr>
      <w:tr w:rsidR="0053707C" w14:paraId="342E06CD" w14:textId="77777777" w:rsidTr="00945877">
        <w:trPr>
          <w:gridBefore w:val="1"/>
          <w:wBefore w:w="30" w:type="dxa"/>
          <w:trHeight w:val="1497"/>
        </w:trPr>
        <w:tc>
          <w:tcPr>
            <w:tcW w:w="10031" w:type="dxa"/>
            <w:gridSpan w:val="23"/>
            <w:tcBorders>
              <w:left w:val="single" w:sz="4" w:space="0" w:color="00000A"/>
              <w:bottom w:val="single" w:sz="4" w:space="0" w:color="00000A"/>
              <w:right w:val="single" w:sz="4" w:space="0" w:color="00000A"/>
            </w:tcBorders>
            <w:shd w:val="clear" w:color="auto" w:fill="auto"/>
          </w:tcPr>
          <w:p w14:paraId="6F106EDA" w14:textId="77777777" w:rsidR="0053707C" w:rsidRPr="00676B76" w:rsidRDefault="0053707C" w:rsidP="0053707C">
            <w:pPr>
              <w:jc w:val="both"/>
              <w:rPr>
                <w:u w:val="single"/>
              </w:rPr>
            </w:pPr>
            <w:r>
              <w:rPr>
                <w:u w:val="single"/>
              </w:rPr>
              <w:t>Povinná literatura</w:t>
            </w:r>
            <w:r w:rsidRPr="00676B76">
              <w:rPr>
                <w:u w:val="single"/>
              </w:rPr>
              <w:t xml:space="preserve">: </w:t>
            </w:r>
          </w:p>
          <w:p w14:paraId="64799568" w14:textId="77777777" w:rsidR="0053707C" w:rsidRDefault="0053707C" w:rsidP="0053707C">
            <w:pPr>
              <w:jc w:val="both"/>
            </w:pPr>
            <w:r>
              <w:t>Studijní opory v elektronické formě.</w:t>
            </w:r>
          </w:p>
          <w:p w14:paraId="722C8407" w14:textId="30D1F01D" w:rsidR="009D4000" w:rsidRPr="008113D8" w:rsidRDefault="009D4000" w:rsidP="0053707C">
            <w:pPr>
              <w:jc w:val="both"/>
              <w:rPr>
                <w:b/>
              </w:rPr>
            </w:pPr>
            <w:r>
              <w:t>Výukové materiály v anglickém jazyce poskytnuté vyučujícím.</w:t>
            </w:r>
          </w:p>
          <w:p w14:paraId="02974554" w14:textId="26E7D725" w:rsidR="0053707C" w:rsidRDefault="0053707C" w:rsidP="0053707C">
            <w:pPr>
              <w:jc w:val="both"/>
              <w:rPr>
                <w:bCs/>
                <w:color w:val="111111"/>
                <w:kern w:val="36"/>
                <w:lang w:eastAsia="en-GB"/>
              </w:rPr>
            </w:pPr>
            <w:r w:rsidRPr="00234579">
              <w:rPr>
                <w:bCs/>
                <w:caps/>
                <w:color w:val="111111"/>
                <w:kern w:val="36"/>
                <w:lang w:eastAsia="en-GB"/>
              </w:rPr>
              <w:t>Weiner, R., Matthews</w:t>
            </w:r>
            <w:r w:rsidRPr="00164C66">
              <w:rPr>
                <w:bCs/>
                <w:color w:val="111111"/>
                <w:kern w:val="36"/>
                <w:lang w:eastAsia="en-GB"/>
              </w:rPr>
              <w:t>, R. Environmental Engineering</w:t>
            </w:r>
            <w:r w:rsidR="00025BF9">
              <w:rPr>
                <w:bCs/>
                <w:color w:val="111111"/>
                <w:kern w:val="36"/>
                <w:lang w:eastAsia="en-GB"/>
              </w:rPr>
              <w:t xml:space="preserve">. </w:t>
            </w:r>
            <w:r w:rsidRPr="00164C66">
              <w:rPr>
                <w:bCs/>
                <w:color w:val="111111"/>
                <w:kern w:val="36"/>
                <w:lang w:eastAsia="en-GB"/>
              </w:rPr>
              <w:t>4th Ed. Burlington,</w:t>
            </w:r>
            <w:r>
              <w:rPr>
                <w:bCs/>
                <w:color w:val="111111"/>
                <w:kern w:val="36"/>
                <w:lang w:eastAsia="en-GB"/>
              </w:rPr>
              <w:t xml:space="preserve"> 2003. ISBN </w:t>
            </w:r>
            <w:r w:rsidRPr="00164C66">
              <w:rPr>
                <w:bCs/>
                <w:color w:val="111111"/>
                <w:kern w:val="36"/>
                <w:lang w:eastAsia="en-GB"/>
              </w:rPr>
              <w:t>9780080494777</w:t>
            </w:r>
            <w:r>
              <w:rPr>
                <w:bCs/>
                <w:color w:val="111111"/>
                <w:kern w:val="36"/>
                <w:lang w:eastAsia="en-GB"/>
              </w:rPr>
              <w:t>.</w:t>
            </w:r>
          </w:p>
          <w:p w14:paraId="004B5C0B" w14:textId="77777777" w:rsidR="0053707C" w:rsidRPr="00C33A51" w:rsidRDefault="0053707C" w:rsidP="0053707C">
            <w:pPr>
              <w:jc w:val="both"/>
              <w:rPr>
                <w:b/>
                <w:bCs/>
                <w:color w:val="111111"/>
                <w:kern w:val="36"/>
                <w:sz w:val="14"/>
                <w:szCs w:val="14"/>
                <w:lang w:eastAsia="en-GB"/>
              </w:rPr>
            </w:pPr>
          </w:p>
          <w:p w14:paraId="6616D223" w14:textId="77777777" w:rsidR="0053707C" w:rsidRPr="00676B76" w:rsidRDefault="0053707C" w:rsidP="0053707C">
            <w:pPr>
              <w:jc w:val="both"/>
            </w:pPr>
            <w:r w:rsidRPr="00676B76">
              <w:rPr>
                <w:bCs/>
                <w:color w:val="111111"/>
                <w:kern w:val="36"/>
                <w:u w:val="single"/>
                <w:lang w:eastAsia="en-GB"/>
              </w:rPr>
              <w:t>Doporučená</w:t>
            </w:r>
            <w:r>
              <w:rPr>
                <w:bCs/>
                <w:color w:val="111111"/>
                <w:kern w:val="36"/>
                <w:u w:val="single"/>
                <w:lang w:eastAsia="en-GB"/>
              </w:rPr>
              <w:t xml:space="preserve"> </w:t>
            </w:r>
            <w:r w:rsidRPr="00676B76">
              <w:rPr>
                <w:u w:val="single"/>
              </w:rPr>
              <w:t>literatura</w:t>
            </w:r>
            <w:r w:rsidRPr="00676B76">
              <w:rPr>
                <w:bCs/>
                <w:color w:val="111111"/>
                <w:kern w:val="36"/>
                <w:u w:val="single"/>
                <w:lang w:eastAsia="en-GB"/>
              </w:rPr>
              <w:t>:</w:t>
            </w:r>
            <w:r w:rsidRPr="00676B76">
              <w:t xml:space="preserve"> </w:t>
            </w:r>
          </w:p>
          <w:p w14:paraId="71430BF1" w14:textId="273565C2" w:rsidR="0053707C" w:rsidRPr="00117010" w:rsidRDefault="0053707C" w:rsidP="00936109">
            <w:pPr>
              <w:jc w:val="both"/>
              <w:rPr>
                <w:bCs/>
                <w:color w:val="111111"/>
                <w:kern w:val="36"/>
                <w:lang w:eastAsia="en-GB"/>
              </w:rPr>
            </w:pPr>
            <w:r w:rsidRPr="00234579">
              <w:rPr>
                <w:caps/>
              </w:rPr>
              <w:t>Corbitt,</w:t>
            </w:r>
            <w:r>
              <w:t xml:space="preserve"> </w:t>
            </w:r>
            <w:proofErr w:type="gramStart"/>
            <w:r>
              <w:t>R.</w:t>
            </w:r>
            <w:r w:rsidRPr="005056CB">
              <w:t>A.</w:t>
            </w:r>
            <w:proofErr w:type="gramEnd"/>
            <w:r w:rsidRPr="005056CB">
              <w:t xml:space="preserve"> </w:t>
            </w:r>
            <w:r w:rsidRPr="005056CB">
              <w:rPr>
                <w:bCs/>
                <w:color w:val="111111"/>
                <w:kern w:val="36"/>
                <w:lang w:eastAsia="en-GB"/>
              </w:rPr>
              <w:t>Standard Handboo</w:t>
            </w:r>
            <w:r>
              <w:rPr>
                <w:bCs/>
                <w:color w:val="111111"/>
                <w:kern w:val="36"/>
                <w:lang w:eastAsia="en-GB"/>
              </w:rPr>
              <w:t>k of Environmental Engineering. 2nd Ed.</w:t>
            </w:r>
            <w:r w:rsidRPr="005056CB">
              <w:rPr>
                <w:bCs/>
                <w:color w:val="111111"/>
                <w:kern w:val="36"/>
                <w:lang w:eastAsia="en-GB"/>
              </w:rPr>
              <w:t xml:space="preserve"> </w:t>
            </w:r>
            <w:r>
              <w:rPr>
                <w:bCs/>
                <w:color w:val="111111"/>
                <w:kern w:val="36"/>
                <w:lang w:eastAsia="en-GB"/>
              </w:rPr>
              <w:t xml:space="preserve">New York: </w:t>
            </w:r>
            <w:r w:rsidRPr="005056CB">
              <w:rPr>
                <w:bCs/>
                <w:color w:val="111111"/>
                <w:kern w:val="36"/>
                <w:lang w:eastAsia="en-GB"/>
              </w:rPr>
              <w:t>McG</w:t>
            </w:r>
            <w:r>
              <w:rPr>
                <w:bCs/>
                <w:color w:val="111111"/>
                <w:kern w:val="36"/>
                <w:lang w:eastAsia="en-GB"/>
              </w:rPr>
              <w:t>raw-Hill, 1999. ISBN</w:t>
            </w:r>
            <w:r w:rsidRPr="005056CB">
              <w:rPr>
                <w:bCs/>
                <w:color w:val="111111"/>
                <w:kern w:val="36"/>
                <w:lang w:eastAsia="en-GB"/>
              </w:rPr>
              <w:t xml:space="preserve"> 9780070131606</w:t>
            </w:r>
            <w:r>
              <w:rPr>
                <w:bCs/>
                <w:color w:val="111111"/>
                <w:kern w:val="36"/>
                <w:lang w:eastAsia="en-GB"/>
              </w:rPr>
              <w:t>.</w:t>
            </w:r>
          </w:p>
        </w:tc>
      </w:tr>
      <w:tr w:rsidR="0053707C" w14:paraId="5BB12B2F" w14:textId="77777777" w:rsidTr="00945877">
        <w:trPr>
          <w:gridBefore w:val="1"/>
          <w:wBefore w:w="30" w:type="dxa"/>
        </w:trPr>
        <w:tc>
          <w:tcPr>
            <w:tcW w:w="10031" w:type="dxa"/>
            <w:gridSpan w:val="23"/>
            <w:tcBorders>
              <w:top w:val="single" w:sz="12" w:space="0" w:color="00000A"/>
              <w:left w:val="single" w:sz="2" w:space="0" w:color="00000A"/>
              <w:bottom w:val="single" w:sz="2" w:space="0" w:color="00000A"/>
              <w:right w:val="single" w:sz="2" w:space="0" w:color="00000A"/>
            </w:tcBorders>
            <w:shd w:val="clear" w:color="auto" w:fill="F7CAAC"/>
          </w:tcPr>
          <w:p w14:paraId="64C7AFD3" w14:textId="77777777" w:rsidR="0053707C" w:rsidRDefault="0053707C" w:rsidP="0053707C">
            <w:pPr>
              <w:jc w:val="center"/>
            </w:pPr>
            <w:r>
              <w:rPr>
                <w:b/>
              </w:rPr>
              <w:t>Informace ke kombinované nebo distanční formě</w:t>
            </w:r>
          </w:p>
        </w:tc>
      </w:tr>
      <w:tr w:rsidR="0053707C" w14:paraId="2A023FA7" w14:textId="77777777" w:rsidTr="00945877">
        <w:trPr>
          <w:gridBefore w:val="1"/>
          <w:wBefore w:w="30" w:type="dxa"/>
        </w:trPr>
        <w:tc>
          <w:tcPr>
            <w:tcW w:w="4781" w:type="dxa"/>
            <w:gridSpan w:val="8"/>
            <w:tcBorders>
              <w:top w:val="single" w:sz="2" w:space="0" w:color="00000A"/>
              <w:left w:val="single" w:sz="4" w:space="0" w:color="00000A"/>
              <w:bottom w:val="single" w:sz="4" w:space="0" w:color="00000A"/>
              <w:right w:val="single" w:sz="4" w:space="0" w:color="00000A"/>
            </w:tcBorders>
            <w:shd w:val="clear" w:color="auto" w:fill="F7CAAC"/>
          </w:tcPr>
          <w:p w14:paraId="36D29BBE" w14:textId="77777777" w:rsidR="0053707C" w:rsidRDefault="0053707C" w:rsidP="0053707C">
            <w:pPr>
              <w:jc w:val="both"/>
            </w:pPr>
            <w:r>
              <w:rPr>
                <w:b/>
              </w:rPr>
              <w:t>Rozsah konzultací (soustředění)</w:t>
            </w:r>
          </w:p>
        </w:tc>
        <w:tc>
          <w:tcPr>
            <w:tcW w:w="888" w:type="dxa"/>
            <w:gridSpan w:val="2"/>
            <w:tcBorders>
              <w:top w:val="single" w:sz="2" w:space="0" w:color="00000A"/>
              <w:left w:val="single" w:sz="4" w:space="0" w:color="00000A"/>
              <w:bottom w:val="single" w:sz="4" w:space="0" w:color="00000A"/>
              <w:right w:val="single" w:sz="4" w:space="0" w:color="00000A"/>
            </w:tcBorders>
            <w:shd w:val="clear" w:color="auto" w:fill="auto"/>
          </w:tcPr>
          <w:p w14:paraId="48AD908E" w14:textId="045EDF64" w:rsidR="0053707C" w:rsidRDefault="0053707C" w:rsidP="0053707C">
            <w:pPr>
              <w:jc w:val="center"/>
            </w:pPr>
          </w:p>
        </w:tc>
        <w:tc>
          <w:tcPr>
            <w:tcW w:w="4362" w:type="dxa"/>
            <w:gridSpan w:val="13"/>
            <w:tcBorders>
              <w:top w:val="single" w:sz="2" w:space="0" w:color="00000A"/>
              <w:left w:val="single" w:sz="4" w:space="0" w:color="00000A"/>
              <w:bottom w:val="single" w:sz="4" w:space="0" w:color="00000A"/>
              <w:right w:val="single" w:sz="4" w:space="0" w:color="00000A"/>
            </w:tcBorders>
            <w:shd w:val="clear" w:color="auto" w:fill="F7CAAC"/>
          </w:tcPr>
          <w:p w14:paraId="458F6AD5" w14:textId="77777777" w:rsidR="0053707C" w:rsidRDefault="0053707C" w:rsidP="0053707C">
            <w:pPr>
              <w:jc w:val="both"/>
            </w:pPr>
            <w:r>
              <w:rPr>
                <w:b/>
              </w:rPr>
              <w:t xml:space="preserve">hodin </w:t>
            </w:r>
          </w:p>
        </w:tc>
      </w:tr>
      <w:tr w:rsidR="0053707C" w14:paraId="393308E3" w14:textId="77777777" w:rsidTr="00945877">
        <w:trPr>
          <w:gridBefore w:val="1"/>
          <w:wBefore w:w="30" w:type="dxa"/>
        </w:trPr>
        <w:tc>
          <w:tcPr>
            <w:tcW w:w="10031" w:type="dxa"/>
            <w:gridSpan w:val="23"/>
            <w:tcBorders>
              <w:top w:val="single" w:sz="4" w:space="0" w:color="00000A"/>
              <w:left w:val="single" w:sz="4" w:space="0" w:color="00000A"/>
              <w:bottom w:val="single" w:sz="4" w:space="0" w:color="00000A"/>
              <w:right w:val="single" w:sz="4" w:space="0" w:color="00000A"/>
            </w:tcBorders>
            <w:shd w:val="clear" w:color="auto" w:fill="F7CAAC"/>
          </w:tcPr>
          <w:p w14:paraId="3350AE14" w14:textId="77777777" w:rsidR="0053707C" w:rsidRDefault="0053707C" w:rsidP="0053707C">
            <w:pPr>
              <w:jc w:val="both"/>
            </w:pPr>
            <w:r>
              <w:rPr>
                <w:b/>
              </w:rPr>
              <w:t>Informace o způsobu kontaktu s vyučujícím</w:t>
            </w:r>
          </w:p>
        </w:tc>
      </w:tr>
      <w:tr w:rsidR="0053707C" w14:paraId="30D76CEF" w14:textId="77777777" w:rsidTr="00945877">
        <w:trPr>
          <w:gridBefore w:val="1"/>
          <w:wBefore w:w="30" w:type="dxa"/>
          <w:trHeight w:val="283"/>
        </w:trPr>
        <w:tc>
          <w:tcPr>
            <w:tcW w:w="10031" w:type="dxa"/>
            <w:gridSpan w:val="23"/>
            <w:tcBorders>
              <w:top w:val="single" w:sz="4" w:space="0" w:color="00000A"/>
              <w:left w:val="single" w:sz="4" w:space="0" w:color="00000A"/>
              <w:bottom w:val="single" w:sz="4" w:space="0" w:color="00000A"/>
              <w:right w:val="single" w:sz="4" w:space="0" w:color="00000A"/>
            </w:tcBorders>
            <w:shd w:val="clear" w:color="auto" w:fill="auto"/>
          </w:tcPr>
          <w:p w14:paraId="6A517AA3" w14:textId="77777777" w:rsidR="0053707C" w:rsidRDefault="0053707C" w:rsidP="0053707C">
            <w:pPr>
              <w:jc w:val="both"/>
            </w:pPr>
          </w:p>
          <w:p w14:paraId="52DA9CB9" w14:textId="77777777" w:rsidR="00232C05" w:rsidRDefault="00232C05" w:rsidP="0053707C">
            <w:pPr>
              <w:jc w:val="both"/>
            </w:pPr>
          </w:p>
          <w:p w14:paraId="27BB596C" w14:textId="77777777" w:rsidR="00232C05" w:rsidRDefault="00232C05" w:rsidP="0053707C">
            <w:pPr>
              <w:jc w:val="both"/>
            </w:pPr>
          </w:p>
          <w:p w14:paraId="5DB831FB" w14:textId="77777777" w:rsidR="009D4000" w:rsidRDefault="009D4000" w:rsidP="0053707C">
            <w:pPr>
              <w:jc w:val="both"/>
            </w:pPr>
          </w:p>
          <w:p w14:paraId="4AF4CA67" w14:textId="77777777" w:rsidR="00936109" w:rsidRDefault="00936109" w:rsidP="0053707C">
            <w:pPr>
              <w:jc w:val="both"/>
            </w:pPr>
          </w:p>
          <w:p w14:paraId="7CA77FA5" w14:textId="77777777" w:rsidR="00936109" w:rsidRDefault="00936109" w:rsidP="0053707C">
            <w:pPr>
              <w:jc w:val="both"/>
            </w:pPr>
          </w:p>
          <w:p w14:paraId="7E625434" w14:textId="77777777" w:rsidR="009D4000" w:rsidRDefault="009D4000" w:rsidP="0053707C">
            <w:pPr>
              <w:jc w:val="both"/>
            </w:pPr>
          </w:p>
          <w:p w14:paraId="1D455B62" w14:textId="77777777" w:rsidR="009D4000" w:rsidRDefault="009D4000" w:rsidP="0053707C">
            <w:pPr>
              <w:jc w:val="both"/>
            </w:pPr>
          </w:p>
          <w:p w14:paraId="7D7C9E72" w14:textId="46ACB2BB" w:rsidR="00232C05" w:rsidRDefault="00232C05" w:rsidP="0053707C">
            <w:pPr>
              <w:jc w:val="both"/>
            </w:pPr>
          </w:p>
        </w:tc>
      </w:tr>
      <w:tr w:rsidR="0053707C" w14:paraId="28440F3B" w14:textId="77777777" w:rsidTr="00945877">
        <w:trPr>
          <w:gridBefore w:val="1"/>
          <w:wBefore w:w="30" w:type="dxa"/>
          <w:trHeight w:val="283"/>
        </w:trPr>
        <w:tc>
          <w:tcPr>
            <w:tcW w:w="10031" w:type="dxa"/>
            <w:gridSpan w:val="23"/>
            <w:tcBorders>
              <w:top w:val="single" w:sz="4" w:space="0" w:color="00000A"/>
              <w:left w:val="single" w:sz="4" w:space="0" w:color="00000A"/>
              <w:bottom w:val="single" w:sz="4" w:space="0" w:color="00000A"/>
              <w:right w:val="single" w:sz="4" w:space="0" w:color="00000A"/>
            </w:tcBorders>
            <w:shd w:val="clear" w:color="auto" w:fill="auto"/>
          </w:tcPr>
          <w:p w14:paraId="537AC77E" w14:textId="77777777" w:rsidR="0053707C" w:rsidRPr="00234F1C" w:rsidRDefault="0053707C" w:rsidP="0053707C">
            <w:pPr>
              <w:shd w:val="clear" w:color="auto" w:fill="B8CCE4" w:themeFill="accent1" w:themeFillTint="66"/>
              <w:jc w:val="both"/>
              <w:rPr>
                <w:b/>
                <w:sz w:val="28"/>
                <w:szCs w:val="28"/>
              </w:rPr>
            </w:pPr>
            <w:r>
              <w:lastRenderedPageBreak/>
              <w:br w:type="page"/>
            </w:r>
            <w:r w:rsidRPr="00234F1C">
              <w:rPr>
                <w:b/>
                <w:sz w:val="28"/>
                <w:szCs w:val="28"/>
              </w:rPr>
              <w:t>B-III – Charakteristika studijního předmětu</w:t>
            </w:r>
          </w:p>
        </w:tc>
      </w:tr>
      <w:tr w:rsidR="0053707C" w14:paraId="0F5B0BF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tcBorders>
              <w:top w:val="double" w:sz="4" w:space="0" w:color="auto"/>
            </w:tcBorders>
            <w:shd w:val="clear" w:color="auto" w:fill="F7CAAC"/>
          </w:tcPr>
          <w:p w14:paraId="560917D5" w14:textId="77777777" w:rsidR="0053707C" w:rsidRDefault="0053707C" w:rsidP="0053707C">
            <w:pPr>
              <w:jc w:val="both"/>
              <w:rPr>
                <w:b/>
              </w:rPr>
            </w:pPr>
            <w:r>
              <w:rPr>
                <w:b/>
              </w:rPr>
              <w:t>Název studijního předmětu</w:t>
            </w:r>
          </w:p>
        </w:tc>
        <w:tc>
          <w:tcPr>
            <w:tcW w:w="6949" w:type="dxa"/>
            <w:gridSpan w:val="19"/>
            <w:tcBorders>
              <w:top w:val="double" w:sz="4" w:space="0" w:color="auto"/>
            </w:tcBorders>
          </w:tcPr>
          <w:p w14:paraId="35E43892" w14:textId="59625382" w:rsidR="0053707C" w:rsidRPr="00DB0456" w:rsidRDefault="00DB0456" w:rsidP="00DB0456">
            <w:pPr>
              <w:jc w:val="both"/>
              <w:rPr>
                <w:b/>
              </w:rPr>
            </w:pPr>
            <w:bookmarkStart w:id="602" w:name="Biotech_in_Waste_Manag"/>
            <w:bookmarkEnd w:id="602"/>
            <w:r w:rsidRPr="00DB0456">
              <w:rPr>
                <w:b/>
              </w:rPr>
              <w:t>Biotechnology in Waste Management</w:t>
            </w:r>
          </w:p>
        </w:tc>
      </w:tr>
      <w:tr w:rsidR="0053707C" w14:paraId="67B79FE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2E79F4F" w14:textId="77777777" w:rsidR="0053707C" w:rsidRDefault="0053707C" w:rsidP="0053707C">
            <w:pPr>
              <w:jc w:val="both"/>
              <w:rPr>
                <w:b/>
              </w:rPr>
            </w:pPr>
            <w:r>
              <w:rPr>
                <w:b/>
              </w:rPr>
              <w:t>Typ předmětu</w:t>
            </w:r>
          </w:p>
        </w:tc>
        <w:tc>
          <w:tcPr>
            <w:tcW w:w="3402" w:type="dxa"/>
            <w:gridSpan w:val="9"/>
          </w:tcPr>
          <w:p w14:paraId="7AD76E97" w14:textId="77777777" w:rsidR="0053707C" w:rsidRDefault="0053707C" w:rsidP="0053707C">
            <w:pPr>
              <w:jc w:val="both"/>
            </w:pPr>
            <w:r>
              <w:t>povinně volitelný</w:t>
            </w:r>
          </w:p>
        </w:tc>
        <w:tc>
          <w:tcPr>
            <w:tcW w:w="2692" w:type="dxa"/>
            <w:gridSpan w:val="6"/>
            <w:shd w:val="clear" w:color="auto" w:fill="F7CAAC"/>
          </w:tcPr>
          <w:p w14:paraId="35BA8F57" w14:textId="77777777" w:rsidR="0053707C" w:rsidRDefault="0053707C" w:rsidP="0053707C">
            <w:pPr>
              <w:jc w:val="both"/>
            </w:pPr>
            <w:r>
              <w:rPr>
                <w:b/>
              </w:rPr>
              <w:t>doporučený ročník / semestr</w:t>
            </w:r>
          </w:p>
        </w:tc>
        <w:tc>
          <w:tcPr>
            <w:tcW w:w="855" w:type="dxa"/>
            <w:gridSpan w:val="4"/>
          </w:tcPr>
          <w:p w14:paraId="5119D971" w14:textId="77777777" w:rsidR="0053707C" w:rsidRDefault="0053707C" w:rsidP="0053707C">
            <w:pPr>
              <w:jc w:val="both"/>
            </w:pPr>
            <w:r>
              <w:t>2/ZS</w:t>
            </w:r>
          </w:p>
        </w:tc>
      </w:tr>
      <w:tr w:rsidR="0053707C" w14:paraId="42F06DA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0A7EA203" w14:textId="77777777" w:rsidR="0053707C" w:rsidRDefault="0053707C" w:rsidP="0053707C">
            <w:pPr>
              <w:jc w:val="both"/>
              <w:rPr>
                <w:b/>
              </w:rPr>
            </w:pPr>
            <w:r>
              <w:rPr>
                <w:b/>
              </w:rPr>
              <w:t>Rozsah studijního předmětu</w:t>
            </w:r>
          </w:p>
        </w:tc>
        <w:tc>
          <w:tcPr>
            <w:tcW w:w="1699" w:type="dxa"/>
            <w:gridSpan w:val="4"/>
          </w:tcPr>
          <w:p w14:paraId="371A03F0" w14:textId="10A68697" w:rsidR="0053707C" w:rsidRDefault="0053707C" w:rsidP="0053707C">
            <w:pPr>
              <w:jc w:val="both"/>
            </w:pPr>
            <w:r>
              <w:t>14p</w:t>
            </w:r>
            <w:r>
              <w:rPr>
                <w:lang w:val="en-GB"/>
              </w:rPr>
              <w:t>+</w:t>
            </w:r>
            <w:r>
              <w:t>14s</w:t>
            </w:r>
            <w:r w:rsidR="00DB0456">
              <w:t>+0l</w:t>
            </w:r>
          </w:p>
        </w:tc>
        <w:tc>
          <w:tcPr>
            <w:tcW w:w="888" w:type="dxa"/>
            <w:gridSpan w:val="2"/>
            <w:shd w:val="clear" w:color="auto" w:fill="F7CAAC"/>
          </w:tcPr>
          <w:p w14:paraId="7C15E686" w14:textId="77777777" w:rsidR="0053707C" w:rsidRDefault="0053707C" w:rsidP="0053707C">
            <w:pPr>
              <w:jc w:val="both"/>
              <w:rPr>
                <w:b/>
              </w:rPr>
            </w:pPr>
            <w:r>
              <w:rPr>
                <w:b/>
              </w:rPr>
              <w:t xml:space="preserve">hod. </w:t>
            </w:r>
          </w:p>
        </w:tc>
        <w:tc>
          <w:tcPr>
            <w:tcW w:w="815" w:type="dxa"/>
            <w:gridSpan w:val="3"/>
          </w:tcPr>
          <w:p w14:paraId="6F39A8CC" w14:textId="5F85F9E6" w:rsidR="0053707C" w:rsidRDefault="00DB0456" w:rsidP="0053707C">
            <w:pPr>
              <w:jc w:val="both"/>
            </w:pPr>
            <w:r>
              <w:t>28</w:t>
            </w:r>
          </w:p>
        </w:tc>
        <w:tc>
          <w:tcPr>
            <w:tcW w:w="2153" w:type="dxa"/>
            <w:gridSpan w:val="4"/>
            <w:shd w:val="clear" w:color="auto" w:fill="F7CAAC"/>
          </w:tcPr>
          <w:p w14:paraId="120D9FB6" w14:textId="77777777" w:rsidR="0053707C" w:rsidRDefault="0053707C" w:rsidP="0053707C">
            <w:pPr>
              <w:jc w:val="both"/>
              <w:rPr>
                <w:b/>
              </w:rPr>
            </w:pPr>
            <w:r>
              <w:rPr>
                <w:b/>
              </w:rPr>
              <w:t>kreditů</w:t>
            </w:r>
          </w:p>
        </w:tc>
        <w:tc>
          <w:tcPr>
            <w:tcW w:w="1394" w:type="dxa"/>
            <w:gridSpan w:val="6"/>
          </w:tcPr>
          <w:p w14:paraId="2FB4B780" w14:textId="77777777" w:rsidR="0053707C" w:rsidRDefault="0053707C" w:rsidP="0053707C">
            <w:pPr>
              <w:jc w:val="both"/>
            </w:pPr>
            <w:r>
              <w:t>2</w:t>
            </w:r>
          </w:p>
        </w:tc>
      </w:tr>
      <w:tr w:rsidR="0053707C" w14:paraId="270A39B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1CACB7A8" w14:textId="77777777" w:rsidR="0053707C" w:rsidRDefault="0053707C" w:rsidP="0053707C">
            <w:pPr>
              <w:jc w:val="both"/>
              <w:rPr>
                <w:b/>
                <w:sz w:val="22"/>
              </w:rPr>
            </w:pPr>
            <w:r>
              <w:rPr>
                <w:b/>
              </w:rPr>
              <w:t>Prerekvizity, korekvizity, ekvivalence</w:t>
            </w:r>
          </w:p>
        </w:tc>
        <w:tc>
          <w:tcPr>
            <w:tcW w:w="6949" w:type="dxa"/>
            <w:gridSpan w:val="19"/>
          </w:tcPr>
          <w:p w14:paraId="290E5CC8" w14:textId="77777777" w:rsidR="0053707C" w:rsidRDefault="0053707C" w:rsidP="0053707C">
            <w:pPr>
              <w:jc w:val="both"/>
            </w:pPr>
          </w:p>
        </w:tc>
      </w:tr>
      <w:tr w:rsidR="0053707C" w14:paraId="277E5A9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4E546816" w14:textId="77777777" w:rsidR="0053707C" w:rsidRDefault="0053707C" w:rsidP="0053707C">
            <w:pPr>
              <w:jc w:val="both"/>
              <w:rPr>
                <w:b/>
              </w:rPr>
            </w:pPr>
            <w:r>
              <w:rPr>
                <w:b/>
              </w:rPr>
              <w:t>Způsob ověření studijních výsledků</w:t>
            </w:r>
          </w:p>
        </w:tc>
        <w:tc>
          <w:tcPr>
            <w:tcW w:w="3402" w:type="dxa"/>
            <w:gridSpan w:val="9"/>
          </w:tcPr>
          <w:p w14:paraId="1729E897" w14:textId="77777777" w:rsidR="0053707C" w:rsidRDefault="0053707C" w:rsidP="0053707C">
            <w:pPr>
              <w:pStyle w:val="Default"/>
              <w:jc w:val="both"/>
            </w:pPr>
            <w:r>
              <w:rPr>
                <w:sz w:val="20"/>
                <w:szCs w:val="20"/>
              </w:rPr>
              <w:t>klasifikovaný zápočet</w:t>
            </w:r>
          </w:p>
        </w:tc>
        <w:tc>
          <w:tcPr>
            <w:tcW w:w="1557" w:type="dxa"/>
            <w:gridSpan w:val="2"/>
            <w:shd w:val="clear" w:color="auto" w:fill="F7CAAC"/>
          </w:tcPr>
          <w:p w14:paraId="3DCC9F1B" w14:textId="77777777" w:rsidR="0053707C" w:rsidRDefault="0053707C" w:rsidP="0053707C">
            <w:pPr>
              <w:jc w:val="both"/>
              <w:rPr>
                <w:b/>
              </w:rPr>
            </w:pPr>
            <w:r>
              <w:rPr>
                <w:b/>
              </w:rPr>
              <w:t>Forma výuky</w:t>
            </w:r>
          </w:p>
        </w:tc>
        <w:tc>
          <w:tcPr>
            <w:tcW w:w="1990" w:type="dxa"/>
            <w:gridSpan w:val="8"/>
          </w:tcPr>
          <w:p w14:paraId="6E0095C3" w14:textId="77777777" w:rsidR="0053707C" w:rsidRDefault="0053707C" w:rsidP="0053707C">
            <w:pPr>
              <w:pStyle w:val="Default"/>
              <w:jc w:val="both"/>
            </w:pPr>
            <w:r>
              <w:rPr>
                <w:sz w:val="20"/>
                <w:szCs w:val="20"/>
              </w:rPr>
              <w:t>přednášky, semináře</w:t>
            </w:r>
          </w:p>
        </w:tc>
      </w:tr>
      <w:tr w:rsidR="0053707C" w14:paraId="3DFCE846"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56548EA" w14:textId="77777777" w:rsidR="0053707C" w:rsidRDefault="0053707C" w:rsidP="0053707C">
            <w:pPr>
              <w:jc w:val="both"/>
              <w:rPr>
                <w:b/>
              </w:rPr>
            </w:pPr>
            <w:r>
              <w:rPr>
                <w:b/>
              </w:rPr>
              <w:t>Forma způsobu ověření studijních výsledků a další požadavky na studenta</w:t>
            </w:r>
          </w:p>
        </w:tc>
        <w:tc>
          <w:tcPr>
            <w:tcW w:w="6949" w:type="dxa"/>
            <w:gridSpan w:val="19"/>
            <w:tcBorders>
              <w:bottom w:val="single" w:sz="4" w:space="0" w:color="00000A"/>
            </w:tcBorders>
          </w:tcPr>
          <w:p w14:paraId="09AB037D" w14:textId="77777777" w:rsidR="0053707C" w:rsidRDefault="0053707C" w:rsidP="0053707C">
            <w:pPr>
              <w:jc w:val="both"/>
            </w:pPr>
            <w:r>
              <w:t>Docházka: účast na seminářích alespoň 80%.</w:t>
            </w:r>
          </w:p>
          <w:p w14:paraId="00B19B05" w14:textId="77777777" w:rsidR="0053707C" w:rsidRDefault="0053707C" w:rsidP="0053707C">
            <w:pPr>
              <w:jc w:val="both"/>
            </w:pPr>
            <w:r>
              <w:t>Zápočtový test: minimální zisk 60% plného počtu bodů.</w:t>
            </w:r>
          </w:p>
          <w:p w14:paraId="3894C2AB" w14:textId="77777777" w:rsidR="0053707C" w:rsidRDefault="0053707C" w:rsidP="0053707C">
            <w:pPr>
              <w:jc w:val="both"/>
            </w:pPr>
          </w:p>
        </w:tc>
      </w:tr>
      <w:tr w:rsidR="0053707C" w14:paraId="2C0C990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97"/>
        </w:trPr>
        <w:tc>
          <w:tcPr>
            <w:tcW w:w="3082" w:type="dxa"/>
            <w:gridSpan w:val="4"/>
            <w:tcBorders>
              <w:top w:val="nil"/>
            </w:tcBorders>
            <w:shd w:val="clear" w:color="auto" w:fill="F7CAAC"/>
          </w:tcPr>
          <w:p w14:paraId="2A6795AE" w14:textId="77777777" w:rsidR="0053707C" w:rsidRDefault="0053707C" w:rsidP="0053707C">
            <w:pPr>
              <w:jc w:val="both"/>
              <w:rPr>
                <w:b/>
              </w:rPr>
            </w:pPr>
            <w:r>
              <w:rPr>
                <w:b/>
              </w:rPr>
              <w:t>Garant předmětu</w:t>
            </w:r>
          </w:p>
        </w:tc>
        <w:tc>
          <w:tcPr>
            <w:tcW w:w="6949" w:type="dxa"/>
            <w:gridSpan w:val="19"/>
            <w:tcBorders>
              <w:top w:val="single" w:sz="4" w:space="0" w:color="00000A"/>
            </w:tcBorders>
          </w:tcPr>
          <w:p w14:paraId="62E5FC4A" w14:textId="7D8B2B79" w:rsidR="0053707C" w:rsidRDefault="0053707C" w:rsidP="0053707C">
            <w:pPr>
              <w:jc w:val="both"/>
            </w:pPr>
          </w:p>
        </w:tc>
      </w:tr>
      <w:tr w:rsidR="0053707C" w14:paraId="4B059FEF"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43"/>
        </w:trPr>
        <w:tc>
          <w:tcPr>
            <w:tcW w:w="3082" w:type="dxa"/>
            <w:gridSpan w:val="4"/>
            <w:tcBorders>
              <w:top w:val="nil"/>
            </w:tcBorders>
            <w:shd w:val="clear" w:color="auto" w:fill="F7CAAC"/>
          </w:tcPr>
          <w:p w14:paraId="7A5825FE" w14:textId="77777777" w:rsidR="0053707C" w:rsidRDefault="0053707C" w:rsidP="0053707C">
            <w:pPr>
              <w:jc w:val="both"/>
              <w:rPr>
                <w:b/>
              </w:rPr>
            </w:pPr>
            <w:r>
              <w:rPr>
                <w:b/>
              </w:rPr>
              <w:t>Zapojení garanta do výuky předmětu</w:t>
            </w:r>
          </w:p>
        </w:tc>
        <w:tc>
          <w:tcPr>
            <w:tcW w:w="6949" w:type="dxa"/>
            <w:gridSpan w:val="19"/>
            <w:tcBorders>
              <w:top w:val="nil"/>
            </w:tcBorders>
          </w:tcPr>
          <w:p w14:paraId="22B669CD" w14:textId="5F0FAD3A" w:rsidR="0053707C" w:rsidRDefault="0053707C" w:rsidP="0053707C">
            <w:pPr>
              <w:jc w:val="both"/>
            </w:pPr>
          </w:p>
        </w:tc>
      </w:tr>
      <w:tr w:rsidR="0053707C" w14:paraId="166E90E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1D57216" w14:textId="77777777" w:rsidR="0053707C" w:rsidRDefault="0053707C" w:rsidP="0053707C">
            <w:pPr>
              <w:jc w:val="both"/>
              <w:rPr>
                <w:b/>
              </w:rPr>
            </w:pPr>
            <w:r>
              <w:rPr>
                <w:b/>
              </w:rPr>
              <w:t>Vyučující</w:t>
            </w:r>
          </w:p>
        </w:tc>
        <w:tc>
          <w:tcPr>
            <w:tcW w:w="6949" w:type="dxa"/>
            <w:gridSpan w:val="19"/>
            <w:tcBorders>
              <w:bottom w:val="nil"/>
            </w:tcBorders>
          </w:tcPr>
          <w:p w14:paraId="64867CCC" w14:textId="77777777" w:rsidR="0053707C" w:rsidRDefault="0053707C" w:rsidP="0053707C">
            <w:pPr>
              <w:jc w:val="both"/>
            </w:pPr>
          </w:p>
        </w:tc>
      </w:tr>
      <w:tr w:rsidR="0053707C" w14:paraId="3003DF4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38"/>
        </w:trPr>
        <w:tc>
          <w:tcPr>
            <w:tcW w:w="10031" w:type="dxa"/>
            <w:gridSpan w:val="23"/>
            <w:tcBorders>
              <w:top w:val="nil"/>
            </w:tcBorders>
          </w:tcPr>
          <w:p w14:paraId="2AB9ABE3" w14:textId="37122DF0" w:rsidR="0053707C" w:rsidRDefault="0053707C" w:rsidP="0053707C">
            <w:pPr>
              <w:spacing w:before="60" w:after="60"/>
              <w:jc w:val="both"/>
            </w:pPr>
            <w:r w:rsidRPr="003D04CE">
              <w:t xml:space="preserve"> </w:t>
            </w:r>
            <w:r w:rsidRPr="00AD1893">
              <w:t>prof. Mgr. Marek</w:t>
            </w:r>
            <w:r w:rsidR="00DB0456" w:rsidRPr="00AD1893">
              <w:t xml:space="preserve"> Koutný, Ph.D.</w:t>
            </w:r>
            <w:r w:rsidR="00DB0456">
              <w:t xml:space="preserve"> (100% p</w:t>
            </w:r>
            <w:r>
              <w:t>)</w:t>
            </w:r>
          </w:p>
        </w:tc>
      </w:tr>
      <w:tr w:rsidR="0053707C" w14:paraId="28E67CD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1F98BEDF" w14:textId="77777777" w:rsidR="0053707C" w:rsidRDefault="0053707C" w:rsidP="0053707C">
            <w:pPr>
              <w:jc w:val="both"/>
              <w:rPr>
                <w:b/>
              </w:rPr>
            </w:pPr>
            <w:r>
              <w:rPr>
                <w:b/>
              </w:rPr>
              <w:t>Stručná anotace předmětu</w:t>
            </w:r>
          </w:p>
        </w:tc>
        <w:tc>
          <w:tcPr>
            <w:tcW w:w="6949" w:type="dxa"/>
            <w:gridSpan w:val="19"/>
            <w:tcBorders>
              <w:bottom w:val="nil"/>
            </w:tcBorders>
          </w:tcPr>
          <w:p w14:paraId="41DF26F6" w14:textId="77777777" w:rsidR="0053707C" w:rsidRDefault="0053707C" w:rsidP="0053707C">
            <w:pPr>
              <w:jc w:val="both"/>
            </w:pPr>
          </w:p>
        </w:tc>
      </w:tr>
      <w:tr w:rsidR="0053707C" w14:paraId="3CF0C649"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720"/>
        </w:trPr>
        <w:tc>
          <w:tcPr>
            <w:tcW w:w="10031" w:type="dxa"/>
            <w:gridSpan w:val="23"/>
            <w:tcBorders>
              <w:top w:val="nil"/>
              <w:bottom w:val="single" w:sz="12" w:space="0" w:color="auto"/>
            </w:tcBorders>
          </w:tcPr>
          <w:p w14:paraId="2D4F2269" w14:textId="7BAB87BE" w:rsidR="0053707C" w:rsidRDefault="0053707C" w:rsidP="0053707C">
            <w:pPr>
              <w:jc w:val="both"/>
            </w:pPr>
            <w:r>
              <w:t xml:space="preserve">Cílem předmětu je poskytnout studentům přehled biotechnologických postupů využití odpadů, biotechnologických aplikací odpadních produktů a širších souvislostí biotechnologií a ochrany životního prostředí. </w:t>
            </w:r>
            <w:r w:rsidRPr="006C447C">
              <w:t>Obsah před</w:t>
            </w:r>
            <w:r>
              <w:t>mětu tvoří tyto celky:</w:t>
            </w:r>
          </w:p>
          <w:p w14:paraId="4FE7F0BB" w14:textId="77777777" w:rsidR="0053707C" w:rsidRDefault="0053707C" w:rsidP="0053707C">
            <w:pPr>
              <w:pStyle w:val="Default"/>
              <w:numPr>
                <w:ilvl w:val="0"/>
                <w:numId w:val="37"/>
              </w:numPr>
              <w:ind w:left="284" w:hanging="57"/>
              <w:jc w:val="both"/>
              <w:rPr>
                <w:sz w:val="20"/>
                <w:szCs w:val="20"/>
              </w:rPr>
            </w:pPr>
            <w:r>
              <w:rPr>
                <w:sz w:val="20"/>
                <w:szCs w:val="20"/>
              </w:rPr>
              <w:t xml:space="preserve">Úvod do využití odpadních produktů v biotechnologiích. </w:t>
            </w:r>
          </w:p>
          <w:p w14:paraId="100B26EE" w14:textId="77777777" w:rsidR="0053707C" w:rsidRDefault="0053707C" w:rsidP="0053707C">
            <w:pPr>
              <w:pStyle w:val="Default"/>
              <w:numPr>
                <w:ilvl w:val="0"/>
                <w:numId w:val="37"/>
              </w:numPr>
              <w:ind w:left="284" w:hanging="57"/>
              <w:jc w:val="both"/>
              <w:rPr>
                <w:sz w:val="20"/>
                <w:szCs w:val="20"/>
              </w:rPr>
            </w:pPr>
            <w:r>
              <w:rPr>
                <w:sz w:val="20"/>
                <w:szCs w:val="20"/>
              </w:rPr>
              <w:t>Biopaliva druhé generace</w:t>
            </w:r>
            <w:r w:rsidRPr="00913578">
              <w:rPr>
                <w:sz w:val="20"/>
                <w:szCs w:val="20"/>
              </w:rPr>
              <w:t>.</w:t>
            </w:r>
            <w:r>
              <w:rPr>
                <w:sz w:val="20"/>
                <w:szCs w:val="20"/>
              </w:rPr>
              <w:t xml:space="preserve"> </w:t>
            </w:r>
          </w:p>
          <w:p w14:paraId="16E128A5" w14:textId="77777777" w:rsidR="0053707C" w:rsidRDefault="0053707C" w:rsidP="0053707C">
            <w:pPr>
              <w:pStyle w:val="Default"/>
              <w:numPr>
                <w:ilvl w:val="0"/>
                <w:numId w:val="37"/>
              </w:numPr>
              <w:ind w:left="284" w:hanging="57"/>
              <w:jc w:val="both"/>
              <w:rPr>
                <w:sz w:val="20"/>
                <w:szCs w:val="20"/>
              </w:rPr>
            </w:pPr>
            <w:r>
              <w:rPr>
                <w:sz w:val="20"/>
                <w:szCs w:val="20"/>
              </w:rPr>
              <w:t xml:space="preserve">Výroba bioethanolu. </w:t>
            </w:r>
          </w:p>
          <w:p w14:paraId="56E0ED8C" w14:textId="77777777" w:rsidR="0053707C" w:rsidRDefault="0053707C" w:rsidP="0053707C">
            <w:pPr>
              <w:pStyle w:val="Default"/>
              <w:numPr>
                <w:ilvl w:val="0"/>
                <w:numId w:val="37"/>
              </w:numPr>
              <w:ind w:left="284" w:hanging="57"/>
              <w:jc w:val="both"/>
              <w:rPr>
                <w:sz w:val="20"/>
                <w:szCs w:val="20"/>
              </w:rPr>
            </w:pPr>
            <w:r>
              <w:rPr>
                <w:sz w:val="20"/>
                <w:szCs w:val="20"/>
              </w:rPr>
              <w:t>Výroba biodieselu.</w:t>
            </w:r>
          </w:p>
          <w:p w14:paraId="0E060920" w14:textId="77777777" w:rsidR="0053707C" w:rsidRDefault="0053707C" w:rsidP="0053707C">
            <w:pPr>
              <w:pStyle w:val="Default"/>
              <w:numPr>
                <w:ilvl w:val="0"/>
                <w:numId w:val="37"/>
              </w:numPr>
              <w:ind w:left="284" w:hanging="57"/>
              <w:jc w:val="both"/>
              <w:rPr>
                <w:sz w:val="20"/>
                <w:szCs w:val="20"/>
              </w:rPr>
            </w:pPr>
            <w:r>
              <w:rPr>
                <w:sz w:val="20"/>
                <w:szCs w:val="20"/>
              </w:rPr>
              <w:t xml:space="preserve">Průmyslové kompostování I. </w:t>
            </w:r>
          </w:p>
          <w:p w14:paraId="1898CE5E" w14:textId="77777777" w:rsidR="0053707C" w:rsidRDefault="0053707C" w:rsidP="0053707C">
            <w:pPr>
              <w:pStyle w:val="Default"/>
              <w:numPr>
                <w:ilvl w:val="0"/>
                <w:numId w:val="37"/>
              </w:numPr>
              <w:ind w:left="284" w:hanging="57"/>
              <w:jc w:val="both"/>
              <w:rPr>
                <w:sz w:val="20"/>
                <w:szCs w:val="20"/>
              </w:rPr>
            </w:pPr>
            <w:r>
              <w:rPr>
                <w:sz w:val="20"/>
                <w:szCs w:val="20"/>
              </w:rPr>
              <w:t>Průmyslové kompostování II.</w:t>
            </w:r>
          </w:p>
          <w:p w14:paraId="3931B966" w14:textId="77777777" w:rsidR="0053707C" w:rsidRDefault="0053707C" w:rsidP="0053707C">
            <w:pPr>
              <w:pStyle w:val="Default"/>
              <w:numPr>
                <w:ilvl w:val="0"/>
                <w:numId w:val="37"/>
              </w:numPr>
              <w:ind w:left="284" w:hanging="57"/>
              <w:jc w:val="both"/>
              <w:rPr>
                <w:sz w:val="20"/>
                <w:szCs w:val="20"/>
              </w:rPr>
            </w:pPr>
            <w:r>
              <w:rPr>
                <w:sz w:val="20"/>
                <w:szCs w:val="20"/>
              </w:rPr>
              <w:t>Biotechnologie v čištění odpadních vod.</w:t>
            </w:r>
          </w:p>
          <w:p w14:paraId="43A2624F" w14:textId="77777777" w:rsidR="0053707C" w:rsidRDefault="0053707C" w:rsidP="0053707C">
            <w:pPr>
              <w:pStyle w:val="Default"/>
              <w:numPr>
                <w:ilvl w:val="0"/>
                <w:numId w:val="37"/>
              </w:numPr>
              <w:ind w:left="284" w:hanging="57"/>
              <w:jc w:val="both"/>
              <w:rPr>
                <w:sz w:val="20"/>
                <w:szCs w:val="20"/>
              </w:rPr>
            </w:pPr>
            <w:r>
              <w:rPr>
                <w:sz w:val="20"/>
                <w:szCs w:val="20"/>
              </w:rPr>
              <w:t>Výroba bioplynu I.</w:t>
            </w:r>
          </w:p>
          <w:p w14:paraId="47A24BE3" w14:textId="77777777" w:rsidR="0053707C" w:rsidRDefault="0053707C" w:rsidP="0053707C">
            <w:pPr>
              <w:pStyle w:val="Default"/>
              <w:numPr>
                <w:ilvl w:val="0"/>
                <w:numId w:val="37"/>
              </w:numPr>
              <w:ind w:left="284" w:hanging="57"/>
              <w:jc w:val="both"/>
              <w:rPr>
                <w:sz w:val="20"/>
                <w:szCs w:val="20"/>
              </w:rPr>
            </w:pPr>
            <w:r>
              <w:rPr>
                <w:sz w:val="20"/>
                <w:szCs w:val="20"/>
              </w:rPr>
              <w:t>Výroba bioplynu II.</w:t>
            </w:r>
          </w:p>
          <w:p w14:paraId="38461F7A" w14:textId="77777777" w:rsidR="0053707C" w:rsidRDefault="0053707C" w:rsidP="0053707C">
            <w:pPr>
              <w:pStyle w:val="Default"/>
              <w:numPr>
                <w:ilvl w:val="0"/>
                <w:numId w:val="37"/>
              </w:numPr>
              <w:ind w:left="284" w:hanging="57"/>
              <w:jc w:val="both"/>
              <w:rPr>
                <w:sz w:val="20"/>
                <w:szCs w:val="20"/>
              </w:rPr>
            </w:pPr>
            <w:r>
              <w:rPr>
                <w:sz w:val="20"/>
                <w:szCs w:val="20"/>
              </w:rPr>
              <w:t>Výroba bioplynu III.</w:t>
            </w:r>
          </w:p>
          <w:p w14:paraId="75326741" w14:textId="77777777" w:rsidR="0053707C" w:rsidRDefault="0053707C" w:rsidP="0053707C">
            <w:pPr>
              <w:pStyle w:val="Default"/>
              <w:numPr>
                <w:ilvl w:val="0"/>
                <w:numId w:val="37"/>
              </w:numPr>
              <w:ind w:left="284" w:hanging="57"/>
              <w:jc w:val="both"/>
              <w:rPr>
                <w:sz w:val="20"/>
                <w:szCs w:val="20"/>
              </w:rPr>
            </w:pPr>
            <w:r>
              <w:rPr>
                <w:sz w:val="20"/>
                <w:szCs w:val="20"/>
              </w:rPr>
              <w:t>Bioremediace, sanace I.</w:t>
            </w:r>
          </w:p>
          <w:p w14:paraId="29B023F2" w14:textId="77777777" w:rsidR="0053707C" w:rsidRDefault="0053707C" w:rsidP="0053707C">
            <w:pPr>
              <w:pStyle w:val="Default"/>
              <w:numPr>
                <w:ilvl w:val="0"/>
                <w:numId w:val="37"/>
              </w:numPr>
              <w:ind w:left="284" w:hanging="57"/>
              <w:jc w:val="both"/>
              <w:rPr>
                <w:sz w:val="20"/>
                <w:szCs w:val="20"/>
              </w:rPr>
            </w:pPr>
            <w:r>
              <w:rPr>
                <w:sz w:val="20"/>
                <w:szCs w:val="20"/>
              </w:rPr>
              <w:t>Bioremediace, sanace II.</w:t>
            </w:r>
          </w:p>
          <w:p w14:paraId="655FD427" w14:textId="77777777" w:rsidR="0053707C" w:rsidRDefault="0053707C" w:rsidP="0053707C">
            <w:pPr>
              <w:pStyle w:val="Default"/>
              <w:numPr>
                <w:ilvl w:val="0"/>
                <w:numId w:val="37"/>
              </w:numPr>
              <w:ind w:left="284" w:hanging="57"/>
              <w:jc w:val="both"/>
              <w:rPr>
                <w:sz w:val="20"/>
                <w:szCs w:val="20"/>
              </w:rPr>
            </w:pPr>
            <w:r>
              <w:rPr>
                <w:sz w:val="20"/>
                <w:szCs w:val="20"/>
              </w:rPr>
              <w:t>Biodegradabilní materiály I.</w:t>
            </w:r>
          </w:p>
          <w:p w14:paraId="285AC2D2" w14:textId="77777777" w:rsidR="0053707C" w:rsidRDefault="0053707C" w:rsidP="0053707C">
            <w:pPr>
              <w:pStyle w:val="Default"/>
              <w:numPr>
                <w:ilvl w:val="0"/>
                <w:numId w:val="37"/>
              </w:numPr>
              <w:ind w:left="284" w:hanging="57"/>
              <w:jc w:val="both"/>
            </w:pPr>
            <w:r>
              <w:rPr>
                <w:sz w:val="20"/>
                <w:szCs w:val="20"/>
              </w:rPr>
              <w:t>Biodegradabilní materiály II.</w:t>
            </w:r>
          </w:p>
        </w:tc>
      </w:tr>
      <w:tr w:rsidR="0053707C" w14:paraId="704D908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65"/>
        </w:trPr>
        <w:tc>
          <w:tcPr>
            <w:tcW w:w="3649" w:type="dxa"/>
            <w:gridSpan w:val="6"/>
            <w:tcBorders>
              <w:top w:val="nil"/>
            </w:tcBorders>
            <w:shd w:val="clear" w:color="auto" w:fill="F7CAAC"/>
          </w:tcPr>
          <w:p w14:paraId="7BF3A9BF" w14:textId="77777777" w:rsidR="0053707C" w:rsidRDefault="0053707C" w:rsidP="0053707C">
            <w:pPr>
              <w:jc w:val="both"/>
            </w:pPr>
            <w:r>
              <w:rPr>
                <w:b/>
              </w:rPr>
              <w:t>Studijní literatura a studijní pomůcky</w:t>
            </w:r>
          </w:p>
        </w:tc>
        <w:tc>
          <w:tcPr>
            <w:tcW w:w="6382" w:type="dxa"/>
            <w:gridSpan w:val="17"/>
            <w:tcBorders>
              <w:top w:val="nil"/>
              <w:bottom w:val="nil"/>
            </w:tcBorders>
          </w:tcPr>
          <w:p w14:paraId="4DC3EC50" w14:textId="77777777" w:rsidR="0053707C" w:rsidRDefault="0053707C" w:rsidP="0053707C">
            <w:pPr>
              <w:jc w:val="both"/>
            </w:pPr>
          </w:p>
        </w:tc>
      </w:tr>
      <w:tr w:rsidR="0053707C" w14:paraId="5B58904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497"/>
        </w:trPr>
        <w:tc>
          <w:tcPr>
            <w:tcW w:w="10031" w:type="dxa"/>
            <w:gridSpan w:val="23"/>
            <w:tcBorders>
              <w:top w:val="nil"/>
            </w:tcBorders>
          </w:tcPr>
          <w:p w14:paraId="6AAD7DBA" w14:textId="77777777" w:rsidR="0053707C" w:rsidRDefault="0053707C" w:rsidP="0053707C">
            <w:pPr>
              <w:jc w:val="both"/>
            </w:pPr>
            <w:r w:rsidRPr="00A71594">
              <w:rPr>
                <w:u w:val="single"/>
              </w:rPr>
              <w:t>Povinná literatura</w:t>
            </w:r>
            <w:r>
              <w:t>:</w:t>
            </w:r>
          </w:p>
          <w:p w14:paraId="3751FB5D" w14:textId="77777777" w:rsidR="00936109" w:rsidRPr="008113D8" w:rsidRDefault="00936109" w:rsidP="00936109">
            <w:pPr>
              <w:jc w:val="both"/>
              <w:rPr>
                <w:b/>
              </w:rPr>
            </w:pPr>
            <w:r>
              <w:t>Výukové materiály v anglickém jazyce poskytnuté vyučujícím.</w:t>
            </w:r>
          </w:p>
          <w:p w14:paraId="1CBD32E5" w14:textId="77777777" w:rsidR="0053707C" w:rsidRPr="007264AA" w:rsidRDefault="0053707C" w:rsidP="0053707C">
            <w:pPr>
              <w:shd w:val="clear" w:color="auto" w:fill="FFFFFF"/>
              <w:jc w:val="both"/>
              <w:rPr>
                <w:color w:val="000000"/>
              </w:rPr>
            </w:pPr>
            <w:proofErr w:type="gramStart"/>
            <w:r w:rsidRPr="007264AA">
              <w:rPr>
                <w:caps/>
                <w:color w:val="000000"/>
              </w:rPr>
              <w:t>EVANS, G.M.</w:t>
            </w:r>
            <w:proofErr w:type="gramEnd"/>
            <w:r w:rsidRPr="007264AA">
              <w:rPr>
                <w:caps/>
                <w:color w:val="000000"/>
              </w:rPr>
              <w:t>, FURLONG, J.C.</w:t>
            </w:r>
            <w:r w:rsidRPr="007264AA">
              <w:rPr>
                <w:color w:val="000000"/>
              </w:rPr>
              <w:t> Environmental Biotechnology: Theory and Application. John Wiley and Sons Ltd., 2002. ISBN 0470843721.</w:t>
            </w:r>
          </w:p>
          <w:p w14:paraId="21564B5E" w14:textId="77777777" w:rsidR="0053707C" w:rsidRPr="007264AA" w:rsidRDefault="0053707C" w:rsidP="0053707C">
            <w:pPr>
              <w:shd w:val="clear" w:color="auto" w:fill="FFFFFF"/>
              <w:jc w:val="both"/>
              <w:rPr>
                <w:color w:val="000000"/>
              </w:rPr>
            </w:pPr>
            <w:r>
              <w:rPr>
                <w:color w:val="000000"/>
              </w:rPr>
              <w:t xml:space="preserve">CHANDRA, R. </w:t>
            </w:r>
            <w:r w:rsidRPr="007264AA">
              <w:rPr>
                <w:color w:val="000000"/>
              </w:rPr>
              <w:t>Advances in Biodegradation and Bioremediation of Industrial Waste. CRC Press, 2015</w:t>
            </w:r>
            <w:r>
              <w:rPr>
                <w:color w:val="000000"/>
              </w:rPr>
              <w:t>.</w:t>
            </w:r>
            <w:r w:rsidRPr="007264AA">
              <w:rPr>
                <w:color w:val="000000"/>
              </w:rPr>
              <w:t xml:space="preserve"> ISBN 9781498700542</w:t>
            </w:r>
            <w:r>
              <w:rPr>
                <w:color w:val="000000"/>
              </w:rPr>
              <w:t>.</w:t>
            </w:r>
          </w:p>
          <w:p w14:paraId="06961644" w14:textId="77777777" w:rsidR="0053707C" w:rsidRPr="007264AA" w:rsidRDefault="0053707C" w:rsidP="0053707C">
            <w:pPr>
              <w:shd w:val="clear" w:color="auto" w:fill="FFFFFF"/>
              <w:jc w:val="both"/>
              <w:rPr>
                <w:color w:val="000000"/>
              </w:rPr>
            </w:pPr>
            <w:r w:rsidRPr="007264AA">
              <w:rPr>
                <w:caps/>
                <w:color w:val="000000"/>
              </w:rPr>
              <w:t>EPSTEIN,</w:t>
            </w:r>
            <w:r w:rsidRPr="007264AA">
              <w:rPr>
                <w:color w:val="000000"/>
              </w:rPr>
              <w:t> E. Industrial Composting: Environmental Engineering and Facilities Management. 1st Ed. CRC Press, 2011. ISBN-13 978-1439845318.</w:t>
            </w:r>
          </w:p>
          <w:p w14:paraId="3B6EBA9A" w14:textId="77777777" w:rsidR="0053707C" w:rsidRPr="00F4067E" w:rsidRDefault="0053707C" w:rsidP="0053707C">
            <w:pPr>
              <w:jc w:val="both"/>
              <w:rPr>
                <w:sz w:val="10"/>
                <w:szCs w:val="10"/>
              </w:rPr>
            </w:pPr>
          </w:p>
          <w:p w14:paraId="21F96BA1" w14:textId="77777777" w:rsidR="0053707C" w:rsidRDefault="0053707C" w:rsidP="0053707C">
            <w:pPr>
              <w:jc w:val="both"/>
            </w:pPr>
            <w:r w:rsidRPr="00A71594">
              <w:rPr>
                <w:u w:val="single"/>
              </w:rPr>
              <w:t>Doporučená literatura</w:t>
            </w:r>
            <w:r>
              <w:t xml:space="preserve">: </w:t>
            </w:r>
          </w:p>
          <w:p w14:paraId="78A2D67A" w14:textId="77777777" w:rsidR="0053707C" w:rsidRPr="007264AA" w:rsidRDefault="0053707C" w:rsidP="0053707C">
            <w:pPr>
              <w:shd w:val="clear" w:color="auto" w:fill="FFFFFF"/>
              <w:jc w:val="both"/>
            </w:pPr>
            <w:r w:rsidRPr="007264AA">
              <w:t xml:space="preserve">DOBLE, M. Polymers in a </w:t>
            </w:r>
            <w:proofErr w:type="gramStart"/>
            <w:r w:rsidRPr="007264AA">
              <w:t>Marine</w:t>
            </w:r>
            <w:proofErr w:type="gramEnd"/>
            <w:r w:rsidRPr="007264AA">
              <w:t xml:space="preserve"> Environment</w:t>
            </w:r>
            <w:r>
              <w:t xml:space="preserve">. </w:t>
            </w:r>
            <w:r w:rsidRPr="007264AA">
              <w:t>S</w:t>
            </w:r>
            <w:r>
              <w:t xml:space="preserve">mithers Rapra Technology, 2014. </w:t>
            </w:r>
            <w:r w:rsidRPr="007264AA">
              <w:t>ISBN 1847355749</w:t>
            </w:r>
            <w:r>
              <w:t>.</w:t>
            </w:r>
          </w:p>
          <w:p w14:paraId="1A0B021B" w14:textId="77777777" w:rsidR="0053707C" w:rsidRPr="007264AA" w:rsidRDefault="0053707C" w:rsidP="0053707C">
            <w:pPr>
              <w:shd w:val="clear" w:color="auto" w:fill="FFFFFF"/>
              <w:jc w:val="both"/>
              <w:rPr>
                <w:color w:val="000000"/>
              </w:rPr>
            </w:pPr>
            <w:r w:rsidRPr="007264AA">
              <w:rPr>
                <w:color w:val="000000"/>
              </w:rPr>
              <w:t>BEHARI, S. Environmental Microbial Biotechnology</w:t>
            </w:r>
            <w:r>
              <w:rPr>
                <w:color w:val="000000"/>
              </w:rPr>
              <w:t xml:space="preserve">. </w:t>
            </w:r>
            <w:r w:rsidRPr="007264AA">
              <w:rPr>
                <w:color w:val="000000"/>
              </w:rPr>
              <w:t>Springer International Publishing AG</w:t>
            </w:r>
            <w:r>
              <w:rPr>
                <w:color w:val="000000"/>
              </w:rPr>
              <w:t>,</w:t>
            </w:r>
            <w:r w:rsidRPr="007264AA">
              <w:rPr>
                <w:color w:val="000000"/>
              </w:rPr>
              <w:t xml:space="preserve"> 2015</w:t>
            </w:r>
            <w:r>
              <w:rPr>
                <w:color w:val="000000"/>
              </w:rPr>
              <w:t xml:space="preserve">. </w:t>
            </w:r>
            <w:r w:rsidRPr="007264AA">
              <w:rPr>
                <w:color w:val="000000"/>
              </w:rPr>
              <w:t>ISBN</w:t>
            </w:r>
            <w:r>
              <w:rPr>
                <w:color w:val="000000"/>
              </w:rPr>
              <w:t>-</w:t>
            </w:r>
            <w:r w:rsidRPr="007264AA">
              <w:rPr>
                <w:color w:val="000000"/>
              </w:rPr>
              <w:t>13 (EAN) 9783319190174</w:t>
            </w:r>
            <w:r>
              <w:rPr>
                <w:color w:val="000000"/>
              </w:rPr>
              <w:t>.</w:t>
            </w:r>
          </w:p>
          <w:p w14:paraId="7E0D3288" w14:textId="3EE5001C" w:rsidR="0053707C" w:rsidRDefault="0053707C" w:rsidP="0053707C">
            <w:pPr>
              <w:jc w:val="both"/>
            </w:pPr>
            <w:r w:rsidRPr="007264AA">
              <w:rPr>
                <w:color w:val="000000"/>
              </w:rPr>
              <w:t xml:space="preserve">WAGNER, T. Environmental Science: Active Learning Laboratories and Applied Problem Sets. </w:t>
            </w:r>
            <w:r>
              <w:rPr>
                <w:color w:val="000000"/>
              </w:rPr>
              <w:t xml:space="preserve">2nd Ed. </w:t>
            </w:r>
            <w:r w:rsidRPr="007264AA">
              <w:rPr>
                <w:color w:val="000000"/>
              </w:rPr>
              <w:t>Wiley</w:t>
            </w:r>
            <w:r>
              <w:rPr>
                <w:color w:val="000000"/>
              </w:rPr>
              <w:t xml:space="preserve">, </w:t>
            </w:r>
            <w:r w:rsidRPr="007264AA">
              <w:rPr>
                <w:color w:val="000000"/>
              </w:rPr>
              <w:t>2009</w:t>
            </w:r>
            <w:r>
              <w:rPr>
                <w:color w:val="000000"/>
              </w:rPr>
              <w:t xml:space="preserve">. ISBN-10 </w:t>
            </w:r>
            <w:r w:rsidRPr="007264AA">
              <w:rPr>
                <w:color w:val="000000"/>
              </w:rPr>
              <w:t>0470087676</w:t>
            </w:r>
            <w:r>
              <w:rPr>
                <w:color w:val="000000"/>
              </w:rPr>
              <w:t>.</w:t>
            </w:r>
          </w:p>
        </w:tc>
      </w:tr>
      <w:tr w:rsidR="0053707C" w14:paraId="57E0DB73"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top w:val="single" w:sz="12" w:space="0" w:color="auto"/>
              <w:left w:val="single" w:sz="2" w:space="0" w:color="auto"/>
              <w:bottom w:val="single" w:sz="2" w:space="0" w:color="auto"/>
              <w:right w:val="single" w:sz="2" w:space="0" w:color="auto"/>
            </w:tcBorders>
            <w:shd w:val="clear" w:color="auto" w:fill="F7CAAC"/>
          </w:tcPr>
          <w:p w14:paraId="6FA2E966" w14:textId="77777777" w:rsidR="0053707C" w:rsidRDefault="0053707C" w:rsidP="0053707C">
            <w:pPr>
              <w:jc w:val="center"/>
              <w:rPr>
                <w:b/>
              </w:rPr>
            </w:pPr>
            <w:r>
              <w:rPr>
                <w:b/>
              </w:rPr>
              <w:t>Informace ke kombinované nebo distanční formě</w:t>
            </w:r>
          </w:p>
        </w:tc>
      </w:tr>
      <w:tr w:rsidR="0053707C" w14:paraId="786036F6"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4781" w:type="dxa"/>
            <w:gridSpan w:val="8"/>
            <w:tcBorders>
              <w:top w:val="single" w:sz="2" w:space="0" w:color="auto"/>
            </w:tcBorders>
            <w:shd w:val="clear" w:color="auto" w:fill="F7CAAC"/>
          </w:tcPr>
          <w:p w14:paraId="684FAC1B" w14:textId="77777777" w:rsidR="0053707C" w:rsidRDefault="0053707C" w:rsidP="0053707C">
            <w:pPr>
              <w:jc w:val="both"/>
            </w:pPr>
            <w:r>
              <w:rPr>
                <w:b/>
              </w:rPr>
              <w:t>Rozsah konzultací (soustředění)</w:t>
            </w:r>
          </w:p>
        </w:tc>
        <w:tc>
          <w:tcPr>
            <w:tcW w:w="888" w:type="dxa"/>
            <w:gridSpan w:val="2"/>
            <w:tcBorders>
              <w:top w:val="single" w:sz="2" w:space="0" w:color="auto"/>
            </w:tcBorders>
          </w:tcPr>
          <w:p w14:paraId="538A8623" w14:textId="2C2A82D0" w:rsidR="0053707C" w:rsidRDefault="0053707C" w:rsidP="0053707C">
            <w:pPr>
              <w:jc w:val="center"/>
            </w:pPr>
          </w:p>
        </w:tc>
        <w:tc>
          <w:tcPr>
            <w:tcW w:w="4362" w:type="dxa"/>
            <w:gridSpan w:val="13"/>
            <w:tcBorders>
              <w:top w:val="single" w:sz="2" w:space="0" w:color="auto"/>
            </w:tcBorders>
            <w:shd w:val="clear" w:color="auto" w:fill="F7CAAC"/>
          </w:tcPr>
          <w:p w14:paraId="0448D000" w14:textId="77777777" w:rsidR="0053707C" w:rsidRDefault="0053707C" w:rsidP="0053707C">
            <w:pPr>
              <w:jc w:val="both"/>
              <w:rPr>
                <w:b/>
              </w:rPr>
            </w:pPr>
            <w:r>
              <w:rPr>
                <w:b/>
              </w:rPr>
              <w:t xml:space="preserve">hodin </w:t>
            </w:r>
          </w:p>
        </w:tc>
      </w:tr>
      <w:tr w:rsidR="0053707C" w14:paraId="3551860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shd w:val="clear" w:color="auto" w:fill="F7CAAC"/>
          </w:tcPr>
          <w:p w14:paraId="1E296698" w14:textId="77777777" w:rsidR="0053707C" w:rsidRDefault="0053707C" w:rsidP="0053707C">
            <w:pPr>
              <w:jc w:val="both"/>
              <w:rPr>
                <w:b/>
              </w:rPr>
            </w:pPr>
            <w:r>
              <w:rPr>
                <w:b/>
              </w:rPr>
              <w:t>Informace o způsobu kontaktu s vyučujícím</w:t>
            </w:r>
          </w:p>
        </w:tc>
      </w:tr>
      <w:tr w:rsidR="0053707C" w14:paraId="26863CBC"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32"/>
        </w:trPr>
        <w:tc>
          <w:tcPr>
            <w:tcW w:w="10031" w:type="dxa"/>
            <w:gridSpan w:val="23"/>
          </w:tcPr>
          <w:p w14:paraId="41593C40" w14:textId="77777777" w:rsidR="0053707C" w:rsidRDefault="0053707C" w:rsidP="0053707C">
            <w:pPr>
              <w:jc w:val="both"/>
            </w:pPr>
          </w:p>
          <w:p w14:paraId="17692FD4" w14:textId="77777777" w:rsidR="00232C05" w:rsidRDefault="00232C05" w:rsidP="0053707C">
            <w:pPr>
              <w:jc w:val="both"/>
            </w:pPr>
          </w:p>
          <w:p w14:paraId="395CA3EB" w14:textId="77777777" w:rsidR="00232C05" w:rsidRDefault="00232C05" w:rsidP="0053707C">
            <w:pPr>
              <w:jc w:val="both"/>
            </w:pPr>
          </w:p>
          <w:p w14:paraId="32094849" w14:textId="77777777" w:rsidR="00232C05" w:rsidRDefault="00232C05" w:rsidP="0053707C">
            <w:pPr>
              <w:jc w:val="both"/>
            </w:pPr>
          </w:p>
          <w:p w14:paraId="6E56D426" w14:textId="77777777" w:rsidR="00232C05" w:rsidRDefault="00232C05" w:rsidP="0053707C">
            <w:pPr>
              <w:jc w:val="both"/>
            </w:pPr>
          </w:p>
          <w:p w14:paraId="1F8AAFC8" w14:textId="4A33D402" w:rsidR="00232C05" w:rsidRDefault="00232C05" w:rsidP="0053707C">
            <w:pPr>
              <w:jc w:val="both"/>
            </w:pPr>
          </w:p>
        </w:tc>
      </w:tr>
      <w:tr w:rsidR="0053707C" w14:paraId="2D68FC12"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83"/>
        </w:trPr>
        <w:tc>
          <w:tcPr>
            <w:tcW w:w="10031" w:type="dxa"/>
            <w:gridSpan w:val="23"/>
            <w:tcBorders>
              <w:top w:val="single" w:sz="4" w:space="0" w:color="auto"/>
              <w:left w:val="single" w:sz="4" w:space="0" w:color="auto"/>
              <w:bottom w:val="single" w:sz="4" w:space="0" w:color="auto"/>
              <w:right w:val="single" w:sz="4" w:space="0" w:color="auto"/>
            </w:tcBorders>
            <w:shd w:val="clear" w:color="auto" w:fill="BDD6EE"/>
          </w:tcPr>
          <w:p w14:paraId="06D4D12A" w14:textId="77777777" w:rsidR="0053707C" w:rsidRPr="00156EC0" w:rsidRDefault="0053707C" w:rsidP="0053707C">
            <w:pPr>
              <w:jc w:val="both"/>
              <w:rPr>
                <w:b/>
                <w:sz w:val="28"/>
                <w:szCs w:val="28"/>
              </w:rPr>
            </w:pPr>
            <w:r>
              <w:lastRenderedPageBreak/>
              <w:br w:type="page"/>
            </w:r>
            <w:r w:rsidRPr="00156EC0">
              <w:rPr>
                <w:b/>
                <w:sz w:val="28"/>
                <w:szCs w:val="28"/>
              </w:rPr>
              <w:t>B-III – Charakteristika studijního předmětu</w:t>
            </w:r>
          </w:p>
        </w:tc>
      </w:tr>
      <w:tr w:rsidR="0053707C" w:rsidRPr="00900F3D" w14:paraId="1C55027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tcBorders>
              <w:top w:val="double" w:sz="4" w:space="0" w:color="auto"/>
            </w:tcBorders>
            <w:shd w:val="clear" w:color="auto" w:fill="F7CAAC"/>
          </w:tcPr>
          <w:p w14:paraId="2F9B00C7" w14:textId="77777777" w:rsidR="0053707C" w:rsidRPr="00413EBC" w:rsidRDefault="0053707C" w:rsidP="0053707C">
            <w:pPr>
              <w:jc w:val="both"/>
              <w:rPr>
                <w:b/>
              </w:rPr>
            </w:pPr>
            <w:r w:rsidRPr="00413EBC">
              <w:rPr>
                <w:b/>
              </w:rPr>
              <w:t>Název studijního předmětu</w:t>
            </w:r>
          </w:p>
        </w:tc>
        <w:tc>
          <w:tcPr>
            <w:tcW w:w="6949" w:type="dxa"/>
            <w:gridSpan w:val="19"/>
            <w:tcBorders>
              <w:top w:val="double" w:sz="4" w:space="0" w:color="auto"/>
            </w:tcBorders>
          </w:tcPr>
          <w:p w14:paraId="68799BA5" w14:textId="66380E12" w:rsidR="0053707C" w:rsidRPr="00413EBC" w:rsidRDefault="00232C05" w:rsidP="0053707C">
            <w:pPr>
              <w:jc w:val="both"/>
              <w:rPr>
                <w:b/>
              </w:rPr>
            </w:pPr>
            <w:bookmarkStart w:id="603" w:name="Podn_akt_II"/>
            <w:bookmarkEnd w:id="603"/>
            <w:r w:rsidRPr="00413EBC">
              <w:rPr>
                <w:b/>
              </w:rPr>
              <w:t>Business Activities II</w:t>
            </w:r>
          </w:p>
        </w:tc>
      </w:tr>
      <w:tr w:rsidR="0053707C" w:rsidRPr="00E25823" w14:paraId="7B6555BB"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044CCDA1" w14:textId="77777777" w:rsidR="0053707C" w:rsidRPr="00D30179" w:rsidRDefault="0053707C" w:rsidP="0053707C">
            <w:pPr>
              <w:jc w:val="both"/>
              <w:rPr>
                <w:b/>
              </w:rPr>
            </w:pPr>
            <w:r w:rsidRPr="00D30179">
              <w:rPr>
                <w:b/>
              </w:rPr>
              <w:t>Typ předmětu</w:t>
            </w:r>
          </w:p>
        </w:tc>
        <w:tc>
          <w:tcPr>
            <w:tcW w:w="3402" w:type="dxa"/>
            <w:gridSpan w:val="9"/>
          </w:tcPr>
          <w:p w14:paraId="11793BA9" w14:textId="77777777" w:rsidR="0053707C" w:rsidRPr="00D30179" w:rsidRDefault="0053707C" w:rsidP="0053707C">
            <w:pPr>
              <w:jc w:val="both"/>
            </w:pPr>
            <w:r w:rsidRPr="00D30179">
              <w:t>povinně volitelný</w:t>
            </w:r>
          </w:p>
        </w:tc>
        <w:tc>
          <w:tcPr>
            <w:tcW w:w="2692" w:type="dxa"/>
            <w:gridSpan w:val="6"/>
            <w:shd w:val="clear" w:color="auto" w:fill="F7CAAC"/>
          </w:tcPr>
          <w:p w14:paraId="72F26F46" w14:textId="77777777" w:rsidR="0053707C" w:rsidRPr="00D30179" w:rsidRDefault="0053707C" w:rsidP="0053707C">
            <w:pPr>
              <w:jc w:val="both"/>
            </w:pPr>
            <w:r w:rsidRPr="00D30179">
              <w:rPr>
                <w:b/>
              </w:rPr>
              <w:t>doporučený ročník / semestr</w:t>
            </w:r>
          </w:p>
        </w:tc>
        <w:tc>
          <w:tcPr>
            <w:tcW w:w="855" w:type="dxa"/>
            <w:gridSpan w:val="4"/>
          </w:tcPr>
          <w:p w14:paraId="59A3C910" w14:textId="77777777" w:rsidR="0053707C" w:rsidRPr="00D30179" w:rsidRDefault="0053707C" w:rsidP="0053707C">
            <w:pPr>
              <w:jc w:val="both"/>
            </w:pPr>
            <w:r w:rsidRPr="00D30179">
              <w:t>2/ZS</w:t>
            </w:r>
          </w:p>
        </w:tc>
      </w:tr>
      <w:tr w:rsidR="0053707C" w:rsidRPr="00E25823" w14:paraId="3D5497B3"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996EEDA" w14:textId="77777777" w:rsidR="0053707C" w:rsidRPr="00D30179" w:rsidRDefault="0053707C" w:rsidP="0053707C">
            <w:pPr>
              <w:jc w:val="both"/>
              <w:rPr>
                <w:b/>
              </w:rPr>
            </w:pPr>
            <w:r w:rsidRPr="00D30179">
              <w:rPr>
                <w:b/>
              </w:rPr>
              <w:t>Rozsah studijního předmětu</w:t>
            </w:r>
          </w:p>
        </w:tc>
        <w:tc>
          <w:tcPr>
            <w:tcW w:w="1699" w:type="dxa"/>
            <w:gridSpan w:val="4"/>
          </w:tcPr>
          <w:p w14:paraId="2E560E38" w14:textId="77777777" w:rsidR="0053707C" w:rsidRPr="00D30179" w:rsidRDefault="0053707C" w:rsidP="0053707C">
            <w:pPr>
              <w:jc w:val="both"/>
            </w:pPr>
            <w:r w:rsidRPr="00D30179">
              <w:t>14p+14s+0l</w:t>
            </w:r>
          </w:p>
        </w:tc>
        <w:tc>
          <w:tcPr>
            <w:tcW w:w="888" w:type="dxa"/>
            <w:gridSpan w:val="2"/>
            <w:shd w:val="clear" w:color="auto" w:fill="F7CAAC"/>
          </w:tcPr>
          <w:p w14:paraId="366C38E9" w14:textId="77777777" w:rsidR="0053707C" w:rsidRPr="00D30179" w:rsidRDefault="0053707C" w:rsidP="0053707C">
            <w:pPr>
              <w:jc w:val="both"/>
              <w:rPr>
                <w:b/>
              </w:rPr>
            </w:pPr>
            <w:r w:rsidRPr="00D30179">
              <w:rPr>
                <w:b/>
              </w:rPr>
              <w:t xml:space="preserve">hod. </w:t>
            </w:r>
          </w:p>
        </w:tc>
        <w:tc>
          <w:tcPr>
            <w:tcW w:w="815" w:type="dxa"/>
            <w:gridSpan w:val="3"/>
          </w:tcPr>
          <w:p w14:paraId="70D00FD1" w14:textId="77777777" w:rsidR="0053707C" w:rsidRPr="00D30179" w:rsidRDefault="0053707C" w:rsidP="0053707C">
            <w:pPr>
              <w:jc w:val="both"/>
            </w:pPr>
            <w:r w:rsidRPr="00D30179">
              <w:t>28</w:t>
            </w:r>
          </w:p>
        </w:tc>
        <w:tc>
          <w:tcPr>
            <w:tcW w:w="2153" w:type="dxa"/>
            <w:gridSpan w:val="4"/>
            <w:shd w:val="clear" w:color="auto" w:fill="F7CAAC"/>
          </w:tcPr>
          <w:p w14:paraId="78FBC892" w14:textId="77777777" w:rsidR="0053707C" w:rsidRPr="00D30179" w:rsidRDefault="0053707C" w:rsidP="0053707C">
            <w:pPr>
              <w:jc w:val="both"/>
              <w:rPr>
                <w:b/>
              </w:rPr>
            </w:pPr>
            <w:r w:rsidRPr="00D30179">
              <w:rPr>
                <w:b/>
              </w:rPr>
              <w:t>kreditů</w:t>
            </w:r>
          </w:p>
        </w:tc>
        <w:tc>
          <w:tcPr>
            <w:tcW w:w="1394" w:type="dxa"/>
            <w:gridSpan w:val="6"/>
          </w:tcPr>
          <w:p w14:paraId="6E4A8EC9" w14:textId="77777777" w:rsidR="0053707C" w:rsidRPr="00D30179" w:rsidRDefault="0053707C" w:rsidP="0053707C">
            <w:pPr>
              <w:jc w:val="both"/>
            </w:pPr>
            <w:r w:rsidRPr="00D30179">
              <w:t>2</w:t>
            </w:r>
          </w:p>
        </w:tc>
      </w:tr>
      <w:tr w:rsidR="0053707C" w:rsidRPr="00E25823" w14:paraId="1B3747B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714C9068" w14:textId="77777777" w:rsidR="0053707C" w:rsidRPr="00D30179" w:rsidRDefault="0053707C" w:rsidP="0053707C">
            <w:pPr>
              <w:jc w:val="both"/>
              <w:rPr>
                <w:b/>
              </w:rPr>
            </w:pPr>
            <w:r w:rsidRPr="00D30179">
              <w:rPr>
                <w:b/>
              </w:rPr>
              <w:t>Prerekvizity, korekvizity, ekvivalence</w:t>
            </w:r>
          </w:p>
        </w:tc>
        <w:tc>
          <w:tcPr>
            <w:tcW w:w="6949" w:type="dxa"/>
            <w:gridSpan w:val="19"/>
          </w:tcPr>
          <w:p w14:paraId="214CD294" w14:textId="77777777" w:rsidR="0053707C" w:rsidRPr="00D30179" w:rsidRDefault="0053707C" w:rsidP="0053707C">
            <w:pPr>
              <w:jc w:val="both"/>
            </w:pPr>
          </w:p>
        </w:tc>
      </w:tr>
      <w:tr w:rsidR="0053707C" w:rsidRPr="00E25823" w14:paraId="2D1FD5DA"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2C70A0D" w14:textId="77777777" w:rsidR="0053707C" w:rsidRPr="00D30179" w:rsidRDefault="0053707C" w:rsidP="0053707C">
            <w:pPr>
              <w:jc w:val="both"/>
              <w:rPr>
                <w:b/>
              </w:rPr>
            </w:pPr>
            <w:r w:rsidRPr="00D30179">
              <w:rPr>
                <w:b/>
              </w:rPr>
              <w:t>Způsob ověření studijních výsledků</w:t>
            </w:r>
          </w:p>
        </w:tc>
        <w:tc>
          <w:tcPr>
            <w:tcW w:w="3402" w:type="dxa"/>
            <w:gridSpan w:val="9"/>
          </w:tcPr>
          <w:p w14:paraId="18D97502" w14:textId="77777777" w:rsidR="0053707C" w:rsidRPr="00D30179" w:rsidRDefault="0053707C" w:rsidP="0053707C">
            <w:pPr>
              <w:jc w:val="both"/>
            </w:pPr>
            <w:r w:rsidRPr="00D30179">
              <w:t>klasifikovaný zápočet</w:t>
            </w:r>
          </w:p>
        </w:tc>
        <w:tc>
          <w:tcPr>
            <w:tcW w:w="1557" w:type="dxa"/>
            <w:gridSpan w:val="2"/>
            <w:shd w:val="clear" w:color="auto" w:fill="F7CAAC"/>
          </w:tcPr>
          <w:p w14:paraId="696A90DC" w14:textId="77777777" w:rsidR="0053707C" w:rsidRPr="00D30179" w:rsidRDefault="0053707C" w:rsidP="0053707C">
            <w:pPr>
              <w:jc w:val="both"/>
              <w:rPr>
                <w:b/>
              </w:rPr>
            </w:pPr>
            <w:r w:rsidRPr="00D30179">
              <w:rPr>
                <w:b/>
              </w:rPr>
              <w:t>Forma výuky</w:t>
            </w:r>
          </w:p>
        </w:tc>
        <w:tc>
          <w:tcPr>
            <w:tcW w:w="1990" w:type="dxa"/>
            <w:gridSpan w:val="8"/>
          </w:tcPr>
          <w:p w14:paraId="38443E89" w14:textId="77777777" w:rsidR="0053707C" w:rsidRPr="00D30179" w:rsidRDefault="0053707C" w:rsidP="0053707C">
            <w:pPr>
              <w:jc w:val="both"/>
            </w:pPr>
            <w:r w:rsidRPr="00D30179">
              <w:t>přednášky, semináře</w:t>
            </w:r>
          </w:p>
        </w:tc>
      </w:tr>
      <w:tr w:rsidR="0053707C" w:rsidRPr="00E25823" w14:paraId="4CAC6197"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395BDBFF" w14:textId="77777777" w:rsidR="0053707C" w:rsidRPr="00D30179" w:rsidRDefault="0053707C" w:rsidP="0053707C">
            <w:pPr>
              <w:jc w:val="both"/>
              <w:rPr>
                <w:b/>
              </w:rPr>
            </w:pPr>
            <w:r w:rsidRPr="00D30179">
              <w:rPr>
                <w:b/>
              </w:rPr>
              <w:t>Forma způsobu ověření studijních výsledků a další požadavky na studenta</w:t>
            </w:r>
          </w:p>
        </w:tc>
        <w:tc>
          <w:tcPr>
            <w:tcW w:w="6949" w:type="dxa"/>
            <w:gridSpan w:val="19"/>
            <w:tcBorders>
              <w:bottom w:val="single" w:sz="4" w:space="0" w:color="auto"/>
            </w:tcBorders>
          </w:tcPr>
          <w:p w14:paraId="14138A46" w14:textId="77777777" w:rsidR="0053707C" w:rsidRPr="00D30179" w:rsidRDefault="0053707C" w:rsidP="0053707C">
            <w:pPr>
              <w:jc w:val="both"/>
            </w:pPr>
            <w:r w:rsidRPr="00D30179">
              <w:t>Písemná forma; vypracování podnikatelského plánu.</w:t>
            </w:r>
          </w:p>
        </w:tc>
      </w:tr>
      <w:tr w:rsidR="0053707C" w:rsidRPr="00E25823" w14:paraId="31F581E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197"/>
        </w:trPr>
        <w:tc>
          <w:tcPr>
            <w:tcW w:w="3082" w:type="dxa"/>
            <w:gridSpan w:val="4"/>
            <w:tcBorders>
              <w:top w:val="nil"/>
            </w:tcBorders>
            <w:shd w:val="clear" w:color="auto" w:fill="F7CAAC"/>
          </w:tcPr>
          <w:p w14:paraId="0C28C69C" w14:textId="77777777" w:rsidR="0053707C" w:rsidRPr="00D30179" w:rsidRDefault="0053707C" w:rsidP="0053707C">
            <w:pPr>
              <w:jc w:val="both"/>
              <w:rPr>
                <w:b/>
              </w:rPr>
            </w:pPr>
            <w:r w:rsidRPr="00D30179">
              <w:rPr>
                <w:b/>
              </w:rPr>
              <w:t>Garant předmětu</w:t>
            </w:r>
          </w:p>
        </w:tc>
        <w:tc>
          <w:tcPr>
            <w:tcW w:w="6949" w:type="dxa"/>
            <w:gridSpan w:val="19"/>
            <w:tcBorders>
              <w:top w:val="single" w:sz="4" w:space="0" w:color="auto"/>
            </w:tcBorders>
          </w:tcPr>
          <w:p w14:paraId="1357FF9A" w14:textId="77777777" w:rsidR="0053707C" w:rsidRPr="00D30179" w:rsidRDefault="0053707C" w:rsidP="0053707C">
            <w:pPr>
              <w:jc w:val="both"/>
            </w:pPr>
          </w:p>
        </w:tc>
      </w:tr>
      <w:tr w:rsidR="0053707C" w:rsidRPr="00E25823" w14:paraId="5A6EBF2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43"/>
        </w:trPr>
        <w:tc>
          <w:tcPr>
            <w:tcW w:w="3082" w:type="dxa"/>
            <w:gridSpan w:val="4"/>
            <w:tcBorders>
              <w:top w:val="nil"/>
            </w:tcBorders>
            <w:shd w:val="clear" w:color="auto" w:fill="F7CAAC"/>
          </w:tcPr>
          <w:p w14:paraId="32843A6E" w14:textId="77777777" w:rsidR="0053707C" w:rsidRPr="00D30179" w:rsidRDefault="0053707C" w:rsidP="0053707C">
            <w:pPr>
              <w:jc w:val="both"/>
              <w:rPr>
                <w:b/>
              </w:rPr>
            </w:pPr>
            <w:r w:rsidRPr="00D30179">
              <w:rPr>
                <w:b/>
              </w:rPr>
              <w:t>Zapojení garanta do výuky předmětu</w:t>
            </w:r>
          </w:p>
        </w:tc>
        <w:tc>
          <w:tcPr>
            <w:tcW w:w="6949" w:type="dxa"/>
            <w:gridSpan w:val="19"/>
            <w:tcBorders>
              <w:top w:val="nil"/>
            </w:tcBorders>
          </w:tcPr>
          <w:p w14:paraId="15C24F73" w14:textId="77777777" w:rsidR="0053707C" w:rsidRPr="00D30179" w:rsidRDefault="0053707C" w:rsidP="0053707C">
            <w:pPr>
              <w:jc w:val="both"/>
            </w:pPr>
          </w:p>
        </w:tc>
      </w:tr>
      <w:tr w:rsidR="0053707C" w:rsidRPr="00E25823" w14:paraId="49BD1D23"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65A8F75D" w14:textId="77777777" w:rsidR="0053707C" w:rsidRPr="00D30179" w:rsidRDefault="0053707C" w:rsidP="0053707C">
            <w:pPr>
              <w:jc w:val="both"/>
              <w:rPr>
                <w:b/>
              </w:rPr>
            </w:pPr>
            <w:r w:rsidRPr="00D30179">
              <w:rPr>
                <w:b/>
              </w:rPr>
              <w:t>Vyučující</w:t>
            </w:r>
          </w:p>
        </w:tc>
        <w:tc>
          <w:tcPr>
            <w:tcW w:w="6949" w:type="dxa"/>
            <w:gridSpan w:val="19"/>
            <w:tcBorders>
              <w:bottom w:val="nil"/>
            </w:tcBorders>
          </w:tcPr>
          <w:p w14:paraId="1E2698B5" w14:textId="77777777" w:rsidR="0053707C" w:rsidRPr="00D30179" w:rsidRDefault="0053707C" w:rsidP="0053707C">
            <w:pPr>
              <w:jc w:val="both"/>
            </w:pPr>
          </w:p>
        </w:tc>
      </w:tr>
      <w:tr w:rsidR="0053707C" w:rsidRPr="00E25823" w14:paraId="484EC911"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04"/>
        </w:trPr>
        <w:tc>
          <w:tcPr>
            <w:tcW w:w="10031" w:type="dxa"/>
            <w:gridSpan w:val="23"/>
            <w:tcBorders>
              <w:top w:val="nil"/>
            </w:tcBorders>
          </w:tcPr>
          <w:p w14:paraId="7713A932" w14:textId="77777777" w:rsidR="0053707C" w:rsidRPr="00D30179" w:rsidRDefault="0053707C" w:rsidP="00413EBC">
            <w:pPr>
              <w:spacing w:before="40" w:after="40"/>
              <w:jc w:val="both"/>
            </w:pPr>
            <w:r w:rsidRPr="00D30179">
              <w:rPr>
                <w:i/>
              </w:rPr>
              <w:t>Předmět má pro zaměření SP doplňující charakter.</w:t>
            </w:r>
          </w:p>
        </w:tc>
      </w:tr>
      <w:tr w:rsidR="0053707C" w:rsidRPr="00E25823" w14:paraId="2A312544"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3082" w:type="dxa"/>
            <w:gridSpan w:val="4"/>
            <w:shd w:val="clear" w:color="auto" w:fill="F7CAAC"/>
          </w:tcPr>
          <w:p w14:paraId="11846C38" w14:textId="77777777" w:rsidR="0053707C" w:rsidRPr="00D30179" w:rsidRDefault="0053707C" w:rsidP="0053707C">
            <w:pPr>
              <w:jc w:val="both"/>
              <w:rPr>
                <w:b/>
              </w:rPr>
            </w:pPr>
            <w:r w:rsidRPr="00D30179">
              <w:rPr>
                <w:b/>
              </w:rPr>
              <w:t>Stručná anotace předmětu</w:t>
            </w:r>
          </w:p>
        </w:tc>
        <w:tc>
          <w:tcPr>
            <w:tcW w:w="6949" w:type="dxa"/>
            <w:gridSpan w:val="19"/>
            <w:tcBorders>
              <w:bottom w:val="nil"/>
            </w:tcBorders>
          </w:tcPr>
          <w:p w14:paraId="2038480F" w14:textId="77777777" w:rsidR="0053707C" w:rsidRPr="00D30179" w:rsidRDefault="0053707C" w:rsidP="0053707C">
            <w:pPr>
              <w:jc w:val="both"/>
            </w:pPr>
          </w:p>
        </w:tc>
      </w:tr>
      <w:tr w:rsidR="0053707C" w:rsidRPr="0067005E" w14:paraId="5AA40DE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3938"/>
        </w:trPr>
        <w:tc>
          <w:tcPr>
            <w:tcW w:w="10031" w:type="dxa"/>
            <w:gridSpan w:val="23"/>
            <w:tcBorders>
              <w:top w:val="nil"/>
              <w:bottom w:val="single" w:sz="12" w:space="0" w:color="auto"/>
            </w:tcBorders>
          </w:tcPr>
          <w:p w14:paraId="3A6F75EC" w14:textId="77777777" w:rsidR="0053707C" w:rsidRPr="00D30179" w:rsidRDefault="0053707C" w:rsidP="0053707C">
            <w:pPr>
              <w:jc w:val="both"/>
            </w:pPr>
            <w:r w:rsidRPr="00D30179">
              <w:t>Cílem předmětu je seznámit studenty s podnikatelským prostředím v České republice a v Evropské unii.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 Obsah předmětu tvoří tyto tematické celky:</w:t>
            </w:r>
          </w:p>
          <w:p w14:paraId="610BBEDE" w14:textId="77777777" w:rsidR="0053707C" w:rsidRPr="00D30179" w:rsidRDefault="0053707C" w:rsidP="0053707C">
            <w:pPr>
              <w:pStyle w:val="Odstavecseseznamem"/>
              <w:numPr>
                <w:ilvl w:val="0"/>
                <w:numId w:val="39"/>
              </w:numPr>
              <w:ind w:left="284" w:hanging="57"/>
              <w:jc w:val="both"/>
            </w:pPr>
            <w:r w:rsidRPr="00D30179">
              <w:t>Úvod do podnikání, podnikatelské prostředí.</w:t>
            </w:r>
          </w:p>
          <w:p w14:paraId="1AA62637" w14:textId="77777777" w:rsidR="0053707C" w:rsidRPr="00D30179" w:rsidRDefault="0053707C" w:rsidP="0053707C">
            <w:pPr>
              <w:pStyle w:val="Odstavecseseznamem"/>
              <w:numPr>
                <w:ilvl w:val="0"/>
                <w:numId w:val="39"/>
              </w:numPr>
              <w:ind w:left="284" w:hanging="57"/>
              <w:jc w:val="both"/>
            </w:pPr>
            <w:r w:rsidRPr="00D30179">
              <w:t>Podnikatelské prostředí v Evropské unii.</w:t>
            </w:r>
          </w:p>
          <w:p w14:paraId="7314BE1B" w14:textId="77777777" w:rsidR="0053707C" w:rsidRPr="00D30179" w:rsidRDefault="0053707C" w:rsidP="0053707C">
            <w:pPr>
              <w:pStyle w:val="Odstavecseseznamem"/>
              <w:numPr>
                <w:ilvl w:val="0"/>
                <w:numId w:val="39"/>
              </w:numPr>
              <w:ind w:left="284" w:hanging="57"/>
              <w:jc w:val="both"/>
            </w:pPr>
            <w:r w:rsidRPr="00D30179">
              <w:t>Právní aspekty podnikání a právní formy podnikání v ČR.</w:t>
            </w:r>
          </w:p>
          <w:p w14:paraId="7DCDFF80" w14:textId="77777777" w:rsidR="0053707C" w:rsidRPr="00D30179" w:rsidRDefault="0053707C" w:rsidP="0053707C">
            <w:pPr>
              <w:pStyle w:val="Odstavecseseznamem"/>
              <w:numPr>
                <w:ilvl w:val="0"/>
                <w:numId w:val="39"/>
              </w:numPr>
              <w:ind w:left="284" w:hanging="57"/>
              <w:jc w:val="both"/>
            </w:pPr>
            <w:r w:rsidRPr="00D30179">
              <w:t xml:space="preserve">Životní cyklus podniku, vznik a zánik podniku. </w:t>
            </w:r>
          </w:p>
          <w:p w14:paraId="62CFCEB4" w14:textId="77777777" w:rsidR="0053707C" w:rsidRPr="00D30179" w:rsidRDefault="0053707C" w:rsidP="0053707C">
            <w:pPr>
              <w:pStyle w:val="Odstavecseseznamem"/>
              <w:numPr>
                <w:ilvl w:val="0"/>
                <w:numId w:val="39"/>
              </w:numPr>
              <w:ind w:left="284" w:hanging="57"/>
              <w:jc w:val="both"/>
            </w:pPr>
            <w:r w:rsidRPr="00D30179">
              <w:t>Živnostenské právo.</w:t>
            </w:r>
          </w:p>
          <w:p w14:paraId="5939BD4F" w14:textId="77777777" w:rsidR="0053707C" w:rsidRPr="00D30179" w:rsidRDefault="0053707C" w:rsidP="0053707C">
            <w:pPr>
              <w:pStyle w:val="Odstavecseseznamem"/>
              <w:numPr>
                <w:ilvl w:val="0"/>
                <w:numId w:val="39"/>
              </w:numPr>
              <w:ind w:left="284" w:hanging="57"/>
              <w:jc w:val="both"/>
            </w:pPr>
            <w:r w:rsidRPr="00D30179">
              <w:t>Založení fyzické a právnické osoby.</w:t>
            </w:r>
          </w:p>
          <w:p w14:paraId="17206B73" w14:textId="77777777" w:rsidR="0053707C" w:rsidRPr="00D30179" w:rsidRDefault="0053707C" w:rsidP="0053707C">
            <w:pPr>
              <w:pStyle w:val="Odstavecseseznamem"/>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57"/>
              <w:jc w:val="both"/>
            </w:pPr>
            <w:r w:rsidRPr="00D30179">
              <w:t>Podpora podnikání.</w:t>
            </w:r>
          </w:p>
          <w:p w14:paraId="51C6D5E5" w14:textId="77777777" w:rsidR="0053707C" w:rsidRPr="00D30179" w:rsidRDefault="0053707C" w:rsidP="0053707C">
            <w:pPr>
              <w:pStyle w:val="Odstavecseseznamem"/>
              <w:numPr>
                <w:ilvl w:val="0"/>
                <w:numId w:val="39"/>
              </w:numPr>
              <w:ind w:left="284" w:hanging="57"/>
              <w:jc w:val="both"/>
            </w:pPr>
            <w:r w:rsidRPr="00D30179">
              <w:t xml:space="preserve">Základy podnikové ekonomiky. </w:t>
            </w:r>
          </w:p>
          <w:p w14:paraId="54089818" w14:textId="77777777" w:rsidR="0053707C" w:rsidRPr="00D30179" w:rsidRDefault="0053707C" w:rsidP="0053707C">
            <w:pPr>
              <w:pStyle w:val="Odstavecseseznamem"/>
              <w:numPr>
                <w:ilvl w:val="0"/>
                <w:numId w:val="39"/>
              </w:numPr>
              <w:ind w:left="284" w:hanging="57"/>
              <w:jc w:val="both"/>
            </w:pPr>
            <w:r w:rsidRPr="00D30179">
              <w:t>Řízení nákladů, výnosů a výsledku hospodaření.</w:t>
            </w:r>
          </w:p>
          <w:p w14:paraId="68BFABC1" w14:textId="77777777" w:rsidR="0053707C" w:rsidRPr="00D30179" w:rsidRDefault="0053707C" w:rsidP="0053707C">
            <w:pPr>
              <w:pStyle w:val="Odstavecseseznamem"/>
              <w:numPr>
                <w:ilvl w:val="0"/>
                <w:numId w:val="39"/>
              </w:numPr>
              <w:ind w:left="284" w:hanging="57"/>
              <w:jc w:val="both"/>
            </w:pPr>
            <w:r w:rsidRPr="00D30179">
              <w:t>Majetková a kapitálová struktura podniku.</w:t>
            </w:r>
          </w:p>
          <w:p w14:paraId="1C2CFF8E" w14:textId="77777777" w:rsidR="0053707C" w:rsidRPr="00D30179" w:rsidRDefault="0053707C" w:rsidP="0053707C">
            <w:pPr>
              <w:pStyle w:val="Odstavecseseznamem"/>
              <w:numPr>
                <w:ilvl w:val="0"/>
                <w:numId w:val="39"/>
              </w:numPr>
              <w:ind w:left="284" w:hanging="57"/>
              <w:jc w:val="both"/>
            </w:pPr>
            <w:r w:rsidRPr="00D30179">
              <w:t xml:space="preserve">Základy financí a finančního řízení v podniku. </w:t>
            </w:r>
          </w:p>
          <w:p w14:paraId="0554A868" w14:textId="77777777" w:rsidR="0053707C" w:rsidRPr="00D30179" w:rsidRDefault="0053707C" w:rsidP="0053707C">
            <w:pPr>
              <w:pStyle w:val="Odstavecseseznamem"/>
              <w:numPr>
                <w:ilvl w:val="0"/>
                <w:numId w:val="39"/>
              </w:numPr>
              <w:ind w:left="284" w:hanging="57"/>
              <w:jc w:val="both"/>
            </w:pPr>
            <w:r w:rsidRPr="00D30179">
              <w:t>Daňové aspekty v podnikání.</w:t>
            </w:r>
          </w:p>
          <w:p w14:paraId="1BCD4BA4" w14:textId="77777777" w:rsidR="0053707C" w:rsidRPr="00D30179" w:rsidRDefault="0053707C" w:rsidP="0053707C">
            <w:pPr>
              <w:pStyle w:val="Odstavecseseznamem"/>
              <w:numPr>
                <w:ilvl w:val="0"/>
                <w:numId w:val="39"/>
              </w:numPr>
              <w:ind w:left="284" w:hanging="57"/>
              <w:jc w:val="both"/>
            </w:pPr>
            <w:r w:rsidRPr="00D30179">
              <w:t xml:space="preserve">Tvorba podnikatelského plánu. </w:t>
            </w:r>
          </w:p>
          <w:p w14:paraId="2DDB8C59" w14:textId="77777777" w:rsidR="0053707C" w:rsidRPr="00413EBC" w:rsidRDefault="0053707C" w:rsidP="0053707C">
            <w:pPr>
              <w:pStyle w:val="Odstavecseseznamem"/>
              <w:numPr>
                <w:ilvl w:val="0"/>
                <w:numId w:val="39"/>
              </w:numPr>
              <w:suppressAutoHyphens/>
              <w:ind w:left="284" w:hanging="57"/>
            </w:pPr>
            <w:r w:rsidRPr="00D30179">
              <w:t>Bankovní soustava a pojišťovny v České republice.</w:t>
            </w:r>
          </w:p>
        </w:tc>
      </w:tr>
      <w:tr w:rsidR="0053707C" w14:paraId="29030D20"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265"/>
        </w:trPr>
        <w:tc>
          <w:tcPr>
            <w:tcW w:w="3649" w:type="dxa"/>
            <w:gridSpan w:val="6"/>
            <w:tcBorders>
              <w:top w:val="nil"/>
            </w:tcBorders>
            <w:shd w:val="clear" w:color="auto" w:fill="F7CAAC"/>
          </w:tcPr>
          <w:p w14:paraId="62B5E2AE" w14:textId="77777777" w:rsidR="0053707C" w:rsidRPr="00D30179" w:rsidRDefault="0053707C" w:rsidP="0053707C">
            <w:pPr>
              <w:jc w:val="both"/>
            </w:pPr>
            <w:r w:rsidRPr="00D30179">
              <w:rPr>
                <w:b/>
              </w:rPr>
              <w:t>Studijní literatura a studijní pomůcky</w:t>
            </w:r>
          </w:p>
        </w:tc>
        <w:tc>
          <w:tcPr>
            <w:tcW w:w="6382" w:type="dxa"/>
            <w:gridSpan w:val="17"/>
            <w:tcBorders>
              <w:top w:val="nil"/>
              <w:bottom w:val="nil"/>
            </w:tcBorders>
          </w:tcPr>
          <w:p w14:paraId="76C61AE7" w14:textId="77777777" w:rsidR="0053707C" w:rsidRPr="00413EBC" w:rsidRDefault="0053707C" w:rsidP="0053707C">
            <w:pPr>
              <w:jc w:val="both"/>
            </w:pPr>
          </w:p>
        </w:tc>
      </w:tr>
      <w:tr w:rsidR="0053707C" w14:paraId="41A5771D"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555"/>
        </w:trPr>
        <w:tc>
          <w:tcPr>
            <w:tcW w:w="10031" w:type="dxa"/>
            <w:gridSpan w:val="23"/>
            <w:tcBorders>
              <w:top w:val="nil"/>
            </w:tcBorders>
          </w:tcPr>
          <w:p w14:paraId="751B4C2E" w14:textId="77777777" w:rsidR="0053707C" w:rsidRPr="00413EBC" w:rsidRDefault="0053707C" w:rsidP="0053707C">
            <w:pPr>
              <w:jc w:val="both"/>
            </w:pPr>
            <w:r w:rsidRPr="00413EBC">
              <w:rPr>
                <w:u w:val="single"/>
              </w:rPr>
              <w:t>Povinná literatura</w:t>
            </w:r>
            <w:r w:rsidRPr="00413EBC">
              <w:t>:</w:t>
            </w:r>
          </w:p>
          <w:p w14:paraId="2342368E" w14:textId="77777777" w:rsidR="00232C05" w:rsidRPr="00413EBC" w:rsidRDefault="00232C05" w:rsidP="00232C05">
            <w:pPr>
              <w:jc w:val="both"/>
              <w:rPr>
                <w:u w:val="single"/>
              </w:rPr>
            </w:pPr>
            <w:r w:rsidRPr="00413EBC">
              <w:t>Výukové materiály v anglickém jazyce poskytnuté vyučujícím.</w:t>
            </w:r>
          </w:p>
          <w:p w14:paraId="3E33B5AF" w14:textId="77777777" w:rsidR="00232C05" w:rsidRPr="00413EBC" w:rsidRDefault="00232C05" w:rsidP="00232C05">
            <w:pPr>
              <w:jc w:val="both"/>
              <w:rPr>
                <w:shd w:val="clear" w:color="auto" w:fill="FFFFFF"/>
              </w:rPr>
            </w:pPr>
            <w:r w:rsidRPr="00413EBC">
              <w:rPr>
                <w:shd w:val="clear" w:color="auto" w:fill="FFFFFF"/>
              </w:rPr>
              <w:t>MOSEY, S., NOKE, H., KIRKHAM, P. Building an Entrepreneurial Organisation. London: Routledge, Taylor &amp; Francis Group, 2017. 138 s. Routledge Masters in Entrepreneurship. ISBN 978-1-138-86113-8.</w:t>
            </w:r>
          </w:p>
          <w:p w14:paraId="60CDDB15" w14:textId="77777777" w:rsidR="00232C05" w:rsidRPr="00413EBC" w:rsidRDefault="00232C05" w:rsidP="00232C05">
            <w:pPr>
              <w:jc w:val="both"/>
            </w:pPr>
            <w:r w:rsidRPr="00413EBC">
              <w:rPr>
                <w:shd w:val="clear" w:color="auto" w:fill="FFFFFF"/>
              </w:rPr>
              <w:t>SHELTON, H. The Secrets to Writing a Successful Business Plan: A Pro Shares a Step-by-Step Guide to Creating a Plan that Gets Results. Upd. and Exp. Ed. Rockville: Summit Valley Press, 2017. 312 s. ISBN 978-0-9899460-3-2.</w:t>
            </w:r>
          </w:p>
          <w:p w14:paraId="545A8CAB" w14:textId="77777777" w:rsidR="00232C05" w:rsidRPr="00413EBC" w:rsidRDefault="00232C05" w:rsidP="00232C05">
            <w:pPr>
              <w:jc w:val="both"/>
            </w:pPr>
          </w:p>
          <w:p w14:paraId="30D3665F" w14:textId="77777777" w:rsidR="00232C05" w:rsidRPr="00413EBC" w:rsidRDefault="00232C05" w:rsidP="00232C05">
            <w:pPr>
              <w:jc w:val="both"/>
            </w:pPr>
            <w:r w:rsidRPr="00413EBC">
              <w:rPr>
                <w:u w:val="single"/>
              </w:rPr>
              <w:t>Doporučená literatura</w:t>
            </w:r>
            <w:r w:rsidRPr="00413EBC">
              <w:t>:</w:t>
            </w:r>
          </w:p>
          <w:p w14:paraId="7AB9B6C4" w14:textId="390B13B8" w:rsidR="0053707C" w:rsidRPr="00413EBC" w:rsidRDefault="00232C05" w:rsidP="00232C05">
            <w:pPr>
              <w:jc w:val="both"/>
            </w:pPr>
            <w:r w:rsidRPr="00413EBC">
              <w:rPr>
                <w:shd w:val="clear" w:color="auto" w:fill="FFFFFF"/>
              </w:rPr>
              <w:t>JOHN, V. How to Run a Business without Risk: The Truth Revealed about Business Risk: Ten Interviews with Experienced Entrepreneurs and Advisors. London: Meriglobe Business Academy, 2017. 247 s. ISBN 978-1-911511-14-4.</w:t>
            </w:r>
          </w:p>
        </w:tc>
      </w:tr>
      <w:tr w:rsidR="0053707C" w:rsidRPr="00E25823" w14:paraId="77D9EC95"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tcBorders>
              <w:top w:val="single" w:sz="12" w:space="0" w:color="auto"/>
              <w:left w:val="single" w:sz="2" w:space="0" w:color="auto"/>
              <w:bottom w:val="single" w:sz="2" w:space="0" w:color="auto"/>
              <w:right w:val="single" w:sz="2" w:space="0" w:color="auto"/>
            </w:tcBorders>
            <w:shd w:val="clear" w:color="auto" w:fill="F7CAAC"/>
          </w:tcPr>
          <w:p w14:paraId="03D75B65" w14:textId="77777777" w:rsidR="0053707C" w:rsidRPr="00D30179" w:rsidRDefault="0053707C" w:rsidP="0053707C">
            <w:pPr>
              <w:jc w:val="center"/>
              <w:rPr>
                <w:b/>
              </w:rPr>
            </w:pPr>
            <w:r w:rsidRPr="00D30179">
              <w:rPr>
                <w:b/>
              </w:rPr>
              <w:t>Informace ke kombinované nebo distanční formě</w:t>
            </w:r>
          </w:p>
        </w:tc>
      </w:tr>
      <w:tr w:rsidR="0053707C" w:rsidRPr="00E25823" w14:paraId="65C9471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4781" w:type="dxa"/>
            <w:gridSpan w:val="8"/>
            <w:tcBorders>
              <w:top w:val="single" w:sz="2" w:space="0" w:color="auto"/>
            </w:tcBorders>
            <w:shd w:val="clear" w:color="auto" w:fill="F7CAAC"/>
          </w:tcPr>
          <w:p w14:paraId="7E56077C" w14:textId="77777777" w:rsidR="0053707C" w:rsidRPr="00D30179" w:rsidRDefault="0053707C" w:rsidP="0053707C">
            <w:pPr>
              <w:jc w:val="both"/>
            </w:pPr>
            <w:r w:rsidRPr="00D30179">
              <w:rPr>
                <w:b/>
              </w:rPr>
              <w:t>Rozsah konzultací (soustředění)</w:t>
            </w:r>
          </w:p>
        </w:tc>
        <w:tc>
          <w:tcPr>
            <w:tcW w:w="888" w:type="dxa"/>
            <w:gridSpan w:val="2"/>
            <w:tcBorders>
              <w:top w:val="single" w:sz="2" w:space="0" w:color="auto"/>
            </w:tcBorders>
          </w:tcPr>
          <w:p w14:paraId="456A2DE3" w14:textId="5AA7A502" w:rsidR="0053707C" w:rsidRPr="00D30179" w:rsidRDefault="0053707C" w:rsidP="0053707C">
            <w:pPr>
              <w:jc w:val="center"/>
            </w:pPr>
          </w:p>
        </w:tc>
        <w:tc>
          <w:tcPr>
            <w:tcW w:w="4362" w:type="dxa"/>
            <w:gridSpan w:val="13"/>
            <w:tcBorders>
              <w:top w:val="single" w:sz="2" w:space="0" w:color="auto"/>
            </w:tcBorders>
            <w:shd w:val="clear" w:color="auto" w:fill="F7CAAC"/>
          </w:tcPr>
          <w:p w14:paraId="156F3176" w14:textId="77777777" w:rsidR="0053707C" w:rsidRPr="00D30179" w:rsidRDefault="0053707C" w:rsidP="0053707C">
            <w:pPr>
              <w:jc w:val="both"/>
              <w:rPr>
                <w:b/>
              </w:rPr>
            </w:pPr>
            <w:r w:rsidRPr="00D30179">
              <w:rPr>
                <w:b/>
              </w:rPr>
              <w:t xml:space="preserve">hodin </w:t>
            </w:r>
          </w:p>
        </w:tc>
      </w:tr>
      <w:tr w:rsidR="0053707C" w:rsidRPr="00E25823" w14:paraId="6097D04E"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Pr>
        <w:tc>
          <w:tcPr>
            <w:tcW w:w="10031" w:type="dxa"/>
            <w:gridSpan w:val="23"/>
            <w:shd w:val="clear" w:color="auto" w:fill="F7CAAC"/>
          </w:tcPr>
          <w:p w14:paraId="75B94BA4" w14:textId="77777777" w:rsidR="0053707C" w:rsidRPr="00D30179" w:rsidRDefault="0053707C" w:rsidP="0053707C">
            <w:pPr>
              <w:jc w:val="both"/>
              <w:rPr>
                <w:b/>
              </w:rPr>
            </w:pPr>
            <w:r w:rsidRPr="00D30179">
              <w:rPr>
                <w:b/>
              </w:rPr>
              <w:t>Informace o způsobu kontaktu s vyučujícím</w:t>
            </w:r>
          </w:p>
        </w:tc>
      </w:tr>
      <w:tr w:rsidR="0053707C" w14:paraId="605F1698" w14:textId="77777777" w:rsidTr="009458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Before w:val="1"/>
          <w:wBefore w:w="30" w:type="dxa"/>
          <w:trHeight w:val="696"/>
        </w:trPr>
        <w:tc>
          <w:tcPr>
            <w:tcW w:w="10031" w:type="dxa"/>
            <w:gridSpan w:val="23"/>
          </w:tcPr>
          <w:p w14:paraId="1980B5D0" w14:textId="77777777" w:rsidR="00232C05" w:rsidRPr="00D30179" w:rsidRDefault="00232C05" w:rsidP="0053707C">
            <w:pPr>
              <w:spacing w:before="60"/>
              <w:jc w:val="both"/>
            </w:pPr>
          </w:p>
          <w:p w14:paraId="79CBB46A" w14:textId="77777777" w:rsidR="00232C05" w:rsidRPr="00D30179" w:rsidRDefault="00232C05" w:rsidP="0053707C">
            <w:pPr>
              <w:spacing w:before="60"/>
              <w:jc w:val="both"/>
            </w:pPr>
          </w:p>
          <w:p w14:paraId="16D54E22" w14:textId="77777777" w:rsidR="00232C05" w:rsidRPr="00D30179" w:rsidRDefault="00232C05" w:rsidP="0053707C">
            <w:pPr>
              <w:spacing w:before="60"/>
              <w:jc w:val="both"/>
            </w:pPr>
          </w:p>
          <w:p w14:paraId="10231924" w14:textId="77777777" w:rsidR="00232C05" w:rsidRPr="00D30179" w:rsidRDefault="00232C05" w:rsidP="0053707C">
            <w:pPr>
              <w:spacing w:before="60"/>
              <w:jc w:val="both"/>
            </w:pPr>
          </w:p>
          <w:p w14:paraId="2D8822B1" w14:textId="77777777" w:rsidR="00232C05" w:rsidRPr="00D30179" w:rsidRDefault="00232C05" w:rsidP="0053707C">
            <w:pPr>
              <w:spacing w:before="60"/>
              <w:jc w:val="both"/>
            </w:pPr>
          </w:p>
          <w:p w14:paraId="37D0CD41" w14:textId="77777777" w:rsidR="00232C05" w:rsidRPr="00413EBC" w:rsidRDefault="00232C05" w:rsidP="0053707C">
            <w:pPr>
              <w:spacing w:before="60"/>
              <w:jc w:val="both"/>
            </w:pPr>
          </w:p>
        </w:tc>
      </w:tr>
      <w:tr w:rsidR="0053707C" w14:paraId="0CB806FD"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323"/>
        </w:trPr>
        <w:tc>
          <w:tcPr>
            <w:tcW w:w="9246" w:type="dxa"/>
            <w:gridSpan w:val="19"/>
            <w:tcBorders>
              <w:bottom w:val="double" w:sz="1" w:space="0" w:color="000000"/>
            </w:tcBorders>
            <w:shd w:val="clear" w:color="auto" w:fill="BCD5ED"/>
          </w:tcPr>
          <w:p w14:paraId="3AF2B935" w14:textId="77777777" w:rsidR="0053707C" w:rsidRDefault="0053707C" w:rsidP="0053707C">
            <w:pPr>
              <w:pStyle w:val="TableParagraph"/>
              <w:spacing w:line="304" w:lineRule="exact"/>
              <w:ind w:left="0"/>
              <w:jc w:val="center"/>
              <w:rPr>
                <w:b/>
                <w:sz w:val="28"/>
              </w:rPr>
            </w:pPr>
            <w:r>
              <w:lastRenderedPageBreak/>
              <w:br w:type="page"/>
            </w:r>
            <w:r>
              <w:br w:type="page"/>
            </w:r>
            <w:r>
              <w:br w:type="page"/>
            </w:r>
            <w:r>
              <w:rPr>
                <w:b/>
                <w:sz w:val="28"/>
              </w:rPr>
              <w:t>Personální zabezpečení – přehled vyučujících</w:t>
            </w:r>
          </w:p>
        </w:tc>
      </w:tr>
      <w:tr w:rsidR="0053707C" w14:paraId="390CCEB9"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29"/>
        </w:trPr>
        <w:tc>
          <w:tcPr>
            <w:tcW w:w="2867" w:type="dxa"/>
            <w:tcBorders>
              <w:top w:val="double" w:sz="1" w:space="0" w:color="000000"/>
            </w:tcBorders>
            <w:shd w:val="clear" w:color="auto" w:fill="F7C9AC"/>
          </w:tcPr>
          <w:p w14:paraId="0AF0DE7F"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Vysoká škola</w:t>
            </w:r>
          </w:p>
        </w:tc>
        <w:tc>
          <w:tcPr>
            <w:tcW w:w="6379" w:type="dxa"/>
            <w:gridSpan w:val="18"/>
            <w:tcBorders>
              <w:top w:val="double" w:sz="1" w:space="0" w:color="000000"/>
            </w:tcBorders>
          </w:tcPr>
          <w:p w14:paraId="559465A8" w14:textId="77777777" w:rsidR="0053707C" w:rsidRPr="00B01C7A" w:rsidRDefault="0053707C" w:rsidP="0053707C">
            <w:pPr>
              <w:pStyle w:val="TableParagraph"/>
              <w:spacing w:before="20" w:after="20" w:line="240" w:lineRule="auto"/>
              <w:ind w:left="0"/>
              <w:rPr>
                <w:sz w:val="21"/>
                <w:szCs w:val="21"/>
              </w:rPr>
            </w:pPr>
            <w:r w:rsidRPr="00B01C7A">
              <w:rPr>
                <w:sz w:val="21"/>
                <w:szCs w:val="21"/>
              </w:rPr>
              <w:t>Univerzita Tomáše Bati ve Zlíně</w:t>
            </w:r>
          </w:p>
        </w:tc>
      </w:tr>
      <w:tr w:rsidR="0053707C" w14:paraId="51CB98CC"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shd w:val="clear" w:color="auto" w:fill="F7C9AC"/>
          </w:tcPr>
          <w:p w14:paraId="3B63703D"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Součást vysoké školy</w:t>
            </w:r>
          </w:p>
        </w:tc>
        <w:tc>
          <w:tcPr>
            <w:tcW w:w="6379" w:type="dxa"/>
            <w:gridSpan w:val="18"/>
          </w:tcPr>
          <w:p w14:paraId="70D5B69D" w14:textId="77777777" w:rsidR="0053707C" w:rsidRPr="00B01C7A" w:rsidRDefault="0053707C" w:rsidP="0053707C">
            <w:pPr>
              <w:pStyle w:val="TableParagraph"/>
              <w:spacing w:before="20" w:after="20" w:line="240" w:lineRule="auto"/>
              <w:ind w:left="0"/>
              <w:rPr>
                <w:sz w:val="21"/>
                <w:szCs w:val="21"/>
              </w:rPr>
            </w:pPr>
            <w:r w:rsidRPr="00B01C7A">
              <w:rPr>
                <w:sz w:val="21"/>
                <w:szCs w:val="21"/>
              </w:rPr>
              <w:t>Fakulta technologická</w:t>
            </w:r>
          </w:p>
        </w:tc>
      </w:tr>
      <w:tr w:rsidR="0053707C" w14:paraId="60508605"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shd w:val="clear" w:color="auto" w:fill="F7C9AC"/>
          </w:tcPr>
          <w:p w14:paraId="0AB1BC61"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Název studijního programu</w:t>
            </w:r>
          </w:p>
        </w:tc>
        <w:tc>
          <w:tcPr>
            <w:tcW w:w="6379" w:type="dxa"/>
            <w:gridSpan w:val="18"/>
          </w:tcPr>
          <w:p w14:paraId="5F9488CA"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Biotechnologie</w:t>
            </w:r>
          </w:p>
        </w:tc>
      </w:tr>
      <w:tr w:rsidR="0053707C" w14:paraId="05042F62"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9246" w:type="dxa"/>
            <w:gridSpan w:val="19"/>
            <w:shd w:val="clear" w:color="auto" w:fill="F7C9AC"/>
          </w:tcPr>
          <w:p w14:paraId="0C326974" w14:textId="77777777" w:rsidR="0053707C" w:rsidRPr="00B01C7A" w:rsidRDefault="0053707C" w:rsidP="0053707C">
            <w:pPr>
              <w:pStyle w:val="TableParagraph"/>
              <w:spacing w:line="240" w:lineRule="auto"/>
              <w:ind w:left="0"/>
              <w:jc w:val="center"/>
              <w:rPr>
                <w:b/>
                <w:sz w:val="21"/>
                <w:szCs w:val="21"/>
              </w:rPr>
            </w:pPr>
            <w:r w:rsidRPr="00B01C7A">
              <w:rPr>
                <w:b/>
                <w:sz w:val="21"/>
                <w:szCs w:val="21"/>
              </w:rPr>
              <w:t>Jmenný seznam</w:t>
            </w:r>
          </w:p>
        </w:tc>
      </w:tr>
      <w:tr w:rsidR="0053707C" w14:paraId="7CDF8A56"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tcPr>
          <w:p w14:paraId="0C9A6479"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Příjmení</w:t>
            </w:r>
          </w:p>
        </w:tc>
        <w:tc>
          <w:tcPr>
            <w:tcW w:w="2976" w:type="dxa"/>
            <w:gridSpan w:val="9"/>
          </w:tcPr>
          <w:p w14:paraId="1A0D2D55"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Jméno</w:t>
            </w:r>
          </w:p>
        </w:tc>
        <w:tc>
          <w:tcPr>
            <w:tcW w:w="3403" w:type="dxa"/>
            <w:gridSpan w:val="9"/>
          </w:tcPr>
          <w:p w14:paraId="0690D246" w14:textId="77777777" w:rsidR="0053707C" w:rsidRPr="00B01C7A" w:rsidRDefault="0053707C" w:rsidP="0053707C">
            <w:pPr>
              <w:pStyle w:val="TableParagraph"/>
              <w:spacing w:before="20" w:after="20" w:line="240" w:lineRule="auto"/>
              <w:ind w:left="0"/>
              <w:rPr>
                <w:b/>
                <w:sz w:val="21"/>
                <w:szCs w:val="21"/>
              </w:rPr>
            </w:pPr>
            <w:r w:rsidRPr="00B01C7A">
              <w:rPr>
                <w:b/>
                <w:sz w:val="21"/>
                <w:szCs w:val="21"/>
              </w:rPr>
              <w:t>Tituly</w:t>
            </w:r>
          </w:p>
        </w:tc>
      </w:tr>
      <w:tr w:rsidR="0053707C" w14:paraId="63A84C1E"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26CB0D50" w14:textId="77777777" w:rsidR="0053707C" w:rsidRPr="00B01C7A" w:rsidRDefault="00B2219E" w:rsidP="0053707C">
            <w:pPr>
              <w:spacing w:before="20" w:after="20"/>
              <w:rPr>
                <w:color w:val="000000"/>
                <w:sz w:val="21"/>
                <w:szCs w:val="21"/>
              </w:rPr>
            </w:pPr>
            <w:hyperlink w:anchor="Bučková" w:history="1">
              <w:r w:rsidR="0053707C" w:rsidRPr="00B01C7A">
                <w:rPr>
                  <w:rStyle w:val="Hypertextovodkaz"/>
                  <w:sz w:val="21"/>
                  <w:szCs w:val="21"/>
                </w:rPr>
                <w:t>Bučková</w:t>
              </w:r>
            </w:hyperlink>
          </w:p>
        </w:tc>
        <w:tc>
          <w:tcPr>
            <w:tcW w:w="2976" w:type="dxa"/>
            <w:gridSpan w:val="9"/>
          </w:tcPr>
          <w:p w14:paraId="56CA8A81" w14:textId="77777777" w:rsidR="0053707C" w:rsidRPr="00B01C7A" w:rsidRDefault="0053707C" w:rsidP="0053707C">
            <w:pPr>
              <w:pStyle w:val="TableParagraph"/>
              <w:spacing w:before="20" w:after="20" w:line="240" w:lineRule="auto"/>
              <w:ind w:left="0"/>
              <w:rPr>
                <w:sz w:val="21"/>
                <w:szCs w:val="21"/>
              </w:rPr>
            </w:pPr>
            <w:r w:rsidRPr="00B01C7A">
              <w:rPr>
                <w:sz w:val="21"/>
                <w:szCs w:val="21"/>
              </w:rPr>
              <w:t>Martina</w:t>
            </w:r>
          </w:p>
        </w:tc>
        <w:tc>
          <w:tcPr>
            <w:tcW w:w="3403" w:type="dxa"/>
            <w:gridSpan w:val="9"/>
          </w:tcPr>
          <w:p w14:paraId="33306BE7" w14:textId="77777777" w:rsidR="0053707C" w:rsidRPr="00B01C7A" w:rsidRDefault="0053707C" w:rsidP="0053707C">
            <w:pPr>
              <w:pStyle w:val="TableParagraph"/>
              <w:spacing w:before="20" w:after="20" w:line="240" w:lineRule="auto"/>
              <w:ind w:left="0"/>
              <w:rPr>
                <w:sz w:val="21"/>
                <w:szCs w:val="21"/>
              </w:rPr>
            </w:pPr>
            <w:r w:rsidRPr="00B01C7A">
              <w:rPr>
                <w:sz w:val="21"/>
                <w:szCs w:val="21"/>
              </w:rPr>
              <w:t>Mgr., Ph.D.</w:t>
            </w:r>
          </w:p>
        </w:tc>
      </w:tr>
      <w:tr w:rsidR="0053707C" w14:paraId="73B3BAAE"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4A7CF483" w14:textId="77777777" w:rsidR="0053707C" w:rsidRPr="00B01C7A" w:rsidRDefault="00B2219E" w:rsidP="0053707C">
            <w:pPr>
              <w:spacing w:before="20" w:after="20"/>
              <w:rPr>
                <w:color w:val="000000"/>
                <w:sz w:val="21"/>
                <w:szCs w:val="21"/>
              </w:rPr>
            </w:pPr>
            <w:hyperlink w:anchor="Buňka" w:history="1">
              <w:r w:rsidR="0053707C" w:rsidRPr="00B01C7A">
                <w:rPr>
                  <w:rStyle w:val="Hypertextovodkaz"/>
                  <w:sz w:val="21"/>
                  <w:szCs w:val="21"/>
                </w:rPr>
                <w:t>Buňka</w:t>
              </w:r>
            </w:hyperlink>
          </w:p>
        </w:tc>
        <w:tc>
          <w:tcPr>
            <w:tcW w:w="2976" w:type="dxa"/>
            <w:gridSpan w:val="9"/>
          </w:tcPr>
          <w:p w14:paraId="36BD28B9" w14:textId="77777777" w:rsidR="0053707C" w:rsidRPr="00B01C7A" w:rsidRDefault="0053707C" w:rsidP="0053707C">
            <w:pPr>
              <w:pStyle w:val="TableParagraph"/>
              <w:spacing w:before="20" w:after="20" w:line="240" w:lineRule="auto"/>
              <w:ind w:left="0"/>
              <w:rPr>
                <w:sz w:val="21"/>
                <w:szCs w:val="21"/>
              </w:rPr>
            </w:pPr>
            <w:r w:rsidRPr="00B01C7A">
              <w:rPr>
                <w:sz w:val="21"/>
                <w:szCs w:val="21"/>
              </w:rPr>
              <w:t>František</w:t>
            </w:r>
          </w:p>
        </w:tc>
        <w:tc>
          <w:tcPr>
            <w:tcW w:w="3403" w:type="dxa"/>
            <w:gridSpan w:val="9"/>
          </w:tcPr>
          <w:p w14:paraId="11D00099"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Ing., Ph.D.</w:t>
            </w:r>
          </w:p>
        </w:tc>
      </w:tr>
      <w:tr w:rsidR="0053707C" w14:paraId="48078D24"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510DA1E4" w14:textId="77777777" w:rsidR="0053707C" w:rsidRPr="00B01C7A" w:rsidRDefault="00B2219E" w:rsidP="0053707C">
            <w:pPr>
              <w:spacing w:before="20" w:after="20"/>
              <w:rPr>
                <w:color w:val="000000"/>
                <w:sz w:val="21"/>
                <w:szCs w:val="21"/>
              </w:rPr>
            </w:pPr>
            <w:hyperlink w:anchor="Buňková" w:history="1">
              <w:r w:rsidR="0053707C" w:rsidRPr="00B01C7A">
                <w:rPr>
                  <w:rStyle w:val="Hypertextovodkaz"/>
                  <w:sz w:val="21"/>
                  <w:szCs w:val="21"/>
                </w:rPr>
                <w:t>Buňková</w:t>
              </w:r>
            </w:hyperlink>
          </w:p>
        </w:tc>
        <w:tc>
          <w:tcPr>
            <w:tcW w:w="2976" w:type="dxa"/>
            <w:gridSpan w:val="9"/>
          </w:tcPr>
          <w:p w14:paraId="13088B43"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Leona</w:t>
            </w:r>
          </w:p>
        </w:tc>
        <w:tc>
          <w:tcPr>
            <w:tcW w:w="3403" w:type="dxa"/>
            <w:gridSpan w:val="9"/>
          </w:tcPr>
          <w:p w14:paraId="49D33E3D"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RNDr., Ph.D.</w:t>
            </w:r>
          </w:p>
        </w:tc>
      </w:tr>
      <w:tr w:rsidR="0053707C" w14:paraId="1D39B5DE"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64BE75E4" w14:textId="77777777" w:rsidR="0053707C" w:rsidRPr="00B01C7A" w:rsidRDefault="00B2219E" w:rsidP="0053707C">
            <w:pPr>
              <w:spacing w:before="20" w:after="20"/>
              <w:rPr>
                <w:color w:val="000000"/>
                <w:sz w:val="21"/>
                <w:szCs w:val="21"/>
              </w:rPr>
            </w:pPr>
            <w:hyperlink w:anchor="Burešová" w:history="1">
              <w:r w:rsidR="0053707C" w:rsidRPr="00B01C7A">
                <w:rPr>
                  <w:rStyle w:val="Hypertextovodkaz"/>
                  <w:sz w:val="21"/>
                  <w:szCs w:val="21"/>
                </w:rPr>
                <w:t>Burešová</w:t>
              </w:r>
            </w:hyperlink>
          </w:p>
        </w:tc>
        <w:tc>
          <w:tcPr>
            <w:tcW w:w="2976" w:type="dxa"/>
            <w:gridSpan w:val="9"/>
          </w:tcPr>
          <w:p w14:paraId="79BDA788"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Iva</w:t>
            </w:r>
          </w:p>
        </w:tc>
        <w:tc>
          <w:tcPr>
            <w:tcW w:w="3403" w:type="dxa"/>
            <w:gridSpan w:val="9"/>
          </w:tcPr>
          <w:p w14:paraId="7BD10856"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RNDr., Ph.D.</w:t>
            </w:r>
          </w:p>
        </w:tc>
      </w:tr>
      <w:tr w:rsidR="0053707C" w14:paraId="22F84AB4"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4A02CB68" w14:textId="77777777" w:rsidR="0053707C" w:rsidRPr="00B01C7A" w:rsidRDefault="00B2219E" w:rsidP="0053707C">
            <w:pPr>
              <w:spacing w:before="20" w:after="20"/>
              <w:rPr>
                <w:color w:val="000000"/>
                <w:sz w:val="21"/>
                <w:szCs w:val="21"/>
              </w:rPr>
            </w:pPr>
            <w:hyperlink w:anchor="Černíková" w:history="1">
              <w:r w:rsidR="0053707C" w:rsidRPr="00B01C7A">
                <w:rPr>
                  <w:rStyle w:val="Hypertextovodkaz"/>
                  <w:sz w:val="21"/>
                  <w:szCs w:val="21"/>
                </w:rPr>
                <w:t>Černíková</w:t>
              </w:r>
            </w:hyperlink>
          </w:p>
        </w:tc>
        <w:tc>
          <w:tcPr>
            <w:tcW w:w="2976" w:type="dxa"/>
            <w:gridSpan w:val="9"/>
          </w:tcPr>
          <w:p w14:paraId="684232BD" w14:textId="77777777" w:rsidR="0053707C" w:rsidRPr="00B01C7A" w:rsidRDefault="0053707C" w:rsidP="0053707C">
            <w:pPr>
              <w:pStyle w:val="TableParagraph"/>
              <w:spacing w:before="20" w:after="20" w:line="240" w:lineRule="auto"/>
              <w:ind w:left="0"/>
              <w:rPr>
                <w:sz w:val="21"/>
                <w:szCs w:val="21"/>
              </w:rPr>
            </w:pPr>
            <w:r w:rsidRPr="00B01C7A">
              <w:rPr>
                <w:sz w:val="21"/>
                <w:szCs w:val="21"/>
              </w:rPr>
              <w:t>Michaela</w:t>
            </w:r>
          </w:p>
        </w:tc>
        <w:tc>
          <w:tcPr>
            <w:tcW w:w="3403" w:type="dxa"/>
            <w:gridSpan w:val="9"/>
          </w:tcPr>
          <w:p w14:paraId="4EA17452" w14:textId="77777777" w:rsidR="0053707C" w:rsidRPr="00B01C7A" w:rsidRDefault="0053707C" w:rsidP="0053707C">
            <w:pPr>
              <w:pStyle w:val="TableParagraph"/>
              <w:spacing w:before="20" w:after="20" w:line="240" w:lineRule="auto"/>
              <w:ind w:left="0"/>
              <w:rPr>
                <w:sz w:val="21"/>
                <w:szCs w:val="21"/>
              </w:rPr>
            </w:pPr>
            <w:r w:rsidRPr="00B01C7A">
              <w:rPr>
                <w:sz w:val="21"/>
                <w:szCs w:val="21"/>
              </w:rPr>
              <w:t>MVDr., Ph.D.</w:t>
            </w:r>
          </w:p>
        </w:tc>
      </w:tr>
      <w:tr w:rsidR="0053707C" w14:paraId="7E3B0E44"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29"/>
        </w:trPr>
        <w:tc>
          <w:tcPr>
            <w:tcW w:w="2867" w:type="dxa"/>
            <w:vAlign w:val="center"/>
          </w:tcPr>
          <w:p w14:paraId="2A5697DC" w14:textId="77777777" w:rsidR="0053707C" w:rsidRPr="00B01C7A" w:rsidRDefault="00B2219E" w:rsidP="0053707C">
            <w:pPr>
              <w:spacing w:before="20" w:after="20"/>
              <w:rPr>
                <w:color w:val="000000"/>
                <w:sz w:val="21"/>
                <w:szCs w:val="21"/>
              </w:rPr>
            </w:pPr>
            <w:hyperlink w:anchor="Filip" w:history="1">
              <w:r w:rsidR="0053707C" w:rsidRPr="00B01C7A">
                <w:rPr>
                  <w:rStyle w:val="Hypertextovodkaz"/>
                  <w:sz w:val="21"/>
                  <w:szCs w:val="21"/>
                </w:rPr>
                <w:t>Filip</w:t>
              </w:r>
            </w:hyperlink>
          </w:p>
        </w:tc>
        <w:tc>
          <w:tcPr>
            <w:tcW w:w="2976" w:type="dxa"/>
            <w:gridSpan w:val="9"/>
          </w:tcPr>
          <w:p w14:paraId="570C9CCD" w14:textId="77777777" w:rsidR="0053707C" w:rsidRPr="00B01C7A" w:rsidRDefault="0053707C" w:rsidP="0053707C">
            <w:pPr>
              <w:pStyle w:val="TableParagraph"/>
              <w:spacing w:before="20" w:after="20" w:line="240" w:lineRule="auto"/>
              <w:ind w:left="0"/>
              <w:rPr>
                <w:sz w:val="21"/>
                <w:szCs w:val="21"/>
                <w:highlight w:val="cyan"/>
              </w:rPr>
            </w:pPr>
            <w:r w:rsidRPr="00B01C7A">
              <w:rPr>
                <w:color w:val="000000"/>
                <w:sz w:val="21"/>
                <w:szCs w:val="21"/>
              </w:rPr>
              <w:t>Jaroslav</w:t>
            </w:r>
          </w:p>
        </w:tc>
        <w:tc>
          <w:tcPr>
            <w:tcW w:w="3403" w:type="dxa"/>
            <w:gridSpan w:val="9"/>
          </w:tcPr>
          <w:p w14:paraId="19E84210"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Ing., Ph.D.</w:t>
            </w:r>
          </w:p>
        </w:tc>
      </w:tr>
      <w:tr w:rsidR="0053707C" w14:paraId="23BFE048"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3A9F3838" w14:textId="77777777" w:rsidR="0053707C" w:rsidRPr="00B01C7A" w:rsidRDefault="00B2219E" w:rsidP="0053707C">
            <w:pPr>
              <w:spacing w:before="20" w:after="20"/>
              <w:rPr>
                <w:color w:val="000000"/>
                <w:sz w:val="21"/>
                <w:szCs w:val="21"/>
              </w:rPr>
            </w:pPr>
            <w:hyperlink w:anchor="Gál" w:history="1">
              <w:r w:rsidR="0053707C" w:rsidRPr="00B01C7A">
                <w:rPr>
                  <w:rStyle w:val="Hypertextovodkaz"/>
                  <w:sz w:val="21"/>
                  <w:szCs w:val="21"/>
                </w:rPr>
                <w:t>Gál</w:t>
              </w:r>
            </w:hyperlink>
          </w:p>
        </w:tc>
        <w:tc>
          <w:tcPr>
            <w:tcW w:w="2976" w:type="dxa"/>
            <w:gridSpan w:val="9"/>
          </w:tcPr>
          <w:p w14:paraId="093C9D61" w14:textId="77777777" w:rsidR="0053707C" w:rsidRPr="00B01C7A" w:rsidRDefault="0053707C" w:rsidP="0053707C">
            <w:pPr>
              <w:pStyle w:val="TableParagraph"/>
              <w:spacing w:before="20" w:after="20" w:line="240" w:lineRule="auto"/>
              <w:ind w:left="0"/>
              <w:rPr>
                <w:sz w:val="21"/>
                <w:szCs w:val="21"/>
              </w:rPr>
            </w:pPr>
            <w:r w:rsidRPr="00B01C7A">
              <w:rPr>
                <w:sz w:val="21"/>
                <w:szCs w:val="21"/>
              </w:rPr>
              <w:t>Robert</w:t>
            </w:r>
          </w:p>
        </w:tc>
        <w:tc>
          <w:tcPr>
            <w:tcW w:w="3403" w:type="dxa"/>
            <w:gridSpan w:val="9"/>
          </w:tcPr>
          <w:p w14:paraId="756E4E54"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724341DD"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130BF610" w14:textId="77777777" w:rsidR="0053707C" w:rsidRPr="00B01C7A" w:rsidRDefault="00B2219E" w:rsidP="0053707C">
            <w:pPr>
              <w:spacing w:before="20" w:after="20"/>
              <w:rPr>
                <w:color w:val="000000"/>
                <w:sz w:val="21"/>
                <w:szCs w:val="21"/>
              </w:rPr>
            </w:pPr>
            <w:hyperlink w:anchor="Ingr" w:history="1">
              <w:r w:rsidR="0053707C" w:rsidRPr="00B01C7A">
                <w:rPr>
                  <w:rStyle w:val="Hypertextovodkaz"/>
                  <w:sz w:val="21"/>
                  <w:szCs w:val="21"/>
                </w:rPr>
                <w:t>Ingr</w:t>
              </w:r>
            </w:hyperlink>
          </w:p>
        </w:tc>
        <w:tc>
          <w:tcPr>
            <w:tcW w:w="2976" w:type="dxa"/>
            <w:gridSpan w:val="9"/>
          </w:tcPr>
          <w:p w14:paraId="4CEB775D"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Marek</w:t>
            </w:r>
          </w:p>
        </w:tc>
        <w:tc>
          <w:tcPr>
            <w:tcW w:w="3403" w:type="dxa"/>
            <w:gridSpan w:val="9"/>
          </w:tcPr>
          <w:p w14:paraId="004F036E" w14:textId="77777777" w:rsidR="0053707C" w:rsidRPr="00B01C7A" w:rsidRDefault="0053707C" w:rsidP="0053707C">
            <w:pPr>
              <w:pStyle w:val="TableParagraph"/>
              <w:spacing w:before="20" w:after="20" w:line="240" w:lineRule="auto"/>
              <w:ind w:left="0"/>
              <w:rPr>
                <w:sz w:val="21"/>
                <w:szCs w:val="21"/>
              </w:rPr>
            </w:pPr>
            <w:r w:rsidRPr="00B01C7A">
              <w:rPr>
                <w:sz w:val="21"/>
                <w:szCs w:val="21"/>
              </w:rPr>
              <w:t>RNDr., Ph.D.</w:t>
            </w:r>
          </w:p>
        </w:tc>
      </w:tr>
      <w:tr w:rsidR="0053707C" w14:paraId="0F5A6387"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1942B041" w14:textId="77777777" w:rsidR="0053707C" w:rsidRPr="00B01C7A" w:rsidRDefault="00B2219E" w:rsidP="0053707C">
            <w:pPr>
              <w:spacing w:before="20" w:after="20"/>
              <w:rPr>
                <w:color w:val="000000"/>
                <w:sz w:val="21"/>
                <w:szCs w:val="21"/>
              </w:rPr>
            </w:pPr>
            <w:hyperlink w:anchor="Janalíková" w:history="1">
              <w:r w:rsidR="0053707C" w:rsidRPr="00B01C7A">
                <w:rPr>
                  <w:rStyle w:val="Hypertextovodkaz"/>
                  <w:sz w:val="21"/>
                  <w:szCs w:val="21"/>
                </w:rPr>
                <w:t>Janalíková</w:t>
              </w:r>
            </w:hyperlink>
          </w:p>
        </w:tc>
        <w:tc>
          <w:tcPr>
            <w:tcW w:w="2976" w:type="dxa"/>
            <w:gridSpan w:val="9"/>
          </w:tcPr>
          <w:p w14:paraId="2E705DF2"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Magda</w:t>
            </w:r>
          </w:p>
        </w:tc>
        <w:tc>
          <w:tcPr>
            <w:tcW w:w="3403" w:type="dxa"/>
            <w:gridSpan w:val="9"/>
          </w:tcPr>
          <w:p w14:paraId="27D0C676" w14:textId="77777777" w:rsidR="0053707C" w:rsidRPr="00B01C7A" w:rsidRDefault="0053707C" w:rsidP="0053707C">
            <w:pPr>
              <w:pStyle w:val="TableParagraph"/>
              <w:spacing w:before="20" w:after="20" w:line="240" w:lineRule="auto"/>
              <w:ind w:left="0"/>
              <w:rPr>
                <w:sz w:val="21"/>
                <w:szCs w:val="21"/>
              </w:rPr>
            </w:pPr>
            <w:r w:rsidRPr="00B01C7A">
              <w:rPr>
                <w:sz w:val="21"/>
                <w:szCs w:val="21"/>
              </w:rPr>
              <w:t>Mgr., Ph.D.</w:t>
            </w:r>
          </w:p>
        </w:tc>
      </w:tr>
      <w:tr w:rsidR="0053707C" w14:paraId="173AAD02"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19A8F089" w14:textId="77777777" w:rsidR="0053707C" w:rsidRPr="00B01C7A" w:rsidRDefault="00B2219E" w:rsidP="0053707C">
            <w:pPr>
              <w:spacing w:before="20" w:after="20"/>
              <w:rPr>
                <w:color w:val="000000"/>
                <w:sz w:val="21"/>
                <w:szCs w:val="21"/>
              </w:rPr>
            </w:pPr>
            <w:hyperlink w:anchor="Jančová" w:history="1">
              <w:r w:rsidR="0053707C" w:rsidRPr="00B01C7A">
                <w:rPr>
                  <w:rStyle w:val="Hypertextovodkaz"/>
                  <w:sz w:val="21"/>
                  <w:szCs w:val="21"/>
                </w:rPr>
                <w:t>Jančová</w:t>
              </w:r>
            </w:hyperlink>
          </w:p>
        </w:tc>
        <w:tc>
          <w:tcPr>
            <w:tcW w:w="2976" w:type="dxa"/>
            <w:gridSpan w:val="9"/>
          </w:tcPr>
          <w:p w14:paraId="01207DFB"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Petra</w:t>
            </w:r>
          </w:p>
        </w:tc>
        <w:tc>
          <w:tcPr>
            <w:tcW w:w="3403" w:type="dxa"/>
            <w:gridSpan w:val="9"/>
          </w:tcPr>
          <w:p w14:paraId="568DC13A"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Mgr., Ph.D.</w:t>
            </w:r>
          </w:p>
        </w:tc>
      </w:tr>
      <w:tr w:rsidR="0053707C" w14:paraId="35BB470A"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410BE9FD" w14:textId="77777777" w:rsidR="0053707C" w:rsidRPr="00B01C7A" w:rsidRDefault="00B2219E" w:rsidP="0053707C">
            <w:pPr>
              <w:spacing w:before="20" w:after="20"/>
              <w:rPr>
                <w:color w:val="000000"/>
                <w:sz w:val="21"/>
                <w:szCs w:val="21"/>
              </w:rPr>
            </w:pPr>
            <w:hyperlink w:anchor="Julinová" w:history="1">
              <w:r w:rsidR="0053707C" w:rsidRPr="00B01C7A">
                <w:rPr>
                  <w:rStyle w:val="Hypertextovodkaz"/>
                  <w:sz w:val="21"/>
                  <w:szCs w:val="21"/>
                </w:rPr>
                <w:t>Julinová</w:t>
              </w:r>
            </w:hyperlink>
          </w:p>
        </w:tc>
        <w:tc>
          <w:tcPr>
            <w:tcW w:w="2976" w:type="dxa"/>
            <w:gridSpan w:val="9"/>
          </w:tcPr>
          <w:p w14:paraId="011C5499" w14:textId="77777777" w:rsidR="0053707C" w:rsidRPr="00B01C7A" w:rsidRDefault="0053707C" w:rsidP="0053707C">
            <w:pPr>
              <w:pStyle w:val="TableParagraph"/>
              <w:spacing w:before="20" w:after="20" w:line="240" w:lineRule="auto"/>
              <w:ind w:left="0"/>
              <w:rPr>
                <w:sz w:val="21"/>
                <w:szCs w:val="21"/>
              </w:rPr>
            </w:pPr>
            <w:r w:rsidRPr="00B01C7A">
              <w:rPr>
                <w:sz w:val="21"/>
                <w:szCs w:val="21"/>
              </w:rPr>
              <w:t>Markéta</w:t>
            </w:r>
          </w:p>
        </w:tc>
        <w:tc>
          <w:tcPr>
            <w:tcW w:w="3403" w:type="dxa"/>
            <w:gridSpan w:val="9"/>
          </w:tcPr>
          <w:p w14:paraId="36E62236"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6C46286A"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6CA10C45" w14:textId="77777777" w:rsidR="0053707C" w:rsidRPr="00B01C7A" w:rsidRDefault="00B2219E" w:rsidP="0053707C">
            <w:pPr>
              <w:spacing w:before="20" w:after="20"/>
              <w:rPr>
                <w:color w:val="000000"/>
                <w:sz w:val="21"/>
                <w:szCs w:val="21"/>
              </w:rPr>
            </w:pPr>
            <w:hyperlink w:anchor="Koutný" w:history="1">
              <w:r w:rsidR="0053707C" w:rsidRPr="00B01C7A">
                <w:rPr>
                  <w:rStyle w:val="Hypertextovodkaz"/>
                  <w:sz w:val="21"/>
                  <w:szCs w:val="21"/>
                </w:rPr>
                <w:t>Koutný</w:t>
              </w:r>
            </w:hyperlink>
          </w:p>
        </w:tc>
        <w:tc>
          <w:tcPr>
            <w:tcW w:w="2976" w:type="dxa"/>
            <w:gridSpan w:val="9"/>
          </w:tcPr>
          <w:p w14:paraId="79609166" w14:textId="77777777" w:rsidR="0053707C" w:rsidRPr="00B01C7A" w:rsidRDefault="0053707C" w:rsidP="0053707C">
            <w:pPr>
              <w:pStyle w:val="TableParagraph"/>
              <w:spacing w:before="20" w:after="20" w:line="240" w:lineRule="auto"/>
              <w:ind w:left="0"/>
              <w:rPr>
                <w:sz w:val="21"/>
                <w:szCs w:val="21"/>
              </w:rPr>
            </w:pPr>
            <w:r w:rsidRPr="00B01C7A">
              <w:rPr>
                <w:sz w:val="21"/>
                <w:szCs w:val="21"/>
              </w:rPr>
              <w:t>Marek</w:t>
            </w:r>
          </w:p>
        </w:tc>
        <w:tc>
          <w:tcPr>
            <w:tcW w:w="3403" w:type="dxa"/>
            <w:gridSpan w:val="9"/>
          </w:tcPr>
          <w:p w14:paraId="08B6EA46" w14:textId="77777777" w:rsidR="0053707C" w:rsidRPr="00B01C7A" w:rsidRDefault="0053707C" w:rsidP="0053707C">
            <w:pPr>
              <w:pStyle w:val="TableParagraph"/>
              <w:spacing w:before="20" w:after="20" w:line="240" w:lineRule="auto"/>
              <w:ind w:left="0"/>
              <w:rPr>
                <w:sz w:val="21"/>
                <w:szCs w:val="21"/>
              </w:rPr>
            </w:pPr>
            <w:r w:rsidRPr="00B01C7A">
              <w:rPr>
                <w:sz w:val="21"/>
                <w:szCs w:val="21"/>
              </w:rPr>
              <w:t>prof. Mgr., Ph.D.</w:t>
            </w:r>
          </w:p>
        </w:tc>
      </w:tr>
      <w:tr w:rsidR="0053707C" w14:paraId="11B6423B"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5A89520F" w14:textId="098A3625" w:rsidR="0053707C" w:rsidRPr="00B01C7A" w:rsidRDefault="00B2219E" w:rsidP="0053707C">
            <w:pPr>
              <w:spacing w:before="20" w:after="20"/>
              <w:rPr>
                <w:color w:val="000000"/>
                <w:sz w:val="21"/>
                <w:szCs w:val="21"/>
              </w:rPr>
            </w:pPr>
            <w:hyperlink w:anchor="Lazárková" w:history="1">
              <w:r w:rsidR="00AD1893" w:rsidRPr="00AD1893">
                <w:rPr>
                  <w:rStyle w:val="Hypertextovodkaz"/>
                  <w:sz w:val="21"/>
                  <w:szCs w:val="21"/>
                </w:rPr>
                <w:t>Lazárková</w:t>
              </w:r>
            </w:hyperlink>
            <w:r w:rsidR="0053707C" w:rsidRPr="00B01C7A">
              <w:rPr>
                <w:color w:val="000000"/>
                <w:sz w:val="21"/>
                <w:szCs w:val="21"/>
              </w:rPr>
              <w:t xml:space="preserve"> </w:t>
            </w:r>
          </w:p>
        </w:tc>
        <w:tc>
          <w:tcPr>
            <w:tcW w:w="2976" w:type="dxa"/>
            <w:gridSpan w:val="9"/>
          </w:tcPr>
          <w:p w14:paraId="611DE47C" w14:textId="77777777" w:rsidR="0053707C" w:rsidRPr="00B01C7A" w:rsidRDefault="0053707C" w:rsidP="0053707C">
            <w:pPr>
              <w:pStyle w:val="TableParagraph"/>
              <w:spacing w:before="20" w:after="20" w:line="240" w:lineRule="auto"/>
              <w:ind w:left="0"/>
              <w:rPr>
                <w:sz w:val="21"/>
                <w:szCs w:val="21"/>
              </w:rPr>
            </w:pPr>
            <w:r w:rsidRPr="00B01C7A">
              <w:rPr>
                <w:sz w:val="21"/>
                <w:szCs w:val="21"/>
              </w:rPr>
              <w:t>Zuzana</w:t>
            </w:r>
          </w:p>
        </w:tc>
        <w:tc>
          <w:tcPr>
            <w:tcW w:w="3403" w:type="dxa"/>
            <w:gridSpan w:val="9"/>
          </w:tcPr>
          <w:p w14:paraId="52D35D7C"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2F285CF2"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18177F4B" w14:textId="77777777" w:rsidR="0053707C" w:rsidRPr="00B01C7A" w:rsidRDefault="00B2219E" w:rsidP="0053707C">
            <w:pPr>
              <w:spacing w:before="20" w:after="20"/>
              <w:rPr>
                <w:color w:val="000000"/>
                <w:sz w:val="21"/>
                <w:szCs w:val="21"/>
              </w:rPr>
            </w:pPr>
            <w:hyperlink w:anchor="Lorencová" w:history="1">
              <w:r w:rsidR="0053707C" w:rsidRPr="00B01C7A">
                <w:rPr>
                  <w:rStyle w:val="Hypertextovodkaz"/>
                  <w:sz w:val="21"/>
                  <w:szCs w:val="21"/>
                </w:rPr>
                <w:t>Lorencová</w:t>
              </w:r>
            </w:hyperlink>
          </w:p>
        </w:tc>
        <w:tc>
          <w:tcPr>
            <w:tcW w:w="2976" w:type="dxa"/>
            <w:gridSpan w:val="9"/>
            <w:vAlign w:val="center"/>
          </w:tcPr>
          <w:p w14:paraId="587B1A04" w14:textId="77777777" w:rsidR="0053707C" w:rsidRPr="00B01C7A" w:rsidRDefault="0053707C" w:rsidP="0053707C">
            <w:pPr>
              <w:spacing w:before="20" w:after="20"/>
              <w:rPr>
                <w:color w:val="FF0000"/>
                <w:sz w:val="21"/>
                <w:szCs w:val="21"/>
              </w:rPr>
            </w:pPr>
            <w:r w:rsidRPr="00B01C7A">
              <w:rPr>
                <w:sz w:val="21"/>
                <w:szCs w:val="21"/>
              </w:rPr>
              <w:t>Eva</w:t>
            </w:r>
          </w:p>
        </w:tc>
        <w:tc>
          <w:tcPr>
            <w:tcW w:w="3403" w:type="dxa"/>
            <w:gridSpan w:val="9"/>
          </w:tcPr>
          <w:p w14:paraId="05A1E705"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5DCA5249"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3A82773F" w14:textId="77777777" w:rsidR="0053707C" w:rsidRPr="00B01C7A" w:rsidRDefault="00B2219E" w:rsidP="0053707C">
            <w:pPr>
              <w:spacing w:before="20" w:after="20"/>
              <w:rPr>
                <w:color w:val="000000"/>
                <w:sz w:val="21"/>
                <w:szCs w:val="21"/>
              </w:rPr>
            </w:pPr>
            <w:hyperlink w:anchor="Pachlová" w:history="1">
              <w:r w:rsidR="0053707C" w:rsidRPr="00B01C7A">
                <w:rPr>
                  <w:rStyle w:val="Hypertextovodkaz"/>
                  <w:sz w:val="21"/>
                  <w:szCs w:val="21"/>
                </w:rPr>
                <w:t>Pachlová</w:t>
              </w:r>
            </w:hyperlink>
          </w:p>
        </w:tc>
        <w:tc>
          <w:tcPr>
            <w:tcW w:w="2976" w:type="dxa"/>
            <w:gridSpan w:val="9"/>
            <w:vAlign w:val="center"/>
          </w:tcPr>
          <w:p w14:paraId="3A2582BB" w14:textId="77777777" w:rsidR="0053707C" w:rsidRPr="00B01C7A" w:rsidRDefault="0053707C" w:rsidP="0053707C">
            <w:pPr>
              <w:spacing w:before="20" w:after="20"/>
              <w:rPr>
                <w:color w:val="000000"/>
                <w:sz w:val="21"/>
                <w:szCs w:val="21"/>
              </w:rPr>
            </w:pPr>
            <w:r w:rsidRPr="00B01C7A">
              <w:rPr>
                <w:color w:val="000000"/>
                <w:sz w:val="21"/>
                <w:szCs w:val="21"/>
              </w:rPr>
              <w:t>Vendula</w:t>
            </w:r>
          </w:p>
        </w:tc>
        <w:tc>
          <w:tcPr>
            <w:tcW w:w="3403" w:type="dxa"/>
            <w:gridSpan w:val="9"/>
          </w:tcPr>
          <w:p w14:paraId="4C15076A"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Ing., Ph.D.</w:t>
            </w:r>
          </w:p>
        </w:tc>
      </w:tr>
      <w:tr w:rsidR="00130433" w14:paraId="3A80ABDC" w14:textId="77777777" w:rsidTr="006415F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ins w:id="604" w:author="Natálie Honková" w:date="2018-05-25T12:58:00Z"/>
        </w:trPr>
        <w:tc>
          <w:tcPr>
            <w:tcW w:w="2867" w:type="dxa"/>
            <w:vAlign w:val="center"/>
          </w:tcPr>
          <w:p w14:paraId="1C1F7D88" w14:textId="5B7B839E" w:rsidR="00130433" w:rsidRDefault="0016038A" w:rsidP="0053707C">
            <w:pPr>
              <w:spacing w:before="20" w:after="20"/>
              <w:rPr>
                <w:ins w:id="605" w:author="Natálie Honková" w:date="2018-05-25T12:58:00Z"/>
              </w:rPr>
            </w:pPr>
            <w:ins w:id="606" w:author="Natálie Honková" w:date="2018-05-25T13:00:00Z">
              <w:r>
                <w:fldChar w:fldCharType="begin"/>
              </w:r>
              <w:r>
                <w:instrText xml:space="preserve"> HYPERLINK  \l "Pecha" </w:instrText>
              </w:r>
              <w:r>
                <w:fldChar w:fldCharType="separate"/>
              </w:r>
              <w:r w:rsidR="00130433" w:rsidRPr="0016038A">
                <w:rPr>
                  <w:rStyle w:val="Hypertextovodkaz"/>
                </w:rPr>
                <w:t>Pecha</w:t>
              </w:r>
              <w:r>
                <w:fldChar w:fldCharType="end"/>
              </w:r>
            </w:ins>
          </w:p>
        </w:tc>
        <w:tc>
          <w:tcPr>
            <w:tcW w:w="2976" w:type="dxa"/>
            <w:gridSpan w:val="9"/>
            <w:vAlign w:val="center"/>
          </w:tcPr>
          <w:p w14:paraId="7F1F963B" w14:textId="4A6AB6E4" w:rsidR="00130433" w:rsidRPr="00B01C7A" w:rsidRDefault="00130433" w:rsidP="0053707C">
            <w:pPr>
              <w:spacing w:before="20" w:after="20"/>
              <w:rPr>
                <w:ins w:id="607" w:author="Natálie Honková" w:date="2018-05-25T12:58:00Z"/>
                <w:color w:val="000000"/>
                <w:sz w:val="21"/>
                <w:szCs w:val="21"/>
              </w:rPr>
            </w:pPr>
            <w:ins w:id="608" w:author="Natálie Honková" w:date="2018-05-25T12:58:00Z">
              <w:r>
                <w:rPr>
                  <w:color w:val="000000"/>
                  <w:sz w:val="21"/>
                  <w:szCs w:val="21"/>
                </w:rPr>
                <w:t>Jiří</w:t>
              </w:r>
            </w:ins>
          </w:p>
        </w:tc>
        <w:tc>
          <w:tcPr>
            <w:tcW w:w="3403" w:type="dxa"/>
            <w:gridSpan w:val="9"/>
          </w:tcPr>
          <w:p w14:paraId="79D34EBD" w14:textId="7AF72210" w:rsidR="00130433" w:rsidRPr="00B01C7A" w:rsidRDefault="00130433" w:rsidP="0053707C">
            <w:pPr>
              <w:pStyle w:val="TableParagraph"/>
              <w:spacing w:before="20" w:after="20" w:line="240" w:lineRule="auto"/>
              <w:ind w:left="0"/>
              <w:rPr>
                <w:ins w:id="609" w:author="Natálie Honková" w:date="2018-05-25T12:58:00Z"/>
                <w:sz w:val="21"/>
                <w:szCs w:val="21"/>
              </w:rPr>
            </w:pPr>
            <w:ins w:id="610" w:author="Natálie Honková" w:date="2018-05-25T12:58:00Z">
              <w:r>
                <w:rPr>
                  <w:sz w:val="21"/>
                  <w:szCs w:val="21"/>
                </w:rPr>
                <w:t>Ing., Ph.D.</w:t>
              </w:r>
            </w:ins>
          </w:p>
        </w:tc>
      </w:tr>
      <w:tr w:rsidR="0053707C" w14:paraId="4C88313B"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35C3A020" w14:textId="77777777" w:rsidR="0053707C" w:rsidRPr="00B01C7A" w:rsidRDefault="00B2219E" w:rsidP="0053707C">
            <w:pPr>
              <w:spacing w:before="20" w:after="20"/>
              <w:rPr>
                <w:color w:val="000000"/>
                <w:sz w:val="21"/>
                <w:szCs w:val="21"/>
              </w:rPr>
            </w:pPr>
            <w:hyperlink w:anchor="Ponížil" w:history="1">
              <w:r w:rsidR="0053707C" w:rsidRPr="00B01C7A">
                <w:rPr>
                  <w:rStyle w:val="Hypertextovodkaz"/>
                  <w:sz w:val="21"/>
                  <w:szCs w:val="21"/>
                </w:rPr>
                <w:t>Ponížil</w:t>
              </w:r>
            </w:hyperlink>
          </w:p>
        </w:tc>
        <w:tc>
          <w:tcPr>
            <w:tcW w:w="2976" w:type="dxa"/>
            <w:gridSpan w:val="9"/>
          </w:tcPr>
          <w:p w14:paraId="2CE2AACB" w14:textId="77777777" w:rsidR="0053707C" w:rsidRPr="00B01C7A" w:rsidRDefault="0053707C" w:rsidP="0053707C">
            <w:pPr>
              <w:pStyle w:val="TableParagraph"/>
              <w:spacing w:before="20" w:after="20" w:line="240" w:lineRule="auto"/>
              <w:ind w:left="0"/>
              <w:rPr>
                <w:sz w:val="21"/>
                <w:szCs w:val="21"/>
              </w:rPr>
            </w:pPr>
            <w:r w:rsidRPr="00B01C7A">
              <w:rPr>
                <w:color w:val="000000"/>
                <w:sz w:val="21"/>
                <w:szCs w:val="21"/>
              </w:rPr>
              <w:t>Petr</w:t>
            </w:r>
          </w:p>
        </w:tc>
        <w:tc>
          <w:tcPr>
            <w:tcW w:w="3403" w:type="dxa"/>
            <w:gridSpan w:val="9"/>
          </w:tcPr>
          <w:p w14:paraId="0EBEE5F2" w14:textId="77777777" w:rsidR="0053707C" w:rsidRPr="00B01C7A" w:rsidRDefault="0053707C" w:rsidP="0053707C">
            <w:pPr>
              <w:pStyle w:val="TableParagraph"/>
              <w:spacing w:before="20" w:after="20" w:line="240" w:lineRule="auto"/>
              <w:ind w:left="0"/>
              <w:rPr>
                <w:sz w:val="21"/>
                <w:szCs w:val="21"/>
              </w:rPr>
            </w:pPr>
            <w:r w:rsidRPr="00B01C7A">
              <w:rPr>
                <w:sz w:val="21"/>
                <w:szCs w:val="21"/>
              </w:rPr>
              <w:t>doc. RNDr., Ph.D.</w:t>
            </w:r>
          </w:p>
        </w:tc>
      </w:tr>
      <w:tr w:rsidR="0053707C" w14:paraId="1060C9E2"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1FD586BE" w14:textId="77777777" w:rsidR="0053707C" w:rsidRPr="00B01C7A" w:rsidRDefault="00B2219E" w:rsidP="0053707C">
            <w:pPr>
              <w:spacing w:before="20" w:after="20"/>
              <w:rPr>
                <w:color w:val="000000"/>
                <w:sz w:val="21"/>
                <w:szCs w:val="21"/>
              </w:rPr>
            </w:pPr>
            <w:hyperlink w:anchor="Růžička" w:history="1">
              <w:r w:rsidR="0053707C" w:rsidRPr="00B01C7A">
                <w:rPr>
                  <w:rStyle w:val="Hypertextovodkaz"/>
                  <w:sz w:val="21"/>
                  <w:szCs w:val="21"/>
                </w:rPr>
                <w:t>Růžička</w:t>
              </w:r>
            </w:hyperlink>
          </w:p>
        </w:tc>
        <w:tc>
          <w:tcPr>
            <w:tcW w:w="2976" w:type="dxa"/>
            <w:gridSpan w:val="9"/>
          </w:tcPr>
          <w:p w14:paraId="5D9EE67C" w14:textId="77777777" w:rsidR="0053707C" w:rsidRPr="00B01C7A" w:rsidRDefault="0053707C" w:rsidP="0053707C">
            <w:pPr>
              <w:pStyle w:val="TableParagraph"/>
              <w:spacing w:before="20" w:after="20" w:line="240" w:lineRule="auto"/>
              <w:ind w:left="0"/>
              <w:rPr>
                <w:sz w:val="21"/>
                <w:szCs w:val="21"/>
                <w:highlight w:val="cyan"/>
              </w:rPr>
            </w:pPr>
            <w:r w:rsidRPr="00B01C7A">
              <w:rPr>
                <w:color w:val="000000"/>
                <w:sz w:val="21"/>
                <w:szCs w:val="21"/>
              </w:rPr>
              <w:t>Jan</w:t>
            </w:r>
          </w:p>
        </w:tc>
        <w:tc>
          <w:tcPr>
            <w:tcW w:w="3403" w:type="dxa"/>
            <w:gridSpan w:val="9"/>
          </w:tcPr>
          <w:p w14:paraId="33FD1D7B"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doc. RNDr., Ph.D.</w:t>
            </w:r>
          </w:p>
        </w:tc>
      </w:tr>
      <w:tr w:rsidR="0053707C" w14:paraId="53595754"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6C2DA08A" w14:textId="77777777" w:rsidR="0053707C" w:rsidRPr="00B01C7A" w:rsidRDefault="00B2219E" w:rsidP="0053707C">
            <w:pPr>
              <w:spacing w:before="20" w:after="20"/>
              <w:rPr>
                <w:color w:val="000000"/>
                <w:sz w:val="21"/>
                <w:szCs w:val="21"/>
              </w:rPr>
            </w:pPr>
            <w:hyperlink w:anchor="Salek" w:history="1">
              <w:r w:rsidR="0053707C" w:rsidRPr="00B01C7A">
                <w:rPr>
                  <w:rStyle w:val="Hypertextovodkaz"/>
                  <w:sz w:val="21"/>
                  <w:szCs w:val="21"/>
                </w:rPr>
                <w:t>Salek</w:t>
              </w:r>
            </w:hyperlink>
          </w:p>
        </w:tc>
        <w:tc>
          <w:tcPr>
            <w:tcW w:w="2976" w:type="dxa"/>
            <w:gridSpan w:val="9"/>
          </w:tcPr>
          <w:p w14:paraId="2D74CC3D" w14:textId="77777777" w:rsidR="0053707C" w:rsidRPr="00B01C7A" w:rsidRDefault="0053707C" w:rsidP="0053707C">
            <w:pPr>
              <w:pStyle w:val="TableParagraph"/>
              <w:spacing w:before="20" w:after="20" w:line="240" w:lineRule="auto"/>
              <w:ind w:left="0"/>
              <w:rPr>
                <w:sz w:val="21"/>
                <w:szCs w:val="21"/>
              </w:rPr>
            </w:pPr>
            <w:r w:rsidRPr="00B01C7A">
              <w:rPr>
                <w:sz w:val="21"/>
                <w:szCs w:val="21"/>
              </w:rPr>
              <w:t>Richardos Nikolaos</w:t>
            </w:r>
          </w:p>
        </w:tc>
        <w:tc>
          <w:tcPr>
            <w:tcW w:w="3403" w:type="dxa"/>
            <w:gridSpan w:val="9"/>
          </w:tcPr>
          <w:p w14:paraId="74CC0E9B" w14:textId="77777777" w:rsidR="0053707C" w:rsidRPr="00B01C7A" w:rsidRDefault="0053707C" w:rsidP="0053707C">
            <w:pPr>
              <w:pStyle w:val="TableParagraph"/>
              <w:spacing w:before="20" w:after="20" w:line="240" w:lineRule="auto"/>
              <w:ind w:left="0"/>
              <w:rPr>
                <w:sz w:val="21"/>
                <w:szCs w:val="21"/>
              </w:rPr>
            </w:pPr>
            <w:r w:rsidRPr="00B01C7A">
              <w:rPr>
                <w:sz w:val="21"/>
                <w:szCs w:val="21"/>
              </w:rPr>
              <w:t>Ing., Ph.D.</w:t>
            </w:r>
          </w:p>
        </w:tc>
      </w:tr>
      <w:tr w:rsidR="0053707C" w14:paraId="772DA09B" w14:textId="77777777" w:rsidTr="009458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Ex>
        <w:trPr>
          <w:gridBefore w:val="2"/>
          <w:gridAfter w:val="3"/>
          <w:wBefore w:w="136" w:type="dxa"/>
          <w:wAfter w:w="679" w:type="dxa"/>
          <w:trHeight w:val="230"/>
        </w:trPr>
        <w:tc>
          <w:tcPr>
            <w:tcW w:w="2867" w:type="dxa"/>
            <w:vAlign w:val="center"/>
          </w:tcPr>
          <w:p w14:paraId="5B44E77F" w14:textId="77777777" w:rsidR="0053707C" w:rsidRPr="00B01C7A" w:rsidRDefault="00B2219E" w:rsidP="0053707C">
            <w:pPr>
              <w:spacing w:before="20" w:after="20"/>
              <w:rPr>
                <w:color w:val="000000"/>
                <w:sz w:val="21"/>
                <w:szCs w:val="21"/>
              </w:rPr>
            </w:pPr>
            <w:hyperlink w:anchor="Šenkárová" w:history="1">
              <w:r w:rsidR="0053707C" w:rsidRPr="00B01C7A">
                <w:rPr>
                  <w:rStyle w:val="Hypertextovodkaz"/>
                  <w:sz w:val="21"/>
                  <w:szCs w:val="21"/>
                </w:rPr>
                <w:t>Šenkárová</w:t>
              </w:r>
            </w:hyperlink>
          </w:p>
        </w:tc>
        <w:tc>
          <w:tcPr>
            <w:tcW w:w="2976" w:type="dxa"/>
            <w:gridSpan w:val="9"/>
          </w:tcPr>
          <w:p w14:paraId="7D71E613" w14:textId="77777777" w:rsidR="0053707C" w:rsidRPr="00B01C7A" w:rsidRDefault="0053707C" w:rsidP="0053707C">
            <w:pPr>
              <w:pStyle w:val="TableParagraph"/>
              <w:spacing w:before="20" w:after="20" w:line="240" w:lineRule="auto"/>
              <w:ind w:left="0"/>
              <w:rPr>
                <w:sz w:val="21"/>
                <w:szCs w:val="21"/>
                <w:highlight w:val="cyan"/>
              </w:rPr>
            </w:pPr>
            <w:r w:rsidRPr="00B01C7A">
              <w:rPr>
                <w:color w:val="000000"/>
                <w:sz w:val="21"/>
                <w:szCs w:val="21"/>
              </w:rPr>
              <w:t>Lenka</w:t>
            </w:r>
          </w:p>
        </w:tc>
        <w:tc>
          <w:tcPr>
            <w:tcW w:w="3403" w:type="dxa"/>
            <w:gridSpan w:val="9"/>
          </w:tcPr>
          <w:p w14:paraId="1594592C" w14:textId="77777777" w:rsidR="0053707C" w:rsidRPr="00B01C7A" w:rsidRDefault="0053707C" w:rsidP="0053707C">
            <w:pPr>
              <w:pStyle w:val="TableParagraph"/>
              <w:spacing w:before="20" w:after="20" w:line="240" w:lineRule="auto"/>
              <w:ind w:left="0"/>
              <w:rPr>
                <w:sz w:val="21"/>
                <w:szCs w:val="21"/>
                <w:highlight w:val="cyan"/>
              </w:rPr>
            </w:pPr>
            <w:r w:rsidRPr="00B01C7A">
              <w:rPr>
                <w:sz w:val="21"/>
                <w:szCs w:val="21"/>
              </w:rPr>
              <w:t>Ing., Ph.D.</w:t>
            </w:r>
          </w:p>
        </w:tc>
      </w:tr>
    </w:tbl>
    <w:p w14:paraId="2C776048" w14:textId="77777777" w:rsidR="0053707C" w:rsidRDefault="0053707C" w:rsidP="0053707C">
      <w:pPr>
        <w:jc w:val="center"/>
        <w:rPr>
          <w:b/>
          <w:bCs/>
          <w:sz w:val="28"/>
          <w:szCs w:val="28"/>
          <w:u w:val="single"/>
        </w:rPr>
      </w:pPr>
    </w:p>
    <w:p w14:paraId="7AB57B4D" w14:textId="77777777" w:rsidR="0053707C" w:rsidRPr="00B01C7A" w:rsidRDefault="0053707C" w:rsidP="0053707C">
      <w:pPr>
        <w:pStyle w:val="Zkladntext"/>
        <w:spacing w:before="91" w:line="288" w:lineRule="auto"/>
        <w:ind w:left="0" w:right="-142"/>
        <w:rPr>
          <w:b/>
          <w:sz w:val="21"/>
          <w:szCs w:val="21"/>
          <w:lang w:val="cs-CZ"/>
        </w:rPr>
      </w:pPr>
      <w:r w:rsidRPr="00B01C7A">
        <w:rPr>
          <w:b/>
          <w:sz w:val="21"/>
          <w:szCs w:val="21"/>
          <w:lang w:val="cs-CZ"/>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1F482E50" w14:textId="77777777" w:rsidR="0053707C" w:rsidRDefault="0053707C" w:rsidP="0053707C">
      <w:pPr>
        <w:spacing w:after="200" w:line="276" w:lineRule="auto"/>
        <w:rPr>
          <w:b/>
          <w:bCs/>
          <w:sz w:val="28"/>
          <w:szCs w:val="28"/>
          <w:u w:val="single"/>
        </w:rPr>
      </w:pPr>
    </w:p>
    <w:p w14:paraId="2F2577EC" w14:textId="77777777" w:rsidR="0053707C" w:rsidRDefault="0053707C" w:rsidP="0053707C">
      <w:pPr>
        <w:spacing w:after="200" w:line="276" w:lineRule="auto"/>
        <w:rPr>
          <w:b/>
          <w:bCs/>
          <w:sz w:val="28"/>
          <w:szCs w:val="28"/>
          <w:u w:val="single"/>
        </w:rPr>
      </w:pPr>
      <w:r>
        <w:rPr>
          <w:b/>
          <w:bCs/>
          <w:sz w:val="28"/>
          <w:szCs w:val="28"/>
          <w:u w:val="single"/>
        </w:rPr>
        <w:br w:type="page"/>
      </w:r>
    </w:p>
    <w:tbl>
      <w:tblPr>
        <w:tblW w:w="10237"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7"/>
        <w:gridCol w:w="839"/>
        <w:gridCol w:w="1724"/>
        <w:gridCol w:w="526"/>
        <w:gridCol w:w="471"/>
        <w:gridCol w:w="997"/>
        <w:gridCol w:w="772"/>
        <w:gridCol w:w="22"/>
        <w:gridCol w:w="661"/>
        <w:gridCol w:w="699"/>
        <w:gridCol w:w="1029"/>
      </w:tblGrid>
      <w:tr w:rsidR="0053707C" w14:paraId="19ABE7DD" w14:textId="77777777" w:rsidTr="0053707C">
        <w:tc>
          <w:tcPr>
            <w:tcW w:w="10237" w:type="dxa"/>
            <w:gridSpan w:val="11"/>
            <w:tcBorders>
              <w:bottom w:val="double" w:sz="4" w:space="0" w:color="auto"/>
            </w:tcBorders>
            <w:shd w:val="clear" w:color="auto" w:fill="BDD6EE"/>
          </w:tcPr>
          <w:p w14:paraId="4B766FCD" w14:textId="77777777" w:rsidR="0053707C" w:rsidRDefault="0053707C" w:rsidP="0053707C">
            <w:pPr>
              <w:jc w:val="both"/>
              <w:rPr>
                <w:b/>
                <w:sz w:val="28"/>
              </w:rPr>
            </w:pPr>
            <w:r>
              <w:rPr>
                <w:b/>
                <w:sz w:val="28"/>
              </w:rPr>
              <w:lastRenderedPageBreak/>
              <w:t>C-I – Personální zabezpečení</w:t>
            </w:r>
          </w:p>
        </w:tc>
      </w:tr>
      <w:tr w:rsidR="0053707C" w14:paraId="52C1DD21" w14:textId="77777777" w:rsidTr="0053707C">
        <w:tc>
          <w:tcPr>
            <w:tcW w:w="2497" w:type="dxa"/>
            <w:tcBorders>
              <w:top w:val="double" w:sz="4" w:space="0" w:color="auto"/>
            </w:tcBorders>
            <w:shd w:val="clear" w:color="auto" w:fill="F7CAAC"/>
          </w:tcPr>
          <w:p w14:paraId="72EABB56" w14:textId="77777777" w:rsidR="0053707C" w:rsidRDefault="0053707C" w:rsidP="0053707C">
            <w:pPr>
              <w:jc w:val="both"/>
              <w:rPr>
                <w:b/>
              </w:rPr>
            </w:pPr>
            <w:r>
              <w:rPr>
                <w:b/>
              </w:rPr>
              <w:t>Vysoká škola</w:t>
            </w:r>
          </w:p>
        </w:tc>
        <w:tc>
          <w:tcPr>
            <w:tcW w:w="7740" w:type="dxa"/>
            <w:gridSpan w:val="10"/>
          </w:tcPr>
          <w:p w14:paraId="3221B8F8" w14:textId="77777777" w:rsidR="0053707C" w:rsidRPr="00A405B4" w:rsidRDefault="0053707C" w:rsidP="0053707C">
            <w:pPr>
              <w:jc w:val="both"/>
            </w:pPr>
            <w:r w:rsidRPr="00A405B4">
              <w:t>Univerzita Tomáše Bati ve Zlíně</w:t>
            </w:r>
          </w:p>
        </w:tc>
      </w:tr>
      <w:tr w:rsidR="0053707C" w14:paraId="168B4297" w14:textId="77777777" w:rsidTr="0053707C">
        <w:tc>
          <w:tcPr>
            <w:tcW w:w="2497" w:type="dxa"/>
            <w:shd w:val="clear" w:color="auto" w:fill="F7CAAC"/>
          </w:tcPr>
          <w:p w14:paraId="724D2F6D" w14:textId="77777777" w:rsidR="0053707C" w:rsidRDefault="0053707C" w:rsidP="0053707C">
            <w:pPr>
              <w:jc w:val="both"/>
              <w:rPr>
                <w:b/>
              </w:rPr>
            </w:pPr>
            <w:r>
              <w:rPr>
                <w:b/>
              </w:rPr>
              <w:t>Součást vysoké školy</w:t>
            </w:r>
          </w:p>
        </w:tc>
        <w:tc>
          <w:tcPr>
            <w:tcW w:w="7740" w:type="dxa"/>
            <w:gridSpan w:val="10"/>
          </w:tcPr>
          <w:p w14:paraId="16214CC8" w14:textId="77777777" w:rsidR="0053707C" w:rsidRPr="00A405B4" w:rsidRDefault="0053707C" w:rsidP="0053707C">
            <w:pPr>
              <w:jc w:val="both"/>
            </w:pPr>
            <w:r w:rsidRPr="00A405B4">
              <w:t>Fakulta technologická</w:t>
            </w:r>
          </w:p>
        </w:tc>
      </w:tr>
      <w:tr w:rsidR="0053707C" w14:paraId="2F370556" w14:textId="77777777" w:rsidTr="0053707C">
        <w:tc>
          <w:tcPr>
            <w:tcW w:w="2497" w:type="dxa"/>
            <w:shd w:val="clear" w:color="auto" w:fill="F7CAAC"/>
          </w:tcPr>
          <w:p w14:paraId="77865B97" w14:textId="77777777" w:rsidR="0053707C" w:rsidRDefault="0053707C" w:rsidP="0053707C">
            <w:pPr>
              <w:jc w:val="both"/>
              <w:rPr>
                <w:b/>
              </w:rPr>
            </w:pPr>
            <w:r>
              <w:rPr>
                <w:b/>
              </w:rPr>
              <w:t>Název studijního programu</w:t>
            </w:r>
          </w:p>
        </w:tc>
        <w:tc>
          <w:tcPr>
            <w:tcW w:w="7740" w:type="dxa"/>
            <w:gridSpan w:val="10"/>
          </w:tcPr>
          <w:p w14:paraId="7874ADA8" w14:textId="50BFDBBF" w:rsidR="0053707C" w:rsidRDefault="0053707C" w:rsidP="0053707C">
            <w:pPr>
              <w:jc w:val="both"/>
            </w:pPr>
            <w:r>
              <w:t>Biotechnologie</w:t>
            </w:r>
            <w:ins w:id="611" w:author="Frantisek Bunka" w:date="2018-05-31T18:07:00Z">
              <w:r w:rsidR="00DE60EF">
                <w:t xml:space="preserve"> / Biotechnology</w:t>
              </w:r>
            </w:ins>
          </w:p>
        </w:tc>
      </w:tr>
      <w:tr w:rsidR="0053707C" w14:paraId="730B52F9" w14:textId="77777777" w:rsidTr="0053707C">
        <w:tc>
          <w:tcPr>
            <w:tcW w:w="2497" w:type="dxa"/>
            <w:shd w:val="clear" w:color="auto" w:fill="F7CAAC"/>
          </w:tcPr>
          <w:p w14:paraId="6CD47F18" w14:textId="77777777" w:rsidR="0053707C" w:rsidRDefault="0053707C" w:rsidP="0053707C">
            <w:pPr>
              <w:jc w:val="both"/>
              <w:rPr>
                <w:b/>
              </w:rPr>
            </w:pPr>
            <w:r>
              <w:rPr>
                <w:b/>
              </w:rPr>
              <w:t>Jméno a příjmení</w:t>
            </w:r>
          </w:p>
        </w:tc>
        <w:tc>
          <w:tcPr>
            <w:tcW w:w="4557" w:type="dxa"/>
            <w:gridSpan w:val="5"/>
          </w:tcPr>
          <w:p w14:paraId="2F1CA72B" w14:textId="77777777" w:rsidR="0053707C" w:rsidRPr="00293D5D" w:rsidRDefault="0053707C" w:rsidP="0053707C">
            <w:pPr>
              <w:jc w:val="both"/>
              <w:rPr>
                <w:b/>
              </w:rPr>
            </w:pPr>
            <w:bookmarkStart w:id="612" w:name="Bučková"/>
            <w:bookmarkEnd w:id="612"/>
            <w:r w:rsidRPr="00293D5D">
              <w:rPr>
                <w:b/>
              </w:rPr>
              <w:t>Martina Bučková</w:t>
            </w:r>
          </w:p>
        </w:tc>
        <w:tc>
          <w:tcPr>
            <w:tcW w:w="772" w:type="dxa"/>
            <w:shd w:val="clear" w:color="auto" w:fill="F7CAAC"/>
          </w:tcPr>
          <w:p w14:paraId="7945E260" w14:textId="77777777" w:rsidR="0053707C" w:rsidRDefault="0053707C" w:rsidP="0053707C">
            <w:pPr>
              <w:jc w:val="both"/>
              <w:rPr>
                <w:b/>
              </w:rPr>
            </w:pPr>
            <w:r>
              <w:rPr>
                <w:b/>
              </w:rPr>
              <w:t>Tituly</w:t>
            </w:r>
          </w:p>
        </w:tc>
        <w:tc>
          <w:tcPr>
            <w:tcW w:w="2411" w:type="dxa"/>
            <w:gridSpan w:val="4"/>
          </w:tcPr>
          <w:p w14:paraId="090A8134" w14:textId="77777777" w:rsidR="0053707C" w:rsidRDefault="0053707C" w:rsidP="0053707C">
            <w:pPr>
              <w:jc w:val="both"/>
            </w:pPr>
            <w:r>
              <w:t xml:space="preserve">Mgr., Ph.D. </w:t>
            </w:r>
          </w:p>
        </w:tc>
      </w:tr>
      <w:tr w:rsidR="0053707C" w14:paraId="6069A62C" w14:textId="77777777" w:rsidTr="0053707C">
        <w:tc>
          <w:tcPr>
            <w:tcW w:w="2497" w:type="dxa"/>
            <w:shd w:val="clear" w:color="auto" w:fill="F7CAAC"/>
          </w:tcPr>
          <w:p w14:paraId="147B054F" w14:textId="77777777" w:rsidR="0053707C" w:rsidRDefault="0053707C" w:rsidP="0053707C">
            <w:pPr>
              <w:jc w:val="both"/>
              <w:rPr>
                <w:b/>
              </w:rPr>
            </w:pPr>
            <w:r>
              <w:rPr>
                <w:b/>
              </w:rPr>
              <w:t>Rok narození</w:t>
            </w:r>
          </w:p>
        </w:tc>
        <w:tc>
          <w:tcPr>
            <w:tcW w:w="839" w:type="dxa"/>
          </w:tcPr>
          <w:p w14:paraId="4E875C13" w14:textId="77777777" w:rsidR="0053707C" w:rsidRDefault="0053707C" w:rsidP="0053707C">
            <w:pPr>
              <w:jc w:val="both"/>
            </w:pPr>
            <w:r>
              <w:t>1974</w:t>
            </w:r>
          </w:p>
        </w:tc>
        <w:tc>
          <w:tcPr>
            <w:tcW w:w="1724" w:type="dxa"/>
            <w:shd w:val="clear" w:color="auto" w:fill="F7CAAC"/>
          </w:tcPr>
          <w:p w14:paraId="39E41D78" w14:textId="77777777" w:rsidR="0053707C" w:rsidRDefault="0053707C" w:rsidP="0053707C">
            <w:pPr>
              <w:jc w:val="both"/>
              <w:rPr>
                <w:b/>
              </w:rPr>
            </w:pPr>
            <w:r>
              <w:rPr>
                <w:b/>
              </w:rPr>
              <w:t>typ vztahu k VŠ</w:t>
            </w:r>
          </w:p>
        </w:tc>
        <w:tc>
          <w:tcPr>
            <w:tcW w:w="997" w:type="dxa"/>
            <w:gridSpan w:val="2"/>
          </w:tcPr>
          <w:p w14:paraId="7F4B52E4" w14:textId="77777777" w:rsidR="0053707C" w:rsidRPr="005F6489" w:rsidRDefault="0053707C" w:rsidP="0053707C">
            <w:pPr>
              <w:jc w:val="both"/>
            </w:pPr>
            <w:r w:rsidRPr="005F6489">
              <w:t>pp.</w:t>
            </w:r>
          </w:p>
        </w:tc>
        <w:tc>
          <w:tcPr>
            <w:tcW w:w="997" w:type="dxa"/>
            <w:shd w:val="clear" w:color="auto" w:fill="F7CAAC"/>
          </w:tcPr>
          <w:p w14:paraId="07B7EDEA" w14:textId="77777777" w:rsidR="0053707C" w:rsidRPr="005F6489" w:rsidRDefault="0053707C" w:rsidP="0053707C">
            <w:pPr>
              <w:jc w:val="both"/>
              <w:rPr>
                <w:b/>
              </w:rPr>
            </w:pPr>
            <w:r w:rsidRPr="005F6489">
              <w:rPr>
                <w:b/>
              </w:rPr>
              <w:t>rozsah</w:t>
            </w:r>
          </w:p>
        </w:tc>
        <w:tc>
          <w:tcPr>
            <w:tcW w:w="772" w:type="dxa"/>
          </w:tcPr>
          <w:p w14:paraId="362EF1DD" w14:textId="77777777" w:rsidR="0053707C" w:rsidRPr="005F6489" w:rsidRDefault="0053707C" w:rsidP="0053707C">
            <w:pPr>
              <w:jc w:val="both"/>
            </w:pPr>
            <w:r w:rsidRPr="005F6489">
              <w:t>40</w:t>
            </w:r>
          </w:p>
        </w:tc>
        <w:tc>
          <w:tcPr>
            <w:tcW w:w="683" w:type="dxa"/>
            <w:gridSpan w:val="2"/>
            <w:shd w:val="clear" w:color="auto" w:fill="F7CAAC"/>
          </w:tcPr>
          <w:p w14:paraId="42018C8B" w14:textId="77777777" w:rsidR="0053707C" w:rsidRPr="005F6489" w:rsidRDefault="0053707C" w:rsidP="0053707C">
            <w:pPr>
              <w:jc w:val="both"/>
              <w:rPr>
                <w:b/>
              </w:rPr>
            </w:pPr>
            <w:r w:rsidRPr="005F6489">
              <w:rPr>
                <w:b/>
              </w:rPr>
              <w:t>do kdy</w:t>
            </w:r>
          </w:p>
        </w:tc>
        <w:tc>
          <w:tcPr>
            <w:tcW w:w="1728" w:type="dxa"/>
            <w:gridSpan w:val="2"/>
          </w:tcPr>
          <w:p w14:paraId="5079817E" w14:textId="77777777" w:rsidR="0053707C" w:rsidRPr="005F6489" w:rsidRDefault="0053707C" w:rsidP="0053707C">
            <w:pPr>
              <w:jc w:val="both"/>
            </w:pPr>
            <w:r>
              <w:t>N</w:t>
            </w:r>
          </w:p>
        </w:tc>
      </w:tr>
      <w:tr w:rsidR="0053707C" w14:paraId="5E476884" w14:textId="77777777" w:rsidTr="0053707C">
        <w:tc>
          <w:tcPr>
            <w:tcW w:w="5060" w:type="dxa"/>
            <w:gridSpan w:val="3"/>
            <w:shd w:val="clear" w:color="auto" w:fill="F7CAAC"/>
          </w:tcPr>
          <w:p w14:paraId="5018D94C" w14:textId="77777777" w:rsidR="0053707C" w:rsidRDefault="0053707C" w:rsidP="0053707C">
            <w:pPr>
              <w:jc w:val="both"/>
              <w:rPr>
                <w:b/>
              </w:rPr>
            </w:pPr>
            <w:r>
              <w:rPr>
                <w:b/>
              </w:rPr>
              <w:t>Typ vztahu na součásti VŠ, která uskutečňuje st. program</w:t>
            </w:r>
          </w:p>
        </w:tc>
        <w:tc>
          <w:tcPr>
            <w:tcW w:w="997" w:type="dxa"/>
            <w:gridSpan w:val="2"/>
          </w:tcPr>
          <w:p w14:paraId="6455275A" w14:textId="77777777" w:rsidR="0053707C" w:rsidRDefault="0053707C" w:rsidP="0053707C">
            <w:pPr>
              <w:jc w:val="both"/>
            </w:pPr>
            <w:r>
              <w:t>---</w:t>
            </w:r>
          </w:p>
        </w:tc>
        <w:tc>
          <w:tcPr>
            <w:tcW w:w="997" w:type="dxa"/>
            <w:shd w:val="clear" w:color="auto" w:fill="F7CAAC"/>
          </w:tcPr>
          <w:p w14:paraId="31D3935E" w14:textId="77777777" w:rsidR="0053707C" w:rsidRDefault="0053707C" w:rsidP="0053707C">
            <w:pPr>
              <w:jc w:val="both"/>
              <w:rPr>
                <w:b/>
              </w:rPr>
            </w:pPr>
            <w:r>
              <w:rPr>
                <w:b/>
              </w:rPr>
              <w:t>rozsah</w:t>
            </w:r>
          </w:p>
        </w:tc>
        <w:tc>
          <w:tcPr>
            <w:tcW w:w="772" w:type="dxa"/>
          </w:tcPr>
          <w:p w14:paraId="1CC957AA" w14:textId="77777777" w:rsidR="0053707C" w:rsidRDefault="0053707C" w:rsidP="0053707C">
            <w:pPr>
              <w:jc w:val="both"/>
            </w:pPr>
            <w:r>
              <w:t>---</w:t>
            </w:r>
          </w:p>
        </w:tc>
        <w:tc>
          <w:tcPr>
            <w:tcW w:w="683" w:type="dxa"/>
            <w:gridSpan w:val="2"/>
            <w:shd w:val="clear" w:color="auto" w:fill="F7CAAC"/>
          </w:tcPr>
          <w:p w14:paraId="7334D86A" w14:textId="77777777" w:rsidR="0053707C" w:rsidRPr="003E4621" w:rsidRDefault="0053707C" w:rsidP="0053707C">
            <w:pPr>
              <w:jc w:val="both"/>
              <w:rPr>
                <w:b/>
              </w:rPr>
            </w:pPr>
            <w:r w:rsidRPr="003E4621">
              <w:rPr>
                <w:b/>
              </w:rPr>
              <w:t>do kdy</w:t>
            </w:r>
          </w:p>
        </w:tc>
        <w:tc>
          <w:tcPr>
            <w:tcW w:w="1728" w:type="dxa"/>
            <w:gridSpan w:val="2"/>
          </w:tcPr>
          <w:p w14:paraId="4D5F5B89" w14:textId="77777777" w:rsidR="0053707C" w:rsidRPr="003E4621" w:rsidRDefault="0053707C" w:rsidP="0053707C">
            <w:pPr>
              <w:jc w:val="both"/>
            </w:pPr>
            <w:r w:rsidRPr="003E4621">
              <w:t>---</w:t>
            </w:r>
          </w:p>
        </w:tc>
      </w:tr>
      <w:tr w:rsidR="0053707C" w14:paraId="0C9E0614" w14:textId="77777777" w:rsidTr="0053707C">
        <w:tc>
          <w:tcPr>
            <w:tcW w:w="6057" w:type="dxa"/>
            <w:gridSpan w:val="5"/>
            <w:shd w:val="clear" w:color="auto" w:fill="F7CAAC"/>
          </w:tcPr>
          <w:p w14:paraId="7481704F" w14:textId="77777777" w:rsidR="0053707C" w:rsidRDefault="0053707C" w:rsidP="0053707C">
            <w:pPr>
              <w:jc w:val="both"/>
            </w:pPr>
            <w:r>
              <w:rPr>
                <w:b/>
              </w:rPr>
              <w:t>Další současná působení jako akademický pracovník na jiných VŠ</w:t>
            </w:r>
          </w:p>
        </w:tc>
        <w:tc>
          <w:tcPr>
            <w:tcW w:w="1769" w:type="dxa"/>
            <w:gridSpan w:val="2"/>
            <w:shd w:val="clear" w:color="auto" w:fill="F7CAAC"/>
          </w:tcPr>
          <w:p w14:paraId="24BE772B" w14:textId="77777777" w:rsidR="0053707C" w:rsidRDefault="0053707C" w:rsidP="0053707C">
            <w:pPr>
              <w:jc w:val="both"/>
              <w:rPr>
                <w:b/>
              </w:rPr>
            </w:pPr>
            <w:r>
              <w:rPr>
                <w:b/>
              </w:rPr>
              <w:t xml:space="preserve">typ prac. </w:t>
            </w:r>
            <w:proofErr w:type="gramStart"/>
            <w:r>
              <w:rPr>
                <w:b/>
              </w:rPr>
              <w:t>vztahu</w:t>
            </w:r>
            <w:proofErr w:type="gramEnd"/>
          </w:p>
        </w:tc>
        <w:tc>
          <w:tcPr>
            <w:tcW w:w="2411" w:type="dxa"/>
            <w:gridSpan w:val="4"/>
            <w:shd w:val="clear" w:color="auto" w:fill="F7CAAC"/>
          </w:tcPr>
          <w:p w14:paraId="39EE78D3" w14:textId="77777777" w:rsidR="0053707C" w:rsidRDefault="0053707C" w:rsidP="0053707C">
            <w:pPr>
              <w:jc w:val="both"/>
              <w:rPr>
                <w:b/>
              </w:rPr>
            </w:pPr>
            <w:r>
              <w:rPr>
                <w:b/>
              </w:rPr>
              <w:t>rozsah</w:t>
            </w:r>
          </w:p>
        </w:tc>
      </w:tr>
      <w:tr w:rsidR="0053707C" w14:paraId="0B6D8747" w14:textId="77777777" w:rsidTr="0053707C">
        <w:tc>
          <w:tcPr>
            <w:tcW w:w="6057" w:type="dxa"/>
            <w:gridSpan w:val="5"/>
          </w:tcPr>
          <w:p w14:paraId="255BF56C" w14:textId="77777777" w:rsidR="0053707C" w:rsidRDefault="0053707C" w:rsidP="0053707C">
            <w:pPr>
              <w:jc w:val="both"/>
            </w:pPr>
            <w:r>
              <w:t>---</w:t>
            </w:r>
          </w:p>
        </w:tc>
        <w:tc>
          <w:tcPr>
            <w:tcW w:w="1769" w:type="dxa"/>
            <w:gridSpan w:val="2"/>
          </w:tcPr>
          <w:p w14:paraId="53E30700" w14:textId="77777777" w:rsidR="0053707C" w:rsidRDefault="0053707C" w:rsidP="0053707C">
            <w:pPr>
              <w:jc w:val="both"/>
            </w:pPr>
            <w:r>
              <w:t>---</w:t>
            </w:r>
          </w:p>
        </w:tc>
        <w:tc>
          <w:tcPr>
            <w:tcW w:w="2411" w:type="dxa"/>
            <w:gridSpan w:val="4"/>
          </w:tcPr>
          <w:p w14:paraId="479071E0" w14:textId="77777777" w:rsidR="0053707C" w:rsidRDefault="0053707C" w:rsidP="0053707C">
            <w:pPr>
              <w:jc w:val="both"/>
            </w:pPr>
            <w:r>
              <w:t>---</w:t>
            </w:r>
          </w:p>
        </w:tc>
      </w:tr>
      <w:tr w:rsidR="0053707C" w14:paraId="7EBAADD7" w14:textId="77777777" w:rsidTr="0053707C">
        <w:tc>
          <w:tcPr>
            <w:tcW w:w="6057" w:type="dxa"/>
            <w:gridSpan w:val="5"/>
          </w:tcPr>
          <w:p w14:paraId="03EB6DA9" w14:textId="77777777" w:rsidR="0053707C" w:rsidRDefault="0053707C" w:rsidP="0053707C">
            <w:pPr>
              <w:jc w:val="both"/>
            </w:pPr>
          </w:p>
        </w:tc>
        <w:tc>
          <w:tcPr>
            <w:tcW w:w="1769" w:type="dxa"/>
            <w:gridSpan w:val="2"/>
          </w:tcPr>
          <w:p w14:paraId="79DAAF14" w14:textId="77777777" w:rsidR="0053707C" w:rsidRDefault="0053707C" w:rsidP="0053707C">
            <w:pPr>
              <w:jc w:val="both"/>
            </w:pPr>
          </w:p>
        </w:tc>
        <w:tc>
          <w:tcPr>
            <w:tcW w:w="2411" w:type="dxa"/>
            <w:gridSpan w:val="4"/>
          </w:tcPr>
          <w:p w14:paraId="557B856E" w14:textId="77777777" w:rsidR="0053707C" w:rsidRDefault="0053707C" w:rsidP="0053707C">
            <w:pPr>
              <w:jc w:val="both"/>
            </w:pPr>
          </w:p>
        </w:tc>
      </w:tr>
      <w:tr w:rsidR="0053707C" w14:paraId="17020BC0" w14:textId="77777777" w:rsidTr="0053707C">
        <w:tc>
          <w:tcPr>
            <w:tcW w:w="6057" w:type="dxa"/>
            <w:gridSpan w:val="5"/>
          </w:tcPr>
          <w:p w14:paraId="5AAC0BFD" w14:textId="77777777" w:rsidR="0053707C" w:rsidRDefault="0053707C" w:rsidP="0053707C">
            <w:pPr>
              <w:jc w:val="both"/>
            </w:pPr>
          </w:p>
        </w:tc>
        <w:tc>
          <w:tcPr>
            <w:tcW w:w="1769" w:type="dxa"/>
            <w:gridSpan w:val="2"/>
          </w:tcPr>
          <w:p w14:paraId="1554BE8E" w14:textId="77777777" w:rsidR="0053707C" w:rsidRDefault="0053707C" w:rsidP="0053707C">
            <w:pPr>
              <w:jc w:val="both"/>
            </w:pPr>
          </w:p>
        </w:tc>
        <w:tc>
          <w:tcPr>
            <w:tcW w:w="2411" w:type="dxa"/>
            <w:gridSpan w:val="4"/>
          </w:tcPr>
          <w:p w14:paraId="6F1F18A9" w14:textId="77777777" w:rsidR="0053707C" w:rsidRDefault="0053707C" w:rsidP="0053707C">
            <w:pPr>
              <w:jc w:val="both"/>
            </w:pPr>
          </w:p>
        </w:tc>
      </w:tr>
      <w:tr w:rsidR="0053707C" w14:paraId="63D8548C" w14:textId="77777777" w:rsidTr="0053707C">
        <w:tc>
          <w:tcPr>
            <w:tcW w:w="6057" w:type="dxa"/>
            <w:gridSpan w:val="5"/>
          </w:tcPr>
          <w:p w14:paraId="44897E12" w14:textId="77777777" w:rsidR="0053707C" w:rsidRDefault="0053707C" w:rsidP="0053707C">
            <w:pPr>
              <w:jc w:val="both"/>
            </w:pPr>
          </w:p>
        </w:tc>
        <w:tc>
          <w:tcPr>
            <w:tcW w:w="1769" w:type="dxa"/>
            <w:gridSpan w:val="2"/>
          </w:tcPr>
          <w:p w14:paraId="69B650A7" w14:textId="77777777" w:rsidR="0053707C" w:rsidRDefault="0053707C" w:rsidP="0053707C">
            <w:pPr>
              <w:jc w:val="both"/>
            </w:pPr>
          </w:p>
        </w:tc>
        <w:tc>
          <w:tcPr>
            <w:tcW w:w="2411" w:type="dxa"/>
            <w:gridSpan w:val="4"/>
          </w:tcPr>
          <w:p w14:paraId="124107E3" w14:textId="77777777" w:rsidR="0053707C" w:rsidRDefault="0053707C" w:rsidP="0053707C">
            <w:pPr>
              <w:jc w:val="both"/>
            </w:pPr>
          </w:p>
        </w:tc>
      </w:tr>
      <w:tr w:rsidR="0053707C" w14:paraId="457F3D67" w14:textId="77777777" w:rsidTr="0053707C">
        <w:tc>
          <w:tcPr>
            <w:tcW w:w="10237" w:type="dxa"/>
            <w:gridSpan w:val="11"/>
            <w:shd w:val="clear" w:color="auto" w:fill="F7CAAC"/>
          </w:tcPr>
          <w:p w14:paraId="7D306AD4"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2B17A02B" w14:textId="77777777" w:rsidTr="00D30179">
        <w:trPr>
          <w:trHeight w:val="324"/>
        </w:trPr>
        <w:tc>
          <w:tcPr>
            <w:tcW w:w="10237" w:type="dxa"/>
            <w:gridSpan w:val="11"/>
            <w:tcBorders>
              <w:top w:val="nil"/>
            </w:tcBorders>
          </w:tcPr>
          <w:p w14:paraId="3D6371F5" w14:textId="5733FCF4" w:rsidR="0053707C" w:rsidRDefault="00C2702E" w:rsidP="006A60C2">
            <w:pPr>
              <w:pStyle w:val="Zkladntext"/>
              <w:spacing w:before="60" w:after="60"/>
              <w:ind w:left="0" w:right="108"/>
            </w:pPr>
            <w:r w:rsidRPr="00764B16">
              <w:rPr>
                <w:sz w:val="21"/>
                <w:szCs w:val="21"/>
                <w:lang w:val="cs-CZ"/>
              </w:rPr>
              <w:t>Human Nutrition and Boarding</w:t>
            </w:r>
            <w:r w:rsidRPr="00C2702E">
              <w:rPr>
                <w:b/>
                <w:sz w:val="21"/>
                <w:szCs w:val="21"/>
                <w:lang w:val="cs-CZ"/>
              </w:rPr>
              <w:t xml:space="preserve"> </w:t>
            </w:r>
            <w:r w:rsidR="00857E31" w:rsidRPr="00296207">
              <w:rPr>
                <w:sz w:val="21"/>
                <w:szCs w:val="21"/>
              </w:rPr>
              <w:t>(</w:t>
            </w:r>
            <w:r w:rsidR="006A60C2">
              <w:rPr>
                <w:sz w:val="21"/>
                <w:szCs w:val="21"/>
              </w:rPr>
              <w:t>10</w:t>
            </w:r>
            <w:r w:rsidR="006A60C2" w:rsidRPr="00296207">
              <w:rPr>
                <w:sz w:val="21"/>
                <w:szCs w:val="21"/>
              </w:rPr>
              <w:t>0</w:t>
            </w:r>
            <w:r w:rsidR="00857E31" w:rsidRPr="00296207">
              <w:rPr>
                <w:sz w:val="21"/>
                <w:szCs w:val="21"/>
              </w:rPr>
              <w:t>% p)</w:t>
            </w:r>
          </w:p>
        </w:tc>
      </w:tr>
      <w:tr w:rsidR="0053707C" w14:paraId="7196C613" w14:textId="77777777" w:rsidTr="0053707C">
        <w:tc>
          <w:tcPr>
            <w:tcW w:w="10237" w:type="dxa"/>
            <w:gridSpan w:val="11"/>
            <w:shd w:val="clear" w:color="auto" w:fill="F7CAAC"/>
          </w:tcPr>
          <w:p w14:paraId="44685522" w14:textId="77777777" w:rsidR="0053707C" w:rsidRDefault="0053707C" w:rsidP="0053707C">
            <w:pPr>
              <w:jc w:val="both"/>
            </w:pPr>
            <w:r>
              <w:rPr>
                <w:b/>
              </w:rPr>
              <w:t xml:space="preserve">Údaje o vzdělání na VŠ </w:t>
            </w:r>
          </w:p>
        </w:tc>
      </w:tr>
      <w:tr w:rsidR="0053707C" w14:paraId="0398288F" w14:textId="77777777" w:rsidTr="0053707C">
        <w:trPr>
          <w:trHeight w:val="306"/>
        </w:trPr>
        <w:tc>
          <w:tcPr>
            <w:tcW w:w="10237" w:type="dxa"/>
            <w:gridSpan w:val="11"/>
          </w:tcPr>
          <w:p w14:paraId="4039C71B" w14:textId="77777777" w:rsidR="0053707C" w:rsidRPr="00D30179" w:rsidRDefault="0053707C" w:rsidP="00372F64">
            <w:pPr>
              <w:spacing w:before="60" w:after="60"/>
              <w:jc w:val="both"/>
              <w:rPr>
                <w:b/>
                <w:sz w:val="21"/>
                <w:szCs w:val="21"/>
              </w:rPr>
            </w:pPr>
            <w:r w:rsidRPr="00D30179">
              <w:rPr>
                <w:bCs/>
                <w:sz w:val="21"/>
                <w:szCs w:val="21"/>
              </w:rPr>
              <w:t xml:space="preserve">2005: UTB Zlín, FT, </w:t>
            </w:r>
            <w:r w:rsidRPr="00D30179">
              <w:rPr>
                <w:rFonts w:eastAsia="Calibri"/>
                <w:sz w:val="21"/>
                <w:szCs w:val="21"/>
              </w:rPr>
              <w:t xml:space="preserve">SP Chemie a technologie materiálů, </w:t>
            </w:r>
            <w:r w:rsidRPr="00D30179">
              <w:rPr>
                <w:bCs/>
                <w:sz w:val="21"/>
                <w:szCs w:val="21"/>
              </w:rPr>
              <w:t>obor Technologie makromolekulárních látek, Ph.D.</w:t>
            </w:r>
          </w:p>
        </w:tc>
      </w:tr>
      <w:tr w:rsidR="0053707C" w14:paraId="0862A106" w14:textId="77777777" w:rsidTr="0053707C">
        <w:tc>
          <w:tcPr>
            <w:tcW w:w="10237" w:type="dxa"/>
            <w:gridSpan w:val="11"/>
            <w:shd w:val="clear" w:color="auto" w:fill="F7CAAC"/>
          </w:tcPr>
          <w:p w14:paraId="7F58AFF1" w14:textId="77777777" w:rsidR="0053707C" w:rsidRDefault="0053707C" w:rsidP="0053707C">
            <w:pPr>
              <w:jc w:val="both"/>
              <w:rPr>
                <w:b/>
              </w:rPr>
            </w:pPr>
            <w:r>
              <w:rPr>
                <w:b/>
              </w:rPr>
              <w:t>Údaje o odborném působení od absolvování VŠ</w:t>
            </w:r>
          </w:p>
        </w:tc>
      </w:tr>
      <w:tr w:rsidR="0053707C" w14:paraId="61762891" w14:textId="77777777" w:rsidTr="0053707C">
        <w:trPr>
          <w:trHeight w:val="718"/>
        </w:trPr>
        <w:tc>
          <w:tcPr>
            <w:tcW w:w="10237" w:type="dxa"/>
            <w:gridSpan w:val="11"/>
          </w:tcPr>
          <w:p w14:paraId="4AC80905" w14:textId="77777777" w:rsidR="0053707C" w:rsidRPr="00D30179" w:rsidRDefault="0053707C" w:rsidP="00D30179">
            <w:pPr>
              <w:spacing w:before="60" w:after="60"/>
              <w:jc w:val="both"/>
              <w:rPr>
                <w:sz w:val="21"/>
                <w:szCs w:val="21"/>
              </w:rPr>
            </w:pPr>
            <w:r w:rsidRPr="00D30179">
              <w:rPr>
                <w:sz w:val="21"/>
                <w:szCs w:val="21"/>
              </w:rPr>
              <w:t>2001 – 2004: Earth Resources, s.r.o., regionální zástupce pro prodej laboratorní techniky</w:t>
            </w:r>
          </w:p>
          <w:p w14:paraId="770ED43D" w14:textId="77777777" w:rsidR="0053707C" w:rsidRPr="00D30179" w:rsidRDefault="0053707C" w:rsidP="00D30179">
            <w:pPr>
              <w:spacing w:before="60" w:after="60"/>
              <w:jc w:val="both"/>
              <w:rPr>
                <w:sz w:val="21"/>
                <w:szCs w:val="21"/>
              </w:rPr>
            </w:pPr>
            <w:r w:rsidRPr="00D30179">
              <w:rPr>
                <w:sz w:val="21"/>
                <w:szCs w:val="21"/>
              </w:rPr>
              <w:t>2004 – 2005: HACH LANGE s.r.o., regionální zástupce pro prodej laboratorní a procesní techniky</w:t>
            </w:r>
          </w:p>
          <w:p w14:paraId="0EF116AF" w14:textId="77777777" w:rsidR="0053707C" w:rsidRPr="00D30179" w:rsidRDefault="0053707C" w:rsidP="00D30179">
            <w:pPr>
              <w:spacing w:before="60" w:after="60"/>
              <w:jc w:val="both"/>
              <w:rPr>
                <w:sz w:val="21"/>
                <w:szCs w:val="21"/>
              </w:rPr>
            </w:pPr>
            <w:r w:rsidRPr="00D30179">
              <w:rPr>
                <w:sz w:val="21"/>
                <w:szCs w:val="21"/>
              </w:rPr>
              <w:t xml:space="preserve">2005 – 2011: Výzkumný ústav vodohospodářský T. G. Masaryka, </w:t>
            </w:r>
            <w:proofErr w:type="gramStart"/>
            <w:r w:rsidRPr="00D30179">
              <w:rPr>
                <w:sz w:val="21"/>
                <w:szCs w:val="21"/>
              </w:rPr>
              <w:t>v.v.</w:t>
            </w:r>
            <w:proofErr w:type="gramEnd"/>
            <w:r w:rsidRPr="00D30179">
              <w:rPr>
                <w:sz w:val="21"/>
                <w:szCs w:val="21"/>
              </w:rPr>
              <w:t>i. Praha, koordinátor pro mezilaboratorní porovnávání zkoušek</w:t>
            </w:r>
          </w:p>
          <w:p w14:paraId="51FFE80D" w14:textId="77777777" w:rsidR="0053707C" w:rsidRPr="00731383" w:rsidRDefault="0053707C" w:rsidP="00D30179">
            <w:pPr>
              <w:spacing w:before="60" w:after="60"/>
              <w:jc w:val="both"/>
              <w:rPr>
                <w:sz w:val="22"/>
                <w:szCs w:val="22"/>
              </w:rPr>
            </w:pPr>
            <w:r w:rsidRPr="00D30179">
              <w:rPr>
                <w:sz w:val="21"/>
                <w:szCs w:val="21"/>
              </w:rPr>
              <w:t>2011 – dosud: UTB Zlín, FT, Ústav technologie potravin, akademický pracovník</w:t>
            </w:r>
          </w:p>
        </w:tc>
      </w:tr>
      <w:tr w:rsidR="0053707C" w14:paraId="339972BF" w14:textId="77777777" w:rsidTr="0053707C">
        <w:trPr>
          <w:trHeight w:val="250"/>
        </w:trPr>
        <w:tc>
          <w:tcPr>
            <w:tcW w:w="10237" w:type="dxa"/>
            <w:gridSpan w:val="11"/>
            <w:shd w:val="clear" w:color="auto" w:fill="F7CAAC"/>
          </w:tcPr>
          <w:p w14:paraId="0CFF2775" w14:textId="77777777" w:rsidR="0053707C" w:rsidRDefault="0053707C" w:rsidP="0053707C">
            <w:pPr>
              <w:jc w:val="both"/>
            </w:pPr>
            <w:r>
              <w:rPr>
                <w:b/>
              </w:rPr>
              <w:t>Zkušenosti s vedením kvalifikačních a rigorózních prací</w:t>
            </w:r>
          </w:p>
        </w:tc>
      </w:tr>
      <w:tr w:rsidR="0053707C" w14:paraId="77C1A7C7" w14:textId="77777777" w:rsidTr="0053707C">
        <w:trPr>
          <w:trHeight w:val="184"/>
        </w:trPr>
        <w:tc>
          <w:tcPr>
            <w:tcW w:w="10237" w:type="dxa"/>
            <w:gridSpan w:val="11"/>
          </w:tcPr>
          <w:p w14:paraId="20D3C88E" w14:textId="77777777" w:rsidR="0053707C" w:rsidRPr="00D30179" w:rsidRDefault="0053707C" w:rsidP="00372F64">
            <w:pPr>
              <w:spacing w:before="60" w:after="60"/>
              <w:jc w:val="both"/>
              <w:rPr>
                <w:sz w:val="21"/>
                <w:szCs w:val="21"/>
              </w:rPr>
            </w:pPr>
            <w:r w:rsidRPr="00D30179">
              <w:rPr>
                <w:sz w:val="21"/>
                <w:szCs w:val="21"/>
              </w:rPr>
              <w:t>Počet obhájených prací, které vyučující vedl v období 2013 – 2017: 4 BP, 6 DP.</w:t>
            </w:r>
          </w:p>
        </w:tc>
      </w:tr>
      <w:tr w:rsidR="0053707C" w14:paraId="28B67221" w14:textId="77777777" w:rsidTr="0053707C">
        <w:trPr>
          <w:cantSplit/>
        </w:trPr>
        <w:tc>
          <w:tcPr>
            <w:tcW w:w="3336" w:type="dxa"/>
            <w:gridSpan w:val="2"/>
            <w:tcBorders>
              <w:top w:val="single" w:sz="12" w:space="0" w:color="auto"/>
            </w:tcBorders>
            <w:shd w:val="clear" w:color="auto" w:fill="F7CAAC"/>
          </w:tcPr>
          <w:p w14:paraId="5B4E8656" w14:textId="77777777" w:rsidR="0053707C" w:rsidRDefault="0053707C" w:rsidP="0053707C">
            <w:pPr>
              <w:jc w:val="both"/>
            </w:pPr>
            <w:r>
              <w:rPr>
                <w:b/>
              </w:rPr>
              <w:t xml:space="preserve">Obor habilitačního řízení </w:t>
            </w:r>
          </w:p>
        </w:tc>
        <w:tc>
          <w:tcPr>
            <w:tcW w:w="2250" w:type="dxa"/>
            <w:gridSpan w:val="2"/>
            <w:tcBorders>
              <w:top w:val="single" w:sz="12" w:space="0" w:color="auto"/>
            </w:tcBorders>
            <w:shd w:val="clear" w:color="auto" w:fill="F7CAAC"/>
          </w:tcPr>
          <w:p w14:paraId="6E84739F" w14:textId="77777777" w:rsidR="0053707C" w:rsidRDefault="0053707C" w:rsidP="0053707C">
            <w:pPr>
              <w:jc w:val="both"/>
            </w:pPr>
            <w:r>
              <w:rPr>
                <w:b/>
              </w:rPr>
              <w:t>Rok udělení hodnosti</w:t>
            </w:r>
          </w:p>
        </w:tc>
        <w:tc>
          <w:tcPr>
            <w:tcW w:w="2262" w:type="dxa"/>
            <w:gridSpan w:val="4"/>
            <w:tcBorders>
              <w:top w:val="single" w:sz="12" w:space="0" w:color="auto"/>
              <w:right w:val="single" w:sz="12" w:space="0" w:color="auto"/>
            </w:tcBorders>
            <w:shd w:val="clear" w:color="auto" w:fill="F7CAAC"/>
          </w:tcPr>
          <w:p w14:paraId="6A54878E" w14:textId="77777777" w:rsidR="0053707C" w:rsidRDefault="0053707C" w:rsidP="0053707C">
            <w:pPr>
              <w:jc w:val="both"/>
            </w:pPr>
            <w:r>
              <w:rPr>
                <w:b/>
              </w:rPr>
              <w:t>Řízení konáno na VŠ</w:t>
            </w:r>
          </w:p>
        </w:tc>
        <w:tc>
          <w:tcPr>
            <w:tcW w:w="2389" w:type="dxa"/>
            <w:gridSpan w:val="3"/>
            <w:tcBorders>
              <w:top w:val="single" w:sz="12" w:space="0" w:color="auto"/>
              <w:left w:val="single" w:sz="12" w:space="0" w:color="auto"/>
            </w:tcBorders>
            <w:shd w:val="clear" w:color="auto" w:fill="F7CAAC"/>
          </w:tcPr>
          <w:p w14:paraId="47E148E6" w14:textId="77777777" w:rsidR="0053707C" w:rsidRDefault="0053707C" w:rsidP="0053707C">
            <w:pPr>
              <w:jc w:val="both"/>
              <w:rPr>
                <w:b/>
              </w:rPr>
            </w:pPr>
            <w:r>
              <w:rPr>
                <w:b/>
              </w:rPr>
              <w:t>Ohlasy publikací</w:t>
            </w:r>
          </w:p>
        </w:tc>
      </w:tr>
      <w:tr w:rsidR="0053707C" w14:paraId="6EEDC826" w14:textId="77777777" w:rsidTr="0053707C">
        <w:trPr>
          <w:cantSplit/>
        </w:trPr>
        <w:tc>
          <w:tcPr>
            <w:tcW w:w="3336" w:type="dxa"/>
            <w:gridSpan w:val="2"/>
          </w:tcPr>
          <w:p w14:paraId="7A4515E8" w14:textId="77777777" w:rsidR="0053707C" w:rsidRPr="005B5777" w:rsidRDefault="0053707C" w:rsidP="0053707C">
            <w:pPr>
              <w:jc w:val="both"/>
            </w:pPr>
            <w:r>
              <w:t>---</w:t>
            </w:r>
          </w:p>
        </w:tc>
        <w:tc>
          <w:tcPr>
            <w:tcW w:w="2250" w:type="dxa"/>
            <w:gridSpan w:val="2"/>
          </w:tcPr>
          <w:p w14:paraId="47664EC8" w14:textId="77777777" w:rsidR="0053707C" w:rsidRPr="00A004F6" w:rsidRDefault="0053707C" w:rsidP="0053707C">
            <w:pPr>
              <w:jc w:val="both"/>
            </w:pPr>
            <w:r>
              <w:t>---</w:t>
            </w:r>
          </w:p>
        </w:tc>
        <w:tc>
          <w:tcPr>
            <w:tcW w:w="2262" w:type="dxa"/>
            <w:gridSpan w:val="4"/>
            <w:tcBorders>
              <w:right w:val="single" w:sz="12" w:space="0" w:color="auto"/>
            </w:tcBorders>
          </w:tcPr>
          <w:p w14:paraId="3AE91EE8" w14:textId="77777777" w:rsidR="0053707C" w:rsidRPr="00A004F6" w:rsidRDefault="0053707C" w:rsidP="0053707C">
            <w:pPr>
              <w:jc w:val="both"/>
            </w:pPr>
            <w:r>
              <w:t>---</w:t>
            </w:r>
          </w:p>
        </w:tc>
        <w:tc>
          <w:tcPr>
            <w:tcW w:w="661" w:type="dxa"/>
            <w:tcBorders>
              <w:left w:val="single" w:sz="12" w:space="0" w:color="auto"/>
            </w:tcBorders>
            <w:shd w:val="clear" w:color="auto" w:fill="F7CAAC"/>
          </w:tcPr>
          <w:p w14:paraId="1C53725D" w14:textId="77777777" w:rsidR="0053707C" w:rsidRDefault="0053707C" w:rsidP="0053707C">
            <w:pPr>
              <w:jc w:val="both"/>
            </w:pPr>
            <w:r>
              <w:rPr>
                <w:b/>
              </w:rPr>
              <w:t>WOS</w:t>
            </w:r>
          </w:p>
        </w:tc>
        <w:tc>
          <w:tcPr>
            <w:tcW w:w="699" w:type="dxa"/>
            <w:shd w:val="clear" w:color="auto" w:fill="F7CAAC"/>
          </w:tcPr>
          <w:p w14:paraId="48572995" w14:textId="77777777" w:rsidR="0053707C" w:rsidRDefault="0053707C" w:rsidP="0053707C">
            <w:pPr>
              <w:jc w:val="both"/>
              <w:rPr>
                <w:sz w:val="18"/>
              </w:rPr>
            </w:pPr>
            <w:r>
              <w:rPr>
                <w:b/>
                <w:sz w:val="18"/>
              </w:rPr>
              <w:t>Scopus</w:t>
            </w:r>
          </w:p>
        </w:tc>
        <w:tc>
          <w:tcPr>
            <w:tcW w:w="1029" w:type="dxa"/>
            <w:shd w:val="clear" w:color="auto" w:fill="F7CAAC"/>
          </w:tcPr>
          <w:p w14:paraId="52E32420" w14:textId="77777777" w:rsidR="0053707C" w:rsidRDefault="0053707C" w:rsidP="0053707C">
            <w:pPr>
              <w:jc w:val="both"/>
            </w:pPr>
            <w:r>
              <w:rPr>
                <w:b/>
                <w:sz w:val="18"/>
              </w:rPr>
              <w:t>ostatní</w:t>
            </w:r>
          </w:p>
        </w:tc>
      </w:tr>
      <w:tr w:rsidR="0053707C" w14:paraId="22F907E9" w14:textId="77777777" w:rsidTr="0053707C">
        <w:trPr>
          <w:cantSplit/>
          <w:trHeight w:val="70"/>
        </w:trPr>
        <w:tc>
          <w:tcPr>
            <w:tcW w:w="3336" w:type="dxa"/>
            <w:gridSpan w:val="2"/>
            <w:shd w:val="clear" w:color="auto" w:fill="F7CAAC"/>
          </w:tcPr>
          <w:p w14:paraId="3324428E" w14:textId="77777777" w:rsidR="0053707C" w:rsidRDefault="0053707C" w:rsidP="0053707C">
            <w:pPr>
              <w:jc w:val="both"/>
            </w:pPr>
            <w:r>
              <w:rPr>
                <w:b/>
              </w:rPr>
              <w:t>Obor jmenovacího řízení</w:t>
            </w:r>
          </w:p>
        </w:tc>
        <w:tc>
          <w:tcPr>
            <w:tcW w:w="2250" w:type="dxa"/>
            <w:gridSpan w:val="2"/>
            <w:shd w:val="clear" w:color="auto" w:fill="F7CAAC"/>
          </w:tcPr>
          <w:p w14:paraId="111A1908" w14:textId="77777777" w:rsidR="0053707C" w:rsidRDefault="0053707C" w:rsidP="0053707C">
            <w:pPr>
              <w:jc w:val="both"/>
            </w:pPr>
            <w:r>
              <w:rPr>
                <w:b/>
              </w:rPr>
              <w:t>Rok udělení hodnosti</w:t>
            </w:r>
          </w:p>
        </w:tc>
        <w:tc>
          <w:tcPr>
            <w:tcW w:w="2262" w:type="dxa"/>
            <w:gridSpan w:val="4"/>
            <w:tcBorders>
              <w:right w:val="single" w:sz="12" w:space="0" w:color="auto"/>
            </w:tcBorders>
            <w:shd w:val="clear" w:color="auto" w:fill="F7CAAC"/>
          </w:tcPr>
          <w:p w14:paraId="313EFA69" w14:textId="77777777" w:rsidR="0053707C" w:rsidRDefault="0053707C" w:rsidP="0053707C">
            <w:pPr>
              <w:jc w:val="both"/>
            </w:pPr>
            <w:r>
              <w:rPr>
                <w:b/>
              </w:rPr>
              <w:t>Řízení konáno na VŠ</w:t>
            </w:r>
          </w:p>
        </w:tc>
        <w:tc>
          <w:tcPr>
            <w:tcW w:w="661" w:type="dxa"/>
            <w:vMerge w:val="restart"/>
            <w:tcBorders>
              <w:left w:val="single" w:sz="12" w:space="0" w:color="auto"/>
            </w:tcBorders>
          </w:tcPr>
          <w:p w14:paraId="581951F4" w14:textId="77777777" w:rsidR="0053707C" w:rsidRPr="0072410B" w:rsidRDefault="0053707C" w:rsidP="0053707C">
            <w:pPr>
              <w:jc w:val="both"/>
              <w:rPr>
                <w:b/>
              </w:rPr>
            </w:pPr>
            <w:r w:rsidRPr="0072410B">
              <w:rPr>
                <w:b/>
              </w:rPr>
              <w:t>7</w:t>
            </w:r>
          </w:p>
        </w:tc>
        <w:tc>
          <w:tcPr>
            <w:tcW w:w="699" w:type="dxa"/>
            <w:vMerge w:val="restart"/>
          </w:tcPr>
          <w:p w14:paraId="5E69E63D" w14:textId="77777777" w:rsidR="0053707C" w:rsidRPr="0072410B" w:rsidRDefault="0053707C" w:rsidP="0053707C">
            <w:pPr>
              <w:jc w:val="both"/>
              <w:rPr>
                <w:b/>
              </w:rPr>
            </w:pPr>
            <w:r w:rsidRPr="0072410B">
              <w:rPr>
                <w:b/>
              </w:rPr>
              <w:t>9</w:t>
            </w:r>
          </w:p>
        </w:tc>
        <w:tc>
          <w:tcPr>
            <w:tcW w:w="1029" w:type="dxa"/>
            <w:vMerge w:val="restart"/>
          </w:tcPr>
          <w:p w14:paraId="1FB2A1E1" w14:textId="77777777" w:rsidR="0053707C" w:rsidRPr="00194246" w:rsidRDefault="0053707C" w:rsidP="0053707C">
            <w:pPr>
              <w:jc w:val="both"/>
              <w:rPr>
                <w:b/>
                <w:sz w:val="18"/>
                <w:szCs w:val="18"/>
                <w:highlight w:val="yellow"/>
              </w:rPr>
            </w:pPr>
            <w:r w:rsidRPr="00056D68">
              <w:rPr>
                <w:b/>
                <w:sz w:val="18"/>
                <w:szCs w:val="18"/>
              </w:rPr>
              <w:t>neevid.</w:t>
            </w:r>
          </w:p>
        </w:tc>
      </w:tr>
      <w:tr w:rsidR="0053707C" w14:paraId="796AED63" w14:textId="77777777" w:rsidTr="0053707C">
        <w:trPr>
          <w:trHeight w:val="205"/>
        </w:trPr>
        <w:tc>
          <w:tcPr>
            <w:tcW w:w="3336" w:type="dxa"/>
            <w:gridSpan w:val="2"/>
          </w:tcPr>
          <w:p w14:paraId="46B140F3" w14:textId="77777777" w:rsidR="0053707C" w:rsidRDefault="0053707C" w:rsidP="0053707C">
            <w:pPr>
              <w:jc w:val="both"/>
            </w:pPr>
            <w:r>
              <w:t>---</w:t>
            </w:r>
          </w:p>
        </w:tc>
        <w:tc>
          <w:tcPr>
            <w:tcW w:w="2250" w:type="dxa"/>
            <w:gridSpan w:val="2"/>
          </w:tcPr>
          <w:p w14:paraId="191572D0" w14:textId="77777777" w:rsidR="0053707C" w:rsidRDefault="0053707C" w:rsidP="0053707C">
            <w:pPr>
              <w:jc w:val="both"/>
            </w:pPr>
            <w:r>
              <w:t>---</w:t>
            </w:r>
          </w:p>
        </w:tc>
        <w:tc>
          <w:tcPr>
            <w:tcW w:w="2262" w:type="dxa"/>
            <w:gridSpan w:val="4"/>
            <w:tcBorders>
              <w:right w:val="single" w:sz="12" w:space="0" w:color="auto"/>
            </w:tcBorders>
          </w:tcPr>
          <w:p w14:paraId="66E24271" w14:textId="77777777" w:rsidR="0053707C" w:rsidRDefault="0053707C" w:rsidP="0053707C">
            <w:pPr>
              <w:jc w:val="both"/>
            </w:pPr>
            <w:r>
              <w:t>---</w:t>
            </w:r>
          </w:p>
        </w:tc>
        <w:tc>
          <w:tcPr>
            <w:tcW w:w="661" w:type="dxa"/>
            <w:vMerge/>
            <w:tcBorders>
              <w:left w:val="single" w:sz="12" w:space="0" w:color="auto"/>
            </w:tcBorders>
            <w:vAlign w:val="center"/>
          </w:tcPr>
          <w:p w14:paraId="111BE1B0" w14:textId="77777777" w:rsidR="0053707C" w:rsidRDefault="0053707C" w:rsidP="0053707C">
            <w:pPr>
              <w:rPr>
                <w:b/>
              </w:rPr>
            </w:pPr>
          </w:p>
        </w:tc>
        <w:tc>
          <w:tcPr>
            <w:tcW w:w="699" w:type="dxa"/>
            <w:vMerge/>
            <w:vAlign w:val="center"/>
          </w:tcPr>
          <w:p w14:paraId="75ADE158" w14:textId="77777777" w:rsidR="0053707C" w:rsidRDefault="0053707C" w:rsidP="0053707C">
            <w:pPr>
              <w:rPr>
                <w:b/>
              </w:rPr>
            </w:pPr>
          </w:p>
        </w:tc>
        <w:tc>
          <w:tcPr>
            <w:tcW w:w="1029" w:type="dxa"/>
            <w:vMerge/>
            <w:vAlign w:val="center"/>
          </w:tcPr>
          <w:p w14:paraId="2AAAE6F4" w14:textId="77777777" w:rsidR="0053707C" w:rsidRDefault="0053707C" w:rsidP="0053707C">
            <w:pPr>
              <w:rPr>
                <w:b/>
              </w:rPr>
            </w:pPr>
          </w:p>
        </w:tc>
      </w:tr>
      <w:tr w:rsidR="0053707C" w14:paraId="2E543CC8" w14:textId="77777777" w:rsidTr="0053707C">
        <w:tc>
          <w:tcPr>
            <w:tcW w:w="10237" w:type="dxa"/>
            <w:gridSpan w:val="11"/>
            <w:shd w:val="clear" w:color="auto" w:fill="F7CAAC"/>
          </w:tcPr>
          <w:p w14:paraId="1621EB80"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377CC84A" w14:textId="77777777" w:rsidTr="0053707C">
        <w:trPr>
          <w:trHeight w:val="283"/>
        </w:trPr>
        <w:tc>
          <w:tcPr>
            <w:tcW w:w="10237" w:type="dxa"/>
            <w:gridSpan w:val="11"/>
          </w:tcPr>
          <w:p w14:paraId="70AC8FBB" w14:textId="77777777" w:rsidR="0053707C" w:rsidRPr="00D30179" w:rsidRDefault="0053707C" w:rsidP="00D30179">
            <w:pPr>
              <w:tabs>
                <w:tab w:val="left" w:pos="567"/>
              </w:tabs>
              <w:spacing w:before="120" w:after="120"/>
              <w:jc w:val="both"/>
              <w:rPr>
                <w:sz w:val="21"/>
                <w:szCs w:val="21"/>
                <w:lang w:val="en-GB"/>
              </w:rPr>
            </w:pPr>
            <w:r w:rsidRPr="00D30179">
              <w:rPr>
                <w:b/>
                <w:sz w:val="21"/>
                <w:szCs w:val="21"/>
                <w:lang w:val="en-GB"/>
              </w:rPr>
              <w:t>BUČKOVÁ, M. (45%)</w:t>
            </w:r>
            <w:r w:rsidRPr="00D30179">
              <w:rPr>
                <w:sz w:val="21"/>
                <w:szCs w:val="21"/>
                <w:lang w:val="en-GB"/>
              </w:rPr>
              <w:t>,</w:t>
            </w:r>
            <w:r w:rsidRPr="00D30179">
              <w:rPr>
                <w:b/>
                <w:sz w:val="21"/>
                <w:szCs w:val="21"/>
                <w:lang w:val="en-GB"/>
              </w:rPr>
              <w:t xml:space="preserve"> </w:t>
            </w:r>
            <w:r w:rsidRPr="00D30179">
              <w:rPr>
                <w:sz w:val="21"/>
                <w:szCs w:val="21"/>
                <w:lang w:val="en-GB"/>
              </w:rPr>
              <w:t xml:space="preserve">VAŠKOVÁ, H., BUBELOVÁ, Z.: Raman spectroscopy as a modern tool for lactose determination. </w:t>
            </w:r>
            <w:r w:rsidRPr="00D30179">
              <w:rPr>
                <w:i/>
                <w:sz w:val="21"/>
                <w:szCs w:val="21"/>
                <w:lang w:val="en-GB"/>
              </w:rPr>
              <w:t>WSEAS Transactions on Biology and Biomedicine</w:t>
            </w:r>
            <w:r w:rsidRPr="00D30179">
              <w:rPr>
                <w:sz w:val="21"/>
                <w:szCs w:val="21"/>
                <w:lang w:val="en-GB"/>
              </w:rPr>
              <w:t xml:space="preserve"> 13(1), 108-114, </w:t>
            </w:r>
            <w:r w:rsidRPr="00D30179">
              <w:rPr>
                <w:b/>
                <w:sz w:val="21"/>
                <w:szCs w:val="21"/>
                <w:lang w:val="en-GB"/>
              </w:rPr>
              <w:t>2016</w:t>
            </w:r>
            <w:r w:rsidRPr="00D30179">
              <w:rPr>
                <w:sz w:val="21"/>
                <w:szCs w:val="21"/>
                <w:lang w:val="en-GB"/>
              </w:rPr>
              <w:t xml:space="preserve">. </w:t>
            </w:r>
          </w:p>
          <w:p w14:paraId="2712F94A" w14:textId="77777777" w:rsidR="0053707C" w:rsidRPr="00D30179" w:rsidRDefault="0053707C" w:rsidP="00D30179">
            <w:pPr>
              <w:tabs>
                <w:tab w:val="left" w:pos="567"/>
              </w:tabs>
              <w:spacing w:before="120" w:after="120"/>
              <w:jc w:val="both"/>
              <w:rPr>
                <w:sz w:val="21"/>
                <w:szCs w:val="21"/>
                <w:lang w:val="en-GB"/>
              </w:rPr>
            </w:pPr>
            <w:r w:rsidRPr="00D30179">
              <w:rPr>
                <w:sz w:val="21"/>
                <w:szCs w:val="21"/>
                <w:lang w:val="en-GB"/>
              </w:rPr>
              <w:t>VAŠKOVÁ, H.,</w:t>
            </w:r>
            <w:r w:rsidRPr="00D30179">
              <w:rPr>
                <w:b/>
                <w:sz w:val="21"/>
                <w:szCs w:val="21"/>
                <w:lang w:val="en-GB"/>
              </w:rPr>
              <w:t xml:space="preserve"> BUČKOVÁ, M. (45%)</w:t>
            </w:r>
            <w:r w:rsidRPr="00D30179">
              <w:rPr>
                <w:sz w:val="21"/>
                <w:szCs w:val="21"/>
                <w:lang w:val="en-GB"/>
              </w:rPr>
              <w:t>,</w:t>
            </w:r>
            <w:r w:rsidRPr="00D30179">
              <w:rPr>
                <w:b/>
                <w:sz w:val="21"/>
                <w:szCs w:val="21"/>
                <w:lang w:val="en-GB"/>
              </w:rPr>
              <w:t xml:space="preserve"> </w:t>
            </w:r>
            <w:r w:rsidRPr="00D30179">
              <w:rPr>
                <w:sz w:val="21"/>
                <w:szCs w:val="21"/>
                <w:lang w:val="en-GB"/>
              </w:rPr>
              <w:t xml:space="preserve">ZÁLEŠÁKOVÁ, L.: Spectroscopic analysis of milk fat and its mathematical evaluation. </w:t>
            </w:r>
            <w:r w:rsidRPr="00D30179">
              <w:rPr>
                <w:i/>
                <w:sz w:val="21"/>
                <w:szCs w:val="21"/>
                <w:lang w:val="en-GB"/>
              </w:rPr>
              <w:t>International Journal of Biology and Biomedical Engineering</w:t>
            </w:r>
            <w:r w:rsidRPr="00D30179">
              <w:rPr>
                <w:sz w:val="21"/>
                <w:szCs w:val="21"/>
                <w:lang w:val="en-GB"/>
              </w:rPr>
              <w:t xml:space="preserve"> 10(1), 168-175, </w:t>
            </w:r>
            <w:r w:rsidRPr="00D30179">
              <w:rPr>
                <w:b/>
                <w:sz w:val="21"/>
                <w:szCs w:val="21"/>
                <w:lang w:val="en-GB"/>
              </w:rPr>
              <w:t>2016</w:t>
            </w:r>
            <w:r w:rsidRPr="00D30179">
              <w:rPr>
                <w:sz w:val="21"/>
                <w:szCs w:val="21"/>
                <w:lang w:val="en-GB"/>
              </w:rPr>
              <w:t xml:space="preserve">. </w:t>
            </w:r>
          </w:p>
          <w:p w14:paraId="1DF24535" w14:textId="77777777" w:rsidR="0053707C" w:rsidRPr="00D30179" w:rsidRDefault="0053707C" w:rsidP="00D30179">
            <w:pPr>
              <w:tabs>
                <w:tab w:val="left" w:pos="567"/>
              </w:tabs>
              <w:spacing w:before="120" w:after="120"/>
              <w:jc w:val="both"/>
              <w:rPr>
                <w:sz w:val="21"/>
                <w:szCs w:val="21"/>
                <w:lang w:val="en-GB"/>
              </w:rPr>
            </w:pPr>
            <w:r w:rsidRPr="00D30179">
              <w:rPr>
                <w:sz w:val="21"/>
                <w:szCs w:val="21"/>
                <w:lang w:val="en-GB"/>
              </w:rPr>
              <w:t>VAŠKOVÁ, H.,</w:t>
            </w:r>
            <w:r w:rsidRPr="00D30179">
              <w:rPr>
                <w:b/>
                <w:sz w:val="21"/>
                <w:szCs w:val="21"/>
                <w:lang w:val="en-GB"/>
              </w:rPr>
              <w:t xml:space="preserve"> BUČKOVÁ, </w:t>
            </w:r>
            <w:proofErr w:type="gramStart"/>
            <w:r w:rsidRPr="00D30179">
              <w:rPr>
                <w:b/>
                <w:sz w:val="21"/>
                <w:szCs w:val="21"/>
                <w:lang w:val="en-GB"/>
              </w:rPr>
              <w:t>M</w:t>
            </w:r>
            <w:proofErr w:type="gramEnd"/>
            <w:r w:rsidRPr="00D30179">
              <w:rPr>
                <w:b/>
                <w:sz w:val="21"/>
                <w:szCs w:val="21"/>
                <w:lang w:val="en-GB"/>
              </w:rPr>
              <w:t>. (40%)</w:t>
            </w:r>
            <w:r w:rsidRPr="00D30179">
              <w:rPr>
                <w:sz w:val="21"/>
                <w:szCs w:val="21"/>
                <w:lang w:val="en-GB"/>
              </w:rPr>
              <w:t>:</w:t>
            </w:r>
            <w:r w:rsidRPr="00D30179">
              <w:rPr>
                <w:b/>
                <w:sz w:val="21"/>
                <w:szCs w:val="21"/>
                <w:lang w:val="en-GB"/>
              </w:rPr>
              <w:t xml:space="preserve"> </w:t>
            </w:r>
            <w:r w:rsidRPr="00D30179">
              <w:rPr>
                <w:sz w:val="21"/>
                <w:szCs w:val="21"/>
                <w:lang w:val="en-GB"/>
              </w:rPr>
              <w:t xml:space="preserve">Thermal degradation of vegetable oils: spectroscopic measurement and analysis. </w:t>
            </w:r>
            <w:r w:rsidRPr="00D30179">
              <w:rPr>
                <w:i/>
                <w:sz w:val="21"/>
                <w:szCs w:val="21"/>
                <w:lang w:val="en-GB"/>
              </w:rPr>
              <w:t>Procedia Engineering</w:t>
            </w:r>
            <w:r w:rsidRPr="00D30179">
              <w:rPr>
                <w:sz w:val="21"/>
                <w:szCs w:val="21"/>
                <w:lang w:val="en-GB"/>
              </w:rPr>
              <w:t xml:space="preserve"> 100, 630-635, </w:t>
            </w:r>
            <w:r w:rsidRPr="00D30179">
              <w:rPr>
                <w:b/>
                <w:sz w:val="21"/>
                <w:szCs w:val="21"/>
                <w:lang w:val="en-GB"/>
              </w:rPr>
              <w:t>2015</w:t>
            </w:r>
            <w:r w:rsidRPr="00D30179">
              <w:rPr>
                <w:sz w:val="21"/>
                <w:szCs w:val="21"/>
                <w:lang w:val="en-GB"/>
              </w:rPr>
              <w:t xml:space="preserve">. </w:t>
            </w:r>
          </w:p>
          <w:p w14:paraId="7255B401" w14:textId="77777777" w:rsidR="0053707C" w:rsidRPr="00D30179" w:rsidRDefault="0053707C" w:rsidP="00D30179">
            <w:pPr>
              <w:tabs>
                <w:tab w:val="left" w:pos="567"/>
              </w:tabs>
              <w:spacing w:before="120" w:after="120"/>
              <w:jc w:val="both"/>
              <w:rPr>
                <w:b/>
                <w:sz w:val="21"/>
                <w:szCs w:val="21"/>
                <w:lang w:val="en-GB"/>
              </w:rPr>
            </w:pPr>
            <w:r w:rsidRPr="00D30179">
              <w:rPr>
                <w:caps/>
                <w:sz w:val="21"/>
                <w:szCs w:val="21"/>
              </w:rPr>
              <w:t xml:space="preserve">Vašková, H., </w:t>
            </w:r>
            <w:r w:rsidRPr="00D30179">
              <w:rPr>
                <w:b/>
                <w:caps/>
                <w:sz w:val="21"/>
                <w:szCs w:val="21"/>
              </w:rPr>
              <w:t>Bučková, M.</w:t>
            </w:r>
            <w:r w:rsidRPr="00D30179">
              <w:rPr>
                <w:caps/>
                <w:sz w:val="21"/>
                <w:szCs w:val="21"/>
              </w:rPr>
              <w:t xml:space="preserve"> </w:t>
            </w:r>
            <w:r w:rsidRPr="00D30179">
              <w:rPr>
                <w:b/>
                <w:caps/>
                <w:sz w:val="21"/>
                <w:szCs w:val="21"/>
              </w:rPr>
              <w:t>(50%)</w:t>
            </w:r>
            <w:r w:rsidRPr="00D30179">
              <w:rPr>
                <w:caps/>
                <w:sz w:val="21"/>
                <w:szCs w:val="21"/>
              </w:rPr>
              <w:t>:</w:t>
            </w:r>
            <w:r w:rsidRPr="00D30179">
              <w:rPr>
                <w:sz w:val="21"/>
                <w:szCs w:val="21"/>
              </w:rPr>
              <w:t xml:space="preserve"> Spectroscopic measurement and analysis of fat in milk. </w:t>
            </w:r>
            <w:r w:rsidRPr="00D30179">
              <w:rPr>
                <w:i/>
                <w:sz w:val="21"/>
                <w:szCs w:val="21"/>
              </w:rPr>
              <w:t>Annals of DAAM International for 2015</w:t>
            </w:r>
            <w:r w:rsidRPr="00D30179">
              <w:rPr>
                <w:sz w:val="21"/>
                <w:szCs w:val="21"/>
              </w:rPr>
              <w:t xml:space="preserve"> 26, 1-6, </w:t>
            </w:r>
            <w:r w:rsidRPr="00D30179">
              <w:rPr>
                <w:b/>
                <w:sz w:val="21"/>
                <w:szCs w:val="21"/>
              </w:rPr>
              <w:t>2015</w:t>
            </w:r>
            <w:r w:rsidRPr="00D30179">
              <w:rPr>
                <w:sz w:val="21"/>
                <w:szCs w:val="21"/>
              </w:rPr>
              <w:t xml:space="preserve">. </w:t>
            </w:r>
          </w:p>
          <w:p w14:paraId="5CE77B94" w14:textId="2191A657" w:rsidR="0053707C" w:rsidRDefault="0053707C" w:rsidP="00EA1501">
            <w:pPr>
              <w:tabs>
                <w:tab w:val="left" w:pos="567"/>
              </w:tabs>
              <w:spacing w:before="120" w:after="120"/>
              <w:jc w:val="both"/>
              <w:rPr>
                <w:b/>
              </w:rPr>
            </w:pPr>
            <w:r w:rsidRPr="00D30179">
              <w:rPr>
                <w:b/>
                <w:sz w:val="21"/>
                <w:szCs w:val="21"/>
                <w:lang w:val="en-GB"/>
              </w:rPr>
              <w:t>BUČKOVÁ, M. (40%)</w:t>
            </w:r>
            <w:r w:rsidRPr="00D30179">
              <w:rPr>
                <w:sz w:val="21"/>
                <w:szCs w:val="21"/>
                <w:lang w:val="en-GB"/>
              </w:rPr>
              <w:t>,</w:t>
            </w:r>
            <w:r w:rsidRPr="00D30179">
              <w:rPr>
                <w:b/>
                <w:sz w:val="21"/>
                <w:szCs w:val="21"/>
                <w:lang w:val="en-GB"/>
              </w:rPr>
              <w:t xml:space="preserve"> </w:t>
            </w:r>
            <w:r w:rsidRPr="00D30179">
              <w:rPr>
                <w:sz w:val="21"/>
                <w:szCs w:val="21"/>
                <w:lang w:val="en-GB"/>
              </w:rPr>
              <w:t xml:space="preserve">VAŠKOVÁ, H., TOBOLOVÁ, M., KŘESÁLEK, V.: Spectroscopic screening of degradation process in edible oils and its mathematical evaluation. </w:t>
            </w:r>
            <w:r w:rsidRPr="00D30179">
              <w:rPr>
                <w:i/>
                <w:sz w:val="21"/>
                <w:szCs w:val="21"/>
                <w:lang w:val="en-GB"/>
              </w:rPr>
              <w:t>International Journal of Mathematical Models and Methods in Applied Sciences</w:t>
            </w:r>
            <w:r w:rsidRPr="00D30179">
              <w:rPr>
                <w:sz w:val="21"/>
                <w:szCs w:val="21"/>
                <w:lang w:val="en-GB"/>
              </w:rPr>
              <w:t xml:space="preserve"> 8(1), 319-328, </w:t>
            </w:r>
            <w:r w:rsidRPr="00D30179">
              <w:rPr>
                <w:b/>
                <w:sz w:val="21"/>
                <w:szCs w:val="21"/>
                <w:lang w:val="en-GB"/>
              </w:rPr>
              <w:t>2014</w:t>
            </w:r>
            <w:r w:rsidRPr="00D30179">
              <w:rPr>
                <w:sz w:val="21"/>
                <w:szCs w:val="21"/>
                <w:lang w:val="en-GB"/>
              </w:rPr>
              <w:t xml:space="preserve">. </w:t>
            </w:r>
          </w:p>
        </w:tc>
      </w:tr>
      <w:tr w:rsidR="0053707C" w14:paraId="671EF9C4" w14:textId="77777777" w:rsidTr="0053707C">
        <w:trPr>
          <w:trHeight w:val="218"/>
        </w:trPr>
        <w:tc>
          <w:tcPr>
            <w:tcW w:w="10237" w:type="dxa"/>
            <w:gridSpan w:val="11"/>
            <w:shd w:val="clear" w:color="auto" w:fill="F7CAAC"/>
          </w:tcPr>
          <w:p w14:paraId="491C8B76" w14:textId="77777777" w:rsidR="0053707C" w:rsidRDefault="0053707C" w:rsidP="0053707C">
            <w:pPr>
              <w:rPr>
                <w:b/>
              </w:rPr>
            </w:pPr>
            <w:r>
              <w:rPr>
                <w:b/>
              </w:rPr>
              <w:t>Působení v zahraničí</w:t>
            </w:r>
          </w:p>
        </w:tc>
      </w:tr>
      <w:tr w:rsidR="0053707C" w14:paraId="367866F9" w14:textId="77777777" w:rsidTr="0053707C">
        <w:trPr>
          <w:trHeight w:val="328"/>
        </w:trPr>
        <w:tc>
          <w:tcPr>
            <w:tcW w:w="10237" w:type="dxa"/>
            <w:gridSpan w:val="11"/>
          </w:tcPr>
          <w:p w14:paraId="2A60D47B" w14:textId="77777777" w:rsidR="0053707C" w:rsidRDefault="0053707C" w:rsidP="0053707C">
            <w:pPr>
              <w:rPr>
                <w:b/>
              </w:rPr>
            </w:pPr>
            <w:r>
              <w:t>---</w:t>
            </w:r>
          </w:p>
          <w:p w14:paraId="5FC44B52" w14:textId="77777777" w:rsidR="0053707C" w:rsidRDefault="0053707C" w:rsidP="0053707C">
            <w:pPr>
              <w:rPr>
                <w:b/>
              </w:rPr>
            </w:pPr>
          </w:p>
          <w:p w14:paraId="088A846D" w14:textId="77777777" w:rsidR="0053707C" w:rsidRDefault="0053707C" w:rsidP="0053707C">
            <w:pPr>
              <w:rPr>
                <w:b/>
              </w:rPr>
            </w:pPr>
          </w:p>
          <w:p w14:paraId="4506F1D6" w14:textId="77777777" w:rsidR="0053707C" w:rsidRDefault="0053707C" w:rsidP="0053707C">
            <w:pPr>
              <w:rPr>
                <w:b/>
              </w:rPr>
            </w:pPr>
          </w:p>
        </w:tc>
      </w:tr>
      <w:tr w:rsidR="0053707C" w14:paraId="17D797EF" w14:textId="77777777" w:rsidTr="0053707C">
        <w:trPr>
          <w:cantSplit/>
          <w:trHeight w:val="470"/>
        </w:trPr>
        <w:tc>
          <w:tcPr>
            <w:tcW w:w="2497" w:type="dxa"/>
            <w:shd w:val="clear" w:color="auto" w:fill="F7CAAC"/>
          </w:tcPr>
          <w:p w14:paraId="44133C31" w14:textId="77777777" w:rsidR="0053707C" w:rsidRDefault="0053707C" w:rsidP="0053707C">
            <w:pPr>
              <w:jc w:val="both"/>
              <w:rPr>
                <w:b/>
              </w:rPr>
            </w:pPr>
            <w:r>
              <w:rPr>
                <w:b/>
              </w:rPr>
              <w:t xml:space="preserve">Podpis </w:t>
            </w:r>
          </w:p>
        </w:tc>
        <w:tc>
          <w:tcPr>
            <w:tcW w:w="4557" w:type="dxa"/>
            <w:gridSpan w:val="5"/>
          </w:tcPr>
          <w:p w14:paraId="30F9068F" w14:textId="77777777" w:rsidR="0053707C" w:rsidRDefault="0053707C" w:rsidP="0053707C">
            <w:pPr>
              <w:jc w:val="both"/>
            </w:pPr>
          </w:p>
        </w:tc>
        <w:tc>
          <w:tcPr>
            <w:tcW w:w="794" w:type="dxa"/>
            <w:gridSpan w:val="2"/>
            <w:shd w:val="clear" w:color="auto" w:fill="F7CAAC"/>
          </w:tcPr>
          <w:p w14:paraId="5C7D5EDC" w14:textId="77777777" w:rsidR="0053707C" w:rsidRDefault="0053707C" w:rsidP="0053707C">
            <w:pPr>
              <w:jc w:val="both"/>
            </w:pPr>
            <w:r>
              <w:rPr>
                <w:b/>
              </w:rPr>
              <w:t>datum</w:t>
            </w:r>
          </w:p>
        </w:tc>
        <w:tc>
          <w:tcPr>
            <w:tcW w:w="2389" w:type="dxa"/>
            <w:gridSpan w:val="3"/>
          </w:tcPr>
          <w:p w14:paraId="50ACFFA1" w14:textId="77777777" w:rsidR="0053707C" w:rsidRDefault="0053707C" w:rsidP="0053707C">
            <w:pPr>
              <w:jc w:val="both"/>
            </w:pPr>
          </w:p>
        </w:tc>
      </w:tr>
      <w:tr w:rsidR="0053707C" w14:paraId="3F244FB3" w14:textId="77777777" w:rsidTr="0053707C">
        <w:tc>
          <w:tcPr>
            <w:tcW w:w="10237" w:type="dxa"/>
            <w:gridSpan w:val="11"/>
            <w:tcBorders>
              <w:bottom w:val="double" w:sz="4" w:space="0" w:color="auto"/>
            </w:tcBorders>
            <w:shd w:val="clear" w:color="auto" w:fill="BDD6EE"/>
          </w:tcPr>
          <w:p w14:paraId="44EC7A80" w14:textId="77777777" w:rsidR="0053707C" w:rsidRDefault="0053707C" w:rsidP="0053707C">
            <w:pPr>
              <w:jc w:val="both"/>
              <w:rPr>
                <w:b/>
                <w:sz w:val="28"/>
              </w:rPr>
            </w:pPr>
            <w:r>
              <w:rPr>
                <w:b/>
                <w:sz w:val="28"/>
              </w:rPr>
              <w:lastRenderedPageBreak/>
              <w:t>C-I – Personální zabezpečení</w:t>
            </w:r>
          </w:p>
        </w:tc>
      </w:tr>
      <w:tr w:rsidR="0053707C" w14:paraId="2DD77A95" w14:textId="77777777" w:rsidTr="0053707C">
        <w:tc>
          <w:tcPr>
            <w:tcW w:w="2497" w:type="dxa"/>
            <w:tcBorders>
              <w:top w:val="double" w:sz="4" w:space="0" w:color="auto"/>
            </w:tcBorders>
            <w:shd w:val="clear" w:color="auto" w:fill="F7CAAC"/>
          </w:tcPr>
          <w:p w14:paraId="6F125FA4" w14:textId="77777777" w:rsidR="0053707C" w:rsidRDefault="0053707C" w:rsidP="0053707C">
            <w:pPr>
              <w:jc w:val="both"/>
              <w:rPr>
                <w:b/>
              </w:rPr>
            </w:pPr>
            <w:r>
              <w:rPr>
                <w:b/>
              </w:rPr>
              <w:t>Vysoká škola</w:t>
            </w:r>
          </w:p>
        </w:tc>
        <w:tc>
          <w:tcPr>
            <w:tcW w:w="7740" w:type="dxa"/>
            <w:gridSpan w:val="10"/>
          </w:tcPr>
          <w:p w14:paraId="2EEBF9B6" w14:textId="77777777" w:rsidR="0053707C" w:rsidRPr="00A405B4" w:rsidRDefault="0053707C" w:rsidP="0053707C">
            <w:pPr>
              <w:jc w:val="both"/>
            </w:pPr>
            <w:r w:rsidRPr="00A405B4">
              <w:t>Univerzita Tomáše Bati ve Zlíně</w:t>
            </w:r>
          </w:p>
        </w:tc>
      </w:tr>
      <w:tr w:rsidR="0053707C" w14:paraId="60C34503" w14:textId="77777777" w:rsidTr="0053707C">
        <w:tc>
          <w:tcPr>
            <w:tcW w:w="2497" w:type="dxa"/>
            <w:shd w:val="clear" w:color="auto" w:fill="F7CAAC"/>
          </w:tcPr>
          <w:p w14:paraId="3E867A33" w14:textId="77777777" w:rsidR="0053707C" w:rsidRDefault="0053707C" w:rsidP="0053707C">
            <w:pPr>
              <w:jc w:val="both"/>
              <w:rPr>
                <w:b/>
              </w:rPr>
            </w:pPr>
            <w:r>
              <w:rPr>
                <w:b/>
              </w:rPr>
              <w:t>Součást vysoké školy</w:t>
            </w:r>
          </w:p>
        </w:tc>
        <w:tc>
          <w:tcPr>
            <w:tcW w:w="7740" w:type="dxa"/>
            <w:gridSpan w:val="10"/>
          </w:tcPr>
          <w:p w14:paraId="480AC8B9" w14:textId="77777777" w:rsidR="0053707C" w:rsidRPr="00A405B4" w:rsidRDefault="0053707C" w:rsidP="0053707C">
            <w:pPr>
              <w:jc w:val="both"/>
            </w:pPr>
            <w:r w:rsidRPr="00A405B4">
              <w:t>Fakulta technologická</w:t>
            </w:r>
          </w:p>
        </w:tc>
      </w:tr>
      <w:tr w:rsidR="0053707C" w14:paraId="31A86DCE" w14:textId="77777777" w:rsidTr="0053707C">
        <w:tc>
          <w:tcPr>
            <w:tcW w:w="2497" w:type="dxa"/>
            <w:shd w:val="clear" w:color="auto" w:fill="F7CAAC"/>
          </w:tcPr>
          <w:p w14:paraId="3E3B5BD5" w14:textId="77777777" w:rsidR="0053707C" w:rsidRDefault="0053707C" w:rsidP="0053707C">
            <w:pPr>
              <w:jc w:val="both"/>
              <w:rPr>
                <w:b/>
              </w:rPr>
            </w:pPr>
            <w:r>
              <w:rPr>
                <w:b/>
              </w:rPr>
              <w:t>Název studijního programu</w:t>
            </w:r>
          </w:p>
        </w:tc>
        <w:tc>
          <w:tcPr>
            <w:tcW w:w="7740" w:type="dxa"/>
            <w:gridSpan w:val="10"/>
          </w:tcPr>
          <w:p w14:paraId="063EC8C2" w14:textId="0FB69E88" w:rsidR="0053707C" w:rsidRDefault="0053707C" w:rsidP="0053707C">
            <w:pPr>
              <w:jc w:val="both"/>
            </w:pPr>
            <w:r>
              <w:t>Biotechnologie</w:t>
            </w:r>
            <w:ins w:id="613" w:author="Frantisek Bunka" w:date="2018-05-31T18:08:00Z">
              <w:r w:rsidR="00DE60EF">
                <w:t xml:space="preserve"> / Biotechnology</w:t>
              </w:r>
            </w:ins>
          </w:p>
        </w:tc>
      </w:tr>
      <w:tr w:rsidR="0053707C" w14:paraId="26146A29" w14:textId="77777777" w:rsidTr="0053707C">
        <w:tc>
          <w:tcPr>
            <w:tcW w:w="2497" w:type="dxa"/>
            <w:shd w:val="clear" w:color="auto" w:fill="F7CAAC"/>
          </w:tcPr>
          <w:p w14:paraId="25893B93" w14:textId="77777777" w:rsidR="0053707C" w:rsidRDefault="0053707C" w:rsidP="0053707C">
            <w:pPr>
              <w:jc w:val="both"/>
              <w:rPr>
                <w:b/>
              </w:rPr>
            </w:pPr>
            <w:r>
              <w:rPr>
                <w:b/>
              </w:rPr>
              <w:t>Jméno a příjmení</w:t>
            </w:r>
          </w:p>
        </w:tc>
        <w:tc>
          <w:tcPr>
            <w:tcW w:w="4557" w:type="dxa"/>
            <w:gridSpan w:val="5"/>
          </w:tcPr>
          <w:p w14:paraId="1CBF31AC" w14:textId="77777777" w:rsidR="0053707C" w:rsidRPr="00293D5D" w:rsidRDefault="0053707C" w:rsidP="0053707C">
            <w:pPr>
              <w:jc w:val="both"/>
              <w:rPr>
                <w:b/>
              </w:rPr>
            </w:pPr>
            <w:bookmarkStart w:id="614" w:name="Buňka"/>
            <w:bookmarkEnd w:id="614"/>
            <w:r w:rsidRPr="00293D5D">
              <w:rPr>
                <w:b/>
              </w:rPr>
              <w:t>František Buňka</w:t>
            </w:r>
          </w:p>
        </w:tc>
        <w:tc>
          <w:tcPr>
            <w:tcW w:w="772" w:type="dxa"/>
            <w:shd w:val="clear" w:color="auto" w:fill="F7CAAC"/>
          </w:tcPr>
          <w:p w14:paraId="6DE160F5" w14:textId="77777777" w:rsidR="0053707C" w:rsidRDefault="0053707C" w:rsidP="0053707C">
            <w:pPr>
              <w:jc w:val="both"/>
              <w:rPr>
                <w:b/>
              </w:rPr>
            </w:pPr>
            <w:r>
              <w:rPr>
                <w:b/>
              </w:rPr>
              <w:t>Tituly</w:t>
            </w:r>
          </w:p>
        </w:tc>
        <w:tc>
          <w:tcPr>
            <w:tcW w:w="2411" w:type="dxa"/>
            <w:gridSpan w:val="4"/>
          </w:tcPr>
          <w:p w14:paraId="7A519029" w14:textId="77777777" w:rsidR="0053707C" w:rsidRDefault="0053707C" w:rsidP="0053707C">
            <w:pPr>
              <w:jc w:val="both"/>
            </w:pPr>
            <w:r>
              <w:t xml:space="preserve">doc. Ing., Ph.D. </w:t>
            </w:r>
          </w:p>
        </w:tc>
      </w:tr>
      <w:tr w:rsidR="0053707C" w14:paraId="7C77A244" w14:textId="77777777" w:rsidTr="0053707C">
        <w:tc>
          <w:tcPr>
            <w:tcW w:w="2497" w:type="dxa"/>
            <w:shd w:val="clear" w:color="auto" w:fill="F7CAAC"/>
          </w:tcPr>
          <w:p w14:paraId="783964B5" w14:textId="77777777" w:rsidR="0053707C" w:rsidRDefault="0053707C" w:rsidP="0053707C">
            <w:pPr>
              <w:jc w:val="both"/>
              <w:rPr>
                <w:b/>
              </w:rPr>
            </w:pPr>
            <w:r>
              <w:rPr>
                <w:b/>
              </w:rPr>
              <w:t>Rok narození</w:t>
            </w:r>
          </w:p>
        </w:tc>
        <w:tc>
          <w:tcPr>
            <w:tcW w:w="839" w:type="dxa"/>
          </w:tcPr>
          <w:p w14:paraId="4CD96E56" w14:textId="77777777" w:rsidR="0053707C" w:rsidRDefault="0053707C" w:rsidP="0053707C">
            <w:pPr>
              <w:jc w:val="both"/>
            </w:pPr>
            <w:r>
              <w:t>1978</w:t>
            </w:r>
          </w:p>
        </w:tc>
        <w:tc>
          <w:tcPr>
            <w:tcW w:w="1724" w:type="dxa"/>
            <w:shd w:val="clear" w:color="auto" w:fill="F7CAAC"/>
          </w:tcPr>
          <w:p w14:paraId="4C6AB960" w14:textId="77777777" w:rsidR="0053707C" w:rsidRDefault="0053707C" w:rsidP="0053707C">
            <w:pPr>
              <w:jc w:val="both"/>
              <w:rPr>
                <w:b/>
              </w:rPr>
            </w:pPr>
            <w:r>
              <w:rPr>
                <w:b/>
              </w:rPr>
              <w:t>typ vztahu k VŠ</w:t>
            </w:r>
          </w:p>
        </w:tc>
        <w:tc>
          <w:tcPr>
            <w:tcW w:w="997" w:type="dxa"/>
            <w:gridSpan w:val="2"/>
          </w:tcPr>
          <w:p w14:paraId="35567370" w14:textId="77777777" w:rsidR="0053707C" w:rsidRPr="005B3BDD" w:rsidRDefault="0053707C" w:rsidP="0053707C">
            <w:pPr>
              <w:jc w:val="both"/>
            </w:pPr>
            <w:r w:rsidRPr="005B3BDD">
              <w:t>pp.</w:t>
            </w:r>
          </w:p>
        </w:tc>
        <w:tc>
          <w:tcPr>
            <w:tcW w:w="997" w:type="dxa"/>
            <w:shd w:val="clear" w:color="auto" w:fill="F7CAAC"/>
          </w:tcPr>
          <w:p w14:paraId="5097682D" w14:textId="77777777" w:rsidR="0053707C" w:rsidRPr="005B3BDD" w:rsidRDefault="0053707C" w:rsidP="0053707C">
            <w:pPr>
              <w:jc w:val="both"/>
              <w:rPr>
                <w:b/>
              </w:rPr>
            </w:pPr>
            <w:r w:rsidRPr="005B3BDD">
              <w:rPr>
                <w:b/>
              </w:rPr>
              <w:t>rozsah</w:t>
            </w:r>
          </w:p>
        </w:tc>
        <w:tc>
          <w:tcPr>
            <w:tcW w:w="772" w:type="dxa"/>
          </w:tcPr>
          <w:p w14:paraId="5B84740B" w14:textId="77777777" w:rsidR="0053707C" w:rsidRPr="005B3BDD" w:rsidRDefault="0053707C" w:rsidP="0053707C">
            <w:pPr>
              <w:jc w:val="both"/>
            </w:pPr>
            <w:r w:rsidRPr="005B3BDD">
              <w:t>40</w:t>
            </w:r>
          </w:p>
        </w:tc>
        <w:tc>
          <w:tcPr>
            <w:tcW w:w="683" w:type="dxa"/>
            <w:gridSpan w:val="2"/>
            <w:shd w:val="clear" w:color="auto" w:fill="F7CAAC"/>
          </w:tcPr>
          <w:p w14:paraId="0364A0D8" w14:textId="77777777" w:rsidR="0053707C" w:rsidRPr="005B3BDD" w:rsidRDefault="0053707C" w:rsidP="0053707C">
            <w:pPr>
              <w:jc w:val="both"/>
              <w:rPr>
                <w:b/>
              </w:rPr>
            </w:pPr>
            <w:r w:rsidRPr="005B3BDD">
              <w:rPr>
                <w:b/>
              </w:rPr>
              <w:t>do kdy</w:t>
            </w:r>
          </w:p>
        </w:tc>
        <w:tc>
          <w:tcPr>
            <w:tcW w:w="1728" w:type="dxa"/>
            <w:gridSpan w:val="2"/>
          </w:tcPr>
          <w:p w14:paraId="467B1F96" w14:textId="77777777" w:rsidR="0053707C" w:rsidRPr="005B3BDD" w:rsidRDefault="0053707C" w:rsidP="0053707C">
            <w:pPr>
              <w:jc w:val="both"/>
            </w:pPr>
            <w:r w:rsidRPr="005B3BDD">
              <w:t>N</w:t>
            </w:r>
          </w:p>
        </w:tc>
      </w:tr>
      <w:tr w:rsidR="0053707C" w14:paraId="0DE37128" w14:textId="77777777" w:rsidTr="0053707C">
        <w:tc>
          <w:tcPr>
            <w:tcW w:w="5060" w:type="dxa"/>
            <w:gridSpan w:val="3"/>
            <w:shd w:val="clear" w:color="auto" w:fill="F7CAAC"/>
          </w:tcPr>
          <w:p w14:paraId="149916AC" w14:textId="77777777" w:rsidR="0053707C" w:rsidRDefault="0053707C" w:rsidP="0053707C">
            <w:pPr>
              <w:jc w:val="both"/>
              <w:rPr>
                <w:b/>
              </w:rPr>
            </w:pPr>
            <w:r>
              <w:rPr>
                <w:b/>
              </w:rPr>
              <w:t>Typ vztahu na součásti VŠ, která uskutečňuje st. program</w:t>
            </w:r>
          </w:p>
        </w:tc>
        <w:tc>
          <w:tcPr>
            <w:tcW w:w="997" w:type="dxa"/>
            <w:gridSpan w:val="2"/>
          </w:tcPr>
          <w:p w14:paraId="500783A6" w14:textId="77777777" w:rsidR="0053707C" w:rsidRDefault="0053707C" w:rsidP="0053707C">
            <w:pPr>
              <w:jc w:val="both"/>
            </w:pPr>
            <w:r>
              <w:t>---</w:t>
            </w:r>
          </w:p>
        </w:tc>
        <w:tc>
          <w:tcPr>
            <w:tcW w:w="997" w:type="dxa"/>
            <w:shd w:val="clear" w:color="auto" w:fill="F7CAAC"/>
          </w:tcPr>
          <w:p w14:paraId="4B5255DD" w14:textId="77777777" w:rsidR="0053707C" w:rsidRDefault="0053707C" w:rsidP="0053707C">
            <w:pPr>
              <w:jc w:val="both"/>
              <w:rPr>
                <w:b/>
              </w:rPr>
            </w:pPr>
            <w:r>
              <w:rPr>
                <w:b/>
              </w:rPr>
              <w:t>rozsah</w:t>
            </w:r>
          </w:p>
        </w:tc>
        <w:tc>
          <w:tcPr>
            <w:tcW w:w="772" w:type="dxa"/>
          </w:tcPr>
          <w:p w14:paraId="30B4E1F8" w14:textId="77777777" w:rsidR="0053707C" w:rsidRDefault="0053707C" w:rsidP="0053707C">
            <w:pPr>
              <w:jc w:val="both"/>
            </w:pPr>
            <w:r>
              <w:t>---</w:t>
            </w:r>
          </w:p>
        </w:tc>
        <w:tc>
          <w:tcPr>
            <w:tcW w:w="683" w:type="dxa"/>
            <w:gridSpan w:val="2"/>
            <w:shd w:val="clear" w:color="auto" w:fill="F7CAAC"/>
          </w:tcPr>
          <w:p w14:paraId="264DA30A" w14:textId="77777777" w:rsidR="0053707C" w:rsidRDefault="0053707C" w:rsidP="0053707C">
            <w:pPr>
              <w:jc w:val="both"/>
              <w:rPr>
                <w:b/>
              </w:rPr>
            </w:pPr>
            <w:r>
              <w:rPr>
                <w:b/>
              </w:rPr>
              <w:t>do kdy</w:t>
            </w:r>
          </w:p>
        </w:tc>
        <w:tc>
          <w:tcPr>
            <w:tcW w:w="1728" w:type="dxa"/>
            <w:gridSpan w:val="2"/>
          </w:tcPr>
          <w:p w14:paraId="0B74761A" w14:textId="77777777" w:rsidR="0053707C" w:rsidRPr="00C32277" w:rsidRDefault="0053707C" w:rsidP="0053707C">
            <w:pPr>
              <w:jc w:val="both"/>
              <w:rPr>
                <w:highlight w:val="green"/>
              </w:rPr>
            </w:pPr>
            <w:r w:rsidRPr="00C53C43">
              <w:t>---</w:t>
            </w:r>
          </w:p>
        </w:tc>
      </w:tr>
      <w:tr w:rsidR="0053707C" w14:paraId="710091F4" w14:textId="77777777" w:rsidTr="0053707C">
        <w:tc>
          <w:tcPr>
            <w:tcW w:w="6057" w:type="dxa"/>
            <w:gridSpan w:val="5"/>
            <w:shd w:val="clear" w:color="auto" w:fill="F7CAAC"/>
          </w:tcPr>
          <w:p w14:paraId="6978B75D" w14:textId="77777777" w:rsidR="0053707C" w:rsidRDefault="0053707C" w:rsidP="0053707C">
            <w:pPr>
              <w:jc w:val="both"/>
            </w:pPr>
            <w:r>
              <w:rPr>
                <w:b/>
              </w:rPr>
              <w:t>Další současná působení jako akademický pracovník na jiných VŠ</w:t>
            </w:r>
          </w:p>
        </w:tc>
        <w:tc>
          <w:tcPr>
            <w:tcW w:w="1769" w:type="dxa"/>
            <w:gridSpan w:val="2"/>
            <w:shd w:val="clear" w:color="auto" w:fill="F7CAAC"/>
          </w:tcPr>
          <w:p w14:paraId="571F4E97" w14:textId="77777777" w:rsidR="0053707C" w:rsidRDefault="0053707C" w:rsidP="0053707C">
            <w:pPr>
              <w:jc w:val="both"/>
              <w:rPr>
                <w:b/>
              </w:rPr>
            </w:pPr>
            <w:r>
              <w:rPr>
                <w:b/>
              </w:rPr>
              <w:t xml:space="preserve">typ prac. </w:t>
            </w:r>
            <w:proofErr w:type="gramStart"/>
            <w:r>
              <w:rPr>
                <w:b/>
              </w:rPr>
              <w:t>vztahu</w:t>
            </w:r>
            <w:proofErr w:type="gramEnd"/>
          </w:p>
        </w:tc>
        <w:tc>
          <w:tcPr>
            <w:tcW w:w="2411" w:type="dxa"/>
            <w:gridSpan w:val="4"/>
            <w:shd w:val="clear" w:color="auto" w:fill="F7CAAC"/>
          </w:tcPr>
          <w:p w14:paraId="6716CE98" w14:textId="77777777" w:rsidR="0053707C" w:rsidRDefault="0053707C" w:rsidP="0053707C">
            <w:pPr>
              <w:jc w:val="both"/>
              <w:rPr>
                <w:b/>
              </w:rPr>
            </w:pPr>
            <w:r>
              <w:rPr>
                <w:b/>
              </w:rPr>
              <w:t>rozsah</w:t>
            </w:r>
          </w:p>
        </w:tc>
      </w:tr>
      <w:tr w:rsidR="0053707C" w14:paraId="1CD0FA4E" w14:textId="77777777" w:rsidTr="0053707C">
        <w:tc>
          <w:tcPr>
            <w:tcW w:w="6057" w:type="dxa"/>
            <w:gridSpan w:val="5"/>
          </w:tcPr>
          <w:p w14:paraId="3DEC3DB2" w14:textId="77777777" w:rsidR="0053707C" w:rsidRDefault="0053707C" w:rsidP="0053707C">
            <w:pPr>
              <w:jc w:val="both"/>
            </w:pPr>
            <w:r>
              <w:t>---</w:t>
            </w:r>
          </w:p>
        </w:tc>
        <w:tc>
          <w:tcPr>
            <w:tcW w:w="1769" w:type="dxa"/>
            <w:gridSpan w:val="2"/>
          </w:tcPr>
          <w:p w14:paraId="2B07997A" w14:textId="77777777" w:rsidR="0053707C" w:rsidRDefault="0053707C" w:rsidP="0053707C">
            <w:pPr>
              <w:jc w:val="both"/>
            </w:pPr>
            <w:r>
              <w:t>---</w:t>
            </w:r>
          </w:p>
        </w:tc>
        <w:tc>
          <w:tcPr>
            <w:tcW w:w="2411" w:type="dxa"/>
            <w:gridSpan w:val="4"/>
          </w:tcPr>
          <w:p w14:paraId="5D979F8E" w14:textId="77777777" w:rsidR="0053707C" w:rsidRDefault="0053707C" w:rsidP="0053707C">
            <w:pPr>
              <w:jc w:val="both"/>
            </w:pPr>
            <w:r>
              <w:t>---</w:t>
            </w:r>
          </w:p>
        </w:tc>
      </w:tr>
      <w:tr w:rsidR="0053707C" w14:paraId="3E5C4E6F" w14:textId="77777777" w:rsidTr="0053707C">
        <w:tc>
          <w:tcPr>
            <w:tcW w:w="6057" w:type="dxa"/>
            <w:gridSpan w:val="5"/>
          </w:tcPr>
          <w:p w14:paraId="181F5582" w14:textId="77777777" w:rsidR="0053707C" w:rsidRDefault="0053707C" w:rsidP="0053707C">
            <w:pPr>
              <w:jc w:val="both"/>
            </w:pPr>
          </w:p>
        </w:tc>
        <w:tc>
          <w:tcPr>
            <w:tcW w:w="1769" w:type="dxa"/>
            <w:gridSpan w:val="2"/>
          </w:tcPr>
          <w:p w14:paraId="05202789" w14:textId="77777777" w:rsidR="0053707C" w:rsidRDefault="0053707C" w:rsidP="0053707C">
            <w:pPr>
              <w:jc w:val="both"/>
            </w:pPr>
          </w:p>
        </w:tc>
        <w:tc>
          <w:tcPr>
            <w:tcW w:w="2411" w:type="dxa"/>
            <w:gridSpan w:val="4"/>
          </w:tcPr>
          <w:p w14:paraId="3D9954F0" w14:textId="77777777" w:rsidR="0053707C" w:rsidRDefault="0053707C" w:rsidP="0053707C">
            <w:pPr>
              <w:jc w:val="both"/>
            </w:pPr>
          </w:p>
        </w:tc>
      </w:tr>
      <w:tr w:rsidR="0053707C" w14:paraId="350461D0" w14:textId="77777777" w:rsidTr="0053707C">
        <w:tc>
          <w:tcPr>
            <w:tcW w:w="6057" w:type="dxa"/>
            <w:gridSpan w:val="5"/>
          </w:tcPr>
          <w:p w14:paraId="7639CA98" w14:textId="77777777" w:rsidR="0053707C" w:rsidRDefault="0053707C" w:rsidP="0053707C">
            <w:pPr>
              <w:jc w:val="both"/>
            </w:pPr>
          </w:p>
        </w:tc>
        <w:tc>
          <w:tcPr>
            <w:tcW w:w="1769" w:type="dxa"/>
            <w:gridSpan w:val="2"/>
          </w:tcPr>
          <w:p w14:paraId="221E13FE" w14:textId="77777777" w:rsidR="0053707C" w:rsidRDefault="0053707C" w:rsidP="0053707C">
            <w:pPr>
              <w:jc w:val="both"/>
            </w:pPr>
          </w:p>
        </w:tc>
        <w:tc>
          <w:tcPr>
            <w:tcW w:w="2411" w:type="dxa"/>
            <w:gridSpan w:val="4"/>
          </w:tcPr>
          <w:p w14:paraId="76F1CAF7" w14:textId="77777777" w:rsidR="0053707C" w:rsidRDefault="0053707C" w:rsidP="0053707C">
            <w:pPr>
              <w:jc w:val="both"/>
            </w:pPr>
          </w:p>
        </w:tc>
      </w:tr>
      <w:tr w:rsidR="0053707C" w14:paraId="3CBA488A" w14:textId="77777777" w:rsidTr="0053707C">
        <w:tc>
          <w:tcPr>
            <w:tcW w:w="10237" w:type="dxa"/>
            <w:gridSpan w:val="11"/>
            <w:shd w:val="clear" w:color="auto" w:fill="F7CAAC"/>
          </w:tcPr>
          <w:p w14:paraId="04293A9D"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5EC06A86" w14:textId="77777777" w:rsidTr="0053707C">
        <w:trPr>
          <w:trHeight w:val="466"/>
        </w:trPr>
        <w:tc>
          <w:tcPr>
            <w:tcW w:w="10237" w:type="dxa"/>
            <w:gridSpan w:val="11"/>
            <w:tcBorders>
              <w:top w:val="nil"/>
            </w:tcBorders>
          </w:tcPr>
          <w:p w14:paraId="1C8BBE75" w14:textId="621166DB" w:rsidR="0015648A" w:rsidRPr="00D30179" w:rsidRDefault="00C2702E" w:rsidP="00D30179">
            <w:pPr>
              <w:spacing w:before="60" w:after="60"/>
              <w:rPr>
                <w:sz w:val="21"/>
                <w:szCs w:val="21"/>
              </w:rPr>
            </w:pPr>
            <w:r w:rsidRPr="00D30179">
              <w:rPr>
                <w:b/>
                <w:sz w:val="21"/>
                <w:szCs w:val="21"/>
              </w:rPr>
              <w:t xml:space="preserve">Biotechnology Safety Management </w:t>
            </w:r>
            <w:r w:rsidR="0015648A" w:rsidRPr="00D30179">
              <w:rPr>
                <w:sz w:val="21"/>
                <w:szCs w:val="21"/>
              </w:rPr>
              <w:t>(50% p)</w:t>
            </w:r>
          </w:p>
          <w:p w14:paraId="517DB61D" w14:textId="0E6E2067" w:rsidR="00857E31" w:rsidRPr="00857E31" w:rsidRDefault="00C2702E" w:rsidP="00D30179">
            <w:pPr>
              <w:spacing w:before="60" w:after="60"/>
              <w:rPr>
                <w:sz w:val="19"/>
                <w:szCs w:val="19"/>
              </w:rPr>
            </w:pPr>
            <w:r w:rsidRPr="00D30179">
              <w:rPr>
                <w:sz w:val="21"/>
                <w:szCs w:val="21"/>
              </w:rPr>
              <w:t xml:space="preserve">Sensory Analysis of Food </w:t>
            </w:r>
            <w:r w:rsidR="00857E31" w:rsidRPr="00D30179">
              <w:rPr>
                <w:sz w:val="21"/>
                <w:szCs w:val="21"/>
              </w:rPr>
              <w:t>(30% p)</w:t>
            </w:r>
          </w:p>
        </w:tc>
      </w:tr>
      <w:tr w:rsidR="0053707C" w14:paraId="63C8E417" w14:textId="77777777" w:rsidTr="0053707C">
        <w:tc>
          <w:tcPr>
            <w:tcW w:w="10237" w:type="dxa"/>
            <w:gridSpan w:val="11"/>
            <w:shd w:val="clear" w:color="auto" w:fill="F7CAAC"/>
          </w:tcPr>
          <w:p w14:paraId="16C3776A" w14:textId="77777777" w:rsidR="0053707C" w:rsidRDefault="0053707C" w:rsidP="0053707C">
            <w:pPr>
              <w:jc w:val="both"/>
            </w:pPr>
            <w:r>
              <w:rPr>
                <w:b/>
              </w:rPr>
              <w:t xml:space="preserve">Údaje o vzdělání na VŠ </w:t>
            </w:r>
          </w:p>
        </w:tc>
      </w:tr>
      <w:tr w:rsidR="0053707C" w14:paraId="20F228DB" w14:textId="77777777" w:rsidTr="0053707C">
        <w:trPr>
          <w:trHeight w:val="306"/>
        </w:trPr>
        <w:tc>
          <w:tcPr>
            <w:tcW w:w="10237" w:type="dxa"/>
            <w:gridSpan w:val="11"/>
          </w:tcPr>
          <w:p w14:paraId="2CE3243E" w14:textId="77777777" w:rsidR="0053707C" w:rsidRPr="00D30179" w:rsidRDefault="0053707C" w:rsidP="0053707C">
            <w:pPr>
              <w:spacing w:before="60" w:after="60"/>
              <w:jc w:val="both"/>
              <w:rPr>
                <w:b/>
                <w:sz w:val="21"/>
                <w:szCs w:val="21"/>
              </w:rPr>
            </w:pPr>
            <w:r w:rsidRPr="00D30179">
              <w:rPr>
                <w:sz w:val="21"/>
                <w:szCs w:val="21"/>
              </w:rPr>
              <w:t xml:space="preserve">2003: VVŠ PV Vyškov, FEOS, </w:t>
            </w:r>
            <w:r w:rsidRPr="00D30179">
              <w:rPr>
                <w:rFonts w:eastAsia="Calibri"/>
                <w:sz w:val="21"/>
                <w:szCs w:val="21"/>
              </w:rPr>
              <w:t>SP Ekonomika a management, obor</w:t>
            </w:r>
            <w:r w:rsidRPr="00D30179">
              <w:rPr>
                <w:sz w:val="21"/>
                <w:szCs w:val="21"/>
              </w:rPr>
              <w:t xml:space="preserve"> Ekonomika a hygiena výživy, Ph.D.</w:t>
            </w:r>
          </w:p>
        </w:tc>
      </w:tr>
      <w:tr w:rsidR="0053707C" w14:paraId="3B12D787" w14:textId="77777777" w:rsidTr="0053707C">
        <w:tc>
          <w:tcPr>
            <w:tcW w:w="10237" w:type="dxa"/>
            <w:gridSpan w:val="11"/>
            <w:shd w:val="clear" w:color="auto" w:fill="F7CAAC"/>
          </w:tcPr>
          <w:p w14:paraId="0516143B" w14:textId="77777777" w:rsidR="0053707C" w:rsidRDefault="0053707C" w:rsidP="0053707C">
            <w:pPr>
              <w:jc w:val="both"/>
              <w:rPr>
                <w:b/>
              </w:rPr>
            </w:pPr>
            <w:r>
              <w:rPr>
                <w:b/>
              </w:rPr>
              <w:t>Údaje o odborném působení od absolvování VŠ</w:t>
            </w:r>
          </w:p>
        </w:tc>
      </w:tr>
      <w:tr w:rsidR="0053707C" w14:paraId="10D3983F" w14:textId="77777777" w:rsidTr="0053707C">
        <w:trPr>
          <w:trHeight w:val="505"/>
        </w:trPr>
        <w:tc>
          <w:tcPr>
            <w:tcW w:w="10237" w:type="dxa"/>
            <w:gridSpan w:val="11"/>
          </w:tcPr>
          <w:p w14:paraId="5CE32371" w14:textId="77777777" w:rsidR="0053707C" w:rsidRPr="00D30179" w:rsidRDefault="0053707C" w:rsidP="00372F64">
            <w:pPr>
              <w:spacing w:before="60" w:after="60"/>
              <w:jc w:val="both"/>
              <w:rPr>
                <w:sz w:val="21"/>
                <w:szCs w:val="21"/>
              </w:rPr>
            </w:pPr>
            <w:r w:rsidRPr="00D30179">
              <w:rPr>
                <w:sz w:val="21"/>
                <w:szCs w:val="21"/>
              </w:rPr>
              <w:t>2003 – dosud: UTB Zlín, FT, odborný asistent, od r. 2009 docent, od r. 2011 ředitel Ústavu technologie potravin, od r. 2015 děkan FT</w:t>
            </w:r>
          </w:p>
        </w:tc>
      </w:tr>
      <w:tr w:rsidR="0053707C" w14:paraId="0FCFB95C" w14:textId="77777777" w:rsidTr="0053707C">
        <w:trPr>
          <w:trHeight w:val="250"/>
        </w:trPr>
        <w:tc>
          <w:tcPr>
            <w:tcW w:w="10237" w:type="dxa"/>
            <w:gridSpan w:val="11"/>
            <w:shd w:val="clear" w:color="auto" w:fill="F7CAAC"/>
          </w:tcPr>
          <w:p w14:paraId="20845579" w14:textId="77777777" w:rsidR="0053707C" w:rsidRDefault="0053707C" w:rsidP="0053707C">
            <w:pPr>
              <w:jc w:val="both"/>
            </w:pPr>
            <w:r>
              <w:rPr>
                <w:b/>
              </w:rPr>
              <w:t>Zkušenosti s vedením kvalifikačních a rigorózních prací</w:t>
            </w:r>
          </w:p>
        </w:tc>
      </w:tr>
      <w:tr w:rsidR="0053707C" w14:paraId="2E25DEC3" w14:textId="77777777" w:rsidTr="0053707C">
        <w:trPr>
          <w:trHeight w:val="184"/>
        </w:trPr>
        <w:tc>
          <w:tcPr>
            <w:tcW w:w="10237" w:type="dxa"/>
            <w:gridSpan w:val="11"/>
          </w:tcPr>
          <w:p w14:paraId="2F06ACF4" w14:textId="77777777" w:rsidR="0053707C" w:rsidRPr="00D30179" w:rsidRDefault="0053707C" w:rsidP="0053707C">
            <w:pPr>
              <w:spacing w:before="60" w:after="60"/>
              <w:jc w:val="both"/>
              <w:rPr>
                <w:sz w:val="21"/>
                <w:szCs w:val="21"/>
              </w:rPr>
            </w:pPr>
            <w:r w:rsidRPr="00D30179">
              <w:rPr>
                <w:sz w:val="21"/>
                <w:szCs w:val="21"/>
              </w:rPr>
              <w:t>Počet obhájených prací, které vyučující vedl v období 2013 – 2017: 10 BP, 16 DP, 4 DisP.</w:t>
            </w:r>
          </w:p>
        </w:tc>
      </w:tr>
      <w:tr w:rsidR="0053707C" w14:paraId="09B6914C" w14:textId="77777777" w:rsidTr="0053707C">
        <w:trPr>
          <w:cantSplit/>
        </w:trPr>
        <w:tc>
          <w:tcPr>
            <w:tcW w:w="3336" w:type="dxa"/>
            <w:gridSpan w:val="2"/>
            <w:tcBorders>
              <w:top w:val="single" w:sz="12" w:space="0" w:color="auto"/>
            </w:tcBorders>
            <w:shd w:val="clear" w:color="auto" w:fill="F7CAAC"/>
          </w:tcPr>
          <w:p w14:paraId="7DDFBBAC" w14:textId="77777777" w:rsidR="0053707C" w:rsidRDefault="0053707C" w:rsidP="0053707C">
            <w:pPr>
              <w:jc w:val="both"/>
            </w:pPr>
            <w:r>
              <w:rPr>
                <w:b/>
              </w:rPr>
              <w:t xml:space="preserve">Obor habilitačního řízení </w:t>
            </w:r>
          </w:p>
        </w:tc>
        <w:tc>
          <w:tcPr>
            <w:tcW w:w="2250" w:type="dxa"/>
            <w:gridSpan w:val="2"/>
            <w:tcBorders>
              <w:top w:val="single" w:sz="12" w:space="0" w:color="auto"/>
            </w:tcBorders>
            <w:shd w:val="clear" w:color="auto" w:fill="F7CAAC"/>
          </w:tcPr>
          <w:p w14:paraId="0B2FB7B7" w14:textId="77777777" w:rsidR="0053707C" w:rsidRDefault="0053707C" w:rsidP="0053707C">
            <w:pPr>
              <w:jc w:val="both"/>
            </w:pPr>
            <w:r>
              <w:rPr>
                <w:b/>
              </w:rPr>
              <w:t>Rok udělení hodnosti</w:t>
            </w:r>
          </w:p>
        </w:tc>
        <w:tc>
          <w:tcPr>
            <w:tcW w:w="2262" w:type="dxa"/>
            <w:gridSpan w:val="4"/>
            <w:tcBorders>
              <w:top w:val="single" w:sz="12" w:space="0" w:color="auto"/>
              <w:right w:val="single" w:sz="12" w:space="0" w:color="auto"/>
            </w:tcBorders>
            <w:shd w:val="clear" w:color="auto" w:fill="F7CAAC"/>
          </w:tcPr>
          <w:p w14:paraId="40A78F45" w14:textId="77777777" w:rsidR="0053707C" w:rsidRDefault="0053707C" w:rsidP="0053707C">
            <w:pPr>
              <w:jc w:val="both"/>
            </w:pPr>
            <w:r>
              <w:rPr>
                <w:b/>
              </w:rPr>
              <w:t>Řízení konáno na VŠ</w:t>
            </w:r>
          </w:p>
        </w:tc>
        <w:tc>
          <w:tcPr>
            <w:tcW w:w="2389" w:type="dxa"/>
            <w:gridSpan w:val="3"/>
            <w:tcBorders>
              <w:top w:val="single" w:sz="12" w:space="0" w:color="auto"/>
              <w:left w:val="single" w:sz="12" w:space="0" w:color="auto"/>
            </w:tcBorders>
            <w:shd w:val="clear" w:color="auto" w:fill="F7CAAC"/>
          </w:tcPr>
          <w:p w14:paraId="77300ED9" w14:textId="77777777" w:rsidR="0053707C" w:rsidRDefault="0053707C" w:rsidP="0053707C">
            <w:pPr>
              <w:jc w:val="both"/>
              <w:rPr>
                <w:b/>
              </w:rPr>
            </w:pPr>
            <w:r>
              <w:rPr>
                <w:b/>
              </w:rPr>
              <w:t>Ohlasy publikací</w:t>
            </w:r>
          </w:p>
        </w:tc>
      </w:tr>
      <w:tr w:rsidR="0053707C" w14:paraId="52619C4B" w14:textId="77777777" w:rsidTr="0053707C">
        <w:trPr>
          <w:cantSplit/>
        </w:trPr>
        <w:tc>
          <w:tcPr>
            <w:tcW w:w="3336" w:type="dxa"/>
            <w:gridSpan w:val="2"/>
          </w:tcPr>
          <w:p w14:paraId="3BF0CAD4" w14:textId="77777777" w:rsidR="0053707C" w:rsidRPr="00233C9B" w:rsidRDefault="0053707C" w:rsidP="0053707C">
            <w:pPr>
              <w:spacing w:before="40" w:after="40"/>
              <w:jc w:val="both"/>
              <w:rPr>
                <w:sz w:val="22"/>
                <w:szCs w:val="22"/>
              </w:rPr>
            </w:pPr>
            <w:r w:rsidRPr="00233C9B">
              <w:rPr>
                <w:sz w:val="22"/>
                <w:szCs w:val="22"/>
              </w:rPr>
              <w:t>Zpracování zemědělských produktů</w:t>
            </w:r>
          </w:p>
        </w:tc>
        <w:tc>
          <w:tcPr>
            <w:tcW w:w="2250" w:type="dxa"/>
            <w:gridSpan w:val="2"/>
          </w:tcPr>
          <w:p w14:paraId="1FA20607" w14:textId="77777777" w:rsidR="0053707C" w:rsidRPr="00233C9B" w:rsidRDefault="0053707C" w:rsidP="0053707C">
            <w:pPr>
              <w:spacing w:before="40" w:after="40"/>
              <w:jc w:val="both"/>
              <w:rPr>
                <w:sz w:val="22"/>
                <w:szCs w:val="22"/>
              </w:rPr>
            </w:pPr>
            <w:r w:rsidRPr="00233C9B">
              <w:rPr>
                <w:sz w:val="22"/>
                <w:szCs w:val="22"/>
              </w:rPr>
              <w:t>2009</w:t>
            </w:r>
          </w:p>
        </w:tc>
        <w:tc>
          <w:tcPr>
            <w:tcW w:w="2262" w:type="dxa"/>
            <w:gridSpan w:val="4"/>
            <w:tcBorders>
              <w:right w:val="single" w:sz="12" w:space="0" w:color="auto"/>
            </w:tcBorders>
          </w:tcPr>
          <w:p w14:paraId="25CDFA4F" w14:textId="77777777" w:rsidR="0053707C" w:rsidRPr="00233C9B" w:rsidRDefault="0053707C" w:rsidP="0053707C">
            <w:pPr>
              <w:spacing w:before="40" w:after="40"/>
              <w:jc w:val="both"/>
              <w:rPr>
                <w:sz w:val="22"/>
                <w:szCs w:val="22"/>
              </w:rPr>
            </w:pPr>
            <w:r w:rsidRPr="00233C9B">
              <w:rPr>
                <w:rFonts w:ascii="TimesNewRomanPSMT" w:eastAsia="Calibri" w:hAnsi="TimesNewRomanPSMT" w:cs="TimesNewRomanPSMT"/>
                <w:sz w:val="22"/>
                <w:szCs w:val="22"/>
                <w:lang w:eastAsia="en-US"/>
              </w:rPr>
              <w:t>SPU Nitra, SR</w:t>
            </w:r>
          </w:p>
        </w:tc>
        <w:tc>
          <w:tcPr>
            <w:tcW w:w="661" w:type="dxa"/>
            <w:tcBorders>
              <w:left w:val="single" w:sz="12" w:space="0" w:color="auto"/>
            </w:tcBorders>
            <w:shd w:val="clear" w:color="auto" w:fill="F7CAAC"/>
          </w:tcPr>
          <w:p w14:paraId="6A087247" w14:textId="77777777" w:rsidR="0053707C" w:rsidRDefault="0053707C" w:rsidP="0053707C">
            <w:pPr>
              <w:jc w:val="both"/>
            </w:pPr>
            <w:r>
              <w:rPr>
                <w:b/>
              </w:rPr>
              <w:t>WOS</w:t>
            </w:r>
          </w:p>
        </w:tc>
        <w:tc>
          <w:tcPr>
            <w:tcW w:w="699" w:type="dxa"/>
            <w:shd w:val="clear" w:color="auto" w:fill="F7CAAC"/>
          </w:tcPr>
          <w:p w14:paraId="6114F5DE" w14:textId="77777777" w:rsidR="0053707C" w:rsidRDefault="0053707C" w:rsidP="0053707C">
            <w:pPr>
              <w:jc w:val="both"/>
              <w:rPr>
                <w:sz w:val="18"/>
              </w:rPr>
            </w:pPr>
            <w:r>
              <w:rPr>
                <w:b/>
                <w:sz w:val="18"/>
              </w:rPr>
              <w:t>Scopus</w:t>
            </w:r>
          </w:p>
        </w:tc>
        <w:tc>
          <w:tcPr>
            <w:tcW w:w="1029" w:type="dxa"/>
            <w:shd w:val="clear" w:color="auto" w:fill="F7CAAC"/>
          </w:tcPr>
          <w:p w14:paraId="7C292AF3" w14:textId="77777777" w:rsidR="0053707C" w:rsidRDefault="0053707C" w:rsidP="0053707C">
            <w:pPr>
              <w:jc w:val="both"/>
            </w:pPr>
            <w:r>
              <w:rPr>
                <w:b/>
                <w:sz w:val="18"/>
              </w:rPr>
              <w:t>ostatní</w:t>
            </w:r>
          </w:p>
        </w:tc>
      </w:tr>
      <w:tr w:rsidR="0053707C" w14:paraId="568B0121" w14:textId="77777777" w:rsidTr="0053707C">
        <w:trPr>
          <w:cantSplit/>
          <w:trHeight w:val="70"/>
        </w:trPr>
        <w:tc>
          <w:tcPr>
            <w:tcW w:w="3336" w:type="dxa"/>
            <w:gridSpan w:val="2"/>
            <w:shd w:val="clear" w:color="auto" w:fill="F7CAAC"/>
          </w:tcPr>
          <w:p w14:paraId="05B5D85E" w14:textId="77777777" w:rsidR="0053707C" w:rsidRDefault="0053707C" w:rsidP="0053707C">
            <w:pPr>
              <w:jc w:val="both"/>
            </w:pPr>
            <w:r>
              <w:rPr>
                <w:b/>
              </w:rPr>
              <w:t>Obor jmenovacího řízení</w:t>
            </w:r>
          </w:p>
        </w:tc>
        <w:tc>
          <w:tcPr>
            <w:tcW w:w="2250" w:type="dxa"/>
            <w:gridSpan w:val="2"/>
            <w:shd w:val="clear" w:color="auto" w:fill="F7CAAC"/>
          </w:tcPr>
          <w:p w14:paraId="2C3A4FF0" w14:textId="77777777" w:rsidR="0053707C" w:rsidRDefault="0053707C" w:rsidP="0053707C">
            <w:pPr>
              <w:jc w:val="both"/>
            </w:pPr>
            <w:r>
              <w:rPr>
                <w:b/>
              </w:rPr>
              <w:t>Rok udělení hodnosti</w:t>
            </w:r>
          </w:p>
        </w:tc>
        <w:tc>
          <w:tcPr>
            <w:tcW w:w="2262" w:type="dxa"/>
            <w:gridSpan w:val="4"/>
            <w:tcBorders>
              <w:right w:val="single" w:sz="12" w:space="0" w:color="auto"/>
            </w:tcBorders>
            <w:shd w:val="clear" w:color="auto" w:fill="F7CAAC"/>
          </w:tcPr>
          <w:p w14:paraId="54197018" w14:textId="77777777" w:rsidR="0053707C" w:rsidRDefault="0053707C" w:rsidP="0053707C">
            <w:pPr>
              <w:jc w:val="both"/>
            </w:pPr>
            <w:r>
              <w:rPr>
                <w:b/>
              </w:rPr>
              <w:t>Řízení konáno na VŠ</w:t>
            </w:r>
          </w:p>
        </w:tc>
        <w:tc>
          <w:tcPr>
            <w:tcW w:w="661" w:type="dxa"/>
            <w:vMerge w:val="restart"/>
            <w:tcBorders>
              <w:left w:val="single" w:sz="12" w:space="0" w:color="auto"/>
            </w:tcBorders>
          </w:tcPr>
          <w:p w14:paraId="6EEE349D" w14:textId="77777777" w:rsidR="0053707C" w:rsidRPr="004607DA" w:rsidRDefault="0053707C" w:rsidP="0053707C">
            <w:pPr>
              <w:jc w:val="both"/>
              <w:rPr>
                <w:b/>
              </w:rPr>
            </w:pPr>
            <w:r w:rsidRPr="004607DA">
              <w:rPr>
                <w:b/>
              </w:rPr>
              <w:t>348</w:t>
            </w:r>
          </w:p>
        </w:tc>
        <w:tc>
          <w:tcPr>
            <w:tcW w:w="699" w:type="dxa"/>
            <w:vMerge w:val="restart"/>
          </w:tcPr>
          <w:p w14:paraId="43655A74" w14:textId="77777777" w:rsidR="0053707C" w:rsidRPr="004607DA" w:rsidRDefault="0053707C" w:rsidP="0053707C">
            <w:pPr>
              <w:jc w:val="both"/>
              <w:rPr>
                <w:b/>
              </w:rPr>
            </w:pPr>
            <w:r w:rsidRPr="004607DA">
              <w:rPr>
                <w:b/>
              </w:rPr>
              <w:t>418</w:t>
            </w:r>
          </w:p>
        </w:tc>
        <w:tc>
          <w:tcPr>
            <w:tcW w:w="1029" w:type="dxa"/>
            <w:vMerge w:val="restart"/>
          </w:tcPr>
          <w:p w14:paraId="224BF1E1" w14:textId="77777777" w:rsidR="0053707C" w:rsidRPr="004607DA" w:rsidRDefault="0053707C" w:rsidP="0053707C">
            <w:pPr>
              <w:jc w:val="both"/>
              <w:rPr>
                <w:b/>
                <w:sz w:val="18"/>
                <w:szCs w:val="18"/>
              </w:rPr>
            </w:pPr>
            <w:r w:rsidRPr="004607DA">
              <w:rPr>
                <w:b/>
                <w:sz w:val="18"/>
                <w:szCs w:val="18"/>
              </w:rPr>
              <w:t>neevid.</w:t>
            </w:r>
          </w:p>
        </w:tc>
      </w:tr>
      <w:tr w:rsidR="0053707C" w14:paraId="24B8E4C5" w14:textId="77777777" w:rsidTr="0053707C">
        <w:trPr>
          <w:trHeight w:val="205"/>
        </w:trPr>
        <w:tc>
          <w:tcPr>
            <w:tcW w:w="3336" w:type="dxa"/>
            <w:gridSpan w:val="2"/>
          </w:tcPr>
          <w:p w14:paraId="2DB73844" w14:textId="77777777" w:rsidR="0053707C" w:rsidRDefault="0053707C" w:rsidP="0053707C">
            <w:pPr>
              <w:jc w:val="both"/>
            </w:pPr>
            <w:r>
              <w:t>---</w:t>
            </w:r>
          </w:p>
        </w:tc>
        <w:tc>
          <w:tcPr>
            <w:tcW w:w="2250" w:type="dxa"/>
            <w:gridSpan w:val="2"/>
          </w:tcPr>
          <w:p w14:paraId="68F6440B" w14:textId="77777777" w:rsidR="0053707C" w:rsidRDefault="0053707C" w:rsidP="0053707C">
            <w:pPr>
              <w:jc w:val="both"/>
            </w:pPr>
            <w:r>
              <w:t>---</w:t>
            </w:r>
          </w:p>
        </w:tc>
        <w:tc>
          <w:tcPr>
            <w:tcW w:w="2262" w:type="dxa"/>
            <w:gridSpan w:val="4"/>
            <w:tcBorders>
              <w:right w:val="single" w:sz="12" w:space="0" w:color="auto"/>
            </w:tcBorders>
          </w:tcPr>
          <w:p w14:paraId="4A9D54CE" w14:textId="77777777" w:rsidR="0053707C" w:rsidRDefault="0053707C" w:rsidP="0053707C">
            <w:pPr>
              <w:jc w:val="both"/>
            </w:pPr>
            <w:r>
              <w:t>---</w:t>
            </w:r>
          </w:p>
        </w:tc>
        <w:tc>
          <w:tcPr>
            <w:tcW w:w="661" w:type="dxa"/>
            <w:vMerge/>
            <w:tcBorders>
              <w:left w:val="single" w:sz="12" w:space="0" w:color="auto"/>
            </w:tcBorders>
            <w:vAlign w:val="center"/>
          </w:tcPr>
          <w:p w14:paraId="10CB3184" w14:textId="77777777" w:rsidR="0053707C" w:rsidRDefault="0053707C" w:rsidP="0053707C">
            <w:pPr>
              <w:rPr>
                <w:b/>
              </w:rPr>
            </w:pPr>
          </w:p>
        </w:tc>
        <w:tc>
          <w:tcPr>
            <w:tcW w:w="699" w:type="dxa"/>
            <w:vMerge/>
            <w:vAlign w:val="center"/>
          </w:tcPr>
          <w:p w14:paraId="5E373DCA" w14:textId="77777777" w:rsidR="0053707C" w:rsidRDefault="0053707C" w:rsidP="0053707C">
            <w:pPr>
              <w:rPr>
                <w:b/>
              </w:rPr>
            </w:pPr>
          </w:p>
        </w:tc>
        <w:tc>
          <w:tcPr>
            <w:tcW w:w="1029" w:type="dxa"/>
            <w:vMerge/>
            <w:vAlign w:val="center"/>
          </w:tcPr>
          <w:p w14:paraId="084A4800" w14:textId="77777777" w:rsidR="0053707C" w:rsidRDefault="0053707C" w:rsidP="0053707C">
            <w:pPr>
              <w:rPr>
                <w:b/>
              </w:rPr>
            </w:pPr>
          </w:p>
        </w:tc>
      </w:tr>
      <w:tr w:rsidR="0053707C" w14:paraId="31233C1B" w14:textId="77777777" w:rsidTr="0053707C">
        <w:tc>
          <w:tcPr>
            <w:tcW w:w="10237" w:type="dxa"/>
            <w:gridSpan w:val="11"/>
            <w:shd w:val="clear" w:color="auto" w:fill="F7CAAC"/>
          </w:tcPr>
          <w:p w14:paraId="642D18F4"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5FE50B14" w14:textId="77777777" w:rsidTr="0053707C">
        <w:trPr>
          <w:trHeight w:val="283"/>
        </w:trPr>
        <w:tc>
          <w:tcPr>
            <w:tcW w:w="10237" w:type="dxa"/>
            <w:gridSpan w:val="11"/>
          </w:tcPr>
          <w:p w14:paraId="2FC5AE21" w14:textId="77777777" w:rsidR="0053707C" w:rsidRPr="00D30179" w:rsidRDefault="0053707C" w:rsidP="00D30179">
            <w:pPr>
              <w:tabs>
                <w:tab w:val="left" w:pos="567"/>
              </w:tabs>
              <w:spacing w:before="120" w:after="120"/>
              <w:jc w:val="both"/>
              <w:rPr>
                <w:sz w:val="21"/>
                <w:szCs w:val="21"/>
                <w:lang w:val="en-US"/>
              </w:rPr>
            </w:pPr>
            <w:r w:rsidRPr="00D30179">
              <w:rPr>
                <w:sz w:val="21"/>
                <w:szCs w:val="21"/>
                <w:lang w:val="en-GB"/>
              </w:rPr>
              <w:t xml:space="preserve">SALEK, R.N., ČERNÍKOVÁ, M., MADĚROVÁ, S., LAPČÍK, L., </w:t>
            </w:r>
            <w:r w:rsidRPr="00D30179">
              <w:rPr>
                <w:b/>
                <w:sz w:val="21"/>
                <w:szCs w:val="21"/>
                <w:lang w:val="en-GB"/>
              </w:rPr>
              <w:t>BUŇKA, F. (25%)</w:t>
            </w:r>
            <w:r w:rsidRPr="00D30179">
              <w:rPr>
                <w:sz w:val="21"/>
                <w:szCs w:val="21"/>
                <w:lang w:val="en-GB"/>
              </w:rPr>
              <w:t xml:space="preserve">: The effect of different composition of ternary mixtures of emulsifying salts on the consistency of processed cheese spreads manufactured from Swiss-type cheese with different degrees of maturity. </w:t>
            </w:r>
            <w:r w:rsidRPr="00D30179">
              <w:rPr>
                <w:i/>
                <w:sz w:val="21"/>
                <w:szCs w:val="21"/>
                <w:lang w:val="en-GB"/>
              </w:rPr>
              <w:t>Journal of Dairy Science</w:t>
            </w:r>
            <w:r w:rsidRPr="00D30179">
              <w:rPr>
                <w:sz w:val="21"/>
                <w:szCs w:val="21"/>
                <w:lang w:val="en-GB"/>
              </w:rPr>
              <w:t xml:space="preserve"> 99, 3274-3287, </w:t>
            </w:r>
            <w:r w:rsidRPr="00D30179">
              <w:rPr>
                <w:b/>
                <w:sz w:val="21"/>
                <w:szCs w:val="21"/>
                <w:lang w:val="en-GB"/>
              </w:rPr>
              <w:t>2016</w:t>
            </w:r>
            <w:r w:rsidRPr="00D30179">
              <w:rPr>
                <w:sz w:val="21"/>
                <w:szCs w:val="21"/>
                <w:lang w:val="en-GB"/>
              </w:rPr>
              <w:t>.</w:t>
            </w:r>
            <w:r w:rsidRPr="00D30179">
              <w:rPr>
                <w:sz w:val="21"/>
                <w:szCs w:val="21"/>
                <w:lang w:val="en-US"/>
              </w:rPr>
              <w:t xml:space="preserve"> </w:t>
            </w:r>
          </w:p>
          <w:p w14:paraId="4DB5E50E" w14:textId="77777777" w:rsidR="0053707C" w:rsidRPr="00D30179" w:rsidRDefault="0053707C" w:rsidP="00D30179">
            <w:pPr>
              <w:tabs>
                <w:tab w:val="left" w:pos="567"/>
              </w:tabs>
              <w:spacing w:before="120" w:after="120"/>
              <w:jc w:val="both"/>
              <w:rPr>
                <w:b/>
                <w:sz w:val="21"/>
                <w:szCs w:val="21"/>
                <w:lang w:val="en-GB"/>
              </w:rPr>
            </w:pPr>
            <w:r w:rsidRPr="00D30179">
              <w:rPr>
                <w:color w:val="212121"/>
                <w:sz w:val="21"/>
                <w:szCs w:val="21"/>
                <w:shd w:val="clear" w:color="auto" w:fill="FFFFFF"/>
              </w:rPr>
              <w:t xml:space="preserve">BUBELOVÁ, Z., TREMLOVÁ, B., BUŇKOVÁ, L., POSPIECH, M., VÍTOVÁ, E., </w:t>
            </w:r>
            <w:r w:rsidRPr="00D30179">
              <w:rPr>
                <w:b/>
                <w:color w:val="212121"/>
                <w:sz w:val="21"/>
                <w:szCs w:val="21"/>
                <w:shd w:val="clear" w:color="auto" w:fill="FFFFFF"/>
              </w:rPr>
              <w:t>BUŇKA, F. (25%)</w:t>
            </w:r>
            <w:r w:rsidRPr="00D30179">
              <w:rPr>
                <w:color w:val="212121"/>
                <w:sz w:val="21"/>
                <w:szCs w:val="21"/>
                <w:shd w:val="clear" w:color="auto" w:fill="FFFFFF"/>
              </w:rPr>
              <w:t>: The effect of long-term storage on the quality of sterilized processed cheese. </w:t>
            </w:r>
            <w:r w:rsidRPr="00D30179">
              <w:rPr>
                <w:i/>
                <w:iCs/>
                <w:color w:val="212121"/>
                <w:sz w:val="21"/>
                <w:szCs w:val="21"/>
                <w:shd w:val="clear" w:color="auto" w:fill="FFFFFF"/>
              </w:rPr>
              <w:t>Journal of Food Science and Technology</w:t>
            </w:r>
            <w:r w:rsidRPr="00D30179">
              <w:rPr>
                <w:color w:val="212121"/>
                <w:sz w:val="21"/>
                <w:szCs w:val="21"/>
                <w:shd w:val="clear" w:color="auto" w:fill="FFFFFF"/>
              </w:rPr>
              <w:t xml:space="preserve"> 52, 8, 4985-4993, </w:t>
            </w:r>
            <w:r w:rsidRPr="00D30179">
              <w:rPr>
                <w:b/>
                <w:color w:val="212121"/>
                <w:sz w:val="21"/>
                <w:szCs w:val="21"/>
                <w:shd w:val="clear" w:color="auto" w:fill="FFFFFF"/>
              </w:rPr>
              <w:t>2015</w:t>
            </w:r>
            <w:r w:rsidRPr="00D30179">
              <w:rPr>
                <w:color w:val="212121"/>
                <w:sz w:val="21"/>
                <w:szCs w:val="21"/>
                <w:shd w:val="clear" w:color="auto" w:fill="FFFFFF"/>
              </w:rPr>
              <w:t xml:space="preserve">. </w:t>
            </w:r>
          </w:p>
          <w:p w14:paraId="56212559" w14:textId="77777777" w:rsidR="0053707C" w:rsidRPr="00D30179" w:rsidRDefault="0053707C" w:rsidP="00D30179">
            <w:pPr>
              <w:tabs>
                <w:tab w:val="left" w:pos="567"/>
              </w:tabs>
              <w:spacing w:before="120" w:after="120"/>
              <w:jc w:val="both"/>
              <w:rPr>
                <w:sz w:val="21"/>
                <w:szCs w:val="21"/>
                <w:lang w:val="en-US"/>
              </w:rPr>
            </w:pPr>
            <w:r w:rsidRPr="00D30179">
              <w:rPr>
                <w:b/>
                <w:sz w:val="21"/>
                <w:szCs w:val="21"/>
                <w:lang w:val="en-GB"/>
              </w:rPr>
              <w:t>BUŇKA, F. (30%)</w:t>
            </w:r>
            <w:r w:rsidRPr="00D30179">
              <w:rPr>
                <w:sz w:val="21"/>
                <w:szCs w:val="21"/>
                <w:lang w:val="en-GB"/>
              </w:rPr>
              <w:t xml:space="preserve">, DOUDOVÁ, L., WEISEROVÁ, E., ČERNÍKOVÁ, M., KUCHAŘ, D., SLAVÍKOVÁ, </w:t>
            </w:r>
            <w:proofErr w:type="gramStart"/>
            <w:r w:rsidRPr="00D30179">
              <w:rPr>
                <w:sz w:val="21"/>
                <w:szCs w:val="21"/>
                <w:lang w:val="en-GB"/>
              </w:rPr>
              <w:t>Š.,</w:t>
            </w:r>
            <w:proofErr w:type="gramEnd"/>
            <w:r w:rsidRPr="00D30179">
              <w:rPr>
                <w:sz w:val="21"/>
                <w:szCs w:val="21"/>
                <w:lang w:val="en-GB"/>
              </w:rPr>
              <w:t xml:space="preserve"> NAGYOVÁ, G., PONÍŽIL, P., GRŮBER, T., MICHÁLEK, J.: The effect of concentration and composition of ternary emulsifying salts on the textural properties of processed cheese spreads. </w:t>
            </w:r>
            <w:r w:rsidRPr="00D30179">
              <w:rPr>
                <w:i/>
                <w:sz w:val="21"/>
                <w:szCs w:val="21"/>
                <w:lang w:val="en-US"/>
              </w:rPr>
              <w:t>Lebensmittel Wissenschaft und Technologie - Food Science and Technology</w:t>
            </w:r>
            <w:r w:rsidRPr="00D30179">
              <w:rPr>
                <w:sz w:val="21"/>
                <w:szCs w:val="21"/>
                <w:lang w:val="en-US"/>
              </w:rPr>
              <w:t xml:space="preserve"> 58, 247-255, </w:t>
            </w:r>
            <w:r w:rsidRPr="00D30179">
              <w:rPr>
                <w:b/>
                <w:sz w:val="21"/>
                <w:szCs w:val="21"/>
                <w:lang w:val="en-US"/>
              </w:rPr>
              <w:t>2014</w:t>
            </w:r>
            <w:r w:rsidRPr="00D30179">
              <w:rPr>
                <w:sz w:val="21"/>
                <w:szCs w:val="21"/>
                <w:lang w:val="en-US"/>
              </w:rPr>
              <w:t xml:space="preserve">. </w:t>
            </w:r>
          </w:p>
          <w:p w14:paraId="50A2AA50" w14:textId="77777777" w:rsidR="0053707C" w:rsidRPr="00D30179" w:rsidRDefault="0053707C" w:rsidP="00D30179">
            <w:pPr>
              <w:tabs>
                <w:tab w:val="left" w:pos="567"/>
              </w:tabs>
              <w:spacing w:before="120" w:after="120"/>
              <w:jc w:val="both"/>
              <w:rPr>
                <w:sz w:val="21"/>
                <w:szCs w:val="21"/>
                <w:lang w:val="en-GB"/>
              </w:rPr>
            </w:pPr>
            <w:r w:rsidRPr="00D30179">
              <w:rPr>
                <w:b/>
                <w:sz w:val="21"/>
                <w:szCs w:val="21"/>
                <w:lang w:val="en-GB"/>
              </w:rPr>
              <w:t>BUŇKA, F. (35%)</w:t>
            </w:r>
            <w:r w:rsidRPr="00D30179">
              <w:rPr>
                <w:sz w:val="21"/>
                <w:szCs w:val="21"/>
                <w:lang w:val="en-GB"/>
              </w:rPr>
              <w:t xml:space="preserve">, BUDINSKÝ, P., ZIMÁKOVÁ, B., MERHAUT, M., FLASAROVÁ, R., PACHLOVÁ, V., KUBÁŇ, V., BUŇKOVÁ, L.: Biogenic amines occurrence in fish meat sampled from restaurants in region of Czech Republic. </w:t>
            </w:r>
            <w:r w:rsidRPr="00D30179">
              <w:rPr>
                <w:i/>
                <w:sz w:val="21"/>
                <w:szCs w:val="21"/>
                <w:lang w:val="en-GB"/>
              </w:rPr>
              <w:t xml:space="preserve">Food Control </w:t>
            </w:r>
            <w:r w:rsidRPr="00D30179">
              <w:rPr>
                <w:sz w:val="21"/>
                <w:szCs w:val="21"/>
                <w:lang w:val="en-GB"/>
              </w:rPr>
              <w:t xml:space="preserve">31(1), 49-52, </w:t>
            </w:r>
            <w:r w:rsidRPr="00D30179">
              <w:rPr>
                <w:b/>
                <w:sz w:val="21"/>
                <w:szCs w:val="21"/>
                <w:lang w:val="en-GB"/>
              </w:rPr>
              <w:t>2013</w:t>
            </w:r>
            <w:r w:rsidRPr="00D30179">
              <w:rPr>
                <w:sz w:val="21"/>
                <w:szCs w:val="21"/>
                <w:lang w:val="en-GB"/>
              </w:rPr>
              <w:t xml:space="preserve">. </w:t>
            </w:r>
          </w:p>
          <w:p w14:paraId="0B6C96E2" w14:textId="77777777" w:rsidR="0053707C" w:rsidRDefault="0053707C" w:rsidP="00D30179">
            <w:pPr>
              <w:pStyle w:val="Zkladntext"/>
              <w:spacing w:before="120" w:after="120"/>
              <w:ind w:left="0"/>
              <w:rPr>
                <w:b/>
              </w:rPr>
            </w:pPr>
            <w:r w:rsidRPr="00D30179">
              <w:rPr>
                <w:b/>
                <w:sz w:val="21"/>
                <w:szCs w:val="21"/>
              </w:rPr>
              <w:t>BUŇKA, F. (40%)</w:t>
            </w:r>
            <w:r w:rsidRPr="00D30179">
              <w:rPr>
                <w:sz w:val="21"/>
                <w:szCs w:val="21"/>
              </w:rPr>
              <w:t xml:space="preserve">, BUDINSKÝ, P., ČECHOVÁ, M., DRIENOVSKÝ, V., PACHLOVÁ, V., MATOULKOVÁ, D., KUBÁŇ, V., BUŇKOVÁ, L.: Content of biogenic amines and polyamines in beers from the Czech Republic. </w:t>
            </w:r>
            <w:r w:rsidRPr="00D30179">
              <w:rPr>
                <w:i/>
                <w:sz w:val="21"/>
                <w:szCs w:val="21"/>
                <w:lang w:val="en-GB"/>
              </w:rPr>
              <w:t xml:space="preserve">Journal of the Institute of Brewing </w:t>
            </w:r>
            <w:r w:rsidRPr="00D30179">
              <w:rPr>
                <w:sz w:val="21"/>
                <w:szCs w:val="21"/>
                <w:lang w:val="en-GB"/>
              </w:rPr>
              <w:t xml:space="preserve">118(2), 213-216, </w:t>
            </w:r>
            <w:r w:rsidRPr="00D30179">
              <w:rPr>
                <w:b/>
                <w:sz w:val="21"/>
                <w:szCs w:val="21"/>
                <w:lang w:val="en-GB"/>
              </w:rPr>
              <w:t>2012</w:t>
            </w:r>
            <w:r w:rsidRPr="00D30179">
              <w:rPr>
                <w:sz w:val="21"/>
                <w:szCs w:val="21"/>
                <w:lang w:val="en-GB"/>
              </w:rPr>
              <w:t>.</w:t>
            </w:r>
            <w:r w:rsidRPr="00A13455">
              <w:rPr>
                <w:sz w:val="20"/>
                <w:szCs w:val="20"/>
                <w:lang w:val="en-GB"/>
              </w:rPr>
              <w:t xml:space="preserve"> </w:t>
            </w:r>
          </w:p>
        </w:tc>
      </w:tr>
      <w:tr w:rsidR="0053707C" w14:paraId="68193AA3" w14:textId="77777777" w:rsidTr="0053707C">
        <w:trPr>
          <w:trHeight w:val="218"/>
        </w:trPr>
        <w:tc>
          <w:tcPr>
            <w:tcW w:w="10237" w:type="dxa"/>
            <w:gridSpan w:val="11"/>
            <w:shd w:val="clear" w:color="auto" w:fill="F7CAAC"/>
          </w:tcPr>
          <w:p w14:paraId="70E6FA32" w14:textId="77777777" w:rsidR="0053707C" w:rsidRDefault="0053707C" w:rsidP="0053707C">
            <w:pPr>
              <w:rPr>
                <w:b/>
              </w:rPr>
            </w:pPr>
            <w:r>
              <w:rPr>
                <w:b/>
              </w:rPr>
              <w:t>Působení v zahraničí</w:t>
            </w:r>
          </w:p>
        </w:tc>
      </w:tr>
      <w:tr w:rsidR="0053707C" w14:paraId="7CC2CC85" w14:textId="77777777" w:rsidTr="0053707C">
        <w:trPr>
          <w:trHeight w:val="328"/>
        </w:trPr>
        <w:tc>
          <w:tcPr>
            <w:tcW w:w="10237" w:type="dxa"/>
            <w:gridSpan w:val="11"/>
          </w:tcPr>
          <w:p w14:paraId="226AF842" w14:textId="72421539" w:rsidR="00372F64" w:rsidRPr="00C53C43" w:rsidRDefault="0053707C" w:rsidP="0053707C">
            <w:r>
              <w:t>---</w:t>
            </w:r>
          </w:p>
        </w:tc>
      </w:tr>
      <w:tr w:rsidR="0053707C" w14:paraId="4CDF9B93" w14:textId="77777777" w:rsidTr="0053707C">
        <w:trPr>
          <w:cantSplit/>
          <w:trHeight w:val="470"/>
        </w:trPr>
        <w:tc>
          <w:tcPr>
            <w:tcW w:w="2497" w:type="dxa"/>
            <w:shd w:val="clear" w:color="auto" w:fill="F7CAAC"/>
          </w:tcPr>
          <w:p w14:paraId="582D14A2" w14:textId="77777777" w:rsidR="0053707C" w:rsidRDefault="0053707C" w:rsidP="0053707C">
            <w:pPr>
              <w:jc w:val="both"/>
              <w:rPr>
                <w:b/>
              </w:rPr>
            </w:pPr>
            <w:r>
              <w:rPr>
                <w:b/>
              </w:rPr>
              <w:t xml:space="preserve">Podpis </w:t>
            </w:r>
          </w:p>
        </w:tc>
        <w:tc>
          <w:tcPr>
            <w:tcW w:w="4557" w:type="dxa"/>
            <w:gridSpan w:val="5"/>
          </w:tcPr>
          <w:p w14:paraId="547D70AE" w14:textId="77777777" w:rsidR="0053707C" w:rsidRDefault="0053707C" w:rsidP="0053707C">
            <w:pPr>
              <w:jc w:val="both"/>
            </w:pPr>
          </w:p>
        </w:tc>
        <w:tc>
          <w:tcPr>
            <w:tcW w:w="794" w:type="dxa"/>
            <w:gridSpan w:val="2"/>
            <w:shd w:val="clear" w:color="auto" w:fill="F7CAAC"/>
          </w:tcPr>
          <w:p w14:paraId="6B589747" w14:textId="77777777" w:rsidR="0053707C" w:rsidRDefault="0053707C" w:rsidP="0053707C">
            <w:pPr>
              <w:jc w:val="both"/>
            </w:pPr>
            <w:r>
              <w:rPr>
                <w:b/>
              </w:rPr>
              <w:t>datum</w:t>
            </w:r>
          </w:p>
        </w:tc>
        <w:tc>
          <w:tcPr>
            <w:tcW w:w="2389" w:type="dxa"/>
            <w:gridSpan w:val="3"/>
          </w:tcPr>
          <w:p w14:paraId="40B0775A" w14:textId="77777777" w:rsidR="0053707C" w:rsidRDefault="0053707C" w:rsidP="0053707C">
            <w:pPr>
              <w:jc w:val="both"/>
            </w:pPr>
          </w:p>
        </w:tc>
      </w:tr>
    </w:tbl>
    <w:p w14:paraId="3960351D" w14:textId="6C3530DA" w:rsidR="0053707C" w:rsidRDefault="0053707C" w:rsidP="0053707C"/>
    <w:tbl>
      <w:tblPr>
        <w:tblW w:w="104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
        <w:gridCol w:w="19"/>
        <w:gridCol w:w="28"/>
        <w:gridCol w:w="2"/>
        <w:gridCol w:w="6"/>
        <w:gridCol w:w="2329"/>
        <w:gridCol w:w="99"/>
        <w:gridCol w:w="12"/>
        <w:gridCol w:w="18"/>
        <w:gridCol w:w="31"/>
        <w:gridCol w:w="17"/>
        <w:gridCol w:w="8"/>
        <w:gridCol w:w="6"/>
        <w:gridCol w:w="29"/>
        <w:gridCol w:w="3"/>
        <w:gridCol w:w="26"/>
        <w:gridCol w:w="45"/>
        <w:gridCol w:w="2"/>
        <w:gridCol w:w="49"/>
        <w:gridCol w:w="5"/>
        <w:gridCol w:w="107"/>
        <w:gridCol w:w="55"/>
        <w:gridCol w:w="246"/>
        <w:gridCol w:w="7"/>
        <w:gridCol w:w="31"/>
        <w:gridCol w:w="116"/>
        <w:gridCol w:w="26"/>
        <w:gridCol w:w="30"/>
        <w:gridCol w:w="35"/>
        <w:gridCol w:w="13"/>
        <w:gridCol w:w="12"/>
        <w:gridCol w:w="111"/>
        <w:gridCol w:w="40"/>
        <w:gridCol w:w="23"/>
        <w:gridCol w:w="1253"/>
        <w:gridCol w:w="183"/>
        <w:gridCol w:w="22"/>
        <w:gridCol w:w="31"/>
        <w:gridCol w:w="39"/>
        <w:gridCol w:w="11"/>
        <w:gridCol w:w="36"/>
        <w:gridCol w:w="10"/>
        <w:gridCol w:w="112"/>
        <w:gridCol w:w="35"/>
        <w:gridCol w:w="32"/>
        <w:gridCol w:w="75"/>
        <w:gridCol w:w="137"/>
        <w:gridCol w:w="8"/>
        <w:gridCol w:w="31"/>
        <w:gridCol w:w="42"/>
        <w:gridCol w:w="8"/>
        <w:gridCol w:w="59"/>
        <w:gridCol w:w="95"/>
        <w:gridCol w:w="66"/>
        <w:gridCol w:w="170"/>
        <w:gridCol w:w="31"/>
        <w:gridCol w:w="44"/>
        <w:gridCol w:w="5"/>
        <w:gridCol w:w="69"/>
        <w:gridCol w:w="85"/>
        <w:gridCol w:w="87"/>
        <w:gridCol w:w="408"/>
        <w:gridCol w:w="49"/>
        <w:gridCol w:w="219"/>
        <w:gridCol w:w="31"/>
        <w:gridCol w:w="48"/>
        <w:gridCol w:w="2"/>
        <w:gridCol w:w="92"/>
        <w:gridCol w:w="50"/>
        <w:gridCol w:w="8"/>
        <w:gridCol w:w="21"/>
        <w:gridCol w:w="172"/>
        <w:gridCol w:w="40"/>
        <w:gridCol w:w="34"/>
        <w:gridCol w:w="35"/>
        <w:gridCol w:w="270"/>
        <w:gridCol w:w="11"/>
        <w:gridCol w:w="11"/>
        <w:gridCol w:w="45"/>
        <w:gridCol w:w="5"/>
        <w:gridCol w:w="28"/>
        <w:gridCol w:w="37"/>
        <w:gridCol w:w="21"/>
        <w:gridCol w:w="20"/>
        <w:gridCol w:w="8"/>
        <w:gridCol w:w="27"/>
        <w:gridCol w:w="121"/>
        <w:gridCol w:w="18"/>
        <w:gridCol w:w="55"/>
        <w:gridCol w:w="31"/>
        <w:gridCol w:w="154"/>
        <w:gridCol w:w="83"/>
        <w:gridCol w:w="8"/>
        <w:gridCol w:w="11"/>
        <w:gridCol w:w="21"/>
        <w:gridCol w:w="14"/>
        <w:gridCol w:w="107"/>
        <w:gridCol w:w="10"/>
        <w:gridCol w:w="157"/>
        <w:gridCol w:w="31"/>
        <w:gridCol w:w="43"/>
        <w:gridCol w:w="20"/>
        <w:gridCol w:w="62"/>
        <w:gridCol w:w="130"/>
        <w:gridCol w:w="29"/>
        <w:gridCol w:w="56"/>
        <w:gridCol w:w="8"/>
        <w:gridCol w:w="11"/>
        <w:gridCol w:w="19"/>
        <w:gridCol w:w="294"/>
        <w:gridCol w:w="153"/>
        <w:gridCol w:w="216"/>
        <w:gridCol w:w="19"/>
        <w:gridCol w:w="15"/>
        <w:gridCol w:w="28"/>
        <w:gridCol w:w="3"/>
        <w:gridCol w:w="96"/>
        <w:gridCol w:w="332"/>
        <w:gridCol w:w="5"/>
      </w:tblGrid>
      <w:tr w:rsidR="0053707C" w14:paraId="1A1B1673" w14:textId="77777777" w:rsidTr="00945877">
        <w:trPr>
          <w:gridBefore w:val="1"/>
        </w:trPr>
        <w:tc>
          <w:tcPr>
            <w:tcW w:w="10409" w:type="dxa"/>
            <w:gridSpan w:val="118"/>
            <w:tcBorders>
              <w:top w:val="single" w:sz="4" w:space="0" w:color="auto"/>
              <w:left w:val="single" w:sz="4" w:space="0" w:color="auto"/>
              <w:bottom w:val="double" w:sz="4" w:space="0" w:color="auto"/>
              <w:right w:val="single" w:sz="4" w:space="0" w:color="auto"/>
            </w:tcBorders>
            <w:shd w:val="clear" w:color="auto" w:fill="BDD6EE"/>
            <w:hideMark/>
          </w:tcPr>
          <w:p w14:paraId="3AE263CA" w14:textId="77777777" w:rsidR="0053707C" w:rsidRDefault="0053707C" w:rsidP="0053707C">
            <w:pPr>
              <w:spacing w:line="276" w:lineRule="auto"/>
              <w:jc w:val="both"/>
              <w:rPr>
                <w:lang w:eastAsia="en-US"/>
              </w:rPr>
            </w:pPr>
            <w:r>
              <w:lastRenderedPageBreak/>
              <w:br w:type="page"/>
            </w:r>
            <w:r>
              <w:rPr>
                <w:b/>
                <w:sz w:val="28"/>
                <w:lang w:eastAsia="en-US"/>
              </w:rPr>
              <w:t>C-I – Personální zabezpečení</w:t>
            </w:r>
          </w:p>
        </w:tc>
      </w:tr>
      <w:tr w:rsidR="0053707C" w14:paraId="08F12353" w14:textId="77777777" w:rsidTr="00945877">
        <w:trPr>
          <w:gridBefore w:val="1"/>
        </w:trPr>
        <w:tc>
          <w:tcPr>
            <w:tcW w:w="2628" w:type="dxa"/>
            <w:gridSpan w:val="15"/>
            <w:tcBorders>
              <w:top w:val="doub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1C38F9FE" w14:textId="77777777" w:rsidR="0053707C" w:rsidRDefault="0053707C" w:rsidP="0053707C">
            <w:pPr>
              <w:jc w:val="both"/>
              <w:rPr>
                <w:lang w:eastAsia="en-US"/>
              </w:rPr>
            </w:pPr>
            <w:r>
              <w:rPr>
                <w:b/>
                <w:lang w:eastAsia="en-US"/>
              </w:rPr>
              <w:t>Vysoká škola</w:t>
            </w:r>
          </w:p>
        </w:tc>
        <w:tc>
          <w:tcPr>
            <w:tcW w:w="7781" w:type="dxa"/>
            <w:gridSpan w:val="10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hideMark/>
          </w:tcPr>
          <w:p w14:paraId="50DB524D" w14:textId="77777777" w:rsidR="0053707C" w:rsidRDefault="0053707C" w:rsidP="0053707C">
            <w:pPr>
              <w:pStyle w:val="western"/>
              <w:spacing w:before="0" w:beforeAutospacing="0" w:after="0" w:line="240" w:lineRule="auto"/>
            </w:pPr>
            <w:r>
              <w:t>Univerzita Tomáše Bati ve Zlíně</w:t>
            </w:r>
          </w:p>
        </w:tc>
      </w:tr>
      <w:tr w:rsidR="0053707C" w14:paraId="2361C447" w14:textId="77777777" w:rsidTr="00945877">
        <w:trPr>
          <w:gridBefore w:val="1"/>
        </w:trPr>
        <w:tc>
          <w:tcPr>
            <w:tcW w:w="2628" w:type="dxa"/>
            <w:gridSpan w:val="1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5E4E858" w14:textId="77777777" w:rsidR="0053707C" w:rsidRDefault="0053707C" w:rsidP="0053707C">
            <w:pPr>
              <w:jc w:val="both"/>
              <w:rPr>
                <w:lang w:eastAsia="en-US"/>
              </w:rPr>
            </w:pPr>
            <w:r>
              <w:rPr>
                <w:b/>
                <w:lang w:eastAsia="en-US"/>
              </w:rPr>
              <w:t>Součást vysoké školy</w:t>
            </w:r>
          </w:p>
        </w:tc>
        <w:tc>
          <w:tcPr>
            <w:tcW w:w="7781" w:type="dxa"/>
            <w:gridSpan w:val="10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59B22C7E" w14:textId="77777777" w:rsidR="0053707C" w:rsidRDefault="0053707C" w:rsidP="0053707C">
            <w:pPr>
              <w:jc w:val="both"/>
              <w:rPr>
                <w:lang w:eastAsia="en-US"/>
              </w:rPr>
            </w:pPr>
            <w:r>
              <w:rPr>
                <w:lang w:eastAsia="en-US"/>
              </w:rPr>
              <w:t>Fakulta technologická</w:t>
            </w:r>
          </w:p>
        </w:tc>
      </w:tr>
      <w:tr w:rsidR="0053707C" w14:paraId="3E506C16" w14:textId="77777777" w:rsidTr="00945877">
        <w:trPr>
          <w:gridBefore w:val="1"/>
          <w:trHeight w:val="153"/>
        </w:trPr>
        <w:tc>
          <w:tcPr>
            <w:tcW w:w="2628" w:type="dxa"/>
            <w:gridSpan w:val="1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78B39DD9" w14:textId="77777777" w:rsidR="0053707C" w:rsidRDefault="0053707C" w:rsidP="0053707C">
            <w:pPr>
              <w:jc w:val="both"/>
              <w:rPr>
                <w:lang w:eastAsia="en-US"/>
              </w:rPr>
            </w:pPr>
            <w:r>
              <w:rPr>
                <w:b/>
                <w:lang w:eastAsia="en-US"/>
              </w:rPr>
              <w:t>Název studijního programu</w:t>
            </w:r>
          </w:p>
        </w:tc>
        <w:tc>
          <w:tcPr>
            <w:tcW w:w="7781" w:type="dxa"/>
            <w:gridSpan w:val="10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DBB87AB" w14:textId="6BEC8B37" w:rsidR="0053707C" w:rsidRDefault="0053707C" w:rsidP="0053707C">
            <w:pPr>
              <w:jc w:val="both"/>
              <w:rPr>
                <w:lang w:eastAsia="en-US"/>
              </w:rPr>
            </w:pPr>
            <w:r>
              <w:rPr>
                <w:lang w:eastAsia="en-US"/>
              </w:rPr>
              <w:t>Biotechnologie</w:t>
            </w:r>
            <w:ins w:id="615" w:author="Frantisek Bunka" w:date="2018-05-31T18:08:00Z">
              <w:r w:rsidR="00DE60EF">
                <w:t xml:space="preserve"> / Biotechnology</w:t>
              </w:r>
            </w:ins>
          </w:p>
        </w:tc>
      </w:tr>
      <w:tr w:rsidR="0053707C" w14:paraId="2020EFD0" w14:textId="77777777" w:rsidTr="00945877">
        <w:trPr>
          <w:gridBefore w:val="1"/>
        </w:trPr>
        <w:tc>
          <w:tcPr>
            <w:tcW w:w="2628" w:type="dxa"/>
            <w:gridSpan w:val="1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E4F4DFA" w14:textId="77777777" w:rsidR="0053707C" w:rsidRDefault="0053707C" w:rsidP="0053707C">
            <w:pPr>
              <w:jc w:val="both"/>
              <w:rPr>
                <w:lang w:eastAsia="en-US"/>
              </w:rPr>
            </w:pPr>
            <w:r>
              <w:rPr>
                <w:b/>
                <w:lang w:eastAsia="en-US"/>
              </w:rPr>
              <w:t>Jméno a příjmení</w:t>
            </w:r>
          </w:p>
        </w:tc>
        <w:tc>
          <w:tcPr>
            <w:tcW w:w="4186" w:type="dxa"/>
            <w:gridSpan w:val="47"/>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36F3C53" w14:textId="77777777" w:rsidR="0053707C" w:rsidRDefault="0053707C" w:rsidP="0053707C">
            <w:pPr>
              <w:pStyle w:val="western"/>
              <w:spacing w:before="0" w:beforeAutospacing="0" w:after="0" w:line="240" w:lineRule="auto"/>
              <w:rPr>
                <w:b/>
              </w:rPr>
            </w:pPr>
            <w:bookmarkStart w:id="616" w:name="Buňková"/>
            <w:bookmarkEnd w:id="616"/>
            <w:r>
              <w:rPr>
                <w:b/>
              </w:rPr>
              <w:t>Leona Buňková</w:t>
            </w:r>
          </w:p>
        </w:tc>
        <w:tc>
          <w:tcPr>
            <w:tcW w:w="683" w:type="dxa"/>
            <w:gridSpan w:val="10"/>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4D6A0116" w14:textId="77777777" w:rsidR="0053707C" w:rsidRDefault="0053707C" w:rsidP="0053707C">
            <w:pPr>
              <w:jc w:val="both"/>
              <w:rPr>
                <w:lang w:eastAsia="en-US"/>
              </w:rPr>
            </w:pPr>
            <w:r>
              <w:rPr>
                <w:b/>
                <w:lang w:eastAsia="en-US"/>
              </w:rPr>
              <w:t>Tituly</w:t>
            </w:r>
          </w:p>
        </w:tc>
        <w:tc>
          <w:tcPr>
            <w:tcW w:w="2912" w:type="dxa"/>
            <w:gridSpan w:val="46"/>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76B88706" w14:textId="77777777" w:rsidR="0053707C" w:rsidRDefault="0053707C" w:rsidP="0053707C">
            <w:pPr>
              <w:jc w:val="both"/>
              <w:rPr>
                <w:lang w:eastAsia="en-US"/>
              </w:rPr>
            </w:pPr>
            <w:r>
              <w:rPr>
                <w:lang w:eastAsia="en-US"/>
              </w:rPr>
              <w:t>doc. RNDr., Ph.D.</w:t>
            </w:r>
          </w:p>
        </w:tc>
      </w:tr>
      <w:tr w:rsidR="0053707C" w14:paraId="67EE6723" w14:textId="77777777" w:rsidTr="00945877">
        <w:trPr>
          <w:gridBefore w:val="1"/>
        </w:trPr>
        <w:tc>
          <w:tcPr>
            <w:tcW w:w="2628" w:type="dxa"/>
            <w:gridSpan w:val="1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A9CB124" w14:textId="77777777" w:rsidR="0053707C" w:rsidRDefault="0053707C" w:rsidP="0053707C">
            <w:pPr>
              <w:spacing w:line="276" w:lineRule="auto"/>
              <w:jc w:val="both"/>
              <w:rPr>
                <w:lang w:eastAsia="en-US"/>
              </w:rPr>
            </w:pPr>
            <w:r>
              <w:rPr>
                <w:b/>
                <w:lang w:eastAsia="en-US"/>
              </w:rPr>
              <w:t>Rok narození</w:t>
            </w:r>
          </w:p>
        </w:tc>
        <w:tc>
          <w:tcPr>
            <w:tcW w:w="663" w:type="dxa"/>
            <w:gridSpan w:val="1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58447CDB" w14:textId="77777777" w:rsidR="0053707C" w:rsidRDefault="0053707C" w:rsidP="0053707C">
            <w:pPr>
              <w:spacing w:line="276" w:lineRule="auto"/>
              <w:jc w:val="both"/>
              <w:rPr>
                <w:lang w:eastAsia="en-US"/>
              </w:rPr>
            </w:pPr>
            <w:r>
              <w:rPr>
                <w:lang w:eastAsia="en-US"/>
              </w:rPr>
              <w:t>1974</w:t>
            </w:r>
          </w:p>
        </w:tc>
        <w:tc>
          <w:tcPr>
            <w:tcW w:w="1865" w:type="dxa"/>
            <w:gridSpan w:val="1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676C209" w14:textId="77777777" w:rsidR="0053707C" w:rsidRDefault="0053707C" w:rsidP="0053707C">
            <w:pPr>
              <w:spacing w:line="276" w:lineRule="auto"/>
              <w:jc w:val="both"/>
              <w:rPr>
                <w:lang w:eastAsia="en-US"/>
              </w:rPr>
            </w:pPr>
            <w:r>
              <w:rPr>
                <w:b/>
                <w:lang w:eastAsia="en-US"/>
              </w:rPr>
              <w:t>typ vztahu k VŠ</w:t>
            </w:r>
          </w:p>
        </w:tc>
        <w:tc>
          <w:tcPr>
            <w:tcW w:w="710" w:type="dxa"/>
            <w:gridSpan w:val="1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24FEC35D" w14:textId="77777777" w:rsidR="0053707C" w:rsidRDefault="0053707C" w:rsidP="0053707C">
            <w:pPr>
              <w:spacing w:line="276" w:lineRule="auto"/>
              <w:jc w:val="both"/>
              <w:rPr>
                <w:lang w:eastAsia="en-US"/>
              </w:rPr>
            </w:pPr>
            <w:r>
              <w:rPr>
                <w:lang w:eastAsia="en-US"/>
              </w:rPr>
              <w:t>pp.</w:t>
            </w:r>
          </w:p>
        </w:tc>
        <w:tc>
          <w:tcPr>
            <w:tcW w:w="948" w:type="dxa"/>
            <w:gridSpan w:val="9"/>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C99966F" w14:textId="77777777" w:rsidR="0053707C" w:rsidRDefault="0053707C" w:rsidP="0053707C">
            <w:pPr>
              <w:spacing w:line="276" w:lineRule="auto"/>
              <w:jc w:val="both"/>
              <w:rPr>
                <w:lang w:eastAsia="en-US"/>
              </w:rPr>
            </w:pPr>
            <w:r>
              <w:rPr>
                <w:b/>
                <w:lang w:eastAsia="en-US"/>
              </w:rPr>
              <w:t>rozsah</w:t>
            </w:r>
          </w:p>
        </w:tc>
        <w:tc>
          <w:tcPr>
            <w:tcW w:w="683" w:type="dxa"/>
            <w:gridSpan w:val="1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0B2CFD64" w14:textId="77777777" w:rsidR="0053707C" w:rsidRDefault="0053707C" w:rsidP="0053707C">
            <w:pPr>
              <w:spacing w:line="276" w:lineRule="auto"/>
              <w:jc w:val="both"/>
              <w:rPr>
                <w:lang w:eastAsia="en-US"/>
              </w:rPr>
            </w:pPr>
            <w:r>
              <w:rPr>
                <w:lang w:eastAsia="en-US"/>
              </w:rPr>
              <w:t>40</w:t>
            </w:r>
          </w:p>
        </w:tc>
        <w:tc>
          <w:tcPr>
            <w:tcW w:w="746" w:type="dxa"/>
            <w:gridSpan w:val="1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801895E" w14:textId="77777777" w:rsidR="0053707C" w:rsidRDefault="0053707C" w:rsidP="0053707C">
            <w:pPr>
              <w:spacing w:line="276" w:lineRule="auto"/>
              <w:jc w:val="both"/>
              <w:rPr>
                <w:lang w:eastAsia="en-US"/>
              </w:rPr>
            </w:pPr>
            <w:r>
              <w:rPr>
                <w:b/>
                <w:lang w:eastAsia="en-US"/>
              </w:rPr>
              <w:t>do kdy</w:t>
            </w:r>
          </w:p>
        </w:tc>
        <w:tc>
          <w:tcPr>
            <w:tcW w:w="2166" w:type="dxa"/>
            <w:gridSpan w:val="3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DFFC326" w14:textId="77777777" w:rsidR="0053707C" w:rsidRDefault="0053707C" w:rsidP="0053707C">
            <w:pPr>
              <w:spacing w:line="276" w:lineRule="auto"/>
              <w:jc w:val="both"/>
              <w:rPr>
                <w:lang w:eastAsia="en-US"/>
              </w:rPr>
            </w:pPr>
            <w:r>
              <w:rPr>
                <w:lang w:eastAsia="en-US"/>
              </w:rPr>
              <w:t>N</w:t>
            </w:r>
          </w:p>
        </w:tc>
      </w:tr>
      <w:tr w:rsidR="0053707C" w14:paraId="36622138" w14:textId="77777777" w:rsidTr="00945877">
        <w:trPr>
          <w:gridBefore w:val="1"/>
        </w:trPr>
        <w:tc>
          <w:tcPr>
            <w:tcW w:w="5156" w:type="dxa"/>
            <w:gridSpan w:val="40"/>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3FF79DDB" w14:textId="77777777" w:rsidR="0053707C" w:rsidRDefault="0053707C" w:rsidP="0053707C">
            <w:pPr>
              <w:spacing w:line="276" w:lineRule="auto"/>
              <w:jc w:val="both"/>
              <w:rPr>
                <w:lang w:eastAsia="en-US"/>
              </w:rPr>
            </w:pPr>
            <w:r>
              <w:rPr>
                <w:b/>
                <w:lang w:eastAsia="en-US"/>
              </w:rPr>
              <w:t>Typ vztahu na součásti VŠ, která uskutečňuje st. program</w:t>
            </w:r>
          </w:p>
        </w:tc>
        <w:tc>
          <w:tcPr>
            <w:tcW w:w="710" w:type="dxa"/>
            <w:gridSpan w:val="1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96FA2DE" w14:textId="77777777" w:rsidR="0053707C" w:rsidRDefault="0053707C" w:rsidP="0053707C">
            <w:pPr>
              <w:spacing w:line="276" w:lineRule="auto"/>
              <w:jc w:val="both"/>
              <w:rPr>
                <w:lang w:eastAsia="en-US"/>
              </w:rPr>
            </w:pPr>
            <w:r>
              <w:rPr>
                <w:lang w:eastAsia="en-US"/>
              </w:rPr>
              <w:t>---</w:t>
            </w:r>
          </w:p>
        </w:tc>
        <w:tc>
          <w:tcPr>
            <w:tcW w:w="948" w:type="dxa"/>
            <w:gridSpan w:val="9"/>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AC7DCFD" w14:textId="77777777" w:rsidR="0053707C" w:rsidRDefault="0053707C" w:rsidP="0053707C">
            <w:pPr>
              <w:spacing w:line="276" w:lineRule="auto"/>
              <w:jc w:val="both"/>
              <w:rPr>
                <w:lang w:eastAsia="en-US"/>
              </w:rPr>
            </w:pPr>
            <w:r>
              <w:rPr>
                <w:b/>
                <w:lang w:eastAsia="en-US"/>
              </w:rPr>
              <w:t>rozsah</w:t>
            </w:r>
          </w:p>
        </w:tc>
        <w:tc>
          <w:tcPr>
            <w:tcW w:w="683" w:type="dxa"/>
            <w:gridSpan w:val="1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075B48C" w14:textId="77777777" w:rsidR="0053707C" w:rsidRDefault="0053707C" w:rsidP="0053707C">
            <w:pPr>
              <w:spacing w:line="276" w:lineRule="auto"/>
              <w:jc w:val="both"/>
              <w:rPr>
                <w:lang w:eastAsia="en-US"/>
              </w:rPr>
            </w:pPr>
            <w:r>
              <w:rPr>
                <w:lang w:eastAsia="en-US"/>
              </w:rPr>
              <w:t>---</w:t>
            </w:r>
          </w:p>
        </w:tc>
        <w:tc>
          <w:tcPr>
            <w:tcW w:w="746" w:type="dxa"/>
            <w:gridSpan w:val="1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E9C2239" w14:textId="77777777" w:rsidR="0053707C" w:rsidRDefault="0053707C" w:rsidP="0053707C">
            <w:pPr>
              <w:spacing w:line="276" w:lineRule="auto"/>
              <w:jc w:val="both"/>
              <w:rPr>
                <w:lang w:eastAsia="en-US"/>
              </w:rPr>
            </w:pPr>
            <w:r>
              <w:rPr>
                <w:b/>
                <w:lang w:eastAsia="en-US"/>
              </w:rPr>
              <w:t>do kdy</w:t>
            </w:r>
          </w:p>
        </w:tc>
        <w:tc>
          <w:tcPr>
            <w:tcW w:w="2166" w:type="dxa"/>
            <w:gridSpan w:val="3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6D9A380" w14:textId="77777777" w:rsidR="0053707C" w:rsidRDefault="0053707C" w:rsidP="0053707C">
            <w:pPr>
              <w:spacing w:line="276" w:lineRule="auto"/>
              <w:jc w:val="both"/>
              <w:rPr>
                <w:lang w:eastAsia="en-US"/>
              </w:rPr>
            </w:pPr>
            <w:r>
              <w:rPr>
                <w:lang w:eastAsia="en-US"/>
              </w:rPr>
              <w:t>---</w:t>
            </w:r>
          </w:p>
        </w:tc>
      </w:tr>
      <w:tr w:rsidR="0053707C" w14:paraId="63D6B342" w14:textId="77777777" w:rsidTr="00945877">
        <w:trPr>
          <w:gridBefore w:val="1"/>
        </w:trPr>
        <w:tc>
          <w:tcPr>
            <w:tcW w:w="5866" w:type="dxa"/>
            <w:gridSpan w:val="53"/>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DA13244" w14:textId="77777777" w:rsidR="0053707C" w:rsidRDefault="0053707C" w:rsidP="0053707C">
            <w:pPr>
              <w:spacing w:line="276" w:lineRule="auto"/>
              <w:jc w:val="both"/>
              <w:rPr>
                <w:b/>
                <w:lang w:eastAsia="en-US"/>
              </w:rPr>
            </w:pPr>
            <w:r>
              <w:rPr>
                <w:b/>
                <w:lang w:eastAsia="en-US"/>
              </w:rPr>
              <w:t>Další současná působení jako akademický pracovník na jiných VŠ</w:t>
            </w:r>
          </w:p>
        </w:tc>
        <w:tc>
          <w:tcPr>
            <w:tcW w:w="1631" w:type="dxa"/>
            <w:gridSpan w:val="19"/>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C123B22" w14:textId="77777777" w:rsidR="0053707C" w:rsidRDefault="0053707C" w:rsidP="0053707C">
            <w:pPr>
              <w:spacing w:line="276" w:lineRule="auto"/>
              <w:jc w:val="both"/>
              <w:rPr>
                <w:b/>
                <w:lang w:eastAsia="en-US"/>
              </w:rPr>
            </w:pPr>
            <w:r>
              <w:rPr>
                <w:b/>
                <w:lang w:eastAsia="en-US"/>
              </w:rPr>
              <w:t xml:space="preserve">typ prac. </w:t>
            </w:r>
            <w:proofErr w:type="gramStart"/>
            <w:r>
              <w:rPr>
                <w:b/>
                <w:lang w:eastAsia="en-US"/>
              </w:rPr>
              <w:t>vztahu</w:t>
            </w:r>
            <w:proofErr w:type="gramEnd"/>
          </w:p>
        </w:tc>
        <w:tc>
          <w:tcPr>
            <w:tcW w:w="2912" w:type="dxa"/>
            <w:gridSpan w:val="4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42737EDD" w14:textId="77777777" w:rsidR="0053707C" w:rsidRDefault="0053707C" w:rsidP="0053707C">
            <w:pPr>
              <w:spacing w:line="276" w:lineRule="auto"/>
              <w:jc w:val="both"/>
              <w:rPr>
                <w:lang w:eastAsia="en-US"/>
              </w:rPr>
            </w:pPr>
            <w:r>
              <w:rPr>
                <w:b/>
                <w:lang w:eastAsia="en-US"/>
              </w:rPr>
              <w:t>rozsah</w:t>
            </w:r>
          </w:p>
        </w:tc>
      </w:tr>
      <w:tr w:rsidR="0053707C" w14:paraId="1C0A6A52" w14:textId="77777777" w:rsidTr="00945877">
        <w:trPr>
          <w:gridBefore w:val="1"/>
        </w:trPr>
        <w:tc>
          <w:tcPr>
            <w:tcW w:w="5866" w:type="dxa"/>
            <w:gridSpan w:val="53"/>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EA7D60D" w14:textId="77777777" w:rsidR="0053707C" w:rsidRPr="00764B16" w:rsidRDefault="0053707C" w:rsidP="0053707C">
            <w:pPr>
              <w:spacing w:line="276" w:lineRule="auto"/>
              <w:jc w:val="both"/>
              <w:rPr>
                <w:sz w:val="16"/>
                <w:szCs w:val="16"/>
                <w:lang w:eastAsia="en-US"/>
              </w:rPr>
            </w:pPr>
            <w:r w:rsidRPr="00764B16">
              <w:rPr>
                <w:sz w:val="16"/>
                <w:szCs w:val="16"/>
                <w:lang w:eastAsia="en-US"/>
              </w:rPr>
              <w:t>---</w:t>
            </w:r>
          </w:p>
        </w:tc>
        <w:tc>
          <w:tcPr>
            <w:tcW w:w="1631" w:type="dxa"/>
            <w:gridSpan w:val="19"/>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7CB79DA" w14:textId="77777777" w:rsidR="0053707C" w:rsidRPr="00764B16" w:rsidRDefault="0053707C" w:rsidP="0053707C">
            <w:pPr>
              <w:spacing w:line="276" w:lineRule="auto"/>
              <w:jc w:val="both"/>
              <w:rPr>
                <w:sz w:val="16"/>
                <w:szCs w:val="16"/>
                <w:lang w:eastAsia="en-US"/>
              </w:rPr>
            </w:pPr>
            <w:r w:rsidRPr="00764B16">
              <w:rPr>
                <w:sz w:val="16"/>
                <w:szCs w:val="16"/>
                <w:lang w:eastAsia="en-US"/>
              </w:rPr>
              <w:t>---</w:t>
            </w:r>
          </w:p>
        </w:tc>
        <w:tc>
          <w:tcPr>
            <w:tcW w:w="2912" w:type="dxa"/>
            <w:gridSpan w:val="46"/>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640E84D2" w14:textId="77777777" w:rsidR="0053707C" w:rsidRPr="00764B16" w:rsidRDefault="0053707C" w:rsidP="0053707C">
            <w:pPr>
              <w:spacing w:line="276" w:lineRule="auto"/>
              <w:jc w:val="both"/>
              <w:rPr>
                <w:sz w:val="16"/>
                <w:szCs w:val="16"/>
                <w:lang w:eastAsia="en-US"/>
              </w:rPr>
            </w:pPr>
            <w:r w:rsidRPr="00764B16">
              <w:rPr>
                <w:sz w:val="16"/>
                <w:szCs w:val="16"/>
                <w:lang w:eastAsia="en-US"/>
              </w:rPr>
              <w:t>---</w:t>
            </w:r>
          </w:p>
        </w:tc>
      </w:tr>
      <w:tr w:rsidR="0053707C" w14:paraId="7624C2F9" w14:textId="77777777" w:rsidTr="00945877">
        <w:trPr>
          <w:gridBefore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69D9332" w14:textId="77777777" w:rsidR="0053707C" w:rsidRDefault="0053707C" w:rsidP="0053707C">
            <w:pPr>
              <w:spacing w:line="27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53707C" w14:paraId="15052DF1" w14:textId="77777777" w:rsidTr="00945877">
        <w:trPr>
          <w:gridBefore w:val="1"/>
          <w:trHeight w:val="466"/>
        </w:trPr>
        <w:tc>
          <w:tcPr>
            <w:tcW w:w="10409" w:type="dxa"/>
            <w:gridSpan w:val="118"/>
            <w:tcBorders>
              <w:top w:val="nil"/>
              <w:left w:val="single" w:sz="4" w:space="0" w:color="00000A"/>
              <w:bottom w:val="single" w:sz="4" w:space="0" w:color="00000A"/>
              <w:right w:val="single" w:sz="4" w:space="0" w:color="00000A"/>
            </w:tcBorders>
            <w:tcMar>
              <w:top w:w="0" w:type="dxa"/>
              <w:left w:w="75" w:type="dxa"/>
              <w:bottom w:w="0" w:type="dxa"/>
              <w:right w:w="70" w:type="dxa"/>
            </w:tcMar>
          </w:tcPr>
          <w:p w14:paraId="340FE580" w14:textId="77777777" w:rsidR="005F363D" w:rsidRPr="00337837" w:rsidRDefault="005F363D" w:rsidP="00EE6C1F">
            <w:pPr>
              <w:spacing w:line="276" w:lineRule="auto"/>
              <w:jc w:val="both"/>
              <w:rPr>
                <w:sz w:val="19"/>
                <w:szCs w:val="19"/>
                <w:lang w:eastAsia="en-US"/>
              </w:rPr>
            </w:pPr>
            <w:r w:rsidRPr="00337837">
              <w:rPr>
                <w:sz w:val="19"/>
                <w:szCs w:val="19"/>
                <w:lang w:eastAsia="en-US"/>
              </w:rPr>
              <w:t>Environmental Biology (30% p)</w:t>
            </w:r>
          </w:p>
          <w:p w14:paraId="17D7FF04" w14:textId="77777777" w:rsidR="005F363D" w:rsidRPr="00337837" w:rsidRDefault="005F363D" w:rsidP="00EE6C1F">
            <w:pPr>
              <w:spacing w:line="276" w:lineRule="auto"/>
              <w:jc w:val="both"/>
              <w:rPr>
                <w:sz w:val="19"/>
                <w:szCs w:val="19"/>
              </w:rPr>
            </w:pPr>
            <w:r w:rsidRPr="00337837">
              <w:rPr>
                <w:b/>
                <w:sz w:val="19"/>
                <w:szCs w:val="19"/>
              </w:rPr>
              <w:t xml:space="preserve">Master Thesis </w:t>
            </w:r>
            <w:r w:rsidRPr="00337837">
              <w:rPr>
                <w:sz w:val="19"/>
                <w:szCs w:val="19"/>
              </w:rPr>
              <w:t>(garant předmětu, 100% s, jeden z vedoucích DP)</w:t>
            </w:r>
          </w:p>
          <w:p w14:paraId="4D1A4E71" w14:textId="77777777" w:rsidR="005F363D" w:rsidRPr="00337837" w:rsidRDefault="005F363D" w:rsidP="00EE6C1F">
            <w:pPr>
              <w:spacing w:line="276" w:lineRule="auto"/>
              <w:jc w:val="both"/>
              <w:rPr>
                <w:b/>
                <w:sz w:val="19"/>
                <w:szCs w:val="19"/>
                <w:lang w:eastAsia="en-US"/>
              </w:rPr>
            </w:pPr>
            <w:r w:rsidRPr="00337837">
              <w:rPr>
                <w:sz w:val="19"/>
                <w:szCs w:val="19"/>
              </w:rPr>
              <w:t>Master Thesis Seminar (100% s)</w:t>
            </w:r>
            <w:r w:rsidRPr="00337837">
              <w:rPr>
                <w:b/>
                <w:sz w:val="19"/>
                <w:szCs w:val="19"/>
                <w:lang w:eastAsia="en-US"/>
              </w:rPr>
              <w:t xml:space="preserve"> </w:t>
            </w:r>
          </w:p>
          <w:p w14:paraId="740915AF" w14:textId="05401D9F" w:rsidR="005F363D" w:rsidRPr="00337837" w:rsidRDefault="005F363D" w:rsidP="00EE6C1F">
            <w:pPr>
              <w:spacing w:line="276" w:lineRule="auto"/>
              <w:jc w:val="both"/>
              <w:rPr>
                <w:sz w:val="19"/>
                <w:szCs w:val="19"/>
                <w:lang w:eastAsia="en-US"/>
              </w:rPr>
            </w:pPr>
            <w:r w:rsidRPr="00337837">
              <w:rPr>
                <w:b/>
                <w:sz w:val="19"/>
                <w:szCs w:val="19"/>
                <w:lang w:eastAsia="en-US"/>
              </w:rPr>
              <w:t xml:space="preserve">Methods in Molecular Biology </w:t>
            </w:r>
            <w:r w:rsidRPr="00337837">
              <w:rPr>
                <w:sz w:val="19"/>
                <w:szCs w:val="19"/>
                <w:lang w:eastAsia="en-US"/>
              </w:rPr>
              <w:t>(60% p)</w:t>
            </w:r>
          </w:p>
          <w:p w14:paraId="6764EE20" w14:textId="49A13F19" w:rsidR="005F363D" w:rsidRPr="00337837" w:rsidRDefault="005F363D" w:rsidP="00EE6C1F">
            <w:pPr>
              <w:spacing w:line="276" w:lineRule="auto"/>
              <w:jc w:val="both"/>
              <w:rPr>
                <w:sz w:val="19"/>
                <w:szCs w:val="19"/>
              </w:rPr>
            </w:pPr>
            <w:r w:rsidRPr="00337837">
              <w:rPr>
                <w:b/>
                <w:sz w:val="19"/>
                <w:szCs w:val="19"/>
                <w:lang w:eastAsia="en-US"/>
              </w:rPr>
              <w:t xml:space="preserve">Microbiology in Biotechnology </w:t>
            </w:r>
            <w:r w:rsidRPr="00337837">
              <w:rPr>
                <w:sz w:val="19"/>
                <w:szCs w:val="19"/>
                <w:lang w:eastAsia="en-US"/>
              </w:rPr>
              <w:t>(100% p)</w:t>
            </w:r>
          </w:p>
          <w:p w14:paraId="2A7CCBFE" w14:textId="77777777" w:rsidR="00020969" w:rsidRPr="00337837" w:rsidRDefault="00C2702E" w:rsidP="00EE6C1F">
            <w:pPr>
              <w:rPr>
                <w:sz w:val="19"/>
                <w:szCs w:val="19"/>
                <w:lang w:eastAsia="en-US"/>
              </w:rPr>
            </w:pPr>
            <w:r w:rsidRPr="00337837">
              <w:rPr>
                <w:b/>
                <w:sz w:val="19"/>
                <w:szCs w:val="19"/>
                <w:lang w:eastAsia="en-US"/>
              </w:rPr>
              <w:t xml:space="preserve">Prevention of Misuse of Biotechnology Applications </w:t>
            </w:r>
            <w:r w:rsidR="00020969" w:rsidRPr="00337837">
              <w:rPr>
                <w:sz w:val="19"/>
                <w:szCs w:val="19"/>
                <w:lang w:eastAsia="en-US"/>
              </w:rPr>
              <w:t>(100% p)</w:t>
            </w:r>
          </w:p>
          <w:p w14:paraId="7B58B42D" w14:textId="1F82FACA" w:rsidR="00ED10B7" w:rsidRPr="00020969" w:rsidRDefault="00ED10B7" w:rsidP="00EE6C1F">
            <w:pPr>
              <w:rPr>
                <w:sz w:val="19"/>
                <w:szCs w:val="19"/>
              </w:rPr>
            </w:pPr>
            <w:r w:rsidRPr="00337837">
              <w:rPr>
                <w:sz w:val="19"/>
                <w:szCs w:val="19"/>
                <w:lang w:eastAsia="en-US"/>
              </w:rPr>
              <w:t>Project of Biotechnology I (20% s)</w:t>
            </w:r>
          </w:p>
        </w:tc>
      </w:tr>
      <w:tr w:rsidR="0053707C" w14:paraId="236385D6" w14:textId="77777777" w:rsidTr="00945877">
        <w:trPr>
          <w:gridBefore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2C03951" w14:textId="77777777" w:rsidR="0053707C" w:rsidRDefault="0053707C" w:rsidP="0053707C">
            <w:pPr>
              <w:spacing w:line="276" w:lineRule="auto"/>
              <w:jc w:val="both"/>
              <w:rPr>
                <w:lang w:eastAsia="en-US"/>
              </w:rPr>
            </w:pPr>
            <w:r>
              <w:rPr>
                <w:b/>
                <w:lang w:eastAsia="en-US"/>
              </w:rPr>
              <w:t xml:space="preserve">Údaje o vzdělání na VŠ </w:t>
            </w:r>
          </w:p>
        </w:tc>
      </w:tr>
      <w:tr w:rsidR="0053707C" w14:paraId="681D86FC" w14:textId="77777777" w:rsidTr="00945877">
        <w:trPr>
          <w:gridBefore w:val="1"/>
          <w:trHeight w:val="418"/>
        </w:trPr>
        <w:tc>
          <w:tcPr>
            <w:tcW w:w="10409" w:type="dxa"/>
            <w:gridSpan w:val="118"/>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C121911" w14:textId="77777777" w:rsidR="0053707C" w:rsidRPr="00843300" w:rsidRDefault="0053707C" w:rsidP="0053707C">
            <w:pPr>
              <w:spacing w:before="20" w:line="276" w:lineRule="auto"/>
              <w:jc w:val="both"/>
              <w:rPr>
                <w:sz w:val="19"/>
                <w:szCs w:val="19"/>
                <w:lang w:eastAsia="en-US"/>
              </w:rPr>
            </w:pPr>
            <w:r w:rsidRPr="00843300">
              <w:rPr>
                <w:sz w:val="19"/>
                <w:szCs w:val="19"/>
                <w:lang w:eastAsia="en-US"/>
              </w:rPr>
              <w:t xml:space="preserve">2004: </w:t>
            </w:r>
            <w:proofErr w:type="gramStart"/>
            <w:r w:rsidRPr="00843300">
              <w:rPr>
                <w:sz w:val="19"/>
                <w:szCs w:val="19"/>
                <w:lang w:eastAsia="en-US"/>
              </w:rPr>
              <w:t>MU</w:t>
            </w:r>
            <w:proofErr w:type="gramEnd"/>
            <w:r w:rsidRPr="00843300">
              <w:rPr>
                <w:sz w:val="19"/>
                <w:szCs w:val="19"/>
                <w:lang w:eastAsia="en-US"/>
              </w:rPr>
              <w:t> Brno, PF, SP Biologie, obor Mikrobiologie, Ph.D.</w:t>
            </w:r>
          </w:p>
          <w:p w14:paraId="1D58861B" w14:textId="77777777" w:rsidR="0053707C" w:rsidRDefault="0053707C" w:rsidP="0053707C">
            <w:pPr>
              <w:spacing w:after="20" w:line="276" w:lineRule="auto"/>
              <w:jc w:val="both"/>
              <w:rPr>
                <w:b/>
                <w:lang w:eastAsia="en-US"/>
              </w:rPr>
            </w:pPr>
            <w:r w:rsidRPr="00843300">
              <w:rPr>
                <w:sz w:val="19"/>
                <w:szCs w:val="19"/>
                <w:lang w:eastAsia="en-US"/>
              </w:rPr>
              <w:t xml:space="preserve">2008: </w:t>
            </w:r>
            <w:proofErr w:type="gramStart"/>
            <w:r w:rsidRPr="00843300">
              <w:rPr>
                <w:sz w:val="19"/>
                <w:szCs w:val="19"/>
                <w:lang w:eastAsia="en-US"/>
              </w:rPr>
              <w:t>MU</w:t>
            </w:r>
            <w:proofErr w:type="gramEnd"/>
            <w:r w:rsidRPr="00843300">
              <w:rPr>
                <w:sz w:val="19"/>
                <w:szCs w:val="19"/>
                <w:lang w:eastAsia="en-US"/>
              </w:rPr>
              <w:t xml:space="preserve"> Brno, PF, obor Obecná biologie, směr Mikrobiologie, RNDr.</w:t>
            </w:r>
          </w:p>
        </w:tc>
      </w:tr>
      <w:tr w:rsidR="0053707C" w14:paraId="056D20B1" w14:textId="77777777" w:rsidTr="00945877">
        <w:trPr>
          <w:gridBefore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4FD04ED5" w14:textId="77777777" w:rsidR="0053707C" w:rsidRDefault="0053707C" w:rsidP="0053707C">
            <w:pPr>
              <w:spacing w:line="276" w:lineRule="auto"/>
              <w:jc w:val="both"/>
              <w:rPr>
                <w:lang w:eastAsia="en-US"/>
              </w:rPr>
            </w:pPr>
            <w:r>
              <w:rPr>
                <w:b/>
                <w:lang w:eastAsia="en-US"/>
              </w:rPr>
              <w:t>Údaje o odborném působení od absolvování VŠ</w:t>
            </w:r>
          </w:p>
        </w:tc>
      </w:tr>
      <w:tr w:rsidR="0053707C" w14:paraId="60973BE3" w14:textId="77777777" w:rsidTr="00945877">
        <w:trPr>
          <w:gridBefore w:val="1"/>
          <w:trHeight w:val="250"/>
        </w:trPr>
        <w:tc>
          <w:tcPr>
            <w:tcW w:w="10409" w:type="dxa"/>
            <w:gridSpan w:val="118"/>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68BDB93" w14:textId="77777777" w:rsidR="0053707C" w:rsidRPr="00843300" w:rsidRDefault="0053707C" w:rsidP="0053707C">
            <w:pPr>
              <w:spacing w:before="20" w:after="80"/>
              <w:jc w:val="both"/>
              <w:rPr>
                <w:sz w:val="19"/>
                <w:szCs w:val="19"/>
                <w:lang w:eastAsia="en-US"/>
              </w:rPr>
            </w:pPr>
            <w:r w:rsidRPr="00843300">
              <w:rPr>
                <w:sz w:val="19"/>
                <w:szCs w:val="19"/>
                <w:lang w:eastAsia="en-US"/>
              </w:rPr>
              <w:t>2004 – dosud: UTB Zlín, FT, odborný asistent, od r. 2010 docent</w:t>
            </w:r>
          </w:p>
          <w:p w14:paraId="7E7375DC" w14:textId="77777777" w:rsidR="0053707C" w:rsidRPr="00843300" w:rsidRDefault="0053707C" w:rsidP="0053707C">
            <w:pPr>
              <w:jc w:val="both"/>
              <w:rPr>
                <w:color w:val="000000"/>
                <w:sz w:val="19"/>
                <w:szCs w:val="19"/>
                <w:u w:val="single"/>
                <w:lang w:eastAsia="en-US"/>
              </w:rPr>
            </w:pPr>
            <w:r w:rsidRPr="00843300">
              <w:rPr>
                <w:color w:val="000000"/>
                <w:sz w:val="19"/>
                <w:szCs w:val="19"/>
                <w:u w:val="single"/>
                <w:lang w:eastAsia="en-US"/>
              </w:rPr>
              <w:t>Přehled související činnosti dokládající kvalifikační předpoklady v oblasti akreditační, evaluační a další hodnotící činnosti (nahrazuje Přehled garantovaných SP (SO) za posledních 10 let, jelikož dosud SP/SO garantovány nebyly):</w:t>
            </w:r>
          </w:p>
          <w:p w14:paraId="2E7D627F" w14:textId="731959B5" w:rsidR="0053707C" w:rsidRPr="00843300" w:rsidRDefault="0053707C" w:rsidP="0053707C">
            <w:pPr>
              <w:spacing w:after="40"/>
              <w:jc w:val="both"/>
              <w:rPr>
                <w:color w:val="000000"/>
                <w:sz w:val="19"/>
                <w:szCs w:val="19"/>
                <w:lang w:eastAsia="en-US"/>
              </w:rPr>
            </w:pPr>
            <w:r w:rsidRPr="00843300">
              <w:rPr>
                <w:color w:val="000000"/>
                <w:sz w:val="19"/>
                <w:szCs w:val="19"/>
                <w:lang w:eastAsia="en-US"/>
              </w:rPr>
              <w:t>Členka Rady pro vnitřní hodnocení UTB Zlín</w:t>
            </w:r>
            <w:r w:rsidRPr="00216DC8">
              <w:rPr>
                <w:color w:val="000000"/>
                <w:sz w:val="19"/>
                <w:szCs w:val="19"/>
                <w:lang w:eastAsia="en-US"/>
              </w:rPr>
              <w:t xml:space="preserve">; </w:t>
            </w:r>
            <w:r w:rsidRPr="00843300">
              <w:rPr>
                <w:color w:val="000000"/>
                <w:sz w:val="19"/>
                <w:szCs w:val="19"/>
                <w:lang w:eastAsia="en-US"/>
              </w:rPr>
              <w:t xml:space="preserve">Hodnocení kvality výuky na FT UTB Zlín (2012 </w:t>
            </w:r>
            <w:r w:rsidRPr="00843300">
              <w:rPr>
                <w:sz w:val="19"/>
                <w:szCs w:val="19"/>
                <w:lang w:eastAsia="en-US"/>
              </w:rPr>
              <w:t>–</w:t>
            </w:r>
            <w:r w:rsidRPr="00843300">
              <w:rPr>
                <w:color w:val="000000"/>
                <w:sz w:val="19"/>
                <w:szCs w:val="19"/>
                <w:lang w:eastAsia="en-US"/>
              </w:rPr>
              <w:t xml:space="preserve"> 2015); Příprava a vnitřní připomínkové řízení k akreditačním materiálům na FT UTB Zlíně pro obory NMgr. studia (9 akreditačních spisů 2012 </w:t>
            </w:r>
            <w:r w:rsidRPr="00843300">
              <w:rPr>
                <w:sz w:val="19"/>
                <w:szCs w:val="19"/>
                <w:lang w:eastAsia="en-US"/>
              </w:rPr>
              <w:t>–</w:t>
            </w:r>
            <w:r w:rsidRPr="00843300">
              <w:rPr>
                <w:color w:val="000000"/>
                <w:sz w:val="19"/>
                <w:szCs w:val="19"/>
                <w:lang w:eastAsia="en-US"/>
              </w:rPr>
              <w:t xml:space="preserve"> 2015) </w:t>
            </w:r>
          </w:p>
          <w:p w14:paraId="1B38796E" w14:textId="6229A2A0" w:rsidR="0053707C" w:rsidRDefault="0053707C" w:rsidP="004D520D">
            <w:pPr>
              <w:spacing w:before="60"/>
              <w:jc w:val="both"/>
              <w:rPr>
                <w:lang w:eastAsia="en-US"/>
              </w:rPr>
            </w:pPr>
            <w:r w:rsidRPr="00843300">
              <w:rPr>
                <w:color w:val="000000"/>
                <w:sz w:val="19"/>
                <w:szCs w:val="19"/>
                <w:u w:val="single"/>
                <w:lang w:eastAsia="en-US"/>
              </w:rPr>
              <w:t>Další profesní činnost:</w:t>
            </w:r>
            <w:r w:rsidRPr="00843300">
              <w:rPr>
                <w:color w:val="000000"/>
                <w:sz w:val="19"/>
                <w:szCs w:val="19"/>
                <w:lang w:eastAsia="en-US"/>
              </w:rPr>
              <w:t xml:space="preserve"> UTB Zlín, FT: členka Vědecké rady (2016 </w:t>
            </w:r>
            <w:r w:rsidRPr="00843300">
              <w:rPr>
                <w:sz w:val="19"/>
                <w:szCs w:val="19"/>
                <w:lang w:eastAsia="en-US"/>
              </w:rPr>
              <w:t>–</w:t>
            </w:r>
            <w:r w:rsidR="00020969">
              <w:rPr>
                <w:color w:val="000000"/>
                <w:sz w:val="19"/>
                <w:szCs w:val="19"/>
                <w:lang w:eastAsia="en-US"/>
              </w:rPr>
              <w:t xml:space="preserve"> dosud), členka Oborové rad na FT UTB, </w:t>
            </w:r>
            <w:r w:rsidR="00020969" w:rsidRPr="00843300">
              <w:rPr>
                <w:color w:val="000000"/>
                <w:sz w:val="19"/>
                <w:szCs w:val="19"/>
                <w:lang w:eastAsia="en-US"/>
              </w:rPr>
              <w:t>STU Bratislava FCHPT</w:t>
            </w:r>
            <w:r w:rsidR="00020969">
              <w:rPr>
                <w:color w:val="000000"/>
                <w:sz w:val="19"/>
                <w:szCs w:val="19"/>
                <w:lang w:eastAsia="en-US"/>
              </w:rPr>
              <w:t xml:space="preserve"> a</w:t>
            </w:r>
            <w:r w:rsidR="004D520D" w:rsidRPr="00843300">
              <w:rPr>
                <w:color w:val="000000"/>
                <w:sz w:val="19"/>
                <w:szCs w:val="19"/>
                <w:lang w:eastAsia="en-US"/>
              </w:rPr>
              <w:t xml:space="preserve"> SPU Nitra, FBP</w:t>
            </w:r>
            <w:r w:rsidR="00020969" w:rsidRPr="00843300">
              <w:rPr>
                <w:color w:val="000000"/>
                <w:sz w:val="19"/>
                <w:szCs w:val="19"/>
                <w:lang w:eastAsia="en-US"/>
              </w:rPr>
              <w:t xml:space="preserve"> </w:t>
            </w:r>
            <w:r w:rsidRPr="00843300">
              <w:rPr>
                <w:color w:val="000000"/>
                <w:sz w:val="19"/>
                <w:szCs w:val="19"/>
                <w:lang w:eastAsia="en-US"/>
              </w:rPr>
              <w:t xml:space="preserve">proděkanka pro pedagogickou činnost navazujícího magisterského studia (2012 </w:t>
            </w:r>
            <w:r w:rsidRPr="00843300">
              <w:rPr>
                <w:sz w:val="19"/>
                <w:szCs w:val="19"/>
                <w:lang w:eastAsia="en-US"/>
              </w:rPr>
              <w:t xml:space="preserve">– </w:t>
            </w:r>
            <w:r w:rsidRPr="00843300">
              <w:rPr>
                <w:color w:val="000000"/>
                <w:sz w:val="19"/>
                <w:szCs w:val="19"/>
                <w:lang w:eastAsia="en-US"/>
              </w:rPr>
              <w:t>2015).</w:t>
            </w:r>
          </w:p>
        </w:tc>
      </w:tr>
      <w:tr w:rsidR="0053707C" w14:paraId="760E5096" w14:textId="77777777" w:rsidTr="00945877">
        <w:trPr>
          <w:gridBefore w:val="1"/>
          <w:trHeight w:val="250"/>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4E165E2" w14:textId="77777777" w:rsidR="0053707C" w:rsidRDefault="0053707C" w:rsidP="0053707C">
            <w:pPr>
              <w:spacing w:line="276" w:lineRule="auto"/>
              <w:jc w:val="both"/>
              <w:rPr>
                <w:lang w:eastAsia="en-US"/>
              </w:rPr>
            </w:pPr>
            <w:r>
              <w:rPr>
                <w:b/>
                <w:lang w:eastAsia="en-US"/>
              </w:rPr>
              <w:t>Zkušenosti s vedením kvalifikačních a rigorózních prací</w:t>
            </w:r>
          </w:p>
        </w:tc>
      </w:tr>
      <w:tr w:rsidR="0053707C" w14:paraId="2C0970B5" w14:textId="77777777" w:rsidTr="00945877">
        <w:trPr>
          <w:gridBefore w:val="1"/>
          <w:trHeight w:val="144"/>
        </w:trPr>
        <w:tc>
          <w:tcPr>
            <w:tcW w:w="10409" w:type="dxa"/>
            <w:gridSpan w:val="118"/>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1E368142" w14:textId="28497A3B" w:rsidR="0053707C" w:rsidRPr="00843300" w:rsidRDefault="0053707C" w:rsidP="0053707C">
            <w:pPr>
              <w:pStyle w:val="western"/>
              <w:spacing w:before="20" w:beforeAutospacing="0" w:after="20" w:line="240" w:lineRule="auto"/>
              <w:rPr>
                <w:sz w:val="19"/>
                <w:szCs w:val="19"/>
              </w:rPr>
            </w:pPr>
            <w:r w:rsidRPr="00843300">
              <w:rPr>
                <w:sz w:val="19"/>
                <w:szCs w:val="19"/>
              </w:rPr>
              <w:t xml:space="preserve">Počet obhájených prací, které vyučující vedl v období 2013 – 2017: 14 BP, 20 </w:t>
            </w:r>
            <w:r w:rsidR="000043E7">
              <w:rPr>
                <w:sz w:val="19"/>
                <w:szCs w:val="19"/>
              </w:rPr>
              <w:t>DP, 2</w:t>
            </w:r>
            <w:r w:rsidRPr="00843300">
              <w:rPr>
                <w:sz w:val="19"/>
                <w:szCs w:val="19"/>
              </w:rPr>
              <w:t xml:space="preserve"> DisP.</w:t>
            </w:r>
          </w:p>
        </w:tc>
      </w:tr>
      <w:tr w:rsidR="0053707C" w14:paraId="0C3A0842" w14:textId="77777777" w:rsidTr="00945877">
        <w:trPr>
          <w:gridBefore w:val="1"/>
        </w:trPr>
        <w:tc>
          <w:tcPr>
            <w:tcW w:w="3291" w:type="dxa"/>
            <w:gridSpan w:val="25"/>
            <w:tcBorders>
              <w:top w:val="single" w:sz="12"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1359E48" w14:textId="77777777" w:rsidR="0053707C" w:rsidRDefault="0053707C" w:rsidP="0053707C">
            <w:pPr>
              <w:spacing w:line="276" w:lineRule="auto"/>
              <w:jc w:val="both"/>
              <w:rPr>
                <w:b/>
                <w:lang w:eastAsia="en-US"/>
              </w:rPr>
            </w:pPr>
            <w:r>
              <w:rPr>
                <w:b/>
                <w:lang w:eastAsia="en-US"/>
              </w:rPr>
              <w:t xml:space="preserve">Obor habilitačního řízení </w:t>
            </w:r>
          </w:p>
        </w:tc>
        <w:tc>
          <w:tcPr>
            <w:tcW w:w="2129" w:type="dxa"/>
            <w:gridSpan w:val="20"/>
            <w:tcBorders>
              <w:top w:val="single" w:sz="12"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0105F16C" w14:textId="77777777" w:rsidR="0053707C" w:rsidRDefault="0053707C" w:rsidP="0053707C">
            <w:pPr>
              <w:spacing w:line="276" w:lineRule="auto"/>
              <w:jc w:val="both"/>
              <w:rPr>
                <w:b/>
                <w:lang w:eastAsia="en-US"/>
              </w:rPr>
            </w:pPr>
            <w:r>
              <w:rPr>
                <w:b/>
                <w:lang w:eastAsia="en-US"/>
              </w:rPr>
              <w:t>Rok udělení hodnosti</w:t>
            </w:r>
          </w:p>
        </w:tc>
        <w:tc>
          <w:tcPr>
            <w:tcW w:w="2146" w:type="dxa"/>
            <w:gridSpan w:val="29"/>
            <w:tcBorders>
              <w:top w:val="single" w:sz="12" w:space="0" w:color="00000A"/>
              <w:left w:val="single" w:sz="4" w:space="0" w:color="00000A"/>
              <w:bottom w:val="single" w:sz="4" w:space="0" w:color="00000A"/>
              <w:right w:val="single" w:sz="12" w:space="0" w:color="00000A"/>
            </w:tcBorders>
            <w:shd w:val="clear" w:color="auto" w:fill="F7CAAC"/>
            <w:tcMar>
              <w:top w:w="0" w:type="dxa"/>
              <w:left w:w="75" w:type="dxa"/>
              <w:bottom w:w="0" w:type="dxa"/>
              <w:right w:w="70" w:type="dxa"/>
            </w:tcMar>
            <w:hideMark/>
          </w:tcPr>
          <w:p w14:paraId="5C0B77BA" w14:textId="77777777" w:rsidR="0053707C" w:rsidRDefault="0053707C" w:rsidP="0053707C">
            <w:pPr>
              <w:spacing w:line="276" w:lineRule="auto"/>
              <w:jc w:val="both"/>
              <w:rPr>
                <w:b/>
                <w:lang w:eastAsia="en-US"/>
              </w:rPr>
            </w:pPr>
            <w:r>
              <w:rPr>
                <w:b/>
                <w:lang w:eastAsia="en-US"/>
              </w:rPr>
              <w:t>Řízení konáno na VŠ</w:t>
            </w:r>
          </w:p>
        </w:tc>
        <w:tc>
          <w:tcPr>
            <w:tcW w:w="2843" w:type="dxa"/>
            <w:gridSpan w:val="44"/>
            <w:tcBorders>
              <w:top w:val="single" w:sz="12" w:space="0" w:color="00000A"/>
              <w:left w:val="single" w:sz="12"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3EFD0873" w14:textId="77777777" w:rsidR="0053707C" w:rsidRDefault="0053707C" w:rsidP="0053707C">
            <w:pPr>
              <w:spacing w:line="276" w:lineRule="auto"/>
              <w:jc w:val="both"/>
              <w:rPr>
                <w:lang w:eastAsia="en-US"/>
              </w:rPr>
            </w:pPr>
            <w:r>
              <w:rPr>
                <w:b/>
                <w:lang w:eastAsia="en-US"/>
              </w:rPr>
              <w:t>Ohlasy publikací</w:t>
            </w:r>
          </w:p>
        </w:tc>
      </w:tr>
      <w:tr w:rsidR="0053707C" w14:paraId="7FA7A885" w14:textId="77777777" w:rsidTr="00945877">
        <w:trPr>
          <w:gridBefore w:val="1"/>
        </w:trPr>
        <w:tc>
          <w:tcPr>
            <w:tcW w:w="3291" w:type="dxa"/>
            <w:gridSpan w:val="25"/>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295B95B5" w14:textId="77777777" w:rsidR="0053707C" w:rsidRPr="00843300" w:rsidRDefault="0053707C" w:rsidP="0053707C">
            <w:pPr>
              <w:pStyle w:val="western"/>
              <w:spacing w:before="20" w:beforeAutospacing="0" w:after="20" w:line="240" w:lineRule="auto"/>
              <w:rPr>
                <w:sz w:val="19"/>
                <w:szCs w:val="19"/>
              </w:rPr>
            </w:pPr>
            <w:r w:rsidRPr="00843300">
              <w:rPr>
                <w:sz w:val="19"/>
                <w:szCs w:val="19"/>
              </w:rPr>
              <w:t>Biotechnologie</w:t>
            </w:r>
          </w:p>
        </w:tc>
        <w:tc>
          <w:tcPr>
            <w:tcW w:w="2129" w:type="dxa"/>
            <w:gridSpan w:val="2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98B1067" w14:textId="77777777" w:rsidR="0053707C" w:rsidRPr="00843300" w:rsidRDefault="0053707C" w:rsidP="0053707C">
            <w:pPr>
              <w:pStyle w:val="western"/>
              <w:spacing w:before="20" w:beforeAutospacing="0" w:after="20" w:line="240" w:lineRule="auto"/>
              <w:rPr>
                <w:sz w:val="19"/>
                <w:szCs w:val="19"/>
              </w:rPr>
            </w:pPr>
            <w:r w:rsidRPr="00843300">
              <w:rPr>
                <w:sz w:val="19"/>
                <w:szCs w:val="19"/>
              </w:rPr>
              <w:t>2010</w:t>
            </w:r>
          </w:p>
        </w:tc>
        <w:tc>
          <w:tcPr>
            <w:tcW w:w="2146" w:type="dxa"/>
            <w:gridSpan w:val="29"/>
            <w:tcBorders>
              <w:top w:val="single" w:sz="4" w:space="0" w:color="00000A"/>
              <w:left w:val="single" w:sz="4" w:space="0" w:color="00000A"/>
              <w:bottom w:val="single" w:sz="4" w:space="0" w:color="00000A"/>
              <w:right w:val="single" w:sz="12" w:space="0" w:color="00000A"/>
            </w:tcBorders>
            <w:tcMar>
              <w:top w:w="0" w:type="dxa"/>
              <w:left w:w="75" w:type="dxa"/>
              <w:bottom w:w="0" w:type="dxa"/>
              <w:right w:w="70" w:type="dxa"/>
            </w:tcMar>
            <w:hideMark/>
          </w:tcPr>
          <w:p w14:paraId="27011C7B" w14:textId="77777777" w:rsidR="0053707C" w:rsidRPr="00843300" w:rsidRDefault="0053707C" w:rsidP="0053707C">
            <w:pPr>
              <w:pStyle w:val="western"/>
              <w:spacing w:before="20" w:beforeAutospacing="0" w:after="20" w:line="240" w:lineRule="auto"/>
              <w:rPr>
                <w:sz w:val="19"/>
                <w:szCs w:val="19"/>
              </w:rPr>
            </w:pPr>
            <w:r w:rsidRPr="00843300">
              <w:rPr>
                <w:sz w:val="19"/>
                <w:szCs w:val="19"/>
              </w:rPr>
              <w:t>SPU Nitra, SR</w:t>
            </w:r>
          </w:p>
        </w:tc>
        <w:tc>
          <w:tcPr>
            <w:tcW w:w="622" w:type="dxa"/>
            <w:gridSpan w:val="13"/>
            <w:tcBorders>
              <w:top w:val="single" w:sz="4" w:space="0" w:color="00000A"/>
              <w:left w:val="single" w:sz="12"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70AE6516" w14:textId="77777777" w:rsidR="0053707C" w:rsidRDefault="0053707C" w:rsidP="0053707C">
            <w:pPr>
              <w:spacing w:line="276" w:lineRule="auto"/>
              <w:jc w:val="both"/>
              <w:rPr>
                <w:b/>
                <w:lang w:eastAsia="en-US"/>
              </w:rPr>
            </w:pPr>
            <w:r>
              <w:rPr>
                <w:b/>
                <w:lang w:eastAsia="en-US"/>
              </w:rPr>
              <w:t>WOS</w:t>
            </w:r>
          </w:p>
        </w:tc>
        <w:tc>
          <w:tcPr>
            <w:tcW w:w="807" w:type="dxa"/>
            <w:gridSpan w:val="1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D68E4FD" w14:textId="77777777" w:rsidR="0053707C" w:rsidRDefault="0053707C" w:rsidP="0053707C">
            <w:pPr>
              <w:spacing w:line="276" w:lineRule="auto"/>
              <w:jc w:val="both"/>
              <w:rPr>
                <w:b/>
                <w:lang w:eastAsia="en-US"/>
              </w:rPr>
            </w:pPr>
            <w:r>
              <w:rPr>
                <w:b/>
                <w:lang w:eastAsia="en-US"/>
              </w:rPr>
              <w:t>Scopus</w:t>
            </w:r>
          </w:p>
        </w:tc>
        <w:tc>
          <w:tcPr>
            <w:tcW w:w="1414" w:type="dxa"/>
            <w:gridSpan w:val="16"/>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C25C29B" w14:textId="77777777" w:rsidR="0053707C" w:rsidRDefault="0053707C" w:rsidP="0053707C">
            <w:pPr>
              <w:spacing w:line="276" w:lineRule="auto"/>
              <w:jc w:val="both"/>
              <w:rPr>
                <w:lang w:eastAsia="en-US"/>
              </w:rPr>
            </w:pPr>
            <w:r>
              <w:rPr>
                <w:b/>
                <w:lang w:eastAsia="en-US"/>
              </w:rPr>
              <w:t>ostatní</w:t>
            </w:r>
          </w:p>
        </w:tc>
      </w:tr>
      <w:tr w:rsidR="0053707C" w14:paraId="29955898" w14:textId="77777777" w:rsidTr="00945877">
        <w:trPr>
          <w:gridBefore w:val="1"/>
          <w:trHeight w:val="70"/>
        </w:trPr>
        <w:tc>
          <w:tcPr>
            <w:tcW w:w="3291" w:type="dxa"/>
            <w:gridSpan w:val="25"/>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5DF8EC07" w14:textId="77777777" w:rsidR="0053707C" w:rsidRDefault="0053707C" w:rsidP="0053707C">
            <w:pPr>
              <w:spacing w:line="276" w:lineRule="auto"/>
              <w:jc w:val="both"/>
              <w:rPr>
                <w:b/>
                <w:lang w:eastAsia="en-US"/>
              </w:rPr>
            </w:pPr>
            <w:r>
              <w:rPr>
                <w:b/>
                <w:lang w:eastAsia="en-US"/>
              </w:rPr>
              <w:t>Obor jmenovacího řízení</w:t>
            </w:r>
          </w:p>
        </w:tc>
        <w:tc>
          <w:tcPr>
            <w:tcW w:w="2129" w:type="dxa"/>
            <w:gridSpan w:val="20"/>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3183B02C" w14:textId="77777777" w:rsidR="0053707C" w:rsidRDefault="0053707C" w:rsidP="0053707C">
            <w:pPr>
              <w:spacing w:line="276" w:lineRule="auto"/>
              <w:jc w:val="both"/>
              <w:rPr>
                <w:b/>
                <w:lang w:eastAsia="en-US"/>
              </w:rPr>
            </w:pPr>
            <w:r>
              <w:rPr>
                <w:b/>
                <w:lang w:eastAsia="en-US"/>
              </w:rPr>
              <w:t>Rok udělení hodnosti</w:t>
            </w:r>
          </w:p>
        </w:tc>
        <w:tc>
          <w:tcPr>
            <w:tcW w:w="2146" w:type="dxa"/>
            <w:gridSpan w:val="29"/>
            <w:tcBorders>
              <w:top w:val="single" w:sz="4" w:space="0" w:color="00000A"/>
              <w:left w:val="single" w:sz="4" w:space="0" w:color="00000A"/>
              <w:bottom w:val="single" w:sz="4" w:space="0" w:color="00000A"/>
              <w:right w:val="single" w:sz="12" w:space="0" w:color="00000A"/>
            </w:tcBorders>
            <w:shd w:val="clear" w:color="auto" w:fill="F7CAAC"/>
            <w:tcMar>
              <w:top w:w="0" w:type="dxa"/>
              <w:left w:w="75" w:type="dxa"/>
              <w:bottom w:w="0" w:type="dxa"/>
              <w:right w:w="70" w:type="dxa"/>
            </w:tcMar>
            <w:hideMark/>
          </w:tcPr>
          <w:p w14:paraId="240A437B" w14:textId="77777777" w:rsidR="0053707C" w:rsidRDefault="0053707C" w:rsidP="0053707C">
            <w:pPr>
              <w:spacing w:line="276" w:lineRule="auto"/>
              <w:jc w:val="both"/>
              <w:rPr>
                <w:b/>
                <w:lang w:eastAsia="en-US"/>
              </w:rPr>
            </w:pPr>
            <w:r>
              <w:rPr>
                <w:b/>
                <w:lang w:eastAsia="en-US"/>
              </w:rPr>
              <w:t>Řízení konáno na VŠ</w:t>
            </w:r>
          </w:p>
        </w:tc>
        <w:tc>
          <w:tcPr>
            <w:tcW w:w="622" w:type="dxa"/>
            <w:gridSpan w:val="13"/>
            <w:vMerge w:val="restart"/>
            <w:tcBorders>
              <w:top w:val="single" w:sz="4" w:space="0" w:color="00000A"/>
              <w:left w:val="single" w:sz="12" w:space="0" w:color="00000A"/>
              <w:bottom w:val="single" w:sz="4" w:space="0" w:color="00000A"/>
              <w:right w:val="single" w:sz="4" w:space="0" w:color="00000A"/>
            </w:tcBorders>
            <w:tcMar>
              <w:top w:w="0" w:type="dxa"/>
              <w:left w:w="75" w:type="dxa"/>
              <w:bottom w:w="0" w:type="dxa"/>
              <w:right w:w="70" w:type="dxa"/>
            </w:tcMar>
            <w:hideMark/>
          </w:tcPr>
          <w:p w14:paraId="38CB81B4" w14:textId="77777777" w:rsidR="0053707C" w:rsidRDefault="0053707C" w:rsidP="0053707C">
            <w:pPr>
              <w:pStyle w:val="western"/>
              <w:spacing w:before="0" w:line="240" w:lineRule="auto"/>
              <w:rPr>
                <w:b/>
                <w:highlight w:val="yellow"/>
              </w:rPr>
            </w:pPr>
            <w:r>
              <w:rPr>
                <w:b/>
              </w:rPr>
              <w:t>289</w:t>
            </w:r>
          </w:p>
        </w:tc>
        <w:tc>
          <w:tcPr>
            <w:tcW w:w="807" w:type="dxa"/>
            <w:gridSpan w:val="15"/>
            <w:vMerge w:val="restart"/>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723B9CD2" w14:textId="77777777" w:rsidR="0053707C" w:rsidRDefault="0053707C" w:rsidP="0053707C">
            <w:pPr>
              <w:pStyle w:val="western"/>
              <w:spacing w:before="0" w:line="240" w:lineRule="auto"/>
              <w:rPr>
                <w:b/>
                <w:highlight w:val="yellow"/>
              </w:rPr>
            </w:pPr>
            <w:r>
              <w:rPr>
                <w:b/>
              </w:rPr>
              <w:t>313</w:t>
            </w:r>
          </w:p>
        </w:tc>
        <w:tc>
          <w:tcPr>
            <w:tcW w:w="1414" w:type="dxa"/>
            <w:gridSpan w:val="16"/>
            <w:vMerge w:val="restart"/>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73FC1A99" w14:textId="77777777" w:rsidR="0053707C" w:rsidRDefault="0053707C" w:rsidP="0053707C">
            <w:pPr>
              <w:pStyle w:val="western"/>
              <w:spacing w:before="0" w:line="240" w:lineRule="auto"/>
              <w:rPr>
                <w:b/>
                <w:highlight w:val="yellow"/>
              </w:rPr>
            </w:pPr>
            <w:r>
              <w:rPr>
                <w:b/>
              </w:rPr>
              <w:t>neevid.</w:t>
            </w:r>
          </w:p>
        </w:tc>
      </w:tr>
      <w:tr w:rsidR="0053707C" w14:paraId="4673F76E" w14:textId="77777777" w:rsidTr="00945877">
        <w:trPr>
          <w:gridBefore w:val="1"/>
          <w:trHeight w:val="205"/>
        </w:trPr>
        <w:tc>
          <w:tcPr>
            <w:tcW w:w="3291" w:type="dxa"/>
            <w:gridSpan w:val="25"/>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6174802E" w14:textId="77777777" w:rsidR="0053707C" w:rsidRPr="00764B16" w:rsidRDefault="0053707C" w:rsidP="0053707C">
            <w:pPr>
              <w:spacing w:line="276" w:lineRule="auto"/>
              <w:jc w:val="both"/>
              <w:rPr>
                <w:sz w:val="16"/>
                <w:szCs w:val="16"/>
                <w:lang w:eastAsia="en-US"/>
              </w:rPr>
            </w:pPr>
            <w:r w:rsidRPr="00764B16">
              <w:rPr>
                <w:sz w:val="16"/>
                <w:szCs w:val="16"/>
                <w:lang w:eastAsia="en-US"/>
              </w:rPr>
              <w:t>---</w:t>
            </w:r>
          </w:p>
        </w:tc>
        <w:tc>
          <w:tcPr>
            <w:tcW w:w="2129" w:type="dxa"/>
            <w:gridSpan w:val="20"/>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4D66510F" w14:textId="77777777" w:rsidR="0053707C" w:rsidRPr="00764B16" w:rsidRDefault="0053707C" w:rsidP="0053707C">
            <w:pPr>
              <w:spacing w:line="276" w:lineRule="auto"/>
              <w:jc w:val="both"/>
              <w:rPr>
                <w:sz w:val="16"/>
                <w:szCs w:val="16"/>
                <w:lang w:eastAsia="en-US"/>
              </w:rPr>
            </w:pPr>
            <w:r w:rsidRPr="00764B16">
              <w:rPr>
                <w:sz w:val="16"/>
                <w:szCs w:val="16"/>
                <w:lang w:eastAsia="en-US"/>
              </w:rPr>
              <w:t>---</w:t>
            </w:r>
          </w:p>
        </w:tc>
        <w:tc>
          <w:tcPr>
            <w:tcW w:w="2146" w:type="dxa"/>
            <w:gridSpan w:val="29"/>
            <w:tcBorders>
              <w:top w:val="single" w:sz="4" w:space="0" w:color="00000A"/>
              <w:left w:val="single" w:sz="4" w:space="0" w:color="00000A"/>
              <w:bottom w:val="single" w:sz="4" w:space="0" w:color="00000A"/>
              <w:right w:val="single" w:sz="12" w:space="0" w:color="00000A"/>
            </w:tcBorders>
            <w:tcMar>
              <w:top w:w="0" w:type="dxa"/>
              <w:left w:w="75" w:type="dxa"/>
              <w:bottom w:w="0" w:type="dxa"/>
              <w:right w:w="70" w:type="dxa"/>
            </w:tcMar>
            <w:hideMark/>
          </w:tcPr>
          <w:p w14:paraId="694078F3" w14:textId="77777777" w:rsidR="0053707C" w:rsidRPr="00764B16" w:rsidRDefault="0053707C" w:rsidP="0053707C">
            <w:pPr>
              <w:spacing w:line="276" w:lineRule="auto"/>
              <w:jc w:val="both"/>
              <w:rPr>
                <w:sz w:val="16"/>
                <w:szCs w:val="16"/>
                <w:lang w:eastAsia="en-US"/>
              </w:rPr>
            </w:pPr>
            <w:r w:rsidRPr="00764B16">
              <w:rPr>
                <w:sz w:val="16"/>
                <w:szCs w:val="16"/>
                <w:lang w:eastAsia="en-US"/>
              </w:rPr>
              <w:t>---</w:t>
            </w:r>
          </w:p>
        </w:tc>
        <w:tc>
          <w:tcPr>
            <w:tcW w:w="622" w:type="dxa"/>
            <w:gridSpan w:val="13"/>
            <w:vMerge/>
            <w:tcBorders>
              <w:top w:val="single" w:sz="4" w:space="0" w:color="00000A"/>
              <w:left w:val="single" w:sz="12" w:space="0" w:color="00000A"/>
              <w:bottom w:val="single" w:sz="4" w:space="0" w:color="00000A"/>
              <w:right w:val="single" w:sz="4" w:space="0" w:color="00000A"/>
            </w:tcBorders>
            <w:vAlign w:val="center"/>
            <w:hideMark/>
          </w:tcPr>
          <w:p w14:paraId="696CED93" w14:textId="77777777" w:rsidR="0053707C" w:rsidRDefault="0053707C" w:rsidP="0053707C">
            <w:pPr>
              <w:rPr>
                <w:b/>
                <w:kern w:val="2"/>
                <w:highlight w:val="yellow"/>
                <w:lang w:eastAsia="zh-CN"/>
              </w:rPr>
            </w:pPr>
          </w:p>
        </w:tc>
        <w:tc>
          <w:tcPr>
            <w:tcW w:w="807" w:type="dxa"/>
            <w:gridSpan w:val="15"/>
            <w:vMerge/>
            <w:tcBorders>
              <w:top w:val="single" w:sz="4" w:space="0" w:color="00000A"/>
              <w:left w:val="single" w:sz="4" w:space="0" w:color="00000A"/>
              <w:bottom w:val="single" w:sz="4" w:space="0" w:color="00000A"/>
              <w:right w:val="single" w:sz="4" w:space="0" w:color="00000A"/>
            </w:tcBorders>
            <w:vAlign w:val="center"/>
            <w:hideMark/>
          </w:tcPr>
          <w:p w14:paraId="12E2FE71" w14:textId="77777777" w:rsidR="0053707C" w:rsidRDefault="0053707C" w:rsidP="0053707C">
            <w:pPr>
              <w:rPr>
                <w:b/>
                <w:kern w:val="2"/>
                <w:highlight w:val="yellow"/>
                <w:lang w:eastAsia="zh-CN"/>
              </w:rPr>
            </w:pPr>
          </w:p>
        </w:tc>
        <w:tc>
          <w:tcPr>
            <w:tcW w:w="1414" w:type="dxa"/>
            <w:gridSpan w:val="16"/>
            <w:vMerge/>
            <w:tcBorders>
              <w:top w:val="single" w:sz="4" w:space="0" w:color="00000A"/>
              <w:left w:val="single" w:sz="4" w:space="0" w:color="00000A"/>
              <w:bottom w:val="single" w:sz="4" w:space="0" w:color="00000A"/>
              <w:right w:val="single" w:sz="4" w:space="0" w:color="00000A"/>
            </w:tcBorders>
            <w:vAlign w:val="center"/>
            <w:hideMark/>
          </w:tcPr>
          <w:p w14:paraId="2947E6F4" w14:textId="77777777" w:rsidR="0053707C" w:rsidRDefault="0053707C" w:rsidP="0053707C">
            <w:pPr>
              <w:rPr>
                <w:b/>
                <w:kern w:val="2"/>
                <w:highlight w:val="yellow"/>
                <w:lang w:eastAsia="zh-CN"/>
              </w:rPr>
            </w:pPr>
          </w:p>
        </w:tc>
      </w:tr>
      <w:tr w:rsidR="0053707C" w14:paraId="0840A9FC" w14:textId="77777777" w:rsidTr="00945877">
        <w:trPr>
          <w:gridBefore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9E81A2A" w14:textId="77777777" w:rsidR="0053707C" w:rsidRDefault="0053707C" w:rsidP="0053707C">
            <w:pPr>
              <w:spacing w:line="276" w:lineRule="auto"/>
              <w:jc w:val="both"/>
              <w:rPr>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53707C" w14:paraId="0950409D" w14:textId="77777777" w:rsidTr="00945877">
        <w:trPr>
          <w:gridBefore w:val="1"/>
          <w:trHeight w:val="132"/>
        </w:trPr>
        <w:tc>
          <w:tcPr>
            <w:tcW w:w="10409" w:type="dxa"/>
            <w:gridSpan w:val="118"/>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3C5CB2A" w14:textId="77777777" w:rsidR="0053707C" w:rsidRPr="00843300" w:rsidRDefault="0053707C" w:rsidP="0053707C">
            <w:pPr>
              <w:spacing w:after="80"/>
              <w:jc w:val="both"/>
              <w:rPr>
                <w:sz w:val="19"/>
                <w:szCs w:val="19"/>
                <w:lang w:eastAsia="en-US"/>
              </w:rPr>
            </w:pPr>
            <w:r w:rsidRPr="00843300">
              <w:rPr>
                <w:sz w:val="19"/>
                <w:szCs w:val="19"/>
                <w:lang w:eastAsia="en-US"/>
              </w:rPr>
              <w:t xml:space="preserve">FLASAROVÁ, R., PACHLOVÁ, V., </w:t>
            </w:r>
            <w:r w:rsidRPr="00843300">
              <w:rPr>
                <w:b/>
                <w:sz w:val="19"/>
                <w:szCs w:val="19"/>
                <w:lang w:eastAsia="en-US"/>
              </w:rPr>
              <w:t>BUŇKOVÁ, L. (15%)</w:t>
            </w:r>
            <w:r w:rsidRPr="00843300">
              <w:rPr>
                <w:sz w:val="19"/>
                <w:szCs w:val="19"/>
                <w:lang w:eastAsia="en-US"/>
              </w:rPr>
              <w:t xml:space="preserve">, MENŠÍKOVÁ, A., GEORGOVÁ, N., DRÁB, V., BUŇKA, F.: Biogenic amine production by </w:t>
            </w:r>
            <w:r w:rsidRPr="00843300">
              <w:rPr>
                <w:i/>
                <w:sz w:val="19"/>
                <w:szCs w:val="19"/>
                <w:lang w:eastAsia="en-US"/>
              </w:rPr>
              <w:t xml:space="preserve">Lactococcus lactis </w:t>
            </w:r>
            <w:r w:rsidRPr="00843300">
              <w:rPr>
                <w:sz w:val="19"/>
                <w:szCs w:val="19"/>
                <w:lang w:eastAsia="en-US"/>
              </w:rPr>
              <w:t xml:space="preserve">subsp. </w:t>
            </w:r>
            <w:r w:rsidRPr="00843300">
              <w:rPr>
                <w:i/>
                <w:sz w:val="19"/>
                <w:szCs w:val="19"/>
                <w:lang w:eastAsia="en-US"/>
              </w:rPr>
              <w:t xml:space="preserve">cremoris </w:t>
            </w:r>
            <w:r w:rsidRPr="00843300">
              <w:rPr>
                <w:sz w:val="19"/>
                <w:szCs w:val="19"/>
                <w:lang w:eastAsia="en-US"/>
              </w:rPr>
              <w:t xml:space="preserve">strains in the model system of Dutch-type cheese. </w:t>
            </w:r>
            <w:r w:rsidRPr="00843300">
              <w:rPr>
                <w:i/>
                <w:sz w:val="19"/>
                <w:szCs w:val="19"/>
                <w:lang w:eastAsia="en-US"/>
              </w:rPr>
              <w:t xml:space="preserve">Food Chemistry </w:t>
            </w:r>
            <w:r w:rsidRPr="00843300">
              <w:rPr>
                <w:sz w:val="19"/>
                <w:szCs w:val="19"/>
                <w:lang w:eastAsia="en-US"/>
              </w:rPr>
              <w:t xml:space="preserve">194, 68-75, </w:t>
            </w:r>
            <w:r w:rsidRPr="00843300">
              <w:rPr>
                <w:b/>
                <w:sz w:val="19"/>
                <w:szCs w:val="19"/>
                <w:lang w:eastAsia="en-US"/>
              </w:rPr>
              <w:t>2016</w:t>
            </w:r>
            <w:r w:rsidRPr="00843300">
              <w:rPr>
                <w:sz w:val="19"/>
                <w:szCs w:val="19"/>
                <w:lang w:eastAsia="en-US"/>
              </w:rPr>
              <w:t xml:space="preserve">. </w:t>
            </w:r>
          </w:p>
          <w:p w14:paraId="460FE0F3" w14:textId="77777777" w:rsidR="0053707C" w:rsidRPr="00843300" w:rsidRDefault="0053707C" w:rsidP="0053707C">
            <w:pPr>
              <w:spacing w:after="80"/>
              <w:jc w:val="both"/>
              <w:rPr>
                <w:sz w:val="19"/>
                <w:szCs w:val="19"/>
                <w:lang w:val="en-US" w:eastAsia="en-US"/>
              </w:rPr>
            </w:pPr>
            <w:r w:rsidRPr="00843300">
              <w:rPr>
                <w:b/>
                <w:sz w:val="19"/>
                <w:szCs w:val="19"/>
                <w:lang w:eastAsia="en-US"/>
              </w:rPr>
              <w:t>BUŇKOVÁ, L. (35%)</w:t>
            </w:r>
            <w:r w:rsidRPr="00843300">
              <w:rPr>
                <w:sz w:val="19"/>
                <w:szCs w:val="19"/>
                <w:lang w:eastAsia="en-US"/>
              </w:rPr>
              <w:t>, GÁL, R., LORENCOVÁ, E., JANČOVÁ, P., DOLEŽALOVÁ, M., KMEŤ, V., BUŇKA, F.: Microflora of farm and hunted phea</w:t>
            </w:r>
            <w:r w:rsidRPr="00843300">
              <w:rPr>
                <w:sz w:val="19"/>
                <w:szCs w:val="19"/>
                <w:lang w:val="en-US" w:eastAsia="en-US"/>
              </w:rPr>
              <w:t xml:space="preserve">sants in relation to biogenic amines production. </w:t>
            </w:r>
            <w:r w:rsidRPr="00843300">
              <w:rPr>
                <w:i/>
                <w:sz w:val="19"/>
                <w:szCs w:val="19"/>
                <w:lang w:val="en-US" w:eastAsia="en-US"/>
              </w:rPr>
              <w:t xml:space="preserve">European Journal of Wildlife Research </w:t>
            </w:r>
            <w:r w:rsidRPr="00843300">
              <w:rPr>
                <w:sz w:val="19"/>
                <w:szCs w:val="19"/>
                <w:lang w:val="en-US" w:eastAsia="en-US"/>
              </w:rPr>
              <w:t xml:space="preserve">62, 341-352, </w:t>
            </w:r>
            <w:r w:rsidRPr="00843300">
              <w:rPr>
                <w:b/>
                <w:sz w:val="19"/>
                <w:szCs w:val="19"/>
                <w:lang w:val="en-US" w:eastAsia="en-US"/>
              </w:rPr>
              <w:t>2016</w:t>
            </w:r>
            <w:r w:rsidRPr="00843300">
              <w:rPr>
                <w:sz w:val="19"/>
                <w:szCs w:val="19"/>
                <w:lang w:val="en-US" w:eastAsia="en-US"/>
              </w:rPr>
              <w:t xml:space="preserve">. </w:t>
            </w:r>
          </w:p>
          <w:p w14:paraId="6A35AA2F" w14:textId="77777777" w:rsidR="0053707C" w:rsidRPr="00843300" w:rsidRDefault="0053707C" w:rsidP="0053707C">
            <w:pPr>
              <w:spacing w:after="80"/>
              <w:jc w:val="both"/>
              <w:rPr>
                <w:sz w:val="19"/>
                <w:szCs w:val="19"/>
                <w:lang w:val="en-US" w:eastAsia="en-US"/>
              </w:rPr>
            </w:pPr>
            <w:r w:rsidRPr="00843300">
              <w:rPr>
                <w:sz w:val="19"/>
                <w:szCs w:val="19"/>
                <w:lang w:val="en-US" w:eastAsia="en-US"/>
              </w:rPr>
              <w:t xml:space="preserve">WUNDERLICHOVÁ, L., </w:t>
            </w:r>
            <w:r w:rsidRPr="00843300">
              <w:rPr>
                <w:b/>
                <w:sz w:val="19"/>
                <w:szCs w:val="19"/>
                <w:lang w:val="en-US" w:eastAsia="en-US"/>
              </w:rPr>
              <w:t>BUŇKOVÁ, L. (35%)</w:t>
            </w:r>
            <w:r w:rsidRPr="00843300">
              <w:rPr>
                <w:sz w:val="19"/>
                <w:szCs w:val="19"/>
                <w:lang w:val="en-US" w:eastAsia="en-US"/>
              </w:rPr>
              <w:t xml:space="preserve">, KOUTNÝ, M., JANČOVÁ, P., BUŇKA, </w:t>
            </w:r>
            <w:proofErr w:type="gramStart"/>
            <w:r w:rsidRPr="00843300">
              <w:rPr>
                <w:sz w:val="19"/>
                <w:szCs w:val="19"/>
                <w:lang w:val="en-US" w:eastAsia="en-US"/>
              </w:rPr>
              <w:t>F</w:t>
            </w:r>
            <w:proofErr w:type="gramEnd"/>
            <w:r w:rsidRPr="00843300">
              <w:rPr>
                <w:sz w:val="19"/>
                <w:szCs w:val="19"/>
                <w:lang w:val="en-US" w:eastAsia="en-US"/>
              </w:rPr>
              <w:t xml:space="preserve">.: Formation, degradation, and detoxification of putrescine by foodborne bacteria: A review. </w:t>
            </w:r>
            <w:r w:rsidRPr="00843300">
              <w:rPr>
                <w:i/>
                <w:sz w:val="19"/>
                <w:szCs w:val="19"/>
                <w:lang w:val="en-US" w:eastAsia="en-US"/>
              </w:rPr>
              <w:t xml:space="preserve">Comprehensive Reviews in Food Science and Food Safety </w:t>
            </w:r>
            <w:r w:rsidRPr="00843300">
              <w:rPr>
                <w:sz w:val="19"/>
                <w:szCs w:val="19"/>
                <w:lang w:val="en-US" w:eastAsia="en-US"/>
              </w:rPr>
              <w:t xml:space="preserve">13, 1012-1030, </w:t>
            </w:r>
            <w:r w:rsidRPr="00843300">
              <w:rPr>
                <w:b/>
                <w:sz w:val="19"/>
                <w:szCs w:val="19"/>
                <w:lang w:val="en-US" w:eastAsia="en-US"/>
              </w:rPr>
              <w:t>2014</w:t>
            </w:r>
            <w:r w:rsidRPr="00843300">
              <w:rPr>
                <w:sz w:val="19"/>
                <w:szCs w:val="19"/>
                <w:lang w:val="en-US" w:eastAsia="en-US"/>
              </w:rPr>
              <w:t xml:space="preserve">. </w:t>
            </w:r>
          </w:p>
          <w:p w14:paraId="27CEBA19" w14:textId="77777777" w:rsidR="0053707C" w:rsidRPr="00843300" w:rsidRDefault="0053707C" w:rsidP="0053707C">
            <w:pPr>
              <w:spacing w:after="80"/>
              <w:jc w:val="both"/>
              <w:rPr>
                <w:sz w:val="19"/>
                <w:szCs w:val="19"/>
                <w:lang w:eastAsia="en-US"/>
              </w:rPr>
            </w:pPr>
            <w:r w:rsidRPr="00843300">
              <w:rPr>
                <w:b/>
                <w:bCs/>
                <w:caps/>
                <w:sz w:val="19"/>
                <w:szCs w:val="19"/>
                <w:lang w:eastAsia="en-US"/>
              </w:rPr>
              <w:t>BuŇkovÁ, L. (30</w:t>
            </w:r>
            <w:r w:rsidRPr="00843300">
              <w:rPr>
                <w:b/>
                <w:bCs/>
                <w:color w:val="000000"/>
                <w:sz w:val="19"/>
                <w:szCs w:val="19"/>
                <w:lang w:eastAsia="en-US"/>
              </w:rPr>
              <w:t>%)</w:t>
            </w:r>
            <w:r w:rsidRPr="00843300">
              <w:rPr>
                <w:bCs/>
                <w:caps/>
                <w:sz w:val="19"/>
                <w:szCs w:val="19"/>
                <w:lang w:eastAsia="en-US"/>
              </w:rPr>
              <w:t>,</w:t>
            </w:r>
            <w:r w:rsidRPr="00843300">
              <w:rPr>
                <w:caps/>
                <w:sz w:val="19"/>
                <w:szCs w:val="19"/>
                <w:lang w:eastAsia="en-US"/>
              </w:rPr>
              <w:t xml:space="preserve"> AdamcovÁ, G., HudcovÁ, K., VelichovÁ, H., PachlovÁ, V., LorencovÁ, E., BuŇka, F.:</w:t>
            </w:r>
            <w:r w:rsidRPr="00843300">
              <w:rPr>
                <w:sz w:val="19"/>
                <w:szCs w:val="19"/>
                <w:lang w:eastAsia="en-US"/>
              </w:rPr>
              <w:t xml:space="preserve"> Monitoring of biogenic amines in cheeses manufactured at small-scale farms and in fermented dairy products in the Czech Republic. </w:t>
            </w:r>
            <w:r w:rsidRPr="00843300">
              <w:rPr>
                <w:i/>
                <w:sz w:val="19"/>
                <w:szCs w:val="19"/>
                <w:lang w:eastAsia="en-US"/>
              </w:rPr>
              <w:t>Food Chemistry</w:t>
            </w:r>
            <w:r w:rsidRPr="00843300">
              <w:rPr>
                <w:sz w:val="19"/>
                <w:szCs w:val="19"/>
                <w:lang w:eastAsia="en-US"/>
              </w:rPr>
              <w:t xml:space="preserve"> 141(1), 548-551, </w:t>
            </w:r>
            <w:r w:rsidRPr="00843300">
              <w:rPr>
                <w:b/>
                <w:bCs/>
                <w:sz w:val="19"/>
                <w:szCs w:val="19"/>
                <w:lang w:eastAsia="en-US"/>
              </w:rPr>
              <w:t>2013</w:t>
            </w:r>
            <w:r w:rsidRPr="00843300">
              <w:rPr>
                <w:sz w:val="19"/>
                <w:szCs w:val="19"/>
                <w:lang w:eastAsia="en-US"/>
              </w:rPr>
              <w:t xml:space="preserve">. </w:t>
            </w:r>
          </w:p>
          <w:p w14:paraId="40C60F93" w14:textId="1746AAFA" w:rsidR="0053707C" w:rsidRDefault="0053707C" w:rsidP="00EA1501">
            <w:pPr>
              <w:jc w:val="both"/>
              <w:rPr>
                <w:lang w:eastAsia="en-US"/>
              </w:rPr>
            </w:pPr>
            <w:r w:rsidRPr="00843300">
              <w:rPr>
                <w:sz w:val="19"/>
                <w:szCs w:val="19"/>
                <w:lang w:eastAsia="en-US"/>
              </w:rPr>
              <w:t xml:space="preserve">WUNDERLICHOVÁ, L., </w:t>
            </w:r>
            <w:r w:rsidRPr="00843300">
              <w:rPr>
                <w:b/>
                <w:bCs/>
                <w:sz w:val="19"/>
                <w:szCs w:val="19"/>
                <w:lang w:eastAsia="en-US"/>
              </w:rPr>
              <w:t>BUŇKOVÁ, L. (30%)</w:t>
            </w:r>
            <w:r w:rsidRPr="00843300">
              <w:rPr>
                <w:bCs/>
                <w:caps/>
                <w:sz w:val="19"/>
                <w:szCs w:val="19"/>
                <w:lang w:eastAsia="en-US"/>
              </w:rPr>
              <w:t>,</w:t>
            </w:r>
            <w:r w:rsidRPr="00843300">
              <w:rPr>
                <w:sz w:val="19"/>
                <w:szCs w:val="19"/>
                <w:lang w:eastAsia="en-US"/>
              </w:rPr>
              <w:t xml:space="preserve"> KOUTNÝ, M.</w:t>
            </w:r>
            <w:r w:rsidRPr="00843300">
              <w:rPr>
                <w:caps/>
                <w:sz w:val="19"/>
                <w:szCs w:val="19"/>
                <w:lang w:eastAsia="en-US"/>
              </w:rPr>
              <w:t>,</w:t>
            </w:r>
            <w:r w:rsidRPr="00843300">
              <w:rPr>
                <w:sz w:val="19"/>
                <w:szCs w:val="19"/>
                <w:lang w:eastAsia="en-US"/>
              </w:rPr>
              <w:t xml:space="preserve"> VALENTA, T.</w:t>
            </w:r>
            <w:r w:rsidRPr="00843300">
              <w:rPr>
                <w:caps/>
                <w:sz w:val="19"/>
                <w:szCs w:val="19"/>
                <w:lang w:eastAsia="en-US"/>
              </w:rPr>
              <w:t>,</w:t>
            </w:r>
            <w:r w:rsidRPr="00843300">
              <w:rPr>
                <w:sz w:val="19"/>
                <w:szCs w:val="19"/>
                <w:lang w:eastAsia="en-US"/>
              </w:rPr>
              <w:t xml:space="preserve"> BUŇKA, F.: Novel touchdown-PCR method for the detection of </w:t>
            </w:r>
            <w:proofErr w:type="gramStart"/>
            <w:r w:rsidRPr="00843300">
              <w:rPr>
                <w:sz w:val="19"/>
                <w:szCs w:val="19"/>
                <w:lang w:eastAsia="en-US"/>
              </w:rPr>
              <w:t>putrescine</w:t>
            </w:r>
            <w:proofErr w:type="gramEnd"/>
            <w:r w:rsidRPr="00843300">
              <w:rPr>
                <w:sz w:val="19"/>
                <w:szCs w:val="19"/>
                <w:lang w:eastAsia="en-US"/>
              </w:rPr>
              <w:t xml:space="preserve"> producing Gram-negative bacteria in food products. </w:t>
            </w:r>
            <w:r w:rsidRPr="00843300">
              <w:rPr>
                <w:i/>
                <w:sz w:val="19"/>
                <w:szCs w:val="19"/>
                <w:lang w:eastAsia="en-US"/>
              </w:rPr>
              <w:t>Food Microbiology</w:t>
            </w:r>
            <w:r w:rsidRPr="00843300">
              <w:rPr>
                <w:sz w:val="19"/>
                <w:szCs w:val="19"/>
                <w:lang w:eastAsia="en-US"/>
              </w:rPr>
              <w:t xml:space="preserve"> 34, 268-276, </w:t>
            </w:r>
            <w:r w:rsidRPr="00843300">
              <w:rPr>
                <w:b/>
                <w:bCs/>
                <w:sz w:val="19"/>
                <w:szCs w:val="19"/>
                <w:lang w:eastAsia="en-US"/>
              </w:rPr>
              <w:t>2013</w:t>
            </w:r>
            <w:r w:rsidRPr="00843300">
              <w:rPr>
                <w:sz w:val="19"/>
                <w:szCs w:val="19"/>
                <w:lang w:eastAsia="en-US"/>
              </w:rPr>
              <w:t xml:space="preserve">. </w:t>
            </w:r>
          </w:p>
        </w:tc>
      </w:tr>
      <w:tr w:rsidR="0053707C" w14:paraId="284A1834" w14:textId="77777777" w:rsidTr="00945877">
        <w:trPr>
          <w:gridBefore w:val="1"/>
          <w:trHeight w:val="218"/>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6CB8214" w14:textId="77777777" w:rsidR="0053707C" w:rsidRDefault="0053707C" w:rsidP="0053707C">
            <w:pPr>
              <w:spacing w:line="276" w:lineRule="auto"/>
              <w:rPr>
                <w:lang w:eastAsia="en-US"/>
              </w:rPr>
            </w:pPr>
            <w:r>
              <w:rPr>
                <w:b/>
                <w:lang w:eastAsia="en-US"/>
              </w:rPr>
              <w:t>Působení v zahraničí</w:t>
            </w:r>
          </w:p>
        </w:tc>
      </w:tr>
      <w:tr w:rsidR="0053707C" w14:paraId="3AF19CA4" w14:textId="77777777" w:rsidTr="00945877">
        <w:trPr>
          <w:gridBefore w:val="1"/>
          <w:trHeight w:val="146"/>
        </w:trPr>
        <w:tc>
          <w:tcPr>
            <w:tcW w:w="10409" w:type="dxa"/>
            <w:gridSpan w:val="118"/>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hideMark/>
          </w:tcPr>
          <w:p w14:paraId="3D8F3BB0" w14:textId="77777777" w:rsidR="0053707C" w:rsidRPr="00764B16" w:rsidRDefault="0053707C" w:rsidP="0053707C">
            <w:pPr>
              <w:spacing w:line="276" w:lineRule="auto"/>
              <w:rPr>
                <w:sz w:val="16"/>
                <w:szCs w:val="16"/>
                <w:lang w:eastAsia="en-US"/>
              </w:rPr>
            </w:pPr>
            <w:r w:rsidRPr="00764B16">
              <w:rPr>
                <w:sz w:val="16"/>
                <w:szCs w:val="16"/>
                <w:lang w:eastAsia="en-US"/>
              </w:rPr>
              <w:t>---</w:t>
            </w:r>
          </w:p>
        </w:tc>
      </w:tr>
      <w:tr w:rsidR="0053707C" w14:paraId="54930264" w14:textId="77777777" w:rsidTr="00945877">
        <w:trPr>
          <w:gridBefore w:val="1"/>
          <w:trHeight w:val="470"/>
        </w:trPr>
        <w:tc>
          <w:tcPr>
            <w:tcW w:w="2495" w:type="dxa"/>
            <w:gridSpan w:val="7"/>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621300EA" w14:textId="77777777" w:rsidR="0053707C" w:rsidRDefault="0053707C" w:rsidP="0053707C">
            <w:pPr>
              <w:spacing w:line="276" w:lineRule="auto"/>
              <w:jc w:val="both"/>
              <w:rPr>
                <w:lang w:eastAsia="en-US"/>
              </w:rPr>
            </w:pPr>
            <w:r>
              <w:rPr>
                <w:b/>
                <w:lang w:eastAsia="en-US"/>
              </w:rPr>
              <w:t xml:space="preserve">Podpis </w:t>
            </w:r>
          </w:p>
        </w:tc>
        <w:tc>
          <w:tcPr>
            <w:tcW w:w="4319" w:type="dxa"/>
            <w:gridSpan w:val="55"/>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tcPr>
          <w:p w14:paraId="0E16F9D6" w14:textId="77777777" w:rsidR="0053707C" w:rsidRDefault="0053707C" w:rsidP="0053707C">
            <w:pPr>
              <w:spacing w:line="276" w:lineRule="auto"/>
              <w:jc w:val="both"/>
              <w:rPr>
                <w:lang w:eastAsia="en-US"/>
              </w:rPr>
            </w:pPr>
          </w:p>
        </w:tc>
        <w:tc>
          <w:tcPr>
            <w:tcW w:w="752" w:type="dxa"/>
            <w:gridSpan w:val="12"/>
            <w:tcBorders>
              <w:top w:val="single" w:sz="4" w:space="0" w:color="00000A"/>
              <w:left w:val="single" w:sz="4" w:space="0" w:color="00000A"/>
              <w:bottom w:val="single" w:sz="4" w:space="0" w:color="00000A"/>
              <w:right w:val="single" w:sz="4" w:space="0" w:color="00000A"/>
            </w:tcBorders>
            <w:shd w:val="clear" w:color="auto" w:fill="F7CAAC"/>
            <w:tcMar>
              <w:top w:w="0" w:type="dxa"/>
              <w:left w:w="75" w:type="dxa"/>
              <w:bottom w:w="0" w:type="dxa"/>
              <w:right w:w="70" w:type="dxa"/>
            </w:tcMar>
            <w:hideMark/>
          </w:tcPr>
          <w:p w14:paraId="227B3EA4" w14:textId="77777777" w:rsidR="0053707C" w:rsidRDefault="0053707C" w:rsidP="0053707C">
            <w:pPr>
              <w:spacing w:line="276" w:lineRule="auto"/>
              <w:jc w:val="both"/>
              <w:rPr>
                <w:lang w:eastAsia="en-US"/>
              </w:rPr>
            </w:pPr>
            <w:r>
              <w:rPr>
                <w:b/>
                <w:lang w:eastAsia="en-US"/>
              </w:rPr>
              <w:t>datum</w:t>
            </w:r>
          </w:p>
        </w:tc>
        <w:tc>
          <w:tcPr>
            <w:tcW w:w="2843" w:type="dxa"/>
            <w:gridSpan w:val="44"/>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tcPr>
          <w:p w14:paraId="6D1EE062" w14:textId="77777777" w:rsidR="0053707C" w:rsidRDefault="0053707C" w:rsidP="0053707C">
            <w:pPr>
              <w:spacing w:line="276" w:lineRule="auto"/>
              <w:jc w:val="both"/>
              <w:rPr>
                <w:lang w:eastAsia="en-US"/>
              </w:rPr>
            </w:pPr>
          </w:p>
        </w:tc>
      </w:tr>
      <w:tr w:rsidR="0053707C" w14:paraId="056D0131" w14:textId="77777777" w:rsidTr="00945877">
        <w:trPr>
          <w:gridBefore w:val="1"/>
          <w:gridAfter w:val="6"/>
          <w:wAfter w:w="479" w:type="dxa"/>
        </w:trPr>
        <w:tc>
          <w:tcPr>
            <w:tcW w:w="9930" w:type="dxa"/>
            <w:gridSpan w:val="112"/>
            <w:tcBorders>
              <w:bottom w:val="double" w:sz="4" w:space="0" w:color="auto"/>
            </w:tcBorders>
            <w:shd w:val="clear" w:color="auto" w:fill="BDD6EE"/>
          </w:tcPr>
          <w:p w14:paraId="26CF9AA9" w14:textId="77777777" w:rsidR="0053707C" w:rsidRDefault="0053707C" w:rsidP="0053707C">
            <w:pPr>
              <w:jc w:val="both"/>
              <w:rPr>
                <w:b/>
                <w:sz w:val="28"/>
              </w:rPr>
            </w:pPr>
            <w:r>
              <w:lastRenderedPageBreak/>
              <w:br w:type="page"/>
            </w:r>
            <w:r>
              <w:rPr>
                <w:b/>
                <w:sz w:val="28"/>
              </w:rPr>
              <w:t>C-I – Personální zabezpečení</w:t>
            </w:r>
          </w:p>
        </w:tc>
      </w:tr>
      <w:tr w:rsidR="0053707C" w14:paraId="15A01677" w14:textId="77777777" w:rsidTr="00945877">
        <w:trPr>
          <w:gridBefore w:val="1"/>
          <w:gridAfter w:val="6"/>
          <w:wAfter w:w="479" w:type="dxa"/>
        </w:trPr>
        <w:tc>
          <w:tcPr>
            <w:tcW w:w="2575" w:type="dxa"/>
            <w:gridSpan w:val="12"/>
            <w:tcBorders>
              <w:top w:val="double" w:sz="4" w:space="0" w:color="auto"/>
            </w:tcBorders>
            <w:shd w:val="clear" w:color="auto" w:fill="F7CAAC"/>
          </w:tcPr>
          <w:p w14:paraId="41D36654" w14:textId="77777777" w:rsidR="0053707C" w:rsidRDefault="0053707C" w:rsidP="0053707C">
            <w:pPr>
              <w:jc w:val="both"/>
              <w:rPr>
                <w:b/>
              </w:rPr>
            </w:pPr>
            <w:r>
              <w:rPr>
                <w:b/>
              </w:rPr>
              <w:t>Vysoká škola</w:t>
            </w:r>
          </w:p>
        </w:tc>
        <w:tc>
          <w:tcPr>
            <w:tcW w:w="7355" w:type="dxa"/>
            <w:gridSpan w:val="100"/>
          </w:tcPr>
          <w:p w14:paraId="660980D3" w14:textId="77777777" w:rsidR="0053707C" w:rsidRPr="00A405B4" w:rsidRDefault="0053707C" w:rsidP="0053707C">
            <w:pPr>
              <w:jc w:val="both"/>
            </w:pPr>
            <w:r w:rsidRPr="00A405B4">
              <w:t>Univerzita Tomáše Bati ve Zlíně</w:t>
            </w:r>
          </w:p>
        </w:tc>
      </w:tr>
      <w:tr w:rsidR="0053707C" w14:paraId="1B86D72C" w14:textId="77777777" w:rsidTr="00945877">
        <w:trPr>
          <w:gridBefore w:val="1"/>
          <w:gridAfter w:val="6"/>
          <w:wAfter w:w="479" w:type="dxa"/>
        </w:trPr>
        <w:tc>
          <w:tcPr>
            <w:tcW w:w="2575" w:type="dxa"/>
            <w:gridSpan w:val="12"/>
            <w:shd w:val="clear" w:color="auto" w:fill="F7CAAC"/>
          </w:tcPr>
          <w:p w14:paraId="398A97B7" w14:textId="77777777" w:rsidR="0053707C" w:rsidRDefault="0053707C" w:rsidP="0053707C">
            <w:pPr>
              <w:jc w:val="both"/>
              <w:rPr>
                <w:b/>
              </w:rPr>
            </w:pPr>
            <w:r>
              <w:rPr>
                <w:b/>
              </w:rPr>
              <w:t>Součást vysoké školy</w:t>
            </w:r>
          </w:p>
        </w:tc>
        <w:tc>
          <w:tcPr>
            <w:tcW w:w="7355" w:type="dxa"/>
            <w:gridSpan w:val="100"/>
          </w:tcPr>
          <w:p w14:paraId="14EB2212" w14:textId="77777777" w:rsidR="0053707C" w:rsidRPr="00A405B4" w:rsidRDefault="0053707C" w:rsidP="0053707C">
            <w:pPr>
              <w:jc w:val="both"/>
            </w:pPr>
            <w:r w:rsidRPr="00A405B4">
              <w:t>Fakulta technologická</w:t>
            </w:r>
          </w:p>
        </w:tc>
      </w:tr>
      <w:tr w:rsidR="0053707C" w14:paraId="143AEA56" w14:textId="77777777" w:rsidTr="00945877">
        <w:trPr>
          <w:gridBefore w:val="1"/>
          <w:gridAfter w:val="6"/>
          <w:wAfter w:w="479" w:type="dxa"/>
        </w:trPr>
        <w:tc>
          <w:tcPr>
            <w:tcW w:w="2575" w:type="dxa"/>
            <w:gridSpan w:val="12"/>
            <w:shd w:val="clear" w:color="auto" w:fill="F7CAAC"/>
          </w:tcPr>
          <w:p w14:paraId="1EF9632A" w14:textId="77777777" w:rsidR="0053707C" w:rsidRDefault="0053707C" w:rsidP="0053707C">
            <w:pPr>
              <w:jc w:val="both"/>
              <w:rPr>
                <w:b/>
              </w:rPr>
            </w:pPr>
            <w:r>
              <w:rPr>
                <w:b/>
              </w:rPr>
              <w:t>Název studijního programu</w:t>
            </w:r>
          </w:p>
        </w:tc>
        <w:tc>
          <w:tcPr>
            <w:tcW w:w="7355" w:type="dxa"/>
            <w:gridSpan w:val="100"/>
          </w:tcPr>
          <w:p w14:paraId="605E143A" w14:textId="6CA5A594" w:rsidR="0053707C" w:rsidRDefault="0053707C" w:rsidP="0053707C">
            <w:pPr>
              <w:jc w:val="both"/>
            </w:pPr>
            <w:r>
              <w:t>Biotechnologie</w:t>
            </w:r>
            <w:ins w:id="617" w:author="Frantisek Bunka" w:date="2018-05-31T18:08:00Z">
              <w:r w:rsidR="00DE60EF">
                <w:t xml:space="preserve"> / Biotechnology</w:t>
              </w:r>
            </w:ins>
          </w:p>
        </w:tc>
      </w:tr>
      <w:tr w:rsidR="0053707C" w14:paraId="15524679" w14:textId="77777777" w:rsidTr="00945877">
        <w:trPr>
          <w:gridBefore w:val="1"/>
          <w:gridAfter w:val="6"/>
          <w:wAfter w:w="479" w:type="dxa"/>
        </w:trPr>
        <w:tc>
          <w:tcPr>
            <w:tcW w:w="2575" w:type="dxa"/>
            <w:gridSpan w:val="12"/>
            <w:shd w:val="clear" w:color="auto" w:fill="F7CAAC"/>
          </w:tcPr>
          <w:p w14:paraId="333CA2FC" w14:textId="77777777" w:rsidR="0053707C" w:rsidRDefault="0053707C" w:rsidP="0053707C">
            <w:pPr>
              <w:jc w:val="both"/>
              <w:rPr>
                <w:b/>
              </w:rPr>
            </w:pPr>
            <w:r>
              <w:rPr>
                <w:b/>
              </w:rPr>
              <w:t>Jméno a příjmení</w:t>
            </w:r>
          </w:p>
        </w:tc>
        <w:tc>
          <w:tcPr>
            <w:tcW w:w="4463" w:type="dxa"/>
            <w:gridSpan w:val="51"/>
          </w:tcPr>
          <w:p w14:paraId="38456ACC" w14:textId="77777777" w:rsidR="0053707C" w:rsidRPr="00293D5D" w:rsidRDefault="0053707C" w:rsidP="0053707C">
            <w:pPr>
              <w:jc w:val="both"/>
              <w:rPr>
                <w:b/>
              </w:rPr>
            </w:pPr>
            <w:bookmarkStart w:id="618" w:name="Burešová"/>
            <w:bookmarkEnd w:id="618"/>
            <w:r w:rsidRPr="00293D5D">
              <w:rPr>
                <w:b/>
              </w:rPr>
              <w:t>Iva Burešová</w:t>
            </w:r>
          </w:p>
        </w:tc>
        <w:tc>
          <w:tcPr>
            <w:tcW w:w="809" w:type="dxa"/>
            <w:gridSpan w:val="13"/>
            <w:shd w:val="clear" w:color="auto" w:fill="F7CAAC"/>
          </w:tcPr>
          <w:p w14:paraId="5A1EF85D" w14:textId="77777777" w:rsidR="0053707C" w:rsidRDefault="0053707C" w:rsidP="0053707C">
            <w:pPr>
              <w:jc w:val="both"/>
              <w:rPr>
                <w:b/>
              </w:rPr>
            </w:pPr>
            <w:r>
              <w:rPr>
                <w:b/>
              </w:rPr>
              <w:t>Tituly</w:t>
            </w:r>
          </w:p>
        </w:tc>
        <w:tc>
          <w:tcPr>
            <w:tcW w:w="2083" w:type="dxa"/>
            <w:gridSpan w:val="36"/>
          </w:tcPr>
          <w:p w14:paraId="712AE2F8" w14:textId="77777777" w:rsidR="0053707C" w:rsidRDefault="0053707C" w:rsidP="0053707C">
            <w:pPr>
              <w:jc w:val="both"/>
            </w:pPr>
            <w:r>
              <w:t xml:space="preserve">doc. RNDr., Ph.D. </w:t>
            </w:r>
          </w:p>
        </w:tc>
      </w:tr>
      <w:tr w:rsidR="0053707C" w14:paraId="708DCB5A" w14:textId="77777777" w:rsidTr="00945877">
        <w:trPr>
          <w:gridBefore w:val="1"/>
          <w:gridAfter w:val="6"/>
          <w:wAfter w:w="479" w:type="dxa"/>
        </w:trPr>
        <w:tc>
          <w:tcPr>
            <w:tcW w:w="2575" w:type="dxa"/>
            <w:gridSpan w:val="12"/>
            <w:shd w:val="clear" w:color="auto" w:fill="F7CAAC"/>
          </w:tcPr>
          <w:p w14:paraId="10664589" w14:textId="77777777" w:rsidR="0053707C" w:rsidRDefault="0053707C" w:rsidP="0053707C">
            <w:pPr>
              <w:jc w:val="both"/>
              <w:rPr>
                <w:b/>
              </w:rPr>
            </w:pPr>
            <w:r>
              <w:rPr>
                <w:b/>
              </w:rPr>
              <w:t>Rok narození</w:t>
            </w:r>
          </w:p>
        </w:tc>
        <w:tc>
          <w:tcPr>
            <w:tcW w:w="747" w:type="dxa"/>
            <w:gridSpan w:val="14"/>
          </w:tcPr>
          <w:p w14:paraId="3E864760" w14:textId="77777777" w:rsidR="0053707C" w:rsidRDefault="0053707C" w:rsidP="0053707C">
            <w:pPr>
              <w:jc w:val="both"/>
            </w:pPr>
            <w:r>
              <w:t>1971</w:t>
            </w:r>
          </w:p>
        </w:tc>
        <w:tc>
          <w:tcPr>
            <w:tcW w:w="1722" w:type="dxa"/>
            <w:gridSpan w:val="10"/>
            <w:shd w:val="clear" w:color="auto" w:fill="F7CAAC"/>
          </w:tcPr>
          <w:p w14:paraId="406D06F7" w14:textId="77777777" w:rsidR="0053707C" w:rsidRDefault="0053707C" w:rsidP="0053707C">
            <w:pPr>
              <w:jc w:val="both"/>
              <w:rPr>
                <w:b/>
              </w:rPr>
            </w:pPr>
            <w:r>
              <w:rPr>
                <w:b/>
              </w:rPr>
              <w:t>typ vztahu k VŠ</w:t>
            </w:r>
          </w:p>
        </w:tc>
        <w:tc>
          <w:tcPr>
            <w:tcW w:w="997" w:type="dxa"/>
            <w:gridSpan w:val="18"/>
          </w:tcPr>
          <w:p w14:paraId="31B10A72" w14:textId="77777777" w:rsidR="0053707C" w:rsidRPr="00161A30" w:rsidRDefault="0053707C" w:rsidP="0053707C">
            <w:pPr>
              <w:jc w:val="both"/>
            </w:pPr>
            <w:r w:rsidRPr="00161A30">
              <w:t>pp.</w:t>
            </w:r>
          </w:p>
        </w:tc>
        <w:tc>
          <w:tcPr>
            <w:tcW w:w="997" w:type="dxa"/>
            <w:gridSpan w:val="9"/>
            <w:shd w:val="clear" w:color="auto" w:fill="F7CAAC"/>
          </w:tcPr>
          <w:p w14:paraId="6FEA93A6" w14:textId="77777777" w:rsidR="0053707C" w:rsidRPr="00161A30" w:rsidRDefault="0053707C" w:rsidP="0053707C">
            <w:pPr>
              <w:jc w:val="both"/>
              <w:rPr>
                <w:b/>
              </w:rPr>
            </w:pPr>
            <w:r w:rsidRPr="00161A30">
              <w:rPr>
                <w:b/>
              </w:rPr>
              <w:t>rozsah</w:t>
            </w:r>
          </w:p>
        </w:tc>
        <w:tc>
          <w:tcPr>
            <w:tcW w:w="809" w:type="dxa"/>
            <w:gridSpan w:val="13"/>
          </w:tcPr>
          <w:p w14:paraId="152F3826" w14:textId="77777777" w:rsidR="0053707C" w:rsidRPr="00161A30" w:rsidRDefault="0053707C" w:rsidP="0053707C">
            <w:pPr>
              <w:jc w:val="both"/>
            </w:pPr>
            <w:r w:rsidRPr="00161A30">
              <w:t>40</w:t>
            </w:r>
          </w:p>
        </w:tc>
        <w:tc>
          <w:tcPr>
            <w:tcW w:w="683" w:type="dxa"/>
            <w:gridSpan w:val="17"/>
            <w:shd w:val="clear" w:color="auto" w:fill="F7CAAC"/>
          </w:tcPr>
          <w:p w14:paraId="4F89D28F" w14:textId="77777777" w:rsidR="0053707C" w:rsidRPr="00161A30" w:rsidRDefault="0053707C" w:rsidP="0053707C">
            <w:pPr>
              <w:jc w:val="both"/>
              <w:rPr>
                <w:b/>
              </w:rPr>
            </w:pPr>
            <w:r w:rsidRPr="00161A30">
              <w:rPr>
                <w:b/>
              </w:rPr>
              <w:t>do kdy</w:t>
            </w:r>
          </w:p>
        </w:tc>
        <w:tc>
          <w:tcPr>
            <w:tcW w:w="1400" w:type="dxa"/>
            <w:gridSpan w:val="19"/>
          </w:tcPr>
          <w:p w14:paraId="755FA019" w14:textId="77777777" w:rsidR="0053707C" w:rsidRPr="00161A30" w:rsidRDefault="0053707C" w:rsidP="0053707C">
            <w:pPr>
              <w:jc w:val="both"/>
            </w:pPr>
            <w:r w:rsidRPr="00161A30">
              <w:t>N</w:t>
            </w:r>
          </w:p>
        </w:tc>
      </w:tr>
      <w:tr w:rsidR="0053707C" w14:paraId="782C5AE8" w14:textId="77777777" w:rsidTr="00945877">
        <w:trPr>
          <w:gridBefore w:val="1"/>
          <w:gridAfter w:val="6"/>
          <w:wAfter w:w="479" w:type="dxa"/>
        </w:trPr>
        <w:tc>
          <w:tcPr>
            <w:tcW w:w="5044" w:type="dxa"/>
            <w:gridSpan w:val="36"/>
            <w:shd w:val="clear" w:color="auto" w:fill="F7CAAC"/>
          </w:tcPr>
          <w:p w14:paraId="0ABF27AC" w14:textId="77777777" w:rsidR="0053707C" w:rsidRDefault="0053707C" w:rsidP="0053707C">
            <w:pPr>
              <w:jc w:val="both"/>
              <w:rPr>
                <w:b/>
              </w:rPr>
            </w:pPr>
            <w:r>
              <w:rPr>
                <w:b/>
              </w:rPr>
              <w:t>Typ vztahu na součásti VŠ, která uskutečňuje st. program</w:t>
            </w:r>
          </w:p>
        </w:tc>
        <w:tc>
          <w:tcPr>
            <w:tcW w:w="997" w:type="dxa"/>
            <w:gridSpan w:val="18"/>
          </w:tcPr>
          <w:p w14:paraId="62619B38" w14:textId="77777777" w:rsidR="0053707C" w:rsidRDefault="0053707C" w:rsidP="0053707C">
            <w:pPr>
              <w:jc w:val="both"/>
            </w:pPr>
            <w:r>
              <w:t>---</w:t>
            </w:r>
          </w:p>
        </w:tc>
        <w:tc>
          <w:tcPr>
            <w:tcW w:w="997" w:type="dxa"/>
            <w:gridSpan w:val="9"/>
            <w:shd w:val="clear" w:color="auto" w:fill="F7CAAC"/>
          </w:tcPr>
          <w:p w14:paraId="558C93DA" w14:textId="77777777" w:rsidR="0053707C" w:rsidRDefault="0053707C" w:rsidP="0053707C">
            <w:pPr>
              <w:jc w:val="both"/>
              <w:rPr>
                <w:b/>
              </w:rPr>
            </w:pPr>
            <w:r>
              <w:rPr>
                <w:b/>
              </w:rPr>
              <w:t>rozsah</w:t>
            </w:r>
          </w:p>
        </w:tc>
        <w:tc>
          <w:tcPr>
            <w:tcW w:w="809" w:type="dxa"/>
            <w:gridSpan w:val="13"/>
          </w:tcPr>
          <w:p w14:paraId="0D10EA3D" w14:textId="77777777" w:rsidR="0053707C" w:rsidRDefault="0053707C" w:rsidP="0053707C">
            <w:pPr>
              <w:jc w:val="both"/>
            </w:pPr>
            <w:r>
              <w:t>---</w:t>
            </w:r>
          </w:p>
        </w:tc>
        <w:tc>
          <w:tcPr>
            <w:tcW w:w="683" w:type="dxa"/>
            <w:gridSpan w:val="17"/>
            <w:shd w:val="clear" w:color="auto" w:fill="F7CAAC"/>
          </w:tcPr>
          <w:p w14:paraId="5CF6EA0B" w14:textId="77777777" w:rsidR="0053707C" w:rsidRDefault="0053707C" w:rsidP="0053707C">
            <w:pPr>
              <w:jc w:val="both"/>
              <w:rPr>
                <w:b/>
              </w:rPr>
            </w:pPr>
            <w:r>
              <w:rPr>
                <w:b/>
              </w:rPr>
              <w:t>do kdy</w:t>
            </w:r>
          </w:p>
        </w:tc>
        <w:tc>
          <w:tcPr>
            <w:tcW w:w="1400" w:type="dxa"/>
            <w:gridSpan w:val="19"/>
          </w:tcPr>
          <w:p w14:paraId="077D9791" w14:textId="77777777" w:rsidR="0053707C" w:rsidRPr="00C32277" w:rsidRDefault="0053707C" w:rsidP="0053707C">
            <w:pPr>
              <w:jc w:val="both"/>
              <w:rPr>
                <w:highlight w:val="green"/>
              </w:rPr>
            </w:pPr>
            <w:r w:rsidRPr="00AD449B">
              <w:t>---</w:t>
            </w:r>
          </w:p>
        </w:tc>
      </w:tr>
      <w:tr w:rsidR="0053707C" w14:paraId="7F7884E0" w14:textId="77777777" w:rsidTr="00945877">
        <w:trPr>
          <w:gridBefore w:val="1"/>
          <w:gridAfter w:val="6"/>
          <w:wAfter w:w="479" w:type="dxa"/>
        </w:trPr>
        <w:tc>
          <w:tcPr>
            <w:tcW w:w="6041" w:type="dxa"/>
            <w:gridSpan w:val="54"/>
            <w:shd w:val="clear" w:color="auto" w:fill="F7CAAC"/>
          </w:tcPr>
          <w:p w14:paraId="58A87030" w14:textId="77777777" w:rsidR="0053707C" w:rsidRDefault="0053707C" w:rsidP="0053707C">
            <w:pPr>
              <w:jc w:val="both"/>
            </w:pPr>
            <w:r>
              <w:rPr>
                <w:b/>
              </w:rPr>
              <w:t>Další současná působení jako akademický pracovník na jiných VŠ</w:t>
            </w:r>
          </w:p>
        </w:tc>
        <w:tc>
          <w:tcPr>
            <w:tcW w:w="1806" w:type="dxa"/>
            <w:gridSpan w:val="22"/>
            <w:shd w:val="clear" w:color="auto" w:fill="F7CAAC"/>
          </w:tcPr>
          <w:p w14:paraId="50E4CFA8" w14:textId="77777777" w:rsidR="0053707C" w:rsidRDefault="0053707C" w:rsidP="0053707C">
            <w:pPr>
              <w:jc w:val="both"/>
              <w:rPr>
                <w:b/>
              </w:rPr>
            </w:pPr>
            <w:r>
              <w:rPr>
                <w:b/>
              </w:rPr>
              <w:t xml:space="preserve">typ prac. </w:t>
            </w:r>
            <w:proofErr w:type="gramStart"/>
            <w:r>
              <w:rPr>
                <w:b/>
              </w:rPr>
              <w:t>vztahu</w:t>
            </w:r>
            <w:proofErr w:type="gramEnd"/>
          </w:p>
        </w:tc>
        <w:tc>
          <w:tcPr>
            <w:tcW w:w="2083" w:type="dxa"/>
            <w:gridSpan w:val="36"/>
            <w:shd w:val="clear" w:color="auto" w:fill="F7CAAC"/>
          </w:tcPr>
          <w:p w14:paraId="74FF4149" w14:textId="77777777" w:rsidR="0053707C" w:rsidRDefault="0053707C" w:rsidP="0053707C">
            <w:pPr>
              <w:jc w:val="both"/>
              <w:rPr>
                <w:b/>
              </w:rPr>
            </w:pPr>
            <w:r>
              <w:rPr>
                <w:b/>
              </w:rPr>
              <w:t>rozsah</w:t>
            </w:r>
          </w:p>
        </w:tc>
      </w:tr>
      <w:tr w:rsidR="0053707C" w14:paraId="01D4E64A" w14:textId="77777777" w:rsidTr="00945877">
        <w:trPr>
          <w:gridBefore w:val="1"/>
          <w:gridAfter w:val="6"/>
          <w:wAfter w:w="479" w:type="dxa"/>
        </w:trPr>
        <w:tc>
          <w:tcPr>
            <w:tcW w:w="6041" w:type="dxa"/>
            <w:gridSpan w:val="54"/>
          </w:tcPr>
          <w:p w14:paraId="4D8E9337" w14:textId="77777777" w:rsidR="0053707C" w:rsidRDefault="0053707C" w:rsidP="0053707C">
            <w:pPr>
              <w:jc w:val="both"/>
            </w:pPr>
            <w:r>
              <w:t>---</w:t>
            </w:r>
          </w:p>
        </w:tc>
        <w:tc>
          <w:tcPr>
            <w:tcW w:w="1806" w:type="dxa"/>
            <w:gridSpan w:val="22"/>
          </w:tcPr>
          <w:p w14:paraId="71B278F9" w14:textId="77777777" w:rsidR="0053707C" w:rsidRDefault="0053707C" w:rsidP="0053707C">
            <w:pPr>
              <w:jc w:val="both"/>
            </w:pPr>
            <w:r>
              <w:t>---</w:t>
            </w:r>
          </w:p>
        </w:tc>
        <w:tc>
          <w:tcPr>
            <w:tcW w:w="2083" w:type="dxa"/>
            <w:gridSpan w:val="36"/>
          </w:tcPr>
          <w:p w14:paraId="66D7DA0C" w14:textId="77777777" w:rsidR="0053707C" w:rsidRDefault="0053707C" w:rsidP="0053707C">
            <w:pPr>
              <w:jc w:val="both"/>
            </w:pPr>
            <w:r>
              <w:t>---</w:t>
            </w:r>
          </w:p>
        </w:tc>
      </w:tr>
      <w:tr w:rsidR="0053707C" w14:paraId="0B85F702" w14:textId="77777777" w:rsidTr="00945877">
        <w:trPr>
          <w:gridBefore w:val="1"/>
          <w:gridAfter w:val="6"/>
          <w:wAfter w:w="479" w:type="dxa"/>
        </w:trPr>
        <w:tc>
          <w:tcPr>
            <w:tcW w:w="6041" w:type="dxa"/>
            <w:gridSpan w:val="54"/>
          </w:tcPr>
          <w:p w14:paraId="5F9355E2" w14:textId="77777777" w:rsidR="0053707C" w:rsidRDefault="0053707C" w:rsidP="0053707C">
            <w:pPr>
              <w:jc w:val="both"/>
            </w:pPr>
          </w:p>
        </w:tc>
        <w:tc>
          <w:tcPr>
            <w:tcW w:w="1806" w:type="dxa"/>
            <w:gridSpan w:val="22"/>
          </w:tcPr>
          <w:p w14:paraId="3252B75D" w14:textId="77777777" w:rsidR="0053707C" w:rsidRDefault="0053707C" w:rsidP="0053707C">
            <w:pPr>
              <w:jc w:val="both"/>
            </w:pPr>
          </w:p>
        </w:tc>
        <w:tc>
          <w:tcPr>
            <w:tcW w:w="2083" w:type="dxa"/>
            <w:gridSpan w:val="36"/>
          </w:tcPr>
          <w:p w14:paraId="2A5149B9" w14:textId="77777777" w:rsidR="0053707C" w:rsidRDefault="0053707C" w:rsidP="0053707C">
            <w:pPr>
              <w:jc w:val="both"/>
            </w:pPr>
          </w:p>
        </w:tc>
      </w:tr>
      <w:tr w:rsidR="0053707C" w14:paraId="3322380D" w14:textId="77777777" w:rsidTr="00945877">
        <w:trPr>
          <w:gridBefore w:val="1"/>
          <w:gridAfter w:val="6"/>
          <w:wAfter w:w="479" w:type="dxa"/>
        </w:trPr>
        <w:tc>
          <w:tcPr>
            <w:tcW w:w="9930" w:type="dxa"/>
            <w:gridSpan w:val="112"/>
            <w:shd w:val="clear" w:color="auto" w:fill="F7CAAC"/>
          </w:tcPr>
          <w:p w14:paraId="64BFF4E1"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51BE8878" w14:textId="77777777" w:rsidTr="00945877">
        <w:trPr>
          <w:gridBefore w:val="1"/>
          <w:gridAfter w:val="6"/>
          <w:wAfter w:w="479" w:type="dxa"/>
          <w:trHeight w:val="466"/>
        </w:trPr>
        <w:tc>
          <w:tcPr>
            <w:tcW w:w="9930" w:type="dxa"/>
            <w:gridSpan w:val="112"/>
            <w:tcBorders>
              <w:top w:val="nil"/>
            </w:tcBorders>
          </w:tcPr>
          <w:p w14:paraId="26F6F3A2" w14:textId="528D89FD" w:rsidR="0053707C" w:rsidRDefault="00C2702E" w:rsidP="00D30179">
            <w:pPr>
              <w:pStyle w:val="Zkladntext"/>
              <w:spacing w:before="60" w:after="60"/>
              <w:ind w:left="0" w:right="108"/>
              <w:rPr>
                <w:sz w:val="21"/>
                <w:szCs w:val="21"/>
              </w:rPr>
            </w:pPr>
            <w:r w:rsidRPr="00C2702E">
              <w:rPr>
                <w:b/>
                <w:sz w:val="21"/>
                <w:szCs w:val="21"/>
                <w:lang w:val="cs-CZ"/>
              </w:rPr>
              <w:t xml:space="preserve">Food Biotechnology II </w:t>
            </w:r>
            <w:r w:rsidR="00413CAD">
              <w:rPr>
                <w:sz w:val="21"/>
                <w:szCs w:val="21"/>
              </w:rPr>
              <w:t>(60% p)</w:t>
            </w:r>
          </w:p>
          <w:p w14:paraId="42CD1C2B" w14:textId="0CF0C9BD" w:rsidR="00413CAD" w:rsidRPr="00D4712C" w:rsidRDefault="00C2702E" w:rsidP="00D30179">
            <w:pPr>
              <w:pStyle w:val="Zkladntext"/>
              <w:spacing w:before="60" w:after="60"/>
              <w:ind w:left="0" w:right="108"/>
              <w:rPr>
                <w:sz w:val="21"/>
                <w:szCs w:val="21"/>
              </w:rPr>
            </w:pPr>
            <w:r w:rsidRPr="00764B16">
              <w:rPr>
                <w:sz w:val="21"/>
                <w:szCs w:val="21"/>
                <w:lang w:val="cs-CZ"/>
              </w:rPr>
              <w:t>Food Stabilisers and Emulsifiers</w:t>
            </w:r>
            <w:r w:rsidRPr="00C2702E">
              <w:rPr>
                <w:b/>
                <w:sz w:val="21"/>
                <w:szCs w:val="21"/>
                <w:lang w:val="cs-CZ"/>
              </w:rPr>
              <w:t xml:space="preserve"> </w:t>
            </w:r>
            <w:r w:rsidR="00413CAD">
              <w:rPr>
                <w:sz w:val="21"/>
                <w:szCs w:val="21"/>
              </w:rPr>
              <w:t>(80% p)</w:t>
            </w:r>
          </w:p>
        </w:tc>
      </w:tr>
      <w:tr w:rsidR="0053707C" w14:paraId="5A0C5BB4" w14:textId="77777777" w:rsidTr="00945877">
        <w:trPr>
          <w:gridBefore w:val="1"/>
          <w:gridAfter w:val="6"/>
          <w:wAfter w:w="479" w:type="dxa"/>
        </w:trPr>
        <w:tc>
          <w:tcPr>
            <w:tcW w:w="9930" w:type="dxa"/>
            <w:gridSpan w:val="112"/>
            <w:shd w:val="clear" w:color="auto" w:fill="F7CAAC"/>
          </w:tcPr>
          <w:p w14:paraId="15863E2F" w14:textId="77777777" w:rsidR="0053707C" w:rsidRDefault="0053707C" w:rsidP="0053707C">
            <w:pPr>
              <w:jc w:val="both"/>
            </w:pPr>
            <w:r>
              <w:rPr>
                <w:b/>
              </w:rPr>
              <w:t xml:space="preserve">Údaje o vzdělání na VŠ </w:t>
            </w:r>
          </w:p>
        </w:tc>
      </w:tr>
      <w:tr w:rsidR="0053707C" w14:paraId="194348CC" w14:textId="77777777" w:rsidTr="00945877">
        <w:trPr>
          <w:gridBefore w:val="1"/>
          <w:gridAfter w:val="6"/>
          <w:wAfter w:w="479" w:type="dxa"/>
          <w:trHeight w:val="372"/>
        </w:trPr>
        <w:tc>
          <w:tcPr>
            <w:tcW w:w="9930" w:type="dxa"/>
            <w:gridSpan w:val="112"/>
          </w:tcPr>
          <w:p w14:paraId="2726DEEF" w14:textId="77777777" w:rsidR="0053707C" w:rsidRPr="00A13455" w:rsidRDefault="0053707C" w:rsidP="0053707C">
            <w:pPr>
              <w:spacing w:before="40" w:after="40"/>
              <w:jc w:val="both"/>
              <w:rPr>
                <w:b/>
                <w:sz w:val="21"/>
                <w:szCs w:val="21"/>
              </w:rPr>
            </w:pPr>
            <w:r w:rsidRPr="00A13455">
              <w:rPr>
                <w:rFonts w:eastAsia="Arial Unicode MS"/>
                <w:sz w:val="21"/>
                <w:szCs w:val="21"/>
              </w:rPr>
              <w:t xml:space="preserve">2008: MENDELU Brno, AF, </w:t>
            </w:r>
            <w:r w:rsidRPr="00A13455">
              <w:rPr>
                <w:rFonts w:eastAsia="Calibri"/>
                <w:sz w:val="21"/>
                <w:szCs w:val="21"/>
              </w:rPr>
              <w:t xml:space="preserve">SP Chemie a technologie potravin, </w:t>
            </w:r>
            <w:r w:rsidRPr="00A13455">
              <w:rPr>
                <w:rFonts w:eastAsia="Arial Unicode MS"/>
                <w:sz w:val="21"/>
                <w:szCs w:val="21"/>
              </w:rPr>
              <w:t>obor Vlastnosti a zpracování zemědělských materiálů a produktů, Ph.D.</w:t>
            </w:r>
          </w:p>
        </w:tc>
      </w:tr>
      <w:tr w:rsidR="0053707C" w14:paraId="2430F5D5" w14:textId="77777777" w:rsidTr="00945877">
        <w:trPr>
          <w:gridBefore w:val="1"/>
          <w:gridAfter w:val="6"/>
          <w:wAfter w:w="479" w:type="dxa"/>
        </w:trPr>
        <w:tc>
          <w:tcPr>
            <w:tcW w:w="9930" w:type="dxa"/>
            <w:gridSpan w:val="112"/>
            <w:shd w:val="clear" w:color="auto" w:fill="F7CAAC"/>
          </w:tcPr>
          <w:p w14:paraId="454C8902" w14:textId="77777777" w:rsidR="0053707C" w:rsidRDefault="0053707C" w:rsidP="0053707C">
            <w:pPr>
              <w:jc w:val="both"/>
              <w:rPr>
                <w:b/>
              </w:rPr>
            </w:pPr>
            <w:r>
              <w:rPr>
                <w:b/>
              </w:rPr>
              <w:t>Údaje o odborném působení od absolvování VŠ</w:t>
            </w:r>
          </w:p>
        </w:tc>
      </w:tr>
      <w:tr w:rsidR="0053707C" w14:paraId="77EF345E" w14:textId="77777777" w:rsidTr="00945877">
        <w:trPr>
          <w:gridBefore w:val="1"/>
          <w:gridAfter w:val="6"/>
          <w:wAfter w:w="479" w:type="dxa"/>
          <w:trHeight w:val="718"/>
        </w:trPr>
        <w:tc>
          <w:tcPr>
            <w:tcW w:w="9930" w:type="dxa"/>
            <w:gridSpan w:val="112"/>
          </w:tcPr>
          <w:p w14:paraId="0553B9A2" w14:textId="77777777" w:rsidR="0053707C" w:rsidRPr="00A13455" w:rsidRDefault="0053707C" w:rsidP="00D30179">
            <w:pPr>
              <w:spacing w:before="60" w:after="60"/>
              <w:jc w:val="both"/>
              <w:rPr>
                <w:rFonts w:eastAsia="Arial Unicode MS"/>
                <w:sz w:val="21"/>
                <w:szCs w:val="21"/>
              </w:rPr>
            </w:pPr>
            <w:r w:rsidRPr="00A13455">
              <w:rPr>
                <w:rFonts w:eastAsia="Arial Unicode MS"/>
                <w:sz w:val="21"/>
                <w:szCs w:val="21"/>
              </w:rPr>
              <w:t xml:space="preserve">1994 </w:t>
            </w:r>
            <w:r w:rsidRPr="00A13455">
              <w:rPr>
                <w:sz w:val="21"/>
                <w:szCs w:val="21"/>
              </w:rPr>
              <w:t xml:space="preserve">– </w:t>
            </w:r>
            <w:r w:rsidRPr="00A13455">
              <w:rPr>
                <w:rFonts w:eastAsia="Arial Unicode MS"/>
                <w:sz w:val="21"/>
                <w:szCs w:val="21"/>
              </w:rPr>
              <w:t>2002: Mopas, a.s. Holešov, enviromentální manager</w:t>
            </w:r>
          </w:p>
          <w:p w14:paraId="780539BD" w14:textId="77777777" w:rsidR="0053707C" w:rsidRPr="00A13455" w:rsidRDefault="0053707C" w:rsidP="00D30179">
            <w:pPr>
              <w:spacing w:before="60" w:after="60"/>
              <w:contextualSpacing/>
              <w:jc w:val="both"/>
              <w:rPr>
                <w:rFonts w:eastAsia="Arial Unicode MS"/>
                <w:sz w:val="21"/>
                <w:szCs w:val="21"/>
              </w:rPr>
            </w:pPr>
            <w:r w:rsidRPr="00A13455">
              <w:rPr>
                <w:rFonts w:eastAsia="Arial Unicode MS"/>
                <w:sz w:val="21"/>
                <w:szCs w:val="21"/>
              </w:rPr>
              <w:t xml:space="preserve">2002 </w:t>
            </w:r>
            <w:r w:rsidRPr="00A13455">
              <w:rPr>
                <w:sz w:val="21"/>
                <w:szCs w:val="21"/>
              </w:rPr>
              <w:t>–</w:t>
            </w:r>
            <w:r w:rsidRPr="00A13455">
              <w:rPr>
                <w:rFonts w:eastAsia="Arial Unicode MS"/>
                <w:sz w:val="21"/>
                <w:szCs w:val="21"/>
              </w:rPr>
              <w:t xml:space="preserve"> 2006: Zemědělský výzkumný ústav Kroměříž, s.r.o., výzkumný pracovník</w:t>
            </w:r>
          </w:p>
          <w:p w14:paraId="7B850935" w14:textId="77777777" w:rsidR="0053707C" w:rsidRPr="00A13455" w:rsidRDefault="0053707C" w:rsidP="00D30179">
            <w:pPr>
              <w:spacing w:before="60" w:after="60"/>
              <w:contextualSpacing/>
              <w:jc w:val="both"/>
              <w:rPr>
                <w:rFonts w:eastAsia="Arial Unicode MS"/>
                <w:sz w:val="21"/>
                <w:szCs w:val="21"/>
              </w:rPr>
            </w:pPr>
            <w:r w:rsidRPr="00A13455">
              <w:rPr>
                <w:rFonts w:eastAsia="Arial Unicode MS"/>
                <w:sz w:val="21"/>
                <w:szCs w:val="21"/>
              </w:rPr>
              <w:t xml:space="preserve">2004 </w:t>
            </w:r>
            <w:r w:rsidRPr="00A13455">
              <w:rPr>
                <w:sz w:val="21"/>
                <w:szCs w:val="21"/>
              </w:rPr>
              <w:t>–</w:t>
            </w:r>
            <w:r w:rsidRPr="00A13455">
              <w:rPr>
                <w:rFonts w:eastAsia="Arial Unicode MS"/>
                <w:sz w:val="21"/>
                <w:szCs w:val="21"/>
              </w:rPr>
              <w:t xml:space="preserve"> 2010: Agrotest fyto, s.r.o. Kroměříž, vědecký pracovník</w:t>
            </w:r>
          </w:p>
          <w:p w14:paraId="39BF38B4" w14:textId="77777777" w:rsidR="0053707C" w:rsidRPr="00CB7A21" w:rsidRDefault="0053707C" w:rsidP="00D30179">
            <w:pPr>
              <w:spacing w:before="60" w:after="60"/>
              <w:jc w:val="both"/>
              <w:rPr>
                <w:sz w:val="22"/>
                <w:szCs w:val="22"/>
              </w:rPr>
            </w:pPr>
            <w:r w:rsidRPr="00A13455">
              <w:rPr>
                <w:rFonts w:eastAsia="Arial Unicode MS"/>
                <w:sz w:val="21"/>
                <w:szCs w:val="21"/>
              </w:rPr>
              <w:t xml:space="preserve">2009 </w:t>
            </w:r>
            <w:r w:rsidRPr="00A13455">
              <w:rPr>
                <w:sz w:val="21"/>
                <w:szCs w:val="21"/>
              </w:rPr>
              <w:t>–</w:t>
            </w:r>
            <w:r w:rsidRPr="00A13455">
              <w:rPr>
                <w:rFonts w:eastAsia="Arial Unicode MS"/>
                <w:sz w:val="21"/>
                <w:szCs w:val="21"/>
              </w:rPr>
              <w:t xml:space="preserve"> dosud: UTB Zlín, FT, odborný asistent, od r. 2014 docent</w:t>
            </w:r>
          </w:p>
        </w:tc>
      </w:tr>
      <w:tr w:rsidR="0053707C" w14:paraId="091B83DD" w14:textId="77777777" w:rsidTr="00945877">
        <w:trPr>
          <w:gridBefore w:val="1"/>
          <w:gridAfter w:val="6"/>
          <w:wAfter w:w="479" w:type="dxa"/>
          <w:trHeight w:val="250"/>
        </w:trPr>
        <w:tc>
          <w:tcPr>
            <w:tcW w:w="9930" w:type="dxa"/>
            <w:gridSpan w:val="112"/>
            <w:shd w:val="clear" w:color="auto" w:fill="F7CAAC"/>
          </w:tcPr>
          <w:p w14:paraId="2EB8F854" w14:textId="77777777" w:rsidR="0053707C" w:rsidRDefault="0053707C" w:rsidP="0053707C">
            <w:pPr>
              <w:jc w:val="both"/>
            </w:pPr>
            <w:r>
              <w:rPr>
                <w:b/>
              </w:rPr>
              <w:t>Zkušenosti s vedením kvalifikačních a rigorózních prací</w:t>
            </w:r>
          </w:p>
        </w:tc>
      </w:tr>
      <w:tr w:rsidR="0053707C" w14:paraId="7A81F9E1" w14:textId="77777777" w:rsidTr="00945877">
        <w:trPr>
          <w:gridBefore w:val="1"/>
          <w:gridAfter w:val="6"/>
          <w:wAfter w:w="479" w:type="dxa"/>
          <w:trHeight w:val="310"/>
        </w:trPr>
        <w:tc>
          <w:tcPr>
            <w:tcW w:w="9930" w:type="dxa"/>
            <w:gridSpan w:val="112"/>
          </w:tcPr>
          <w:p w14:paraId="7F9E647D" w14:textId="77777777" w:rsidR="0053707C" w:rsidRPr="00A13455" w:rsidRDefault="0053707C" w:rsidP="00D30179">
            <w:pPr>
              <w:spacing w:before="60" w:after="60"/>
              <w:jc w:val="both"/>
              <w:rPr>
                <w:sz w:val="21"/>
                <w:szCs w:val="21"/>
              </w:rPr>
            </w:pPr>
            <w:r w:rsidRPr="00A13455">
              <w:rPr>
                <w:sz w:val="21"/>
                <w:szCs w:val="21"/>
              </w:rPr>
              <w:t>Počet obhájených prací, které vyučující vedl v období 2013 – 2017: 3 BP, 8 DP.</w:t>
            </w:r>
          </w:p>
        </w:tc>
      </w:tr>
      <w:tr w:rsidR="0053707C" w14:paraId="4B07120E" w14:textId="77777777" w:rsidTr="00945877">
        <w:trPr>
          <w:gridBefore w:val="1"/>
          <w:gridAfter w:val="6"/>
          <w:wAfter w:w="479" w:type="dxa"/>
          <w:cantSplit/>
        </w:trPr>
        <w:tc>
          <w:tcPr>
            <w:tcW w:w="3322" w:type="dxa"/>
            <w:gridSpan w:val="26"/>
            <w:tcBorders>
              <w:top w:val="single" w:sz="12" w:space="0" w:color="auto"/>
            </w:tcBorders>
            <w:shd w:val="clear" w:color="auto" w:fill="F7CAAC"/>
          </w:tcPr>
          <w:p w14:paraId="675C3149" w14:textId="77777777" w:rsidR="0053707C" w:rsidRDefault="0053707C" w:rsidP="0053707C">
            <w:pPr>
              <w:jc w:val="both"/>
            </w:pPr>
            <w:r>
              <w:rPr>
                <w:b/>
              </w:rPr>
              <w:t xml:space="preserve">Obor habilitačního řízení </w:t>
            </w:r>
          </w:p>
        </w:tc>
        <w:tc>
          <w:tcPr>
            <w:tcW w:w="2248" w:type="dxa"/>
            <w:gridSpan w:val="21"/>
            <w:tcBorders>
              <w:top w:val="single" w:sz="12" w:space="0" w:color="auto"/>
            </w:tcBorders>
            <w:shd w:val="clear" w:color="auto" w:fill="F7CAAC"/>
          </w:tcPr>
          <w:p w14:paraId="56DBA3CC" w14:textId="77777777" w:rsidR="0053707C" w:rsidRDefault="0053707C" w:rsidP="0053707C">
            <w:pPr>
              <w:jc w:val="both"/>
            </w:pPr>
            <w:r>
              <w:rPr>
                <w:b/>
              </w:rPr>
              <w:t>Rok udělení hodnosti</w:t>
            </w:r>
          </w:p>
        </w:tc>
        <w:tc>
          <w:tcPr>
            <w:tcW w:w="2277" w:type="dxa"/>
            <w:gridSpan w:val="29"/>
            <w:tcBorders>
              <w:top w:val="single" w:sz="12" w:space="0" w:color="auto"/>
              <w:right w:val="single" w:sz="12" w:space="0" w:color="auto"/>
            </w:tcBorders>
            <w:shd w:val="clear" w:color="auto" w:fill="F7CAAC"/>
          </w:tcPr>
          <w:p w14:paraId="4327A0A0" w14:textId="77777777" w:rsidR="0053707C" w:rsidRDefault="0053707C" w:rsidP="0053707C">
            <w:pPr>
              <w:jc w:val="both"/>
            </w:pPr>
            <w:r>
              <w:rPr>
                <w:b/>
              </w:rPr>
              <w:t>Řízení konáno na VŠ</w:t>
            </w:r>
          </w:p>
        </w:tc>
        <w:tc>
          <w:tcPr>
            <w:tcW w:w="2083" w:type="dxa"/>
            <w:gridSpan w:val="36"/>
            <w:tcBorders>
              <w:top w:val="single" w:sz="12" w:space="0" w:color="auto"/>
              <w:left w:val="single" w:sz="12" w:space="0" w:color="auto"/>
            </w:tcBorders>
            <w:shd w:val="clear" w:color="auto" w:fill="F7CAAC"/>
          </w:tcPr>
          <w:p w14:paraId="6249F9F5" w14:textId="77777777" w:rsidR="0053707C" w:rsidRDefault="0053707C" w:rsidP="0053707C">
            <w:pPr>
              <w:jc w:val="both"/>
              <w:rPr>
                <w:b/>
              </w:rPr>
            </w:pPr>
            <w:r>
              <w:rPr>
                <w:b/>
              </w:rPr>
              <w:t>Ohlasy publikací</w:t>
            </w:r>
          </w:p>
        </w:tc>
      </w:tr>
      <w:tr w:rsidR="0053707C" w14:paraId="7B4C6A96" w14:textId="77777777" w:rsidTr="00945877">
        <w:trPr>
          <w:gridBefore w:val="1"/>
          <w:gridAfter w:val="6"/>
          <w:wAfter w:w="479" w:type="dxa"/>
          <w:cantSplit/>
        </w:trPr>
        <w:tc>
          <w:tcPr>
            <w:tcW w:w="3322" w:type="dxa"/>
            <w:gridSpan w:val="26"/>
          </w:tcPr>
          <w:p w14:paraId="694C8C0F" w14:textId="77777777" w:rsidR="0053707C" w:rsidRPr="000F6326" w:rsidRDefault="0053707C" w:rsidP="0053707C">
            <w:pPr>
              <w:spacing w:before="40" w:after="40"/>
              <w:jc w:val="both"/>
              <w:rPr>
                <w:sz w:val="21"/>
                <w:szCs w:val="21"/>
              </w:rPr>
            </w:pPr>
            <w:r w:rsidRPr="000F6326">
              <w:rPr>
                <w:sz w:val="21"/>
                <w:szCs w:val="21"/>
              </w:rPr>
              <w:t>Zpracování zemědělských produktů</w:t>
            </w:r>
          </w:p>
        </w:tc>
        <w:tc>
          <w:tcPr>
            <w:tcW w:w="2248" w:type="dxa"/>
            <w:gridSpan w:val="21"/>
          </w:tcPr>
          <w:p w14:paraId="38A607A5" w14:textId="77777777" w:rsidR="0053707C" w:rsidRPr="000F6326" w:rsidRDefault="0053707C" w:rsidP="0053707C">
            <w:pPr>
              <w:spacing w:before="40" w:after="40"/>
              <w:jc w:val="both"/>
              <w:rPr>
                <w:sz w:val="21"/>
                <w:szCs w:val="21"/>
              </w:rPr>
            </w:pPr>
            <w:r w:rsidRPr="000F6326">
              <w:rPr>
                <w:sz w:val="21"/>
                <w:szCs w:val="21"/>
              </w:rPr>
              <w:t>2014</w:t>
            </w:r>
          </w:p>
        </w:tc>
        <w:tc>
          <w:tcPr>
            <w:tcW w:w="2277" w:type="dxa"/>
            <w:gridSpan w:val="29"/>
            <w:tcBorders>
              <w:right w:val="single" w:sz="12" w:space="0" w:color="auto"/>
            </w:tcBorders>
          </w:tcPr>
          <w:p w14:paraId="548029DE" w14:textId="77777777" w:rsidR="0053707C" w:rsidRPr="000F6326" w:rsidRDefault="0053707C" w:rsidP="0053707C">
            <w:pPr>
              <w:spacing w:before="40" w:after="40"/>
              <w:jc w:val="both"/>
              <w:rPr>
                <w:sz w:val="21"/>
                <w:szCs w:val="21"/>
              </w:rPr>
            </w:pPr>
            <w:r w:rsidRPr="000F6326">
              <w:rPr>
                <w:rFonts w:ascii="TimesNewRomanPSMT" w:eastAsia="Calibri" w:hAnsi="TimesNewRomanPSMT" w:cs="TimesNewRomanPSMT"/>
                <w:sz w:val="21"/>
                <w:szCs w:val="21"/>
                <w:lang w:eastAsia="en-US"/>
              </w:rPr>
              <w:t>SPU Nitra, SR</w:t>
            </w:r>
          </w:p>
        </w:tc>
        <w:tc>
          <w:tcPr>
            <w:tcW w:w="683" w:type="dxa"/>
            <w:gridSpan w:val="17"/>
            <w:tcBorders>
              <w:left w:val="single" w:sz="12" w:space="0" w:color="auto"/>
            </w:tcBorders>
            <w:shd w:val="clear" w:color="auto" w:fill="F7CAAC"/>
          </w:tcPr>
          <w:p w14:paraId="53D31D30" w14:textId="77777777" w:rsidR="0053707C" w:rsidRDefault="0053707C" w:rsidP="0053707C">
            <w:pPr>
              <w:jc w:val="both"/>
            </w:pPr>
            <w:r>
              <w:rPr>
                <w:b/>
              </w:rPr>
              <w:t>WOS</w:t>
            </w:r>
          </w:p>
        </w:tc>
        <w:tc>
          <w:tcPr>
            <w:tcW w:w="699" w:type="dxa"/>
            <w:gridSpan w:val="14"/>
            <w:shd w:val="clear" w:color="auto" w:fill="F7CAAC"/>
          </w:tcPr>
          <w:p w14:paraId="651397B9" w14:textId="77777777" w:rsidR="0053707C" w:rsidRDefault="0053707C" w:rsidP="0053707C">
            <w:pPr>
              <w:jc w:val="both"/>
              <w:rPr>
                <w:sz w:val="18"/>
              </w:rPr>
            </w:pPr>
            <w:r>
              <w:rPr>
                <w:b/>
                <w:sz w:val="18"/>
              </w:rPr>
              <w:t>Scopus</w:t>
            </w:r>
          </w:p>
        </w:tc>
        <w:tc>
          <w:tcPr>
            <w:tcW w:w="701" w:type="dxa"/>
            <w:gridSpan w:val="5"/>
            <w:shd w:val="clear" w:color="auto" w:fill="F7CAAC"/>
          </w:tcPr>
          <w:p w14:paraId="3BB07384" w14:textId="77777777" w:rsidR="0053707C" w:rsidRDefault="0053707C" w:rsidP="0053707C">
            <w:pPr>
              <w:jc w:val="both"/>
            </w:pPr>
            <w:r>
              <w:rPr>
                <w:b/>
                <w:sz w:val="18"/>
              </w:rPr>
              <w:t>ostatní</w:t>
            </w:r>
          </w:p>
        </w:tc>
      </w:tr>
      <w:tr w:rsidR="0053707C" w14:paraId="0E502707" w14:textId="77777777" w:rsidTr="00945877">
        <w:trPr>
          <w:gridBefore w:val="1"/>
          <w:gridAfter w:val="6"/>
          <w:wAfter w:w="479" w:type="dxa"/>
          <w:cantSplit/>
          <w:trHeight w:val="70"/>
        </w:trPr>
        <w:tc>
          <w:tcPr>
            <w:tcW w:w="3322" w:type="dxa"/>
            <w:gridSpan w:val="26"/>
            <w:shd w:val="clear" w:color="auto" w:fill="F7CAAC"/>
          </w:tcPr>
          <w:p w14:paraId="3DA20251" w14:textId="77777777" w:rsidR="0053707C" w:rsidRDefault="0053707C" w:rsidP="0053707C">
            <w:pPr>
              <w:jc w:val="both"/>
            </w:pPr>
            <w:r>
              <w:rPr>
                <w:b/>
              </w:rPr>
              <w:t>Obor jmenovacího řízení</w:t>
            </w:r>
          </w:p>
        </w:tc>
        <w:tc>
          <w:tcPr>
            <w:tcW w:w="2248" w:type="dxa"/>
            <w:gridSpan w:val="21"/>
            <w:shd w:val="clear" w:color="auto" w:fill="F7CAAC"/>
          </w:tcPr>
          <w:p w14:paraId="0B3FA0CA" w14:textId="77777777" w:rsidR="0053707C" w:rsidRDefault="0053707C" w:rsidP="0053707C">
            <w:pPr>
              <w:jc w:val="both"/>
            </w:pPr>
            <w:r>
              <w:rPr>
                <w:b/>
              </w:rPr>
              <w:t>Rok udělení hodnosti</w:t>
            </w:r>
          </w:p>
        </w:tc>
        <w:tc>
          <w:tcPr>
            <w:tcW w:w="2277" w:type="dxa"/>
            <w:gridSpan w:val="29"/>
            <w:tcBorders>
              <w:right w:val="single" w:sz="12" w:space="0" w:color="auto"/>
            </w:tcBorders>
            <w:shd w:val="clear" w:color="auto" w:fill="F7CAAC"/>
          </w:tcPr>
          <w:p w14:paraId="2308242D" w14:textId="77777777" w:rsidR="0053707C" w:rsidRDefault="0053707C" w:rsidP="0053707C">
            <w:pPr>
              <w:jc w:val="both"/>
            </w:pPr>
            <w:r>
              <w:rPr>
                <w:b/>
              </w:rPr>
              <w:t>Řízení konáno na VŠ</w:t>
            </w:r>
          </w:p>
        </w:tc>
        <w:tc>
          <w:tcPr>
            <w:tcW w:w="683" w:type="dxa"/>
            <w:gridSpan w:val="17"/>
            <w:vMerge w:val="restart"/>
            <w:tcBorders>
              <w:left w:val="single" w:sz="12" w:space="0" w:color="auto"/>
            </w:tcBorders>
          </w:tcPr>
          <w:p w14:paraId="0A608E12" w14:textId="77777777" w:rsidR="0053707C" w:rsidRPr="00161A30" w:rsidRDefault="0053707C" w:rsidP="0053707C">
            <w:pPr>
              <w:jc w:val="both"/>
              <w:rPr>
                <w:b/>
              </w:rPr>
            </w:pPr>
            <w:r w:rsidRPr="00161A30">
              <w:rPr>
                <w:b/>
              </w:rPr>
              <w:t>76</w:t>
            </w:r>
          </w:p>
        </w:tc>
        <w:tc>
          <w:tcPr>
            <w:tcW w:w="699" w:type="dxa"/>
            <w:gridSpan w:val="14"/>
            <w:vMerge w:val="restart"/>
          </w:tcPr>
          <w:p w14:paraId="3536F319" w14:textId="77777777" w:rsidR="0053707C" w:rsidRPr="00161A30" w:rsidRDefault="0053707C" w:rsidP="0053707C">
            <w:pPr>
              <w:jc w:val="both"/>
              <w:rPr>
                <w:b/>
              </w:rPr>
            </w:pPr>
            <w:r w:rsidRPr="00161A30">
              <w:rPr>
                <w:b/>
              </w:rPr>
              <w:t>115</w:t>
            </w:r>
          </w:p>
        </w:tc>
        <w:tc>
          <w:tcPr>
            <w:tcW w:w="701" w:type="dxa"/>
            <w:gridSpan w:val="5"/>
            <w:vMerge w:val="restart"/>
          </w:tcPr>
          <w:p w14:paraId="1818E684" w14:textId="77777777" w:rsidR="0053707C" w:rsidRPr="00161A30" w:rsidRDefault="0053707C" w:rsidP="0053707C">
            <w:pPr>
              <w:jc w:val="both"/>
              <w:rPr>
                <w:b/>
                <w:sz w:val="18"/>
                <w:szCs w:val="18"/>
              </w:rPr>
            </w:pPr>
            <w:r w:rsidRPr="00161A30">
              <w:rPr>
                <w:b/>
                <w:sz w:val="18"/>
                <w:szCs w:val="18"/>
              </w:rPr>
              <w:t>neevid.</w:t>
            </w:r>
          </w:p>
        </w:tc>
      </w:tr>
      <w:tr w:rsidR="0053707C" w14:paraId="62EBC613" w14:textId="77777777" w:rsidTr="00945877">
        <w:trPr>
          <w:gridBefore w:val="1"/>
          <w:gridAfter w:val="6"/>
          <w:wAfter w:w="479" w:type="dxa"/>
          <w:trHeight w:val="205"/>
        </w:trPr>
        <w:tc>
          <w:tcPr>
            <w:tcW w:w="3322" w:type="dxa"/>
            <w:gridSpan w:val="26"/>
          </w:tcPr>
          <w:p w14:paraId="33F5FF8D" w14:textId="77777777" w:rsidR="0053707C" w:rsidRDefault="0053707C" w:rsidP="0053707C">
            <w:pPr>
              <w:jc w:val="both"/>
            </w:pPr>
            <w:r>
              <w:t>---</w:t>
            </w:r>
          </w:p>
        </w:tc>
        <w:tc>
          <w:tcPr>
            <w:tcW w:w="2248" w:type="dxa"/>
            <w:gridSpan w:val="21"/>
          </w:tcPr>
          <w:p w14:paraId="7F598D0D" w14:textId="77777777" w:rsidR="0053707C" w:rsidRDefault="0053707C" w:rsidP="0053707C">
            <w:pPr>
              <w:jc w:val="both"/>
            </w:pPr>
            <w:r>
              <w:t>---</w:t>
            </w:r>
          </w:p>
        </w:tc>
        <w:tc>
          <w:tcPr>
            <w:tcW w:w="2277" w:type="dxa"/>
            <w:gridSpan w:val="29"/>
            <w:tcBorders>
              <w:right w:val="single" w:sz="12" w:space="0" w:color="auto"/>
            </w:tcBorders>
          </w:tcPr>
          <w:p w14:paraId="29851AD8" w14:textId="77777777" w:rsidR="0053707C" w:rsidRDefault="0053707C" w:rsidP="0053707C">
            <w:pPr>
              <w:jc w:val="both"/>
            </w:pPr>
            <w:r>
              <w:t>---</w:t>
            </w:r>
          </w:p>
        </w:tc>
        <w:tc>
          <w:tcPr>
            <w:tcW w:w="683" w:type="dxa"/>
            <w:gridSpan w:val="17"/>
            <w:vMerge/>
            <w:tcBorders>
              <w:left w:val="single" w:sz="12" w:space="0" w:color="auto"/>
            </w:tcBorders>
            <w:vAlign w:val="center"/>
          </w:tcPr>
          <w:p w14:paraId="72639254" w14:textId="77777777" w:rsidR="0053707C" w:rsidRDefault="0053707C" w:rsidP="0053707C">
            <w:pPr>
              <w:rPr>
                <w:b/>
              </w:rPr>
            </w:pPr>
          </w:p>
        </w:tc>
        <w:tc>
          <w:tcPr>
            <w:tcW w:w="699" w:type="dxa"/>
            <w:gridSpan w:val="14"/>
            <w:vMerge/>
            <w:vAlign w:val="center"/>
          </w:tcPr>
          <w:p w14:paraId="70F193C1" w14:textId="77777777" w:rsidR="0053707C" w:rsidRDefault="0053707C" w:rsidP="0053707C">
            <w:pPr>
              <w:rPr>
                <w:b/>
              </w:rPr>
            </w:pPr>
          </w:p>
        </w:tc>
        <w:tc>
          <w:tcPr>
            <w:tcW w:w="701" w:type="dxa"/>
            <w:gridSpan w:val="5"/>
            <w:vMerge/>
            <w:vAlign w:val="center"/>
          </w:tcPr>
          <w:p w14:paraId="7EBE3B09" w14:textId="77777777" w:rsidR="0053707C" w:rsidRDefault="0053707C" w:rsidP="0053707C">
            <w:pPr>
              <w:rPr>
                <w:b/>
              </w:rPr>
            </w:pPr>
          </w:p>
        </w:tc>
      </w:tr>
      <w:tr w:rsidR="0053707C" w14:paraId="3A72EC3F" w14:textId="77777777" w:rsidTr="00945877">
        <w:trPr>
          <w:gridBefore w:val="1"/>
          <w:gridAfter w:val="6"/>
          <w:wAfter w:w="479" w:type="dxa"/>
        </w:trPr>
        <w:tc>
          <w:tcPr>
            <w:tcW w:w="9930" w:type="dxa"/>
            <w:gridSpan w:val="112"/>
            <w:shd w:val="clear" w:color="auto" w:fill="F7CAAC"/>
          </w:tcPr>
          <w:p w14:paraId="0A1A9FD9"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2DFDE3EA" w14:textId="77777777" w:rsidTr="00945877">
        <w:trPr>
          <w:gridBefore w:val="1"/>
          <w:gridAfter w:val="6"/>
          <w:wAfter w:w="479" w:type="dxa"/>
          <w:trHeight w:val="283"/>
        </w:trPr>
        <w:tc>
          <w:tcPr>
            <w:tcW w:w="9930" w:type="dxa"/>
            <w:gridSpan w:val="112"/>
          </w:tcPr>
          <w:p w14:paraId="65DE115D" w14:textId="77777777" w:rsidR="0053707C" w:rsidRPr="00161A30" w:rsidRDefault="0053707C" w:rsidP="00372F64">
            <w:pPr>
              <w:tabs>
                <w:tab w:val="left" w:pos="567"/>
              </w:tabs>
              <w:spacing w:before="60" w:after="80"/>
              <w:jc w:val="both"/>
              <w:rPr>
                <w:rFonts w:eastAsia="Arial Unicode MS"/>
                <w:sz w:val="21"/>
                <w:szCs w:val="21"/>
              </w:rPr>
            </w:pPr>
            <w:r w:rsidRPr="00161A30">
              <w:rPr>
                <w:rFonts w:eastAsia="Arial Unicode MS"/>
                <w:b/>
                <w:caps/>
                <w:sz w:val="21"/>
                <w:szCs w:val="21"/>
              </w:rPr>
              <w:t>BUREŠOVÁ, I. (60%)</w:t>
            </w:r>
            <w:r w:rsidRPr="00161A30">
              <w:rPr>
                <w:rFonts w:eastAsia="Arial Unicode MS"/>
                <w:caps/>
                <w:sz w:val="21"/>
                <w:szCs w:val="21"/>
              </w:rPr>
              <w:t>, KubÍnek, R.:</w:t>
            </w:r>
            <w:r w:rsidRPr="00161A30">
              <w:rPr>
                <w:rFonts w:eastAsia="Arial Unicode MS"/>
                <w:sz w:val="21"/>
                <w:szCs w:val="21"/>
              </w:rPr>
              <w:t xml:space="preserve"> The </w:t>
            </w:r>
            <w:r>
              <w:rPr>
                <w:rFonts w:eastAsia="Arial Unicode MS"/>
                <w:sz w:val="21"/>
                <w:szCs w:val="21"/>
              </w:rPr>
              <w:t>b</w:t>
            </w:r>
            <w:r w:rsidRPr="00161A30">
              <w:rPr>
                <w:rFonts w:eastAsia="Arial Unicode MS"/>
                <w:sz w:val="21"/>
                <w:szCs w:val="21"/>
              </w:rPr>
              <w:t xml:space="preserve">ehavior of </w:t>
            </w:r>
            <w:r>
              <w:rPr>
                <w:rFonts w:eastAsia="Arial Unicode MS"/>
                <w:sz w:val="21"/>
                <w:szCs w:val="21"/>
              </w:rPr>
              <w:t>a</w:t>
            </w:r>
            <w:r w:rsidRPr="00161A30">
              <w:rPr>
                <w:rFonts w:eastAsia="Arial Unicode MS"/>
                <w:sz w:val="21"/>
                <w:szCs w:val="21"/>
              </w:rPr>
              <w:t xml:space="preserve">maranth, </w:t>
            </w:r>
            <w:r>
              <w:rPr>
                <w:rFonts w:eastAsia="Arial Unicode MS"/>
                <w:sz w:val="21"/>
                <w:szCs w:val="21"/>
              </w:rPr>
              <w:t>c</w:t>
            </w:r>
            <w:r w:rsidRPr="00161A30">
              <w:rPr>
                <w:rFonts w:eastAsia="Arial Unicode MS"/>
                <w:sz w:val="21"/>
                <w:szCs w:val="21"/>
              </w:rPr>
              <w:t xml:space="preserve">hickpea, </w:t>
            </w:r>
            <w:r>
              <w:rPr>
                <w:rFonts w:eastAsia="Arial Unicode MS"/>
                <w:sz w:val="21"/>
                <w:szCs w:val="21"/>
              </w:rPr>
              <w:t>m</w:t>
            </w:r>
            <w:r w:rsidRPr="00161A30">
              <w:rPr>
                <w:rFonts w:eastAsia="Arial Unicode MS"/>
                <w:sz w:val="21"/>
                <w:szCs w:val="21"/>
              </w:rPr>
              <w:t xml:space="preserve">illet, </w:t>
            </w:r>
            <w:r>
              <w:rPr>
                <w:rFonts w:eastAsia="Arial Unicode MS"/>
                <w:sz w:val="21"/>
                <w:szCs w:val="21"/>
              </w:rPr>
              <w:t>c</w:t>
            </w:r>
            <w:r w:rsidRPr="00161A30">
              <w:rPr>
                <w:rFonts w:eastAsia="Arial Unicode MS"/>
                <w:sz w:val="21"/>
                <w:szCs w:val="21"/>
              </w:rPr>
              <w:t xml:space="preserve">orn, </w:t>
            </w:r>
            <w:r>
              <w:rPr>
                <w:rFonts w:eastAsia="Arial Unicode MS"/>
                <w:sz w:val="21"/>
                <w:szCs w:val="21"/>
              </w:rPr>
              <w:t>q</w:t>
            </w:r>
            <w:r w:rsidRPr="00161A30">
              <w:rPr>
                <w:rFonts w:eastAsia="Arial Unicode MS"/>
                <w:sz w:val="21"/>
                <w:szCs w:val="21"/>
              </w:rPr>
              <w:t xml:space="preserve">uinoa, </w:t>
            </w:r>
            <w:r>
              <w:rPr>
                <w:rFonts w:eastAsia="Arial Unicode MS"/>
                <w:sz w:val="21"/>
                <w:szCs w:val="21"/>
              </w:rPr>
              <w:t>b</w:t>
            </w:r>
            <w:r w:rsidRPr="00161A30">
              <w:rPr>
                <w:rFonts w:eastAsia="Arial Unicode MS"/>
                <w:sz w:val="21"/>
                <w:szCs w:val="21"/>
              </w:rPr>
              <w:t xml:space="preserve">uckwheat and </w:t>
            </w:r>
            <w:r>
              <w:rPr>
                <w:rFonts w:eastAsia="Arial Unicode MS"/>
                <w:sz w:val="21"/>
                <w:szCs w:val="21"/>
              </w:rPr>
              <w:t>r</w:t>
            </w:r>
            <w:r w:rsidRPr="00161A30">
              <w:rPr>
                <w:rFonts w:eastAsia="Arial Unicode MS"/>
                <w:sz w:val="21"/>
                <w:szCs w:val="21"/>
              </w:rPr>
              <w:t xml:space="preserve">ice </w:t>
            </w:r>
            <w:r>
              <w:rPr>
                <w:rFonts w:eastAsia="Arial Unicode MS"/>
                <w:sz w:val="21"/>
                <w:szCs w:val="21"/>
              </w:rPr>
              <w:t>d</w:t>
            </w:r>
            <w:r w:rsidRPr="00161A30">
              <w:rPr>
                <w:rFonts w:eastAsia="Arial Unicode MS"/>
                <w:sz w:val="21"/>
                <w:szCs w:val="21"/>
              </w:rPr>
              <w:t xml:space="preserve">oughs </w:t>
            </w:r>
            <w:r>
              <w:rPr>
                <w:rFonts w:eastAsia="Arial Unicode MS"/>
                <w:sz w:val="21"/>
                <w:szCs w:val="21"/>
              </w:rPr>
              <w:t>u</w:t>
            </w:r>
            <w:r w:rsidRPr="00161A30">
              <w:rPr>
                <w:rFonts w:eastAsia="Arial Unicode MS"/>
                <w:sz w:val="21"/>
                <w:szCs w:val="21"/>
              </w:rPr>
              <w:t xml:space="preserve">nder </w:t>
            </w:r>
            <w:r>
              <w:rPr>
                <w:rFonts w:eastAsia="Arial Unicode MS"/>
                <w:sz w:val="21"/>
                <w:szCs w:val="21"/>
              </w:rPr>
              <w:t>s</w:t>
            </w:r>
            <w:r w:rsidRPr="00161A30">
              <w:rPr>
                <w:rFonts w:eastAsia="Arial Unicode MS"/>
                <w:sz w:val="21"/>
                <w:szCs w:val="21"/>
              </w:rPr>
              <w:t xml:space="preserve">hear </w:t>
            </w:r>
            <w:r>
              <w:rPr>
                <w:rFonts w:eastAsia="Arial Unicode MS"/>
                <w:sz w:val="21"/>
                <w:szCs w:val="21"/>
              </w:rPr>
              <w:t>o</w:t>
            </w:r>
            <w:r w:rsidRPr="00161A30">
              <w:rPr>
                <w:rFonts w:eastAsia="Arial Unicode MS"/>
                <w:sz w:val="21"/>
                <w:szCs w:val="21"/>
              </w:rPr>
              <w:t xml:space="preserve">scillatory and </w:t>
            </w:r>
            <w:r>
              <w:rPr>
                <w:rFonts w:eastAsia="Arial Unicode MS"/>
                <w:sz w:val="21"/>
                <w:szCs w:val="21"/>
              </w:rPr>
              <w:t>u</w:t>
            </w:r>
            <w:r w:rsidRPr="00161A30">
              <w:rPr>
                <w:rFonts w:eastAsia="Arial Unicode MS"/>
                <w:sz w:val="21"/>
                <w:szCs w:val="21"/>
              </w:rPr>
              <w:t xml:space="preserve">niaxial </w:t>
            </w:r>
            <w:r>
              <w:rPr>
                <w:rFonts w:eastAsia="Arial Unicode MS"/>
                <w:sz w:val="21"/>
                <w:szCs w:val="21"/>
              </w:rPr>
              <w:t>e</w:t>
            </w:r>
            <w:r w:rsidRPr="00161A30">
              <w:rPr>
                <w:rFonts w:eastAsia="Arial Unicode MS"/>
                <w:sz w:val="21"/>
                <w:szCs w:val="21"/>
              </w:rPr>
              <w:t xml:space="preserve">longational </w:t>
            </w:r>
            <w:r>
              <w:rPr>
                <w:rFonts w:eastAsia="Arial Unicode MS"/>
                <w:sz w:val="21"/>
                <w:szCs w:val="21"/>
              </w:rPr>
              <w:t>t</w:t>
            </w:r>
            <w:r w:rsidRPr="00161A30">
              <w:rPr>
                <w:rFonts w:eastAsia="Arial Unicode MS"/>
                <w:sz w:val="21"/>
                <w:szCs w:val="21"/>
              </w:rPr>
              <w:t xml:space="preserve">ests </w:t>
            </w:r>
            <w:r>
              <w:rPr>
                <w:rFonts w:eastAsia="Arial Unicode MS"/>
                <w:sz w:val="21"/>
                <w:szCs w:val="21"/>
              </w:rPr>
              <w:t>s</w:t>
            </w:r>
            <w:r w:rsidRPr="00161A30">
              <w:rPr>
                <w:rFonts w:eastAsia="Arial Unicode MS"/>
                <w:sz w:val="21"/>
                <w:szCs w:val="21"/>
              </w:rPr>
              <w:t xml:space="preserve">imulating </w:t>
            </w:r>
            <w:r>
              <w:rPr>
                <w:rFonts w:eastAsia="Arial Unicode MS"/>
                <w:sz w:val="21"/>
                <w:szCs w:val="21"/>
              </w:rPr>
              <w:t>p</w:t>
            </w:r>
            <w:r w:rsidRPr="00161A30">
              <w:rPr>
                <w:rFonts w:eastAsia="Arial Unicode MS"/>
                <w:sz w:val="21"/>
                <w:szCs w:val="21"/>
              </w:rPr>
              <w:t xml:space="preserve">roving and </w:t>
            </w:r>
            <w:r>
              <w:rPr>
                <w:rFonts w:eastAsia="Arial Unicode MS"/>
                <w:sz w:val="21"/>
                <w:szCs w:val="21"/>
              </w:rPr>
              <w:t>b</w:t>
            </w:r>
            <w:r w:rsidRPr="00161A30">
              <w:rPr>
                <w:rFonts w:eastAsia="Arial Unicode MS"/>
                <w:sz w:val="21"/>
                <w:szCs w:val="21"/>
              </w:rPr>
              <w:t xml:space="preserve">aking. </w:t>
            </w:r>
            <w:r w:rsidRPr="00161A30">
              <w:rPr>
                <w:rFonts w:eastAsia="Arial Unicode MS"/>
                <w:i/>
                <w:sz w:val="21"/>
                <w:szCs w:val="21"/>
              </w:rPr>
              <w:t>Journal of Texture Studies</w:t>
            </w:r>
            <w:r>
              <w:rPr>
                <w:rFonts w:eastAsia="Arial Unicode MS"/>
                <w:sz w:val="21"/>
                <w:szCs w:val="21"/>
              </w:rPr>
              <w:t xml:space="preserve"> </w:t>
            </w:r>
            <w:r w:rsidRPr="00161A30">
              <w:rPr>
                <w:rFonts w:eastAsia="Arial Unicode MS"/>
                <w:sz w:val="21"/>
                <w:szCs w:val="21"/>
              </w:rPr>
              <w:t xml:space="preserve">47(5), 423-431, </w:t>
            </w:r>
            <w:r w:rsidRPr="00161A30">
              <w:rPr>
                <w:rFonts w:eastAsia="Arial Unicode MS"/>
                <w:b/>
                <w:sz w:val="21"/>
                <w:szCs w:val="21"/>
              </w:rPr>
              <w:t>2016</w:t>
            </w:r>
            <w:r w:rsidRPr="00161A30">
              <w:rPr>
                <w:rFonts w:eastAsia="Arial Unicode MS"/>
                <w:sz w:val="21"/>
                <w:szCs w:val="21"/>
              </w:rPr>
              <w:t xml:space="preserve">. </w:t>
            </w:r>
          </w:p>
          <w:p w14:paraId="134D0CE2" w14:textId="77777777" w:rsidR="0053707C" w:rsidRPr="00161A30" w:rsidRDefault="0053707C" w:rsidP="00372F64">
            <w:pPr>
              <w:tabs>
                <w:tab w:val="left" w:pos="567"/>
              </w:tabs>
              <w:spacing w:after="80"/>
              <w:jc w:val="both"/>
              <w:rPr>
                <w:rFonts w:eastAsia="Arial Unicode MS"/>
                <w:sz w:val="21"/>
                <w:szCs w:val="21"/>
              </w:rPr>
            </w:pPr>
            <w:r w:rsidRPr="00161A30">
              <w:rPr>
                <w:rFonts w:eastAsia="Arial Unicode MS"/>
                <w:b/>
                <w:caps/>
                <w:sz w:val="21"/>
                <w:szCs w:val="21"/>
              </w:rPr>
              <w:t>BUREŠOVÁ, I</w:t>
            </w:r>
            <w:r>
              <w:rPr>
                <w:rFonts w:eastAsia="Arial Unicode MS"/>
                <w:b/>
                <w:caps/>
                <w:sz w:val="21"/>
                <w:szCs w:val="21"/>
              </w:rPr>
              <w:t>.</w:t>
            </w:r>
            <w:r w:rsidRPr="00161A30">
              <w:rPr>
                <w:rFonts w:eastAsia="Arial Unicode MS"/>
                <w:b/>
                <w:caps/>
                <w:sz w:val="21"/>
                <w:szCs w:val="21"/>
              </w:rPr>
              <w:t xml:space="preserve"> (35%)</w:t>
            </w:r>
            <w:r w:rsidRPr="00161A30">
              <w:rPr>
                <w:rFonts w:eastAsia="Arial Unicode MS"/>
                <w:caps/>
                <w:sz w:val="21"/>
                <w:szCs w:val="21"/>
              </w:rPr>
              <w:t>, Masaříková, L.</w:t>
            </w:r>
            <w:r>
              <w:rPr>
                <w:rFonts w:eastAsia="Arial Unicode MS"/>
                <w:caps/>
                <w:sz w:val="21"/>
                <w:szCs w:val="21"/>
              </w:rPr>
              <w:t>,</w:t>
            </w:r>
            <w:r w:rsidRPr="00161A30">
              <w:rPr>
                <w:rFonts w:eastAsia="Arial Unicode MS"/>
                <w:caps/>
                <w:sz w:val="21"/>
                <w:szCs w:val="21"/>
              </w:rPr>
              <w:t xml:space="preserve"> Hřivna, L., Kulhanová, S., Bureš, D.: </w:t>
            </w:r>
            <w:r w:rsidRPr="00161A30">
              <w:rPr>
                <w:rFonts w:eastAsia="Arial Unicode MS"/>
                <w:sz w:val="21"/>
                <w:szCs w:val="21"/>
              </w:rPr>
              <w:t xml:space="preserve">The comparison of the effect of sodium caseinate, calcium caseinate, carboxymethyl cellulose and xanthan gum on rice-buckwheat dough rheological characteristics and textural and sensory quality of bread. </w:t>
            </w:r>
            <w:r w:rsidRPr="00161A30">
              <w:rPr>
                <w:rFonts w:eastAsia="Arial Unicode MS"/>
                <w:i/>
                <w:caps/>
                <w:sz w:val="21"/>
                <w:szCs w:val="21"/>
              </w:rPr>
              <w:t>Lwt</w:t>
            </w:r>
            <w:r w:rsidRPr="00161A30">
              <w:rPr>
                <w:rFonts w:eastAsia="Arial Unicode MS"/>
                <w:i/>
                <w:sz w:val="21"/>
                <w:szCs w:val="21"/>
              </w:rPr>
              <w:t>-Food Science and Technology</w:t>
            </w:r>
            <w:r w:rsidRPr="00161A30">
              <w:rPr>
                <w:rFonts w:eastAsia="Arial Unicode MS"/>
                <w:sz w:val="21"/>
                <w:szCs w:val="21"/>
              </w:rPr>
              <w:t xml:space="preserve"> 68, 659-666, </w:t>
            </w:r>
            <w:r w:rsidRPr="00161A30">
              <w:rPr>
                <w:rFonts w:eastAsia="Arial Unicode MS"/>
                <w:b/>
                <w:sz w:val="21"/>
                <w:szCs w:val="21"/>
              </w:rPr>
              <w:t>2016</w:t>
            </w:r>
            <w:r w:rsidRPr="00161A30">
              <w:rPr>
                <w:rFonts w:eastAsia="Arial Unicode MS"/>
                <w:sz w:val="21"/>
                <w:szCs w:val="21"/>
              </w:rPr>
              <w:t xml:space="preserve">. </w:t>
            </w:r>
          </w:p>
          <w:p w14:paraId="0DF3E364" w14:textId="77777777" w:rsidR="0053707C" w:rsidRPr="00161A30" w:rsidRDefault="0053707C" w:rsidP="00372F64">
            <w:pPr>
              <w:tabs>
                <w:tab w:val="left" w:pos="567"/>
              </w:tabs>
              <w:spacing w:after="80"/>
              <w:jc w:val="both"/>
              <w:rPr>
                <w:rFonts w:eastAsia="Arial Unicode MS"/>
                <w:sz w:val="21"/>
                <w:szCs w:val="21"/>
              </w:rPr>
            </w:pPr>
            <w:r w:rsidRPr="00161A30">
              <w:rPr>
                <w:rFonts w:eastAsia="Arial Unicode MS"/>
                <w:caps/>
                <w:sz w:val="21"/>
                <w:szCs w:val="21"/>
              </w:rPr>
              <w:t xml:space="preserve">Dostálová, Y., Hřivna, L., Kotková, B., </w:t>
            </w:r>
            <w:r w:rsidRPr="00161A30">
              <w:rPr>
                <w:rFonts w:eastAsia="Arial Unicode MS"/>
                <w:b/>
                <w:caps/>
                <w:sz w:val="21"/>
                <w:szCs w:val="21"/>
              </w:rPr>
              <w:t>BUREŠOVÁ, I. (30%)</w:t>
            </w:r>
            <w:r w:rsidRPr="00161A30">
              <w:rPr>
                <w:rFonts w:eastAsia="Arial Unicode MS"/>
                <w:caps/>
                <w:sz w:val="21"/>
                <w:szCs w:val="21"/>
              </w:rPr>
              <w:t>, Janečková, M., Šottníková,</w:t>
            </w:r>
            <w:r w:rsidRPr="00161A30">
              <w:rPr>
                <w:rFonts w:eastAsia="Arial Unicode MS"/>
                <w:sz w:val="21"/>
                <w:szCs w:val="21"/>
              </w:rPr>
              <w:t xml:space="preserve"> V.: Effect of nitrogen and sulphur fertilization on the quality of barley protein. </w:t>
            </w:r>
            <w:r w:rsidRPr="00161A30">
              <w:rPr>
                <w:rFonts w:eastAsia="Arial Unicode MS"/>
                <w:i/>
                <w:sz w:val="21"/>
                <w:szCs w:val="21"/>
              </w:rPr>
              <w:t>Plant Soil and Environment</w:t>
            </w:r>
            <w:r w:rsidRPr="00161A30">
              <w:rPr>
                <w:rFonts w:eastAsia="Arial Unicode MS"/>
                <w:sz w:val="21"/>
                <w:szCs w:val="21"/>
              </w:rPr>
              <w:t xml:space="preserve"> 61(9), 399-404, </w:t>
            </w:r>
            <w:r w:rsidRPr="00161A30">
              <w:rPr>
                <w:rFonts w:eastAsia="Arial Unicode MS"/>
                <w:b/>
                <w:sz w:val="21"/>
                <w:szCs w:val="21"/>
              </w:rPr>
              <w:t>2015</w:t>
            </w:r>
            <w:r w:rsidRPr="00161A30">
              <w:rPr>
                <w:rFonts w:eastAsia="Arial Unicode MS"/>
                <w:sz w:val="21"/>
                <w:szCs w:val="21"/>
              </w:rPr>
              <w:t xml:space="preserve">. </w:t>
            </w:r>
          </w:p>
          <w:p w14:paraId="60672A06" w14:textId="77777777" w:rsidR="0053707C" w:rsidRPr="00161A30" w:rsidRDefault="0053707C" w:rsidP="00372F64">
            <w:pPr>
              <w:tabs>
                <w:tab w:val="left" w:pos="567"/>
              </w:tabs>
              <w:spacing w:after="80"/>
              <w:jc w:val="both"/>
              <w:rPr>
                <w:rFonts w:eastAsia="Arial Unicode MS"/>
                <w:sz w:val="21"/>
                <w:szCs w:val="21"/>
              </w:rPr>
            </w:pPr>
            <w:r w:rsidRPr="00161A30">
              <w:rPr>
                <w:rFonts w:eastAsia="Arial Unicode MS"/>
                <w:b/>
                <w:caps/>
                <w:sz w:val="21"/>
                <w:szCs w:val="21"/>
              </w:rPr>
              <w:t>BUREŠOVÁ, I. (25%)</w:t>
            </w:r>
            <w:r w:rsidRPr="00161A30">
              <w:rPr>
                <w:rFonts w:eastAsia="Arial Unicode MS"/>
                <w:caps/>
                <w:sz w:val="21"/>
                <w:szCs w:val="21"/>
              </w:rPr>
              <w:t xml:space="preserve">, Kráčmar, S., Dvořáková, P., Středa, T.: </w:t>
            </w:r>
            <w:r w:rsidRPr="00161A30">
              <w:rPr>
                <w:rFonts w:eastAsia="Arial Unicode MS"/>
                <w:sz w:val="21"/>
                <w:szCs w:val="21"/>
              </w:rPr>
              <w:t xml:space="preserve">The relationship between rheological characteristics of gluten-free dough and the quality of biologically leavened bread. </w:t>
            </w:r>
            <w:r w:rsidRPr="00161A30">
              <w:rPr>
                <w:rFonts w:eastAsia="Arial Unicode MS"/>
                <w:i/>
                <w:sz w:val="21"/>
                <w:szCs w:val="21"/>
              </w:rPr>
              <w:t>Journal of Cereal Science</w:t>
            </w:r>
            <w:r w:rsidRPr="00161A30">
              <w:rPr>
                <w:rFonts w:eastAsia="Arial Unicode MS"/>
                <w:sz w:val="21"/>
                <w:szCs w:val="21"/>
              </w:rPr>
              <w:t xml:space="preserve"> 60(2), 271-275</w:t>
            </w:r>
            <w:r>
              <w:rPr>
                <w:rFonts w:eastAsia="Arial Unicode MS"/>
                <w:sz w:val="21"/>
                <w:szCs w:val="21"/>
              </w:rPr>
              <w:t xml:space="preserve">, </w:t>
            </w:r>
            <w:r w:rsidRPr="00161A30">
              <w:rPr>
                <w:rFonts w:eastAsia="Arial Unicode MS"/>
                <w:b/>
                <w:sz w:val="21"/>
                <w:szCs w:val="21"/>
              </w:rPr>
              <w:t>2014</w:t>
            </w:r>
            <w:r w:rsidRPr="00161A30">
              <w:rPr>
                <w:rFonts w:eastAsia="Arial Unicode MS"/>
                <w:sz w:val="21"/>
                <w:szCs w:val="21"/>
              </w:rPr>
              <w:t xml:space="preserve">. </w:t>
            </w:r>
          </w:p>
          <w:p w14:paraId="70C418F2" w14:textId="77777777" w:rsidR="0053707C" w:rsidRDefault="0053707C" w:rsidP="00372F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both"/>
              <w:rPr>
                <w:b/>
              </w:rPr>
            </w:pPr>
            <w:r w:rsidRPr="00161A30">
              <w:rPr>
                <w:rFonts w:eastAsia="Arial Unicode MS"/>
                <w:sz w:val="21"/>
                <w:szCs w:val="21"/>
              </w:rPr>
              <w:t xml:space="preserve">HŘIVNA, L., PECHKOVÁ, J., </w:t>
            </w:r>
            <w:r w:rsidRPr="00161A30">
              <w:rPr>
                <w:rFonts w:eastAsia="Arial Unicode MS"/>
                <w:b/>
                <w:sz w:val="21"/>
                <w:szCs w:val="21"/>
              </w:rPr>
              <w:t>BUREŠOVÁ, I. (45%)</w:t>
            </w:r>
            <w:r w:rsidRPr="00161A30">
              <w:rPr>
                <w:rFonts w:eastAsia="Arial Unicode MS"/>
                <w:sz w:val="21"/>
                <w:szCs w:val="21"/>
              </w:rPr>
              <w:t xml:space="preserve">: Monitoring of dynamic changes during vegetation period in the middle Moravia region in years 2007 to 2010. </w:t>
            </w:r>
            <w:r w:rsidRPr="00161A30">
              <w:rPr>
                <w:rFonts w:eastAsia="Arial Unicode MS"/>
                <w:i/>
                <w:sz w:val="21"/>
                <w:szCs w:val="21"/>
              </w:rPr>
              <w:t xml:space="preserve">Listy </w:t>
            </w:r>
            <w:r>
              <w:rPr>
                <w:rFonts w:eastAsia="Arial Unicode MS"/>
                <w:i/>
                <w:sz w:val="21"/>
                <w:szCs w:val="21"/>
              </w:rPr>
              <w:t>c</w:t>
            </w:r>
            <w:r w:rsidRPr="00161A30">
              <w:rPr>
                <w:rFonts w:eastAsia="Arial Unicode MS"/>
                <w:i/>
                <w:sz w:val="21"/>
                <w:szCs w:val="21"/>
              </w:rPr>
              <w:t xml:space="preserve">ukrovarnické a </w:t>
            </w:r>
            <w:r>
              <w:rPr>
                <w:rFonts w:eastAsia="Arial Unicode MS"/>
                <w:i/>
                <w:sz w:val="21"/>
                <w:szCs w:val="21"/>
              </w:rPr>
              <w:t>ř</w:t>
            </w:r>
            <w:r w:rsidRPr="00161A30">
              <w:rPr>
                <w:rFonts w:eastAsia="Arial Unicode MS"/>
                <w:i/>
                <w:sz w:val="21"/>
                <w:szCs w:val="21"/>
              </w:rPr>
              <w:t xml:space="preserve">epařské </w:t>
            </w:r>
            <w:r w:rsidRPr="00161A30">
              <w:rPr>
                <w:rFonts w:eastAsia="Arial Unicode MS"/>
                <w:sz w:val="21"/>
                <w:szCs w:val="21"/>
              </w:rPr>
              <w:t xml:space="preserve">129(5-6), 182-186, </w:t>
            </w:r>
            <w:r w:rsidRPr="00161A30">
              <w:rPr>
                <w:rFonts w:eastAsia="Arial Unicode MS"/>
                <w:b/>
                <w:sz w:val="21"/>
                <w:szCs w:val="21"/>
              </w:rPr>
              <w:t>2013</w:t>
            </w:r>
            <w:r>
              <w:rPr>
                <w:rFonts w:eastAsia="Arial Unicode MS"/>
                <w:sz w:val="21"/>
                <w:szCs w:val="21"/>
              </w:rPr>
              <w:t xml:space="preserve">. </w:t>
            </w:r>
          </w:p>
        </w:tc>
      </w:tr>
      <w:tr w:rsidR="0053707C" w14:paraId="02EC0BC0" w14:textId="77777777" w:rsidTr="00945877">
        <w:trPr>
          <w:gridBefore w:val="1"/>
          <w:gridAfter w:val="6"/>
          <w:wAfter w:w="479" w:type="dxa"/>
          <w:trHeight w:val="218"/>
        </w:trPr>
        <w:tc>
          <w:tcPr>
            <w:tcW w:w="9930" w:type="dxa"/>
            <w:gridSpan w:val="112"/>
            <w:shd w:val="clear" w:color="auto" w:fill="F7CAAC"/>
          </w:tcPr>
          <w:p w14:paraId="001D6659" w14:textId="77777777" w:rsidR="0053707C" w:rsidRDefault="0053707C" w:rsidP="0053707C">
            <w:pPr>
              <w:rPr>
                <w:b/>
              </w:rPr>
            </w:pPr>
            <w:r>
              <w:rPr>
                <w:b/>
              </w:rPr>
              <w:t>Působení v zahraničí</w:t>
            </w:r>
          </w:p>
        </w:tc>
      </w:tr>
      <w:tr w:rsidR="0053707C" w14:paraId="1A296E31" w14:textId="77777777" w:rsidTr="00945877">
        <w:trPr>
          <w:gridBefore w:val="1"/>
          <w:gridAfter w:val="6"/>
          <w:wAfter w:w="479" w:type="dxa"/>
          <w:trHeight w:val="328"/>
        </w:trPr>
        <w:tc>
          <w:tcPr>
            <w:tcW w:w="9930" w:type="dxa"/>
            <w:gridSpan w:val="112"/>
          </w:tcPr>
          <w:p w14:paraId="453C6633" w14:textId="5F687DCD" w:rsidR="00372F64" w:rsidRDefault="0053707C" w:rsidP="00372F64">
            <w:r>
              <w:t>---</w:t>
            </w:r>
          </w:p>
          <w:p w14:paraId="62EF8761" w14:textId="77777777" w:rsidR="0053707C" w:rsidRPr="00CD6F5D" w:rsidRDefault="0053707C" w:rsidP="005F363D"/>
        </w:tc>
      </w:tr>
      <w:tr w:rsidR="0053707C" w14:paraId="580F5D90" w14:textId="77777777" w:rsidTr="00945877">
        <w:trPr>
          <w:gridBefore w:val="1"/>
          <w:gridAfter w:val="6"/>
          <w:wAfter w:w="479" w:type="dxa"/>
          <w:cantSplit/>
          <w:trHeight w:val="470"/>
        </w:trPr>
        <w:tc>
          <w:tcPr>
            <w:tcW w:w="2483" w:type="dxa"/>
            <w:gridSpan w:val="6"/>
            <w:shd w:val="clear" w:color="auto" w:fill="F7CAAC"/>
          </w:tcPr>
          <w:p w14:paraId="427516C8" w14:textId="77777777" w:rsidR="0053707C" w:rsidRDefault="0053707C" w:rsidP="0053707C">
            <w:pPr>
              <w:jc w:val="both"/>
              <w:rPr>
                <w:b/>
              </w:rPr>
            </w:pPr>
            <w:r>
              <w:rPr>
                <w:b/>
              </w:rPr>
              <w:t xml:space="preserve">Podpis </w:t>
            </w:r>
          </w:p>
        </w:tc>
        <w:tc>
          <w:tcPr>
            <w:tcW w:w="4555" w:type="dxa"/>
            <w:gridSpan w:val="57"/>
          </w:tcPr>
          <w:p w14:paraId="20F7CD5A" w14:textId="77777777" w:rsidR="0053707C" w:rsidRDefault="0053707C" w:rsidP="0053707C">
            <w:pPr>
              <w:jc w:val="both"/>
            </w:pPr>
          </w:p>
        </w:tc>
        <w:tc>
          <w:tcPr>
            <w:tcW w:w="809" w:type="dxa"/>
            <w:gridSpan w:val="13"/>
            <w:shd w:val="clear" w:color="auto" w:fill="F7CAAC"/>
          </w:tcPr>
          <w:p w14:paraId="5D8DAF3D" w14:textId="77777777" w:rsidR="0053707C" w:rsidRDefault="0053707C" w:rsidP="0053707C">
            <w:pPr>
              <w:jc w:val="both"/>
            </w:pPr>
            <w:r>
              <w:rPr>
                <w:b/>
              </w:rPr>
              <w:t>datum</w:t>
            </w:r>
          </w:p>
        </w:tc>
        <w:tc>
          <w:tcPr>
            <w:tcW w:w="2083" w:type="dxa"/>
            <w:gridSpan w:val="36"/>
          </w:tcPr>
          <w:p w14:paraId="1F88A42F" w14:textId="77777777" w:rsidR="0053707C" w:rsidRDefault="0053707C" w:rsidP="0053707C">
            <w:pPr>
              <w:jc w:val="both"/>
            </w:pPr>
          </w:p>
        </w:tc>
      </w:tr>
      <w:tr w:rsidR="0053707C" w14:paraId="74704481" w14:textId="77777777" w:rsidTr="00945877">
        <w:trPr>
          <w:gridBefore w:val="1"/>
          <w:gridAfter w:val="6"/>
          <w:wAfter w:w="479" w:type="dxa"/>
        </w:trPr>
        <w:tc>
          <w:tcPr>
            <w:tcW w:w="9930" w:type="dxa"/>
            <w:gridSpan w:val="112"/>
            <w:tcBorders>
              <w:bottom w:val="double" w:sz="4" w:space="0" w:color="auto"/>
            </w:tcBorders>
            <w:shd w:val="clear" w:color="auto" w:fill="BDD6EE"/>
          </w:tcPr>
          <w:p w14:paraId="608549E2" w14:textId="77777777" w:rsidR="0053707C" w:rsidRDefault="0053707C" w:rsidP="0053707C">
            <w:pPr>
              <w:jc w:val="both"/>
              <w:rPr>
                <w:b/>
                <w:sz w:val="28"/>
              </w:rPr>
            </w:pPr>
            <w:r>
              <w:rPr>
                <w:b/>
                <w:sz w:val="28"/>
              </w:rPr>
              <w:lastRenderedPageBreak/>
              <w:t>C-I – Personální zabezpečení</w:t>
            </w:r>
          </w:p>
        </w:tc>
      </w:tr>
      <w:tr w:rsidR="0053707C" w14:paraId="1FBC38A9" w14:textId="77777777" w:rsidTr="00945877">
        <w:trPr>
          <w:gridBefore w:val="1"/>
          <w:gridAfter w:val="6"/>
          <w:wAfter w:w="479" w:type="dxa"/>
        </w:trPr>
        <w:tc>
          <w:tcPr>
            <w:tcW w:w="2575" w:type="dxa"/>
            <w:gridSpan w:val="12"/>
            <w:tcBorders>
              <w:top w:val="double" w:sz="4" w:space="0" w:color="auto"/>
            </w:tcBorders>
            <w:shd w:val="clear" w:color="auto" w:fill="F7CAAC"/>
          </w:tcPr>
          <w:p w14:paraId="12010E2A" w14:textId="77777777" w:rsidR="0053707C" w:rsidRDefault="0053707C" w:rsidP="0053707C">
            <w:pPr>
              <w:jc w:val="both"/>
              <w:rPr>
                <w:b/>
              </w:rPr>
            </w:pPr>
            <w:r>
              <w:rPr>
                <w:b/>
              </w:rPr>
              <w:t>Vysoká škola</w:t>
            </w:r>
          </w:p>
        </w:tc>
        <w:tc>
          <w:tcPr>
            <w:tcW w:w="7355" w:type="dxa"/>
            <w:gridSpan w:val="100"/>
          </w:tcPr>
          <w:p w14:paraId="4D891A21" w14:textId="77777777" w:rsidR="0053707C" w:rsidRPr="00A405B4" w:rsidRDefault="0053707C" w:rsidP="0053707C">
            <w:pPr>
              <w:jc w:val="both"/>
            </w:pPr>
            <w:r w:rsidRPr="00A405B4">
              <w:t>Univerzita Tomáše Bati ve Zlíně</w:t>
            </w:r>
          </w:p>
        </w:tc>
      </w:tr>
      <w:tr w:rsidR="0053707C" w14:paraId="075272C1" w14:textId="77777777" w:rsidTr="00945877">
        <w:trPr>
          <w:gridBefore w:val="1"/>
          <w:gridAfter w:val="6"/>
          <w:wAfter w:w="479" w:type="dxa"/>
        </w:trPr>
        <w:tc>
          <w:tcPr>
            <w:tcW w:w="2575" w:type="dxa"/>
            <w:gridSpan w:val="12"/>
            <w:shd w:val="clear" w:color="auto" w:fill="F7CAAC"/>
          </w:tcPr>
          <w:p w14:paraId="12D6689D" w14:textId="77777777" w:rsidR="0053707C" w:rsidRDefault="0053707C" w:rsidP="0053707C">
            <w:pPr>
              <w:jc w:val="both"/>
              <w:rPr>
                <w:b/>
              </w:rPr>
            </w:pPr>
            <w:r>
              <w:rPr>
                <w:b/>
              </w:rPr>
              <w:t>Součást vysoké školy</w:t>
            </w:r>
          </w:p>
        </w:tc>
        <w:tc>
          <w:tcPr>
            <w:tcW w:w="7355" w:type="dxa"/>
            <w:gridSpan w:val="100"/>
          </w:tcPr>
          <w:p w14:paraId="467811DF" w14:textId="77777777" w:rsidR="0053707C" w:rsidRPr="00A405B4" w:rsidRDefault="0053707C" w:rsidP="0053707C">
            <w:pPr>
              <w:jc w:val="both"/>
            </w:pPr>
            <w:r w:rsidRPr="00A405B4">
              <w:t>Fakulta technologická</w:t>
            </w:r>
          </w:p>
        </w:tc>
      </w:tr>
      <w:tr w:rsidR="0053707C" w14:paraId="19FD874C" w14:textId="77777777" w:rsidTr="00945877">
        <w:trPr>
          <w:gridBefore w:val="1"/>
          <w:gridAfter w:val="6"/>
          <w:wAfter w:w="479" w:type="dxa"/>
        </w:trPr>
        <w:tc>
          <w:tcPr>
            <w:tcW w:w="2575" w:type="dxa"/>
            <w:gridSpan w:val="12"/>
            <w:shd w:val="clear" w:color="auto" w:fill="F7CAAC"/>
          </w:tcPr>
          <w:p w14:paraId="01090852" w14:textId="77777777" w:rsidR="0053707C" w:rsidRDefault="0053707C" w:rsidP="0053707C">
            <w:pPr>
              <w:jc w:val="both"/>
              <w:rPr>
                <w:b/>
              </w:rPr>
            </w:pPr>
            <w:r>
              <w:rPr>
                <w:b/>
              </w:rPr>
              <w:t>Název studijního programu</w:t>
            </w:r>
          </w:p>
        </w:tc>
        <w:tc>
          <w:tcPr>
            <w:tcW w:w="7355" w:type="dxa"/>
            <w:gridSpan w:val="100"/>
          </w:tcPr>
          <w:p w14:paraId="5290D9BA" w14:textId="29CE0E7C" w:rsidR="0053707C" w:rsidRDefault="0053707C" w:rsidP="0053707C">
            <w:pPr>
              <w:jc w:val="both"/>
            </w:pPr>
            <w:r>
              <w:t>Biotechnologie</w:t>
            </w:r>
            <w:ins w:id="619" w:author="Frantisek Bunka" w:date="2018-05-31T18:08:00Z">
              <w:r w:rsidR="00DE60EF">
                <w:t xml:space="preserve"> / Biotechnology</w:t>
              </w:r>
            </w:ins>
          </w:p>
        </w:tc>
      </w:tr>
      <w:tr w:rsidR="0053707C" w14:paraId="2E39CB8F" w14:textId="77777777" w:rsidTr="00945877">
        <w:trPr>
          <w:gridBefore w:val="1"/>
          <w:gridAfter w:val="6"/>
          <w:wAfter w:w="479" w:type="dxa"/>
        </w:trPr>
        <w:tc>
          <w:tcPr>
            <w:tcW w:w="2575" w:type="dxa"/>
            <w:gridSpan w:val="12"/>
            <w:shd w:val="clear" w:color="auto" w:fill="F7CAAC"/>
          </w:tcPr>
          <w:p w14:paraId="2E3C1B91" w14:textId="77777777" w:rsidR="0053707C" w:rsidRDefault="0053707C" w:rsidP="0053707C">
            <w:pPr>
              <w:jc w:val="both"/>
              <w:rPr>
                <w:b/>
              </w:rPr>
            </w:pPr>
            <w:r>
              <w:rPr>
                <w:b/>
              </w:rPr>
              <w:t>Jméno a příjmení</w:t>
            </w:r>
          </w:p>
        </w:tc>
        <w:tc>
          <w:tcPr>
            <w:tcW w:w="4463" w:type="dxa"/>
            <w:gridSpan w:val="51"/>
          </w:tcPr>
          <w:p w14:paraId="52FA62EA" w14:textId="77777777" w:rsidR="0053707C" w:rsidRPr="00293D5D" w:rsidRDefault="0053707C" w:rsidP="0053707C">
            <w:pPr>
              <w:jc w:val="both"/>
              <w:rPr>
                <w:b/>
              </w:rPr>
            </w:pPr>
            <w:bookmarkStart w:id="620" w:name="Černíková"/>
            <w:bookmarkEnd w:id="620"/>
            <w:r w:rsidRPr="00293D5D">
              <w:rPr>
                <w:b/>
              </w:rPr>
              <w:t>Michaela Černíková</w:t>
            </w:r>
          </w:p>
        </w:tc>
        <w:tc>
          <w:tcPr>
            <w:tcW w:w="809" w:type="dxa"/>
            <w:gridSpan w:val="13"/>
            <w:shd w:val="clear" w:color="auto" w:fill="F7CAAC"/>
          </w:tcPr>
          <w:p w14:paraId="6AB191A8" w14:textId="77777777" w:rsidR="0053707C" w:rsidRDefault="0053707C" w:rsidP="0053707C">
            <w:pPr>
              <w:jc w:val="both"/>
              <w:rPr>
                <w:b/>
              </w:rPr>
            </w:pPr>
            <w:r>
              <w:rPr>
                <w:b/>
              </w:rPr>
              <w:t>Tituly</w:t>
            </w:r>
          </w:p>
        </w:tc>
        <w:tc>
          <w:tcPr>
            <w:tcW w:w="2083" w:type="dxa"/>
            <w:gridSpan w:val="36"/>
          </w:tcPr>
          <w:p w14:paraId="392DD464" w14:textId="77777777" w:rsidR="0053707C" w:rsidRDefault="0053707C" w:rsidP="0053707C">
            <w:pPr>
              <w:jc w:val="both"/>
            </w:pPr>
            <w:r>
              <w:t xml:space="preserve">MVDr., Ph.D. </w:t>
            </w:r>
          </w:p>
        </w:tc>
      </w:tr>
      <w:tr w:rsidR="0053707C" w14:paraId="21BC120E" w14:textId="77777777" w:rsidTr="00945877">
        <w:trPr>
          <w:gridBefore w:val="1"/>
          <w:gridAfter w:val="6"/>
          <w:wAfter w:w="479" w:type="dxa"/>
        </w:trPr>
        <w:tc>
          <w:tcPr>
            <w:tcW w:w="2575" w:type="dxa"/>
            <w:gridSpan w:val="12"/>
            <w:shd w:val="clear" w:color="auto" w:fill="F7CAAC"/>
          </w:tcPr>
          <w:p w14:paraId="7A42EE82" w14:textId="77777777" w:rsidR="0053707C" w:rsidRDefault="0053707C" w:rsidP="0053707C">
            <w:pPr>
              <w:jc w:val="both"/>
              <w:rPr>
                <w:b/>
              </w:rPr>
            </w:pPr>
            <w:r>
              <w:rPr>
                <w:b/>
              </w:rPr>
              <w:t>Rok narození</w:t>
            </w:r>
          </w:p>
        </w:tc>
        <w:tc>
          <w:tcPr>
            <w:tcW w:w="747" w:type="dxa"/>
            <w:gridSpan w:val="14"/>
          </w:tcPr>
          <w:p w14:paraId="74C4EEF4" w14:textId="77777777" w:rsidR="0053707C" w:rsidRDefault="0053707C" w:rsidP="0053707C">
            <w:pPr>
              <w:jc w:val="both"/>
            </w:pPr>
            <w:r>
              <w:t>1980</w:t>
            </w:r>
          </w:p>
        </w:tc>
        <w:tc>
          <w:tcPr>
            <w:tcW w:w="1722" w:type="dxa"/>
            <w:gridSpan w:val="10"/>
            <w:shd w:val="clear" w:color="auto" w:fill="F7CAAC"/>
          </w:tcPr>
          <w:p w14:paraId="420FFF0D" w14:textId="77777777" w:rsidR="0053707C" w:rsidRDefault="0053707C" w:rsidP="0053707C">
            <w:pPr>
              <w:jc w:val="both"/>
              <w:rPr>
                <w:b/>
              </w:rPr>
            </w:pPr>
            <w:r>
              <w:rPr>
                <w:b/>
              </w:rPr>
              <w:t>typ vztahu k VŠ</w:t>
            </w:r>
          </w:p>
        </w:tc>
        <w:tc>
          <w:tcPr>
            <w:tcW w:w="997" w:type="dxa"/>
            <w:gridSpan w:val="18"/>
          </w:tcPr>
          <w:p w14:paraId="7AB86BAA" w14:textId="77777777" w:rsidR="0053707C" w:rsidRPr="00BB32DE" w:rsidRDefault="0053707C" w:rsidP="0053707C">
            <w:pPr>
              <w:jc w:val="both"/>
            </w:pPr>
            <w:r w:rsidRPr="00BB32DE">
              <w:t>pp.</w:t>
            </w:r>
          </w:p>
        </w:tc>
        <w:tc>
          <w:tcPr>
            <w:tcW w:w="997" w:type="dxa"/>
            <w:gridSpan w:val="9"/>
            <w:shd w:val="clear" w:color="auto" w:fill="F7CAAC"/>
          </w:tcPr>
          <w:p w14:paraId="10073FB6" w14:textId="77777777" w:rsidR="0053707C" w:rsidRPr="00BB32DE" w:rsidRDefault="0053707C" w:rsidP="0053707C">
            <w:pPr>
              <w:jc w:val="both"/>
              <w:rPr>
                <w:b/>
              </w:rPr>
            </w:pPr>
            <w:r w:rsidRPr="00BB32DE">
              <w:rPr>
                <w:b/>
              </w:rPr>
              <w:t>rozsah</w:t>
            </w:r>
          </w:p>
        </w:tc>
        <w:tc>
          <w:tcPr>
            <w:tcW w:w="809" w:type="dxa"/>
            <w:gridSpan w:val="13"/>
          </w:tcPr>
          <w:p w14:paraId="0123F2C7" w14:textId="77777777" w:rsidR="0053707C" w:rsidRPr="00BB32DE" w:rsidRDefault="0053707C" w:rsidP="0053707C">
            <w:pPr>
              <w:jc w:val="both"/>
            </w:pPr>
            <w:r w:rsidRPr="00BB32DE">
              <w:t>40</w:t>
            </w:r>
          </w:p>
        </w:tc>
        <w:tc>
          <w:tcPr>
            <w:tcW w:w="683" w:type="dxa"/>
            <w:gridSpan w:val="17"/>
            <w:shd w:val="clear" w:color="auto" w:fill="F7CAAC"/>
          </w:tcPr>
          <w:p w14:paraId="5B255E9C" w14:textId="77777777" w:rsidR="0053707C" w:rsidRPr="00BB32DE" w:rsidRDefault="0053707C" w:rsidP="0053707C">
            <w:pPr>
              <w:jc w:val="both"/>
              <w:rPr>
                <w:b/>
              </w:rPr>
            </w:pPr>
            <w:r w:rsidRPr="00BB32DE">
              <w:rPr>
                <w:b/>
              </w:rPr>
              <w:t>do kdy</w:t>
            </w:r>
          </w:p>
        </w:tc>
        <w:tc>
          <w:tcPr>
            <w:tcW w:w="1400" w:type="dxa"/>
            <w:gridSpan w:val="19"/>
          </w:tcPr>
          <w:p w14:paraId="43AB67DB" w14:textId="77777777" w:rsidR="0053707C" w:rsidRPr="00BB32DE" w:rsidRDefault="0053707C" w:rsidP="0053707C">
            <w:pPr>
              <w:jc w:val="both"/>
            </w:pPr>
            <w:r w:rsidRPr="00BB32DE">
              <w:t>N</w:t>
            </w:r>
          </w:p>
        </w:tc>
      </w:tr>
      <w:tr w:rsidR="0053707C" w14:paraId="1F00BA20" w14:textId="77777777" w:rsidTr="00945877">
        <w:trPr>
          <w:gridBefore w:val="1"/>
          <w:gridAfter w:val="6"/>
          <w:wAfter w:w="479" w:type="dxa"/>
        </w:trPr>
        <w:tc>
          <w:tcPr>
            <w:tcW w:w="5044" w:type="dxa"/>
            <w:gridSpan w:val="36"/>
            <w:shd w:val="clear" w:color="auto" w:fill="F7CAAC"/>
          </w:tcPr>
          <w:p w14:paraId="470D603A" w14:textId="77777777" w:rsidR="0053707C" w:rsidRDefault="0053707C" w:rsidP="0053707C">
            <w:pPr>
              <w:jc w:val="both"/>
              <w:rPr>
                <w:b/>
              </w:rPr>
            </w:pPr>
            <w:r>
              <w:rPr>
                <w:b/>
              </w:rPr>
              <w:t>Typ vztahu na součásti VŠ, která uskutečňuje st. program</w:t>
            </w:r>
          </w:p>
        </w:tc>
        <w:tc>
          <w:tcPr>
            <w:tcW w:w="997" w:type="dxa"/>
            <w:gridSpan w:val="18"/>
          </w:tcPr>
          <w:p w14:paraId="6731734D" w14:textId="77777777" w:rsidR="0053707C" w:rsidRDefault="0053707C" w:rsidP="0053707C">
            <w:pPr>
              <w:jc w:val="both"/>
            </w:pPr>
            <w:r>
              <w:t>---</w:t>
            </w:r>
          </w:p>
        </w:tc>
        <w:tc>
          <w:tcPr>
            <w:tcW w:w="997" w:type="dxa"/>
            <w:gridSpan w:val="9"/>
            <w:shd w:val="clear" w:color="auto" w:fill="F7CAAC"/>
          </w:tcPr>
          <w:p w14:paraId="6F212FD4" w14:textId="77777777" w:rsidR="0053707C" w:rsidRDefault="0053707C" w:rsidP="0053707C">
            <w:pPr>
              <w:jc w:val="both"/>
              <w:rPr>
                <w:b/>
              </w:rPr>
            </w:pPr>
            <w:r>
              <w:rPr>
                <w:b/>
              </w:rPr>
              <w:t>rozsah</w:t>
            </w:r>
          </w:p>
        </w:tc>
        <w:tc>
          <w:tcPr>
            <w:tcW w:w="809" w:type="dxa"/>
            <w:gridSpan w:val="13"/>
          </w:tcPr>
          <w:p w14:paraId="6734D691" w14:textId="77777777" w:rsidR="0053707C" w:rsidRDefault="0053707C" w:rsidP="0053707C">
            <w:pPr>
              <w:jc w:val="both"/>
            </w:pPr>
            <w:r>
              <w:t>---</w:t>
            </w:r>
          </w:p>
        </w:tc>
        <w:tc>
          <w:tcPr>
            <w:tcW w:w="683" w:type="dxa"/>
            <w:gridSpan w:val="17"/>
            <w:shd w:val="clear" w:color="auto" w:fill="F7CAAC"/>
          </w:tcPr>
          <w:p w14:paraId="711870EF" w14:textId="77777777" w:rsidR="0053707C" w:rsidRDefault="0053707C" w:rsidP="0053707C">
            <w:pPr>
              <w:jc w:val="both"/>
              <w:rPr>
                <w:b/>
              </w:rPr>
            </w:pPr>
            <w:r>
              <w:rPr>
                <w:b/>
              </w:rPr>
              <w:t>do kdy</w:t>
            </w:r>
          </w:p>
        </w:tc>
        <w:tc>
          <w:tcPr>
            <w:tcW w:w="1400" w:type="dxa"/>
            <w:gridSpan w:val="19"/>
          </w:tcPr>
          <w:p w14:paraId="51B16F1E" w14:textId="77777777" w:rsidR="0053707C" w:rsidRPr="00C32277" w:rsidRDefault="0053707C" w:rsidP="0053707C">
            <w:pPr>
              <w:jc w:val="both"/>
              <w:rPr>
                <w:highlight w:val="green"/>
              </w:rPr>
            </w:pPr>
            <w:r w:rsidRPr="00B56F08">
              <w:t>---</w:t>
            </w:r>
          </w:p>
        </w:tc>
      </w:tr>
      <w:tr w:rsidR="0053707C" w14:paraId="3BBDF5B8" w14:textId="77777777" w:rsidTr="00945877">
        <w:trPr>
          <w:gridBefore w:val="1"/>
          <w:gridAfter w:val="6"/>
          <w:wAfter w:w="479" w:type="dxa"/>
        </w:trPr>
        <w:tc>
          <w:tcPr>
            <w:tcW w:w="6041" w:type="dxa"/>
            <w:gridSpan w:val="54"/>
            <w:shd w:val="clear" w:color="auto" w:fill="F7CAAC"/>
          </w:tcPr>
          <w:p w14:paraId="79F12A80" w14:textId="77777777" w:rsidR="0053707C" w:rsidRDefault="0053707C" w:rsidP="0053707C">
            <w:pPr>
              <w:jc w:val="both"/>
            </w:pPr>
            <w:r>
              <w:rPr>
                <w:b/>
              </w:rPr>
              <w:t>Další současná působení jako akademický pracovník na jiných VŠ</w:t>
            </w:r>
          </w:p>
        </w:tc>
        <w:tc>
          <w:tcPr>
            <w:tcW w:w="1806" w:type="dxa"/>
            <w:gridSpan w:val="22"/>
            <w:shd w:val="clear" w:color="auto" w:fill="F7CAAC"/>
          </w:tcPr>
          <w:p w14:paraId="33F85847" w14:textId="77777777" w:rsidR="0053707C" w:rsidRDefault="0053707C" w:rsidP="0053707C">
            <w:pPr>
              <w:jc w:val="both"/>
              <w:rPr>
                <w:b/>
              </w:rPr>
            </w:pPr>
            <w:r>
              <w:rPr>
                <w:b/>
              </w:rPr>
              <w:t xml:space="preserve">typ prac. </w:t>
            </w:r>
            <w:proofErr w:type="gramStart"/>
            <w:r>
              <w:rPr>
                <w:b/>
              </w:rPr>
              <w:t>vztahu</w:t>
            </w:r>
            <w:proofErr w:type="gramEnd"/>
          </w:p>
        </w:tc>
        <w:tc>
          <w:tcPr>
            <w:tcW w:w="2083" w:type="dxa"/>
            <w:gridSpan w:val="36"/>
            <w:shd w:val="clear" w:color="auto" w:fill="F7CAAC"/>
          </w:tcPr>
          <w:p w14:paraId="595F654C" w14:textId="77777777" w:rsidR="0053707C" w:rsidRDefault="0053707C" w:rsidP="0053707C">
            <w:pPr>
              <w:jc w:val="both"/>
              <w:rPr>
                <w:b/>
              </w:rPr>
            </w:pPr>
            <w:r>
              <w:rPr>
                <w:b/>
              </w:rPr>
              <w:t>rozsah</w:t>
            </w:r>
          </w:p>
        </w:tc>
      </w:tr>
      <w:tr w:rsidR="0053707C" w14:paraId="2425E5D8" w14:textId="77777777" w:rsidTr="00945877">
        <w:trPr>
          <w:gridBefore w:val="1"/>
          <w:gridAfter w:val="6"/>
          <w:wAfter w:w="479" w:type="dxa"/>
        </w:trPr>
        <w:tc>
          <w:tcPr>
            <w:tcW w:w="6041" w:type="dxa"/>
            <w:gridSpan w:val="54"/>
          </w:tcPr>
          <w:p w14:paraId="018856E9" w14:textId="77777777" w:rsidR="0053707C" w:rsidRPr="00A13455" w:rsidRDefault="0053707C" w:rsidP="0053707C">
            <w:pPr>
              <w:jc w:val="both"/>
            </w:pPr>
            <w:r w:rsidRPr="00A13455">
              <w:t>---</w:t>
            </w:r>
          </w:p>
        </w:tc>
        <w:tc>
          <w:tcPr>
            <w:tcW w:w="1806" w:type="dxa"/>
            <w:gridSpan w:val="22"/>
          </w:tcPr>
          <w:p w14:paraId="667ACB8F" w14:textId="77777777" w:rsidR="0053707C" w:rsidRPr="00A13455" w:rsidRDefault="0053707C" w:rsidP="0053707C">
            <w:pPr>
              <w:jc w:val="both"/>
            </w:pPr>
            <w:r w:rsidRPr="00A13455">
              <w:t>---</w:t>
            </w:r>
          </w:p>
        </w:tc>
        <w:tc>
          <w:tcPr>
            <w:tcW w:w="2083" w:type="dxa"/>
            <w:gridSpan w:val="36"/>
          </w:tcPr>
          <w:p w14:paraId="0FE01F85" w14:textId="77777777" w:rsidR="0053707C" w:rsidRPr="00A13455" w:rsidRDefault="0053707C" w:rsidP="0053707C">
            <w:pPr>
              <w:jc w:val="both"/>
            </w:pPr>
            <w:r w:rsidRPr="00A13455">
              <w:t>---</w:t>
            </w:r>
          </w:p>
        </w:tc>
      </w:tr>
      <w:tr w:rsidR="0053707C" w14:paraId="45FD8C98" w14:textId="77777777" w:rsidTr="00945877">
        <w:trPr>
          <w:gridBefore w:val="1"/>
          <w:gridAfter w:val="6"/>
          <w:wAfter w:w="479" w:type="dxa"/>
        </w:trPr>
        <w:tc>
          <w:tcPr>
            <w:tcW w:w="6041" w:type="dxa"/>
            <w:gridSpan w:val="54"/>
          </w:tcPr>
          <w:p w14:paraId="5CEF4F9B" w14:textId="77777777" w:rsidR="0053707C" w:rsidRPr="00A13455" w:rsidRDefault="0053707C" w:rsidP="0053707C">
            <w:pPr>
              <w:jc w:val="both"/>
            </w:pPr>
          </w:p>
        </w:tc>
        <w:tc>
          <w:tcPr>
            <w:tcW w:w="1806" w:type="dxa"/>
            <w:gridSpan w:val="22"/>
          </w:tcPr>
          <w:p w14:paraId="63CDD9BA" w14:textId="77777777" w:rsidR="0053707C" w:rsidRPr="00A13455" w:rsidRDefault="0053707C" w:rsidP="0053707C">
            <w:pPr>
              <w:jc w:val="both"/>
            </w:pPr>
          </w:p>
        </w:tc>
        <w:tc>
          <w:tcPr>
            <w:tcW w:w="2083" w:type="dxa"/>
            <w:gridSpan w:val="36"/>
          </w:tcPr>
          <w:p w14:paraId="6B26AE67" w14:textId="77777777" w:rsidR="0053707C" w:rsidRPr="00A13455" w:rsidRDefault="0053707C" w:rsidP="0053707C">
            <w:pPr>
              <w:jc w:val="both"/>
            </w:pPr>
          </w:p>
        </w:tc>
      </w:tr>
      <w:tr w:rsidR="0053707C" w14:paraId="1ADED178" w14:textId="77777777" w:rsidTr="00945877">
        <w:trPr>
          <w:gridBefore w:val="1"/>
          <w:gridAfter w:val="6"/>
          <w:wAfter w:w="479" w:type="dxa"/>
        </w:trPr>
        <w:tc>
          <w:tcPr>
            <w:tcW w:w="6041" w:type="dxa"/>
            <w:gridSpan w:val="54"/>
          </w:tcPr>
          <w:p w14:paraId="2B0781B4" w14:textId="77777777" w:rsidR="0053707C" w:rsidRPr="00A13455" w:rsidRDefault="0053707C" w:rsidP="0053707C">
            <w:pPr>
              <w:jc w:val="both"/>
            </w:pPr>
          </w:p>
        </w:tc>
        <w:tc>
          <w:tcPr>
            <w:tcW w:w="1806" w:type="dxa"/>
            <w:gridSpan w:val="22"/>
          </w:tcPr>
          <w:p w14:paraId="5A07B21A" w14:textId="77777777" w:rsidR="0053707C" w:rsidRPr="00A13455" w:rsidRDefault="0053707C" w:rsidP="0053707C">
            <w:pPr>
              <w:jc w:val="both"/>
            </w:pPr>
          </w:p>
        </w:tc>
        <w:tc>
          <w:tcPr>
            <w:tcW w:w="2083" w:type="dxa"/>
            <w:gridSpan w:val="36"/>
          </w:tcPr>
          <w:p w14:paraId="744875DF" w14:textId="77777777" w:rsidR="0053707C" w:rsidRPr="00A13455" w:rsidRDefault="0053707C" w:rsidP="0053707C">
            <w:pPr>
              <w:jc w:val="both"/>
            </w:pPr>
          </w:p>
        </w:tc>
      </w:tr>
      <w:tr w:rsidR="0053707C" w14:paraId="540F5204" w14:textId="77777777" w:rsidTr="00945877">
        <w:trPr>
          <w:gridBefore w:val="1"/>
          <w:gridAfter w:val="6"/>
          <w:wAfter w:w="479" w:type="dxa"/>
        </w:trPr>
        <w:tc>
          <w:tcPr>
            <w:tcW w:w="6041" w:type="dxa"/>
            <w:gridSpan w:val="54"/>
          </w:tcPr>
          <w:p w14:paraId="711699F8" w14:textId="77777777" w:rsidR="0053707C" w:rsidRPr="00A13455" w:rsidRDefault="0053707C" w:rsidP="0053707C">
            <w:pPr>
              <w:jc w:val="both"/>
            </w:pPr>
          </w:p>
        </w:tc>
        <w:tc>
          <w:tcPr>
            <w:tcW w:w="1806" w:type="dxa"/>
            <w:gridSpan w:val="22"/>
          </w:tcPr>
          <w:p w14:paraId="0B1DB3D6" w14:textId="77777777" w:rsidR="0053707C" w:rsidRPr="00A13455" w:rsidRDefault="0053707C" w:rsidP="0053707C">
            <w:pPr>
              <w:jc w:val="both"/>
            </w:pPr>
          </w:p>
        </w:tc>
        <w:tc>
          <w:tcPr>
            <w:tcW w:w="2083" w:type="dxa"/>
            <w:gridSpan w:val="36"/>
          </w:tcPr>
          <w:p w14:paraId="0D88CC39" w14:textId="77777777" w:rsidR="0053707C" w:rsidRPr="00A13455" w:rsidRDefault="0053707C" w:rsidP="0053707C">
            <w:pPr>
              <w:jc w:val="both"/>
            </w:pPr>
          </w:p>
        </w:tc>
      </w:tr>
      <w:tr w:rsidR="0053707C" w14:paraId="6B8CF8B1" w14:textId="77777777" w:rsidTr="00945877">
        <w:trPr>
          <w:gridBefore w:val="1"/>
          <w:gridAfter w:val="6"/>
          <w:wAfter w:w="479" w:type="dxa"/>
        </w:trPr>
        <w:tc>
          <w:tcPr>
            <w:tcW w:w="9930" w:type="dxa"/>
            <w:gridSpan w:val="112"/>
            <w:shd w:val="clear" w:color="auto" w:fill="F7CAAC"/>
          </w:tcPr>
          <w:p w14:paraId="6ACA3CD7" w14:textId="77777777" w:rsidR="0053707C" w:rsidRPr="00A13455" w:rsidRDefault="0053707C" w:rsidP="0053707C">
            <w:pPr>
              <w:jc w:val="both"/>
            </w:pPr>
            <w:r w:rsidRPr="00A13455">
              <w:rPr>
                <w:b/>
              </w:rPr>
              <w:t>Předměty příslušného studijního programu a způsob zapojení do jejich výuky, příp. další zapojení do uskutečňování studijního programu</w:t>
            </w:r>
          </w:p>
        </w:tc>
      </w:tr>
      <w:tr w:rsidR="0053707C" w14:paraId="610A24EC" w14:textId="77777777" w:rsidTr="00945877">
        <w:trPr>
          <w:gridBefore w:val="1"/>
          <w:gridAfter w:val="6"/>
          <w:wAfter w:w="479" w:type="dxa"/>
          <w:trHeight w:val="466"/>
        </w:trPr>
        <w:tc>
          <w:tcPr>
            <w:tcW w:w="9930" w:type="dxa"/>
            <w:gridSpan w:val="112"/>
            <w:tcBorders>
              <w:top w:val="nil"/>
            </w:tcBorders>
          </w:tcPr>
          <w:p w14:paraId="5166BF33" w14:textId="77777777" w:rsidR="005F363D" w:rsidRPr="00D30179" w:rsidRDefault="005F363D" w:rsidP="00D30179">
            <w:pPr>
              <w:pStyle w:val="Zkladntext"/>
              <w:spacing w:before="60" w:after="60"/>
              <w:ind w:left="0" w:right="108"/>
              <w:rPr>
                <w:sz w:val="21"/>
                <w:szCs w:val="21"/>
              </w:rPr>
            </w:pPr>
            <w:r w:rsidRPr="00D30179">
              <w:rPr>
                <w:sz w:val="21"/>
                <w:szCs w:val="21"/>
                <w:lang w:val="cs-CZ"/>
              </w:rPr>
              <w:t xml:space="preserve">Biotechnology Safety Management </w:t>
            </w:r>
            <w:r w:rsidRPr="00D30179">
              <w:rPr>
                <w:sz w:val="21"/>
                <w:szCs w:val="21"/>
              </w:rPr>
              <w:t>(50% p)</w:t>
            </w:r>
          </w:p>
          <w:p w14:paraId="1A2D906B" w14:textId="50727A50" w:rsidR="00413CAD" w:rsidRPr="00A13455" w:rsidRDefault="00C2702E" w:rsidP="00D30179">
            <w:pPr>
              <w:pStyle w:val="Zkladntext"/>
              <w:spacing w:before="60" w:after="60"/>
              <w:ind w:left="0" w:right="108"/>
              <w:rPr>
                <w:sz w:val="20"/>
                <w:szCs w:val="20"/>
              </w:rPr>
            </w:pPr>
            <w:r w:rsidRPr="00D30179">
              <w:rPr>
                <w:sz w:val="21"/>
                <w:szCs w:val="21"/>
                <w:lang w:val="cs-CZ"/>
              </w:rPr>
              <w:t xml:space="preserve">Legislation in Biotechnology Applications </w:t>
            </w:r>
            <w:r w:rsidR="00413CAD" w:rsidRPr="00D30179">
              <w:rPr>
                <w:sz w:val="21"/>
                <w:szCs w:val="21"/>
              </w:rPr>
              <w:t>(50% p)</w:t>
            </w:r>
          </w:p>
        </w:tc>
      </w:tr>
      <w:tr w:rsidR="0053707C" w14:paraId="2F749FE4" w14:textId="77777777" w:rsidTr="00945877">
        <w:trPr>
          <w:gridBefore w:val="1"/>
          <w:gridAfter w:val="6"/>
          <w:wAfter w:w="479" w:type="dxa"/>
        </w:trPr>
        <w:tc>
          <w:tcPr>
            <w:tcW w:w="9930" w:type="dxa"/>
            <w:gridSpan w:val="112"/>
            <w:shd w:val="clear" w:color="auto" w:fill="F7CAAC"/>
          </w:tcPr>
          <w:p w14:paraId="5D375995" w14:textId="77777777" w:rsidR="0053707C" w:rsidRPr="00A13455" w:rsidRDefault="0053707C" w:rsidP="0053707C">
            <w:pPr>
              <w:jc w:val="both"/>
            </w:pPr>
            <w:r w:rsidRPr="00A13455">
              <w:rPr>
                <w:b/>
              </w:rPr>
              <w:t xml:space="preserve">Údaje o vzdělání na VŠ </w:t>
            </w:r>
          </w:p>
        </w:tc>
      </w:tr>
      <w:tr w:rsidR="0053707C" w:rsidRPr="00D30179" w14:paraId="72342363" w14:textId="77777777" w:rsidTr="00945877">
        <w:trPr>
          <w:gridBefore w:val="1"/>
          <w:gridAfter w:val="6"/>
          <w:wAfter w:w="479" w:type="dxa"/>
          <w:trHeight w:val="164"/>
        </w:trPr>
        <w:tc>
          <w:tcPr>
            <w:tcW w:w="9930" w:type="dxa"/>
            <w:gridSpan w:val="112"/>
          </w:tcPr>
          <w:p w14:paraId="2826C3D9" w14:textId="77777777" w:rsidR="0053707C" w:rsidRPr="00D30179" w:rsidRDefault="0053707C" w:rsidP="0053707C">
            <w:pPr>
              <w:spacing w:before="40" w:after="40"/>
              <w:jc w:val="both"/>
              <w:rPr>
                <w:b/>
                <w:sz w:val="21"/>
                <w:szCs w:val="21"/>
              </w:rPr>
            </w:pPr>
            <w:r w:rsidRPr="00D30179">
              <w:rPr>
                <w:rFonts w:eastAsia="Arial Unicode MS"/>
                <w:sz w:val="21"/>
                <w:szCs w:val="21"/>
              </w:rPr>
              <w:t xml:space="preserve">2009: UTB Zlín, FT, </w:t>
            </w:r>
            <w:r w:rsidRPr="00D30179">
              <w:rPr>
                <w:rFonts w:eastAsia="Calibri"/>
                <w:sz w:val="21"/>
                <w:szCs w:val="21"/>
              </w:rPr>
              <w:t xml:space="preserve">SP Chemie a technologie potravin, </w:t>
            </w:r>
            <w:r w:rsidRPr="00D30179">
              <w:rPr>
                <w:rFonts w:eastAsia="Arial Unicode MS"/>
                <w:sz w:val="21"/>
                <w:szCs w:val="21"/>
              </w:rPr>
              <w:t>obor Technologie potravin, Ph.D.</w:t>
            </w:r>
          </w:p>
        </w:tc>
      </w:tr>
      <w:tr w:rsidR="0053707C" w14:paraId="58A9BFBF" w14:textId="77777777" w:rsidTr="00945877">
        <w:trPr>
          <w:gridBefore w:val="1"/>
          <w:gridAfter w:val="6"/>
          <w:wAfter w:w="479" w:type="dxa"/>
        </w:trPr>
        <w:tc>
          <w:tcPr>
            <w:tcW w:w="9930" w:type="dxa"/>
            <w:gridSpan w:val="112"/>
            <w:shd w:val="clear" w:color="auto" w:fill="F7CAAC"/>
          </w:tcPr>
          <w:p w14:paraId="553E78B6" w14:textId="77777777" w:rsidR="0053707C" w:rsidRPr="00A13455" w:rsidRDefault="0053707C" w:rsidP="0053707C">
            <w:pPr>
              <w:jc w:val="both"/>
              <w:rPr>
                <w:b/>
              </w:rPr>
            </w:pPr>
            <w:r w:rsidRPr="00A13455">
              <w:rPr>
                <w:b/>
              </w:rPr>
              <w:t>Údaje o odborném působení od absolvování VŠ</w:t>
            </w:r>
          </w:p>
        </w:tc>
      </w:tr>
      <w:tr w:rsidR="0053707C" w14:paraId="1B24D07A" w14:textId="77777777" w:rsidTr="00945877">
        <w:trPr>
          <w:gridBefore w:val="1"/>
          <w:gridAfter w:val="6"/>
          <w:wAfter w:w="479" w:type="dxa"/>
          <w:trHeight w:val="555"/>
        </w:trPr>
        <w:tc>
          <w:tcPr>
            <w:tcW w:w="9930" w:type="dxa"/>
            <w:gridSpan w:val="112"/>
          </w:tcPr>
          <w:p w14:paraId="032DF63B" w14:textId="77777777" w:rsidR="0053707C" w:rsidRPr="00D30179" w:rsidRDefault="0053707C" w:rsidP="00D30179">
            <w:pPr>
              <w:spacing w:before="60" w:after="60"/>
              <w:jc w:val="both"/>
              <w:rPr>
                <w:sz w:val="21"/>
                <w:szCs w:val="21"/>
              </w:rPr>
            </w:pPr>
            <w:r w:rsidRPr="00D30179">
              <w:rPr>
                <w:sz w:val="21"/>
                <w:szCs w:val="21"/>
              </w:rPr>
              <w:t>01 – 08/2006: KVS SVS pro Zlínský kraj, epizootolog</w:t>
            </w:r>
          </w:p>
          <w:p w14:paraId="154BE1DE" w14:textId="77777777" w:rsidR="0053707C" w:rsidRPr="00A13455" w:rsidRDefault="0053707C" w:rsidP="00D30179">
            <w:pPr>
              <w:spacing w:before="60" w:after="60"/>
              <w:jc w:val="both"/>
            </w:pPr>
            <w:r w:rsidRPr="00D30179">
              <w:rPr>
                <w:sz w:val="21"/>
                <w:szCs w:val="21"/>
              </w:rPr>
              <w:t>09/2006 – dosud (2008 – 2012 MD): UTB Zlín, FT, Ústav technologie potravin, odborný asistent</w:t>
            </w:r>
          </w:p>
        </w:tc>
      </w:tr>
      <w:tr w:rsidR="0053707C" w14:paraId="4016D563" w14:textId="77777777" w:rsidTr="00945877">
        <w:trPr>
          <w:gridBefore w:val="1"/>
          <w:gridAfter w:val="6"/>
          <w:wAfter w:w="479" w:type="dxa"/>
          <w:trHeight w:val="250"/>
        </w:trPr>
        <w:tc>
          <w:tcPr>
            <w:tcW w:w="9930" w:type="dxa"/>
            <w:gridSpan w:val="112"/>
            <w:shd w:val="clear" w:color="auto" w:fill="F7CAAC"/>
          </w:tcPr>
          <w:p w14:paraId="6E5EA618" w14:textId="77777777" w:rsidR="0053707C" w:rsidRPr="00A13455" w:rsidRDefault="0053707C" w:rsidP="0053707C">
            <w:pPr>
              <w:jc w:val="both"/>
            </w:pPr>
            <w:r w:rsidRPr="00A13455">
              <w:rPr>
                <w:b/>
              </w:rPr>
              <w:t>Zkušenosti s vedením kvalifikačních a rigorózních prací</w:t>
            </w:r>
          </w:p>
        </w:tc>
      </w:tr>
      <w:tr w:rsidR="0053707C" w14:paraId="2A062DA1" w14:textId="77777777" w:rsidTr="00945877">
        <w:trPr>
          <w:gridBefore w:val="1"/>
          <w:gridAfter w:val="6"/>
          <w:wAfter w:w="479" w:type="dxa"/>
          <w:trHeight w:val="184"/>
        </w:trPr>
        <w:tc>
          <w:tcPr>
            <w:tcW w:w="9930" w:type="dxa"/>
            <w:gridSpan w:val="112"/>
          </w:tcPr>
          <w:p w14:paraId="47051BBE" w14:textId="77777777" w:rsidR="0053707C" w:rsidRPr="00D30179" w:rsidRDefault="0053707C" w:rsidP="0053707C">
            <w:pPr>
              <w:spacing w:before="40" w:after="40"/>
              <w:jc w:val="both"/>
              <w:rPr>
                <w:sz w:val="21"/>
                <w:szCs w:val="21"/>
              </w:rPr>
            </w:pPr>
            <w:r w:rsidRPr="00D30179">
              <w:rPr>
                <w:sz w:val="21"/>
                <w:szCs w:val="21"/>
              </w:rPr>
              <w:t>Počet obhájených prací, které vyučující vedl v období 2013 – 2017: 2 BP, 5 DP.</w:t>
            </w:r>
          </w:p>
        </w:tc>
      </w:tr>
      <w:tr w:rsidR="0053707C" w14:paraId="4DD4A2EA" w14:textId="77777777" w:rsidTr="00945877">
        <w:trPr>
          <w:gridBefore w:val="1"/>
          <w:gridAfter w:val="6"/>
          <w:wAfter w:w="479" w:type="dxa"/>
          <w:cantSplit/>
        </w:trPr>
        <w:tc>
          <w:tcPr>
            <w:tcW w:w="3322" w:type="dxa"/>
            <w:gridSpan w:val="26"/>
            <w:tcBorders>
              <w:top w:val="single" w:sz="12" w:space="0" w:color="auto"/>
            </w:tcBorders>
            <w:shd w:val="clear" w:color="auto" w:fill="F7CAAC"/>
          </w:tcPr>
          <w:p w14:paraId="4A1138A7" w14:textId="77777777" w:rsidR="0053707C" w:rsidRPr="00A13455" w:rsidRDefault="0053707C" w:rsidP="0053707C">
            <w:pPr>
              <w:jc w:val="both"/>
            </w:pPr>
            <w:r w:rsidRPr="00A13455">
              <w:rPr>
                <w:b/>
              </w:rPr>
              <w:t xml:space="preserve">Obor habilitačního řízení </w:t>
            </w:r>
          </w:p>
        </w:tc>
        <w:tc>
          <w:tcPr>
            <w:tcW w:w="2248" w:type="dxa"/>
            <w:gridSpan w:val="21"/>
            <w:tcBorders>
              <w:top w:val="single" w:sz="12" w:space="0" w:color="auto"/>
            </w:tcBorders>
            <w:shd w:val="clear" w:color="auto" w:fill="F7CAAC"/>
          </w:tcPr>
          <w:p w14:paraId="11B73D3B" w14:textId="77777777" w:rsidR="0053707C" w:rsidRPr="00A13455" w:rsidRDefault="0053707C" w:rsidP="0053707C">
            <w:pPr>
              <w:jc w:val="both"/>
            </w:pPr>
            <w:r w:rsidRPr="00A13455">
              <w:rPr>
                <w:b/>
              </w:rPr>
              <w:t>Rok udělení hodnosti</w:t>
            </w:r>
          </w:p>
        </w:tc>
        <w:tc>
          <w:tcPr>
            <w:tcW w:w="2277" w:type="dxa"/>
            <w:gridSpan w:val="29"/>
            <w:tcBorders>
              <w:top w:val="single" w:sz="12" w:space="0" w:color="auto"/>
              <w:right w:val="single" w:sz="12" w:space="0" w:color="auto"/>
            </w:tcBorders>
            <w:shd w:val="clear" w:color="auto" w:fill="F7CAAC"/>
          </w:tcPr>
          <w:p w14:paraId="3DB4BCC0" w14:textId="77777777" w:rsidR="0053707C" w:rsidRPr="00A13455" w:rsidRDefault="0053707C" w:rsidP="0053707C">
            <w:pPr>
              <w:jc w:val="both"/>
            </w:pPr>
            <w:r w:rsidRPr="00A13455">
              <w:rPr>
                <w:b/>
              </w:rPr>
              <w:t>Řízení konáno na VŠ</w:t>
            </w:r>
          </w:p>
        </w:tc>
        <w:tc>
          <w:tcPr>
            <w:tcW w:w="2083" w:type="dxa"/>
            <w:gridSpan w:val="36"/>
            <w:tcBorders>
              <w:top w:val="single" w:sz="12" w:space="0" w:color="auto"/>
              <w:left w:val="single" w:sz="12" w:space="0" w:color="auto"/>
            </w:tcBorders>
            <w:shd w:val="clear" w:color="auto" w:fill="F7CAAC"/>
          </w:tcPr>
          <w:p w14:paraId="59B9F40E" w14:textId="77777777" w:rsidR="0053707C" w:rsidRPr="00A13455" w:rsidRDefault="0053707C" w:rsidP="0053707C">
            <w:pPr>
              <w:jc w:val="both"/>
              <w:rPr>
                <w:b/>
              </w:rPr>
            </w:pPr>
            <w:r w:rsidRPr="00A13455">
              <w:rPr>
                <w:b/>
              </w:rPr>
              <w:t>Ohlasy publikací</w:t>
            </w:r>
          </w:p>
        </w:tc>
      </w:tr>
      <w:tr w:rsidR="0053707C" w14:paraId="36531549" w14:textId="77777777" w:rsidTr="00945877">
        <w:trPr>
          <w:gridBefore w:val="1"/>
          <w:gridAfter w:val="6"/>
          <w:wAfter w:w="479" w:type="dxa"/>
          <w:cantSplit/>
        </w:trPr>
        <w:tc>
          <w:tcPr>
            <w:tcW w:w="3322" w:type="dxa"/>
            <w:gridSpan w:val="26"/>
          </w:tcPr>
          <w:p w14:paraId="717ABF13" w14:textId="77777777" w:rsidR="0053707C" w:rsidRPr="00A13455" w:rsidRDefault="0053707C" w:rsidP="0053707C">
            <w:pPr>
              <w:jc w:val="both"/>
            </w:pPr>
            <w:r w:rsidRPr="00A13455">
              <w:t>---</w:t>
            </w:r>
          </w:p>
        </w:tc>
        <w:tc>
          <w:tcPr>
            <w:tcW w:w="2248" w:type="dxa"/>
            <w:gridSpan w:val="21"/>
          </w:tcPr>
          <w:p w14:paraId="0D013477" w14:textId="77777777" w:rsidR="0053707C" w:rsidRPr="00A13455" w:rsidRDefault="0053707C" w:rsidP="0053707C">
            <w:pPr>
              <w:jc w:val="both"/>
            </w:pPr>
            <w:r w:rsidRPr="00A13455">
              <w:t>---</w:t>
            </w:r>
          </w:p>
        </w:tc>
        <w:tc>
          <w:tcPr>
            <w:tcW w:w="2277" w:type="dxa"/>
            <w:gridSpan w:val="29"/>
            <w:tcBorders>
              <w:right w:val="single" w:sz="12" w:space="0" w:color="auto"/>
            </w:tcBorders>
          </w:tcPr>
          <w:p w14:paraId="024676C0" w14:textId="77777777" w:rsidR="0053707C" w:rsidRPr="00A13455" w:rsidRDefault="0053707C" w:rsidP="0053707C">
            <w:pPr>
              <w:jc w:val="both"/>
            </w:pPr>
            <w:r w:rsidRPr="00A13455">
              <w:t>---</w:t>
            </w:r>
          </w:p>
        </w:tc>
        <w:tc>
          <w:tcPr>
            <w:tcW w:w="683" w:type="dxa"/>
            <w:gridSpan w:val="17"/>
            <w:tcBorders>
              <w:left w:val="single" w:sz="12" w:space="0" w:color="auto"/>
            </w:tcBorders>
            <w:shd w:val="clear" w:color="auto" w:fill="F7CAAC"/>
          </w:tcPr>
          <w:p w14:paraId="64465C18" w14:textId="77777777" w:rsidR="0053707C" w:rsidRPr="00A13455" w:rsidRDefault="0053707C" w:rsidP="0053707C">
            <w:pPr>
              <w:jc w:val="both"/>
              <w:rPr>
                <w:sz w:val="18"/>
                <w:szCs w:val="18"/>
              </w:rPr>
            </w:pPr>
            <w:r w:rsidRPr="00A13455">
              <w:rPr>
                <w:b/>
                <w:sz w:val="18"/>
                <w:szCs w:val="18"/>
              </w:rPr>
              <w:t>WOS</w:t>
            </w:r>
          </w:p>
        </w:tc>
        <w:tc>
          <w:tcPr>
            <w:tcW w:w="699" w:type="dxa"/>
            <w:gridSpan w:val="14"/>
            <w:shd w:val="clear" w:color="auto" w:fill="F7CAAC"/>
          </w:tcPr>
          <w:p w14:paraId="7A47F556" w14:textId="77777777" w:rsidR="0053707C" w:rsidRPr="00A13455" w:rsidRDefault="0053707C" w:rsidP="0053707C">
            <w:pPr>
              <w:jc w:val="both"/>
              <w:rPr>
                <w:sz w:val="18"/>
                <w:szCs w:val="18"/>
              </w:rPr>
            </w:pPr>
            <w:r w:rsidRPr="00A13455">
              <w:rPr>
                <w:b/>
                <w:sz w:val="18"/>
                <w:szCs w:val="18"/>
              </w:rPr>
              <w:t>Scopus</w:t>
            </w:r>
          </w:p>
        </w:tc>
        <w:tc>
          <w:tcPr>
            <w:tcW w:w="701" w:type="dxa"/>
            <w:gridSpan w:val="5"/>
            <w:shd w:val="clear" w:color="auto" w:fill="F7CAAC"/>
          </w:tcPr>
          <w:p w14:paraId="359BD54F" w14:textId="77777777" w:rsidR="0053707C" w:rsidRPr="00A13455" w:rsidRDefault="0053707C" w:rsidP="0053707C">
            <w:pPr>
              <w:jc w:val="both"/>
              <w:rPr>
                <w:sz w:val="18"/>
                <w:szCs w:val="18"/>
              </w:rPr>
            </w:pPr>
            <w:r w:rsidRPr="00A13455">
              <w:rPr>
                <w:b/>
                <w:sz w:val="18"/>
                <w:szCs w:val="18"/>
              </w:rPr>
              <w:t>ostatní</w:t>
            </w:r>
          </w:p>
        </w:tc>
      </w:tr>
      <w:tr w:rsidR="0053707C" w14:paraId="7939F9E1" w14:textId="77777777" w:rsidTr="00945877">
        <w:trPr>
          <w:gridBefore w:val="1"/>
          <w:gridAfter w:val="6"/>
          <w:wAfter w:w="479" w:type="dxa"/>
          <w:cantSplit/>
          <w:trHeight w:val="70"/>
        </w:trPr>
        <w:tc>
          <w:tcPr>
            <w:tcW w:w="3322" w:type="dxa"/>
            <w:gridSpan w:val="26"/>
            <w:shd w:val="clear" w:color="auto" w:fill="F7CAAC"/>
          </w:tcPr>
          <w:p w14:paraId="2C646657" w14:textId="77777777" w:rsidR="0053707C" w:rsidRPr="00A13455" w:rsidRDefault="0053707C" w:rsidP="0053707C">
            <w:pPr>
              <w:jc w:val="both"/>
            </w:pPr>
            <w:r w:rsidRPr="00A13455">
              <w:rPr>
                <w:b/>
              </w:rPr>
              <w:t>Obor jmenovacího řízení</w:t>
            </w:r>
          </w:p>
        </w:tc>
        <w:tc>
          <w:tcPr>
            <w:tcW w:w="2248" w:type="dxa"/>
            <w:gridSpan w:val="21"/>
            <w:shd w:val="clear" w:color="auto" w:fill="F7CAAC"/>
          </w:tcPr>
          <w:p w14:paraId="22B6E2C3" w14:textId="77777777" w:rsidR="0053707C" w:rsidRPr="00A13455" w:rsidRDefault="0053707C" w:rsidP="0053707C">
            <w:pPr>
              <w:jc w:val="both"/>
            </w:pPr>
            <w:r w:rsidRPr="00A13455">
              <w:rPr>
                <w:b/>
              </w:rPr>
              <w:t>Rok udělení hodnosti</w:t>
            </w:r>
          </w:p>
        </w:tc>
        <w:tc>
          <w:tcPr>
            <w:tcW w:w="2277" w:type="dxa"/>
            <w:gridSpan w:val="29"/>
            <w:tcBorders>
              <w:right w:val="single" w:sz="12" w:space="0" w:color="auto"/>
            </w:tcBorders>
            <w:shd w:val="clear" w:color="auto" w:fill="F7CAAC"/>
          </w:tcPr>
          <w:p w14:paraId="5D260D6F" w14:textId="77777777" w:rsidR="0053707C" w:rsidRPr="00A13455" w:rsidRDefault="0053707C" w:rsidP="0053707C">
            <w:pPr>
              <w:jc w:val="both"/>
            </w:pPr>
            <w:r w:rsidRPr="00A13455">
              <w:rPr>
                <w:b/>
              </w:rPr>
              <w:t>Řízení konáno na VŠ</w:t>
            </w:r>
          </w:p>
        </w:tc>
        <w:tc>
          <w:tcPr>
            <w:tcW w:w="683" w:type="dxa"/>
            <w:gridSpan w:val="17"/>
            <w:vMerge w:val="restart"/>
            <w:tcBorders>
              <w:left w:val="single" w:sz="12" w:space="0" w:color="auto"/>
            </w:tcBorders>
          </w:tcPr>
          <w:p w14:paraId="17DE36D0" w14:textId="77777777" w:rsidR="0053707C" w:rsidRPr="00A13455" w:rsidRDefault="0053707C" w:rsidP="0053707C">
            <w:pPr>
              <w:jc w:val="both"/>
              <w:rPr>
                <w:b/>
              </w:rPr>
            </w:pPr>
            <w:r w:rsidRPr="00A13455">
              <w:rPr>
                <w:b/>
              </w:rPr>
              <w:t>47</w:t>
            </w:r>
          </w:p>
        </w:tc>
        <w:tc>
          <w:tcPr>
            <w:tcW w:w="699" w:type="dxa"/>
            <w:gridSpan w:val="14"/>
            <w:vMerge w:val="restart"/>
          </w:tcPr>
          <w:p w14:paraId="42E99B16" w14:textId="77777777" w:rsidR="0053707C" w:rsidRPr="00A13455" w:rsidRDefault="0053707C" w:rsidP="0053707C">
            <w:pPr>
              <w:jc w:val="both"/>
              <w:rPr>
                <w:b/>
              </w:rPr>
            </w:pPr>
            <w:r w:rsidRPr="00A13455">
              <w:rPr>
                <w:b/>
              </w:rPr>
              <w:t>58</w:t>
            </w:r>
          </w:p>
        </w:tc>
        <w:tc>
          <w:tcPr>
            <w:tcW w:w="701" w:type="dxa"/>
            <w:gridSpan w:val="5"/>
            <w:vMerge w:val="restart"/>
          </w:tcPr>
          <w:p w14:paraId="16EF6673" w14:textId="77777777" w:rsidR="0053707C" w:rsidRPr="00A13455" w:rsidRDefault="0053707C" w:rsidP="0053707C">
            <w:pPr>
              <w:jc w:val="both"/>
              <w:rPr>
                <w:b/>
                <w:sz w:val="18"/>
                <w:szCs w:val="18"/>
              </w:rPr>
            </w:pPr>
            <w:r w:rsidRPr="00A13455">
              <w:rPr>
                <w:b/>
                <w:sz w:val="18"/>
                <w:szCs w:val="18"/>
              </w:rPr>
              <w:t>neevid.</w:t>
            </w:r>
          </w:p>
        </w:tc>
      </w:tr>
      <w:tr w:rsidR="0053707C" w14:paraId="50FDE01B" w14:textId="77777777" w:rsidTr="00945877">
        <w:trPr>
          <w:gridBefore w:val="1"/>
          <w:gridAfter w:val="6"/>
          <w:wAfter w:w="479" w:type="dxa"/>
          <w:trHeight w:val="205"/>
        </w:trPr>
        <w:tc>
          <w:tcPr>
            <w:tcW w:w="3322" w:type="dxa"/>
            <w:gridSpan w:val="26"/>
          </w:tcPr>
          <w:p w14:paraId="40341E1B" w14:textId="77777777" w:rsidR="0053707C" w:rsidRPr="00A13455" w:rsidRDefault="0053707C" w:rsidP="0053707C">
            <w:pPr>
              <w:jc w:val="both"/>
            </w:pPr>
            <w:r w:rsidRPr="00A13455">
              <w:t>---</w:t>
            </w:r>
          </w:p>
        </w:tc>
        <w:tc>
          <w:tcPr>
            <w:tcW w:w="2248" w:type="dxa"/>
            <w:gridSpan w:val="21"/>
          </w:tcPr>
          <w:p w14:paraId="2A73C4E8" w14:textId="77777777" w:rsidR="0053707C" w:rsidRPr="00A13455" w:rsidRDefault="0053707C" w:rsidP="0053707C">
            <w:pPr>
              <w:jc w:val="both"/>
            </w:pPr>
            <w:r w:rsidRPr="00A13455">
              <w:t>---</w:t>
            </w:r>
          </w:p>
        </w:tc>
        <w:tc>
          <w:tcPr>
            <w:tcW w:w="2277" w:type="dxa"/>
            <w:gridSpan w:val="29"/>
            <w:tcBorders>
              <w:right w:val="single" w:sz="12" w:space="0" w:color="auto"/>
            </w:tcBorders>
          </w:tcPr>
          <w:p w14:paraId="3655BC9E" w14:textId="77777777" w:rsidR="0053707C" w:rsidRPr="00A13455" w:rsidRDefault="0053707C" w:rsidP="0053707C">
            <w:pPr>
              <w:jc w:val="both"/>
            </w:pPr>
            <w:r w:rsidRPr="00A13455">
              <w:t>---</w:t>
            </w:r>
          </w:p>
        </w:tc>
        <w:tc>
          <w:tcPr>
            <w:tcW w:w="683" w:type="dxa"/>
            <w:gridSpan w:val="17"/>
            <w:vMerge/>
            <w:tcBorders>
              <w:left w:val="single" w:sz="12" w:space="0" w:color="auto"/>
            </w:tcBorders>
            <w:vAlign w:val="center"/>
          </w:tcPr>
          <w:p w14:paraId="1231C60E" w14:textId="77777777" w:rsidR="0053707C" w:rsidRPr="00A13455" w:rsidRDefault="0053707C" w:rsidP="0053707C">
            <w:pPr>
              <w:rPr>
                <w:b/>
              </w:rPr>
            </w:pPr>
          </w:p>
        </w:tc>
        <w:tc>
          <w:tcPr>
            <w:tcW w:w="699" w:type="dxa"/>
            <w:gridSpan w:val="14"/>
            <w:vMerge/>
            <w:vAlign w:val="center"/>
          </w:tcPr>
          <w:p w14:paraId="1A87B399" w14:textId="77777777" w:rsidR="0053707C" w:rsidRPr="00A13455" w:rsidRDefault="0053707C" w:rsidP="0053707C">
            <w:pPr>
              <w:rPr>
                <w:b/>
              </w:rPr>
            </w:pPr>
          </w:p>
        </w:tc>
        <w:tc>
          <w:tcPr>
            <w:tcW w:w="701" w:type="dxa"/>
            <w:gridSpan w:val="5"/>
            <w:vMerge/>
            <w:vAlign w:val="center"/>
          </w:tcPr>
          <w:p w14:paraId="6301A403" w14:textId="77777777" w:rsidR="0053707C" w:rsidRPr="00A13455" w:rsidRDefault="0053707C" w:rsidP="0053707C">
            <w:pPr>
              <w:rPr>
                <w:b/>
              </w:rPr>
            </w:pPr>
          </w:p>
        </w:tc>
      </w:tr>
      <w:tr w:rsidR="0053707C" w14:paraId="16C550F2" w14:textId="77777777" w:rsidTr="00945877">
        <w:trPr>
          <w:gridBefore w:val="1"/>
          <w:gridAfter w:val="6"/>
          <w:wAfter w:w="479" w:type="dxa"/>
        </w:trPr>
        <w:tc>
          <w:tcPr>
            <w:tcW w:w="9930" w:type="dxa"/>
            <w:gridSpan w:val="112"/>
            <w:shd w:val="clear" w:color="auto" w:fill="F7CAAC"/>
          </w:tcPr>
          <w:p w14:paraId="368B3D8E" w14:textId="77777777" w:rsidR="0053707C" w:rsidRPr="00A13455" w:rsidRDefault="0053707C" w:rsidP="0053707C">
            <w:pPr>
              <w:jc w:val="both"/>
              <w:rPr>
                <w:b/>
              </w:rPr>
            </w:pPr>
            <w:r w:rsidRPr="00A13455">
              <w:rPr>
                <w:b/>
              </w:rPr>
              <w:t xml:space="preserve">Přehled o nejvýznamnější publikační a další tvůrčí činnosti nebo další profesní činnosti u odborníků z praxe vztahující se k zabezpečovaným předmětům </w:t>
            </w:r>
          </w:p>
        </w:tc>
      </w:tr>
      <w:tr w:rsidR="0053707C" w14:paraId="0DF8D66A" w14:textId="77777777" w:rsidTr="00945877">
        <w:trPr>
          <w:gridBefore w:val="1"/>
          <w:gridAfter w:val="6"/>
          <w:wAfter w:w="479" w:type="dxa"/>
          <w:trHeight w:val="283"/>
        </w:trPr>
        <w:tc>
          <w:tcPr>
            <w:tcW w:w="9930" w:type="dxa"/>
            <w:gridSpan w:val="112"/>
          </w:tcPr>
          <w:p w14:paraId="2ABF1E05" w14:textId="77777777" w:rsidR="0053707C" w:rsidRPr="00233C9B" w:rsidRDefault="0053707C" w:rsidP="00D30179">
            <w:pPr>
              <w:spacing w:before="120" w:after="120"/>
              <w:jc w:val="both"/>
              <w:rPr>
                <w:sz w:val="21"/>
                <w:szCs w:val="21"/>
                <w:lang w:val="en-GB"/>
              </w:rPr>
            </w:pPr>
            <w:r w:rsidRPr="00233C9B">
              <w:rPr>
                <w:rFonts w:cs="Arial"/>
                <w:sz w:val="21"/>
                <w:szCs w:val="21"/>
              </w:rPr>
              <w:t xml:space="preserve">SALEK, </w:t>
            </w:r>
            <w:proofErr w:type="gramStart"/>
            <w:r w:rsidRPr="00233C9B">
              <w:rPr>
                <w:rFonts w:cs="Arial"/>
                <w:sz w:val="21"/>
                <w:szCs w:val="21"/>
              </w:rPr>
              <w:t>R.N.</w:t>
            </w:r>
            <w:proofErr w:type="gramEnd"/>
            <w:r w:rsidRPr="00233C9B">
              <w:rPr>
                <w:rFonts w:cs="Arial"/>
                <w:sz w:val="21"/>
                <w:szCs w:val="21"/>
              </w:rPr>
              <w:t xml:space="preserve">, </w:t>
            </w:r>
            <w:r w:rsidRPr="00233C9B">
              <w:rPr>
                <w:rFonts w:cs="Arial"/>
                <w:b/>
                <w:sz w:val="21"/>
                <w:szCs w:val="21"/>
              </w:rPr>
              <w:t>ČERNÍKOVÁ, M.</w:t>
            </w:r>
            <w:r w:rsidRPr="00233C9B">
              <w:rPr>
                <w:b/>
                <w:sz w:val="21"/>
                <w:szCs w:val="21"/>
                <w:lang w:val="en-GB"/>
              </w:rPr>
              <w:t xml:space="preserve"> (25%)</w:t>
            </w:r>
            <w:r w:rsidRPr="00233C9B">
              <w:rPr>
                <w:rFonts w:cs="Arial"/>
                <w:sz w:val="21"/>
                <w:szCs w:val="21"/>
              </w:rPr>
              <w:t xml:space="preserve">, MADĚROVÁ, S., LAPČÍK, L., BUŇKA, F.: The effect of different composition of ternary mixtures of emulsifying salts on the consistency of processed cheese spreads manufactured from Swiss-type cheese with different degrees of maturity. </w:t>
            </w:r>
            <w:r w:rsidRPr="00233C9B">
              <w:rPr>
                <w:rFonts w:cs="Arial"/>
                <w:i/>
                <w:sz w:val="21"/>
                <w:szCs w:val="21"/>
              </w:rPr>
              <w:t>Journal of Dairy Science</w:t>
            </w:r>
            <w:r w:rsidRPr="00233C9B">
              <w:rPr>
                <w:rFonts w:cs="Arial"/>
                <w:sz w:val="21"/>
                <w:szCs w:val="21"/>
              </w:rPr>
              <w:t xml:space="preserve"> 99, 3274-3287, </w:t>
            </w:r>
            <w:r w:rsidRPr="00233C9B">
              <w:rPr>
                <w:rFonts w:cs="Arial"/>
                <w:b/>
                <w:sz w:val="21"/>
                <w:szCs w:val="21"/>
              </w:rPr>
              <w:t>2016</w:t>
            </w:r>
            <w:r w:rsidRPr="00233C9B">
              <w:rPr>
                <w:rFonts w:cs="Arial"/>
                <w:sz w:val="21"/>
                <w:szCs w:val="21"/>
              </w:rPr>
              <w:t>.</w:t>
            </w:r>
            <w:r w:rsidRPr="00233C9B">
              <w:rPr>
                <w:sz w:val="21"/>
                <w:szCs w:val="21"/>
                <w:lang w:val="en-GB"/>
              </w:rPr>
              <w:t xml:space="preserve"> </w:t>
            </w:r>
          </w:p>
          <w:p w14:paraId="00EF71F3" w14:textId="77777777" w:rsidR="0053707C" w:rsidRPr="00233C9B" w:rsidRDefault="0053707C" w:rsidP="00D30179">
            <w:pPr>
              <w:spacing w:before="120" w:after="120"/>
              <w:jc w:val="both"/>
              <w:rPr>
                <w:sz w:val="21"/>
                <w:szCs w:val="21"/>
                <w:lang w:val="en-GB"/>
              </w:rPr>
            </w:pPr>
            <w:r w:rsidRPr="00233C9B">
              <w:rPr>
                <w:b/>
                <w:sz w:val="21"/>
                <w:szCs w:val="21"/>
                <w:lang w:val="en-GB"/>
              </w:rPr>
              <w:t>ČERNÍKOVÁ, M. (40%)</w:t>
            </w:r>
            <w:r w:rsidRPr="00233C9B">
              <w:rPr>
                <w:sz w:val="21"/>
                <w:szCs w:val="21"/>
                <w:lang w:val="en-GB"/>
              </w:rPr>
              <w:t xml:space="preserve">, GÁL, R., POLÁŠEK, Z., JANÍČEK, M., PACHLOVÁ, V., BUŇKA, F.: Comparison of the nutrient composition, biogenic amines and selected functional parameters of meat from different part of Nile crocodile (Crocodylus niloticus). </w:t>
            </w:r>
            <w:r w:rsidRPr="00233C9B">
              <w:rPr>
                <w:i/>
                <w:sz w:val="21"/>
                <w:szCs w:val="21"/>
                <w:lang w:val="en-GB"/>
              </w:rPr>
              <w:t>Journal of Food Composition and Analysis</w:t>
            </w:r>
            <w:r w:rsidRPr="00233C9B">
              <w:rPr>
                <w:sz w:val="21"/>
                <w:szCs w:val="21"/>
                <w:lang w:val="en-GB"/>
              </w:rPr>
              <w:t xml:space="preserve"> 43, 82-87, </w:t>
            </w:r>
            <w:r w:rsidRPr="00233C9B">
              <w:rPr>
                <w:b/>
                <w:sz w:val="21"/>
                <w:szCs w:val="21"/>
                <w:lang w:val="en-GB"/>
              </w:rPr>
              <w:t>2015</w:t>
            </w:r>
            <w:r w:rsidRPr="00233C9B">
              <w:rPr>
                <w:sz w:val="21"/>
                <w:szCs w:val="21"/>
                <w:lang w:val="en-GB"/>
              </w:rPr>
              <w:t xml:space="preserve">. </w:t>
            </w:r>
          </w:p>
          <w:p w14:paraId="7CF3195E" w14:textId="77777777" w:rsidR="0053707C" w:rsidRPr="00233C9B" w:rsidRDefault="0053707C" w:rsidP="00D30179">
            <w:pPr>
              <w:spacing w:before="120" w:after="120"/>
              <w:jc w:val="both"/>
              <w:rPr>
                <w:sz w:val="21"/>
                <w:szCs w:val="21"/>
                <w:lang w:val="en-GB"/>
              </w:rPr>
            </w:pPr>
            <w:r w:rsidRPr="00233C9B">
              <w:rPr>
                <w:sz w:val="21"/>
                <w:szCs w:val="21"/>
                <w:lang w:val="en-GB"/>
              </w:rPr>
              <w:t xml:space="preserve">SALEK, R.N., </w:t>
            </w:r>
            <w:r w:rsidRPr="00233C9B">
              <w:rPr>
                <w:b/>
                <w:sz w:val="21"/>
                <w:szCs w:val="21"/>
                <w:lang w:val="en-GB"/>
              </w:rPr>
              <w:t>ČERNÍKOVÁ, M. (20%)</w:t>
            </w:r>
            <w:r w:rsidRPr="00233C9B">
              <w:rPr>
                <w:sz w:val="21"/>
                <w:szCs w:val="21"/>
                <w:lang w:val="en-GB"/>
              </w:rPr>
              <w:t xml:space="preserve">, NAGYOVÁ, G., KUCHAŘ, D., BAČOVÁ, H., MINARČÍKOVÁ, L., BUŇKA, </w:t>
            </w:r>
            <w:proofErr w:type="gramStart"/>
            <w:r w:rsidRPr="00233C9B">
              <w:rPr>
                <w:sz w:val="21"/>
                <w:szCs w:val="21"/>
                <w:lang w:val="en-GB"/>
              </w:rPr>
              <w:t>F</w:t>
            </w:r>
            <w:proofErr w:type="gramEnd"/>
            <w:r w:rsidRPr="00233C9B">
              <w:rPr>
                <w:sz w:val="21"/>
                <w:szCs w:val="21"/>
                <w:lang w:val="en-GB"/>
              </w:rPr>
              <w:t xml:space="preserve">.: The effect of composition of ternary mixtures containing phosphate and citrate emulsifying salt on selected textural properties of spreadable processed cheese. </w:t>
            </w:r>
            <w:r w:rsidRPr="00233C9B">
              <w:rPr>
                <w:i/>
                <w:sz w:val="21"/>
                <w:szCs w:val="21"/>
                <w:lang w:val="en-GB"/>
              </w:rPr>
              <w:t>International Dairy Journal</w:t>
            </w:r>
            <w:r w:rsidRPr="00233C9B">
              <w:rPr>
                <w:sz w:val="21"/>
                <w:szCs w:val="21"/>
                <w:lang w:val="en-GB"/>
              </w:rPr>
              <w:t xml:space="preserve"> 44, 37-43, </w:t>
            </w:r>
            <w:r w:rsidRPr="00233C9B">
              <w:rPr>
                <w:b/>
                <w:sz w:val="21"/>
                <w:szCs w:val="21"/>
                <w:lang w:val="en-GB"/>
              </w:rPr>
              <w:t>2015</w:t>
            </w:r>
            <w:r w:rsidRPr="00233C9B">
              <w:rPr>
                <w:sz w:val="21"/>
                <w:szCs w:val="21"/>
                <w:lang w:val="en-GB"/>
              </w:rPr>
              <w:t>.</w:t>
            </w:r>
            <w:r w:rsidRPr="00233C9B">
              <w:rPr>
                <w:sz w:val="21"/>
                <w:szCs w:val="21"/>
              </w:rPr>
              <w:t xml:space="preserve"> </w:t>
            </w:r>
          </w:p>
          <w:p w14:paraId="15211DCB" w14:textId="77777777" w:rsidR="0053707C" w:rsidRPr="00233C9B" w:rsidRDefault="0053707C" w:rsidP="00D30179">
            <w:pPr>
              <w:spacing w:before="120" w:after="120"/>
              <w:jc w:val="both"/>
              <w:rPr>
                <w:sz w:val="21"/>
                <w:szCs w:val="21"/>
              </w:rPr>
            </w:pPr>
            <w:r w:rsidRPr="00233C9B">
              <w:rPr>
                <w:sz w:val="21"/>
                <w:szCs w:val="21"/>
              </w:rPr>
              <w:t xml:space="preserve">BUŇKA, F., DOUDOVÁ, L., WEISEROVÁ, E., </w:t>
            </w:r>
            <w:r w:rsidRPr="00233C9B">
              <w:rPr>
                <w:b/>
                <w:sz w:val="21"/>
                <w:szCs w:val="21"/>
              </w:rPr>
              <w:t>ČERNÍKOVÁ, M.</w:t>
            </w:r>
            <w:r w:rsidRPr="00233C9B">
              <w:rPr>
                <w:b/>
                <w:sz w:val="21"/>
                <w:szCs w:val="21"/>
                <w:lang w:val="en-GB"/>
              </w:rPr>
              <w:t xml:space="preserve"> (20%)</w:t>
            </w:r>
            <w:r w:rsidRPr="00233C9B">
              <w:rPr>
                <w:sz w:val="21"/>
                <w:szCs w:val="21"/>
                <w:lang w:val="en-GB"/>
              </w:rPr>
              <w:t>,</w:t>
            </w:r>
            <w:r w:rsidRPr="00233C9B">
              <w:rPr>
                <w:sz w:val="21"/>
                <w:szCs w:val="21"/>
              </w:rPr>
              <w:t xml:space="preserve"> KUCHAŘ, D., SLAVÍKOVÁ, Š., NAGYOVÁ, G., PONÍŽIL, P., GRŮBER, T., MICHÁLEK, J.: The effect of concentration and composition of ternary emulsifying salts on the textural properties of processed cheese spreads. </w:t>
            </w:r>
            <w:r w:rsidRPr="00233C9B">
              <w:rPr>
                <w:i/>
                <w:sz w:val="21"/>
                <w:szCs w:val="21"/>
              </w:rPr>
              <w:t xml:space="preserve">Lebensmittel Wissenschaft und Technologie - Food Science and Technology </w:t>
            </w:r>
            <w:r w:rsidRPr="00233C9B">
              <w:rPr>
                <w:sz w:val="21"/>
                <w:szCs w:val="21"/>
              </w:rPr>
              <w:t xml:space="preserve">58, 247-255, </w:t>
            </w:r>
            <w:r w:rsidRPr="00233C9B">
              <w:rPr>
                <w:b/>
                <w:sz w:val="21"/>
                <w:szCs w:val="21"/>
              </w:rPr>
              <w:t>2014</w:t>
            </w:r>
            <w:r w:rsidRPr="00233C9B">
              <w:rPr>
                <w:sz w:val="21"/>
                <w:szCs w:val="21"/>
              </w:rPr>
              <w:t xml:space="preserve">. </w:t>
            </w:r>
          </w:p>
          <w:p w14:paraId="3280B051" w14:textId="77777777" w:rsidR="0053707C" w:rsidRPr="00A13455" w:rsidRDefault="0053707C" w:rsidP="00D30179">
            <w:pPr>
              <w:pStyle w:val="Zkladntext"/>
              <w:spacing w:before="120" w:after="120"/>
              <w:ind w:left="0"/>
              <w:rPr>
                <w:b/>
                <w:sz w:val="20"/>
                <w:szCs w:val="20"/>
              </w:rPr>
            </w:pPr>
            <w:r w:rsidRPr="00233C9B">
              <w:rPr>
                <w:sz w:val="21"/>
                <w:szCs w:val="21"/>
              </w:rPr>
              <w:t xml:space="preserve">HLADKÁ, K., RANDULOVÁ, Z., TREMLOVÁ, B., PONÍŽIL, P., MANČÍK, P., </w:t>
            </w:r>
            <w:r w:rsidRPr="00233C9B">
              <w:rPr>
                <w:b/>
                <w:sz w:val="21"/>
                <w:szCs w:val="21"/>
              </w:rPr>
              <w:t>ČERNÍKOVÁ, M.</w:t>
            </w:r>
            <w:r w:rsidRPr="00233C9B">
              <w:rPr>
                <w:b/>
                <w:sz w:val="21"/>
                <w:szCs w:val="21"/>
                <w:lang w:val="en-GB"/>
              </w:rPr>
              <w:t xml:space="preserve"> (20%)</w:t>
            </w:r>
            <w:r w:rsidRPr="00233C9B">
              <w:rPr>
                <w:sz w:val="21"/>
                <w:szCs w:val="21"/>
                <w:lang w:val="en-GB"/>
              </w:rPr>
              <w:t>,</w:t>
            </w:r>
            <w:r w:rsidRPr="00233C9B">
              <w:rPr>
                <w:sz w:val="21"/>
                <w:szCs w:val="21"/>
              </w:rPr>
              <w:t xml:space="preserve"> BUŇKA, F.: The effect of cheese maturity on selected properties of processed cheese without traditional emulsifying agents. </w:t>
            </w:r>
            <w:r w:rsidRPr="00233C9B">
              <w:rPr>
                <w:i/>
                <w:sz w:val="21"/>
                <w:szCs w:val="21"/>
              </w:rPr>
              <w:t>Lebensmittel Wissenschaft und Technologie - Food Science and Technology</w:t>
            </w:r>
            <w:r w:rsidRPr="00233C9B">
              <w:rPr>
                <w:sz w:val="21"/>
                <w:szCs w:val="21"/>
              </w:rPr>
              <w:t xml:space="preserve"> 55, 650-656, </w:t>
            </w:r>
            <w:r w:rsidRPr="00233C9B">
              <w:rPr>
                <w:b/>
                <w:sz w:val="21"/>
                <w:szCs w:val="21"/>
              </w:rPr>
              <w:t>2014</w:t>
            </w:r>
            <w:r w:rsidRPr="00233C9B">
              <w:rPr>
                <w:sz w:val="21"/>
                <w:szCs w:val="21"/>
              </w:rPr>
              <w:t>.</w:t>
            </w:r>
            <w:r w:rsidRPr="00A13455">
              <w:rPr>
                <w:sz w:val="20"/>
                <w:szCs w:val="20"/>
                <w:lang w:val="en-GB"/>
              </w:rPr>
              <w:t xml:space="preserve"> </w:t>
            </w:r>
          </w:p>
        </w:tc>
      </w:tr>
      <w:tr w:rsidR="0053707C" w14:paraId="0D49E29E" w14:textId="77777777" w:rsidTr="00945877">
        <w:trPr>
          <w:gridBefore w:val="1"/>
          <w:gridAfter w:val="6"/>
          <w:wAfter w:w="479" w:type="dxa"/>
          <w:trHeight w:val="218"/>
        </w:trPr>
        <w:tc>
          <w:tcPr>
            <w:tcW w:w="9930" w:type="dxa"/>
            <w:gridSpan w:val="112"/>
            <w:shd w:val="clear" w:color="auto" w:fill="F7CAAC"/>
          </w:tcPr>
          <w:p w14:paraId="1E4662D2" w14:textId="77777777" w:rsidR="0053707C" w:rsidRPr="00A13455" w:rsidRDefault="0053707C" w:rsidP="0053707C">
            <w:pPr>
              <w:rPr>
                <w:b/>
              </w:rPr>
            </w:pPr>
            <w:r w:rsidRPr="00A13455">
              <w:rPr>
                <w:b/>
              </w:rPr>
              <w:t>Působení v zahraničí</w:t>
            </w:r>
          </w:p>
        </w:tc>
      </w:tr>
      <w:tr w:rsidR="0053707C" w14:paraId="1A8484DB" w14:textId="77777777" w:rsidTr="00945877">
        <w:trPr>
          <w:gridBefore w:val="1"/>
          <w:gridAfter w:val="6"/>
          <w:wAfter w:w="479" w:type="dxa"/>
          <w:trHeight w:val="328"/>
        </w:trPr>
        <w:tc>
          <w:tcPr>
            <w:tcW w:w="9930" w:type="dxa"/>
            <w:gridSpan w:val="112"/>
          </w:tcPr>
          <w:p w14:paraId="66877015" w14:textId="77777777" w:rsidR="0053707C" w:rsidRDefault="0053707C" w:rsidP="0053707C">
            <w:r w:rsidRPr="00A13455">
              <w:t>---</w:t>
            </w:r>
          </w:p>
          <w:p w14:paraId="616FD67E" w14:textId="77777777" w:rsidR="0053707C" w:rsidRPr="00A13455" w:rsidRDefault="0053707C" w:rsidP="0053707C"/>
        </w:tc>
      </w:tr>
      <w:tr w:rsidR="0053707C" w14:paraId="24F10B52" w14:textId="77777777" w:rsidTr="00945877">
        <w:trPr>
          <w:gridBefore w:val="1"/>
          <w:gridAfter w:val="6"/>
          <w:wAfter w:w="479" w:type="dxa"/>
          <w:cantSplit/>
          <w:trHeight w:val="470"/>
        </w:trPr>
        <w:tc>
          <w:tcPr>
            <w:tcW w:w="2483" w:type="dxa"/>
            <w:gridSpan w:val="6"/>
            <w:shd w:val="clear" w:color="auto" w:fill="F7CAAC"/>
          </w:tcPr>
          <w:p w14:paraId="68E97A4E" w14:textId="77777777" w:rsidR="0053707C" w:rsidRPr="00A13455" w:rsidRDefault="0053707C" w:rsidP="0053707C">
            <w:pPr>
              <w:jc w:val="both"/>
              <w:rPr>
                <w:b/>
              </w:rPr>
            </w:pPr>
            <w:r w:rsidRPr="00A13455">
              <w:rPr>
                <w:b/>
              </w:rPr>
              <w:t xml:space="preserve">Podpis </w:t>
            </w:r>
          </w:p>
        </w:tc>
        <w:tc>
          <w:tcPr>
            <w:tcW w:w="4555" w:type="dxa"/>
            <w:gridSpan w:val="57"/>
          </w:tcPr>
          <w:p w14:paraId="6005FDBE" w14:textId="77777777" w:rsidR="0053707C" w:rsidRPr="00A13455" w:rsidRDefault="0053707C" w:rsidP="0053707C">
            <w:pPr>
              <w:jc w:val="both"/>
            </w:pPr>
          </w:p>
        </w:tc>
        <w:tc>
          <w:tcPr>
            <w:tcW w:w="809" w:type="dxa"/>
            <w:gridSpan w:val="13"/>
            <w:shd w:val="clear" w:color="auto" w:fill="F7CAAC"/>
          </w:tcPr>
          <w:p w14:paraId="60E44214" w14:textId="77777777" w:rsidR="0053707C" w:rsidRPr="00A13455" w:rsidRDefault="0053707C" w:rsidP="0053707C">
            <w:pPr>
              <w:jc w:val="both"/>
            </w:pPr>
            <w:r w:rsidRPr="00A13455">
              <w:rPr>
                <w:b/>
              </w:rPr>
              <w:t>datum</w:t>
            </w:r>
          </w:p>
        </w:tc>
        <w:tc>
          <w:tcPr>
            <w:tcW w:w="2083" w:type="dxa"/>
            <w:gridSpan w:val="36"/>
          </w:tcPr>
          <w:p w14:paraId="2FC7F439" w14:textId="77777777" w:rsidR="0053707C" w:rsidRPr="00A13455" w:rsidRDefault="0053707C" w:rsidP="0053707C">
            <w:pPr>
              <w:jc w:val="both"/>
            </w:pPr>
          </w:p>
        </w:tc>
      </w:tr>
      <w:tr w:rsidR="0053707C" w14:paraId="5704ECC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double" w:sz="4" w:space="0" w:color="00000A"/>
              <w:right w:val="single" w:sz="4" w:space="0" w:color="00000A"/>
            </w:tcBorders>
            <w:shd w:val="clear" w:color="auto" w:fill="BDD6EE"/>
          </w:tcPr>
          <w:p w14:paraId="4E4C0FBF" w14:textId="77777777" w:rsidR="0053707C" w:rsidRDefault="0053707C" w:rsidP="0053707C">
            <w:pPr>
              <w:jc w:val="both"/>
            </w:pPr>
            <w:r>
              <w:lastRenderedPageBreak/>
              <w:br w:type="page"/>
            </w:r>
            <w:r>
              <w:br w:type="page"/>
            </w:r>
            <w:r>
              <w:br w:type="page"/>
            </w:r>
            <w:r>
              <w:br w:type="page"/>
            </w:r>
            <w:r>
              <w:rPr>
                <w:b/>
                <w:sz w:val="28"/>
              </w:rPr>
              <w:t>C-I – Personální zabezpečení</w:t>
            </w:r>
          </w:p>
        </w:tc>
      </w:tr>
      <w:tr w:rsidR="0053707C" w14:paraId="64B75A2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586" w:type="dxa"/>
            <w:gridSpan w:val="13"/>
            <w:tcBorders>
              <w:top w:val="double" w:sz="4" w:space="0" w:color="00000A"/>
              <w:left w:val="single" w:sz="4" w:space="0" w:color="00000A"/>
              <w:bottom w:val="single" w:sz="4" w:space="0" w:color="00000A"/>
              <w:right w:val="single" w:sz="4" w:space="0" w:color="00000A"/>
            </w:tcBorders>
            <w:shd w:val="clear" w:color="auto" w:fill="F7CAAC"/>
          </w:tcPr>
          <w:p w14:paraId="72FB5DD6" w14:textId="77777777" w:rsidR="0053707C" w:rsidRDefault="0053707C" w:rsidP="0053707C">
            <w:pPr>
              <w:jc w:val="both"/>
            </w:pPr>
            <w:r>
              <w:rPr>
                <w:b/>
              </w:rPr>
              <w:t>Vysoká škola</w:t>
            </w:r>
          </w:p>
        </w:tc>
        <w:tc>
          <w:tcPr>
            <w:tcW w:w="7348" w:type="dxa"/>
            <w:gridSpan w:val="100"/>
            <w:tcBorders>
              <w:top w:val="single" w:sz="4" w:space="0" w:color="00000A"/>
              <w:left w:val="single" w:sz="4" w:space="0" w:color="00000A"/>
              <w:bottom w:val="single" w:sz="4" w:space="0" w:color="00000A"/>
              <w:right w:val="single" w:sz="4" w:space="0" w:color="00000A"/>
            </w:tcBorders>
            <w:shd w:val="clear" w:color="auto" w:fill="auto"/>
          </w:tcPr>
          <w:p w14:paraId="304BBDA6" w14:textId="77777777" w:rsidR="0053707C" w:rsidRDefault="0053707C" w:rsidP="0053707C">
            <w:pPr>
              <w:jc w:val="both"/>
            </w:pPr>
            <w:r>
              <w:t>Univerzita Tomáše Bati ve Zlíně</w:t>
            </w:r>
          </w:p>
        </w:tc>
      </w:tr>
      <w:tr w:rsidR="0053707C" w14:paraId="7AF07AF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586" w:type="dxa"/>
            <w:gridSpan w:val="13"/>
            <w:tcBorders>
              <w:top w:val="single" w:sz="4" w:space="0" w:color="00000A"/>
              <w:left w:val="single" w:sz="4" w:space="0" w:color="00000A"/>
              <w:bottom w:val="single" w:sz="4" w:space="0" w:color="00000A"/>
              <w:right w:val="single" w:sz="4" w:space="0" w:color="00000A"/>
            </w:tcBorders>
            <w:shd w:val="clear" w:color="auto" w:fill="F7CAAC"/>
          </w:tcPr>
          <w:p w14:paraId="690A63A1" w14:textId="77777777" w:rsidR="0053707C" w:rsidRDefault="0053707C" w:rsidP="0053707C">
            <w:pPr>
              <w:jc w:val="both"/>
            </w:pPr>
            <w:r>
              <w:rPr>
                <w:b/>
              </w:rPr>
              <w:t>Součást vysoké školy</w:t>
            </w:r>
          </w:p>
        </w:tc>
        <w:tc>
          <w:tcPr>
            <w:tcW w:w="7348" w:type="dxa"/>
            <w:gridSpan w:val="100"/>
            <w:tcBorders>
              <w:top w:val="single" w:sz="4" w:space="0" w:color="00000A"/>
              <w:left w:val="single" w:sz="4" w:space="0" w:color="00000A"/>
              <w:bottom w:val="single" w:sz="4" w:space="0" w:color="00000A"/>
              <w:right w:val="single" w:sz="4" w:space="0" w:color="00000A"/>
            </w:tcBorders>
            <w:shd w:val="clear" w:color="auto" w:fill="auto"/>
          </w:tcPr>
          <w:p w14:paraId="4E9D130B" w14:textId="77777777" w:rsidR="0053707C" w:rsidRDefault="0053707C" w:rsidP="0053707C">
            <w:pPr>
              <w:jc w:val="both"/>
            </w:pPr>
            <w:r>
              <w:t>Fakulta technologická</w:t>
            </w:r>
          </w:p>
        </w:tc>
      </w:tr>
      <w:tr w:rsidR="0053707C" w14:paraId="4ECB944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586"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6AB2E9F" w14:textId="77777777" w:rsidR="0053707C" w:rsidRDefault="0053707C" w:rsidP="0053707C">
            <w:pPr>
              <w:jc w:val="both"/>
            </w:pPr>
            <w:r>
              <w:rPr>
                <w:b/>
              </w:rPr>
              <w:t>Název studijního programu</w:t>
            </w:r>
          </w:p>
        </w:tc>
        <w:tc>
          <w:tcPr>
            <w:tcW w:w="7348" w:type="dxa"/>
            <w:gridSpan w:val="100"/>
            <w:tcBorders>
              <w:top w:val="single" w:sz="4" w:space="0" w:color="00000A"/>
              <w:left w:val="single" w:sz="4" w:space="0" w:color="00000A"/>
              <w:bottom w:val="single" w:sz="4" w:space="0" w:color="00000A"/>
              <w:right w:val="single" w:sz="4" w:space="0" w:color="00000A"/>
            </w:tcBorders>
            <w:shd w:val="clear" w:color="auto" w:fill="auto"/>
          </w:tcPr>
          <w:p w14:paraId="20288D90" w14:textId="610E7E4A" w:rsidR="0053707C" w:rsidRDefault="0053707C" w:rsidP="0053707C">
            <w:pPr>
              <w:jc w:val="both"/>
            </w:pPr>
            <w:r>
              <w:t>Biotechnologie</w:t>
            </w:r>
            <w:ins w:id="621" w:author="Frantisek Bunka" w:date="2018-05-31T18:08:00Z">
              <w:r w:rsidR="00DE60EF">
                <w:t xml:space="preserve"> / Biotechnology</w:t>
              </w:r>
            </w:ins>
          </w:p>
        </w:tc>
      </w:tr>
      <w:tr w:rsidR="0053707C" w:rsidRPr="00C018A3" w14:paraId="0BC7C574"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586"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303F56D" w14:textId="77777777" w:rsidR="0053707C" w:rsidRDefault="0053707C" w:rsidP="0053707C">
            <w:pPr>
              <w:jc w:val="both"/>
            </w:pPr>
            <w:r>
              <w:rPr>
                <w:b/>
              </w:rPr>
              <w:t>Jméno a příjmení</w:t>
            </w:r>
          </w:p>
        </w:tc>
        <w:tc>
          <w:tcPr>
            <w:tcW w:w="4484" w:type="dxa"/>
            <w:gridSpan w:val="50"/>
            <w:tcBorders>
              <w:top w:val="single" w:sz="4" w:space="0" w:color="00000A"/>
              <w:left w:val="single" w:sz="4" w:space="0" w:color="00000A"/>
              <w:bottom w:val="single" w:sz="4" w:space="0" w:color="00000A"/>
              <w:right w:val="single" w:sz="4" w:space="0" w:color="00000A"/>
            </w:tcBorders>
            <w:shd w:val="clear" w:color="auto" w:fill="auto"/>
          </w:tcPr>
          <w:p w14:paraId="79EB590B" w14:textId="77777777" w:rsidR="0053707C" w:rsidRPr="00C018A3" w:rsidRDefault="0053707C" w:rsidP="0053707C">
            <w:pPr>
              <w:jc w:val="both"/>
              <w:rPr>
                <w:b/>
              </w:rPr>
            </w:pPr>
            <w:bookmarkStart w:id="622" w:name="Filip"/>
            <w:bookmarkEnd w:id="622"/>
            <w:r w:rsidRPr="00C018A3">
              <w:rPr>
                <w:b/>
              </w:rPr>
              <w:t>Jaroslav Filip</w:t>
            </w:r>
          </w:p>
        </w:tc>
        <w:tc>
          <w:tcPr>
            <w:tcW w:w="735" w:type="dxa"/>
            <w:gridSpan w:val="11"/>
            <w:tcBorders>
              <w:top w:val="single" w:sz="4" w:space="0" w:color="00000A"/>
              <w:left w:val="single" w:sz="4" w:space="0" w:color="00000A"/>
              <w:bottom w:val="single" w:sz="4" w:space="0" w:color="00000A"/>
              <w:right w:val="single" w:sz="4" w:space="0" w:color="00000A"/>
            </w:tcBorders>
            <w:shd w:val="clear" w:color="auto" w:fill="F7CAAC"/>
          </w:tcPr>
          <w:p w14:paraId="54C40457" w14:textId="77777777" w:rsidR="0053707C" w:rsidRDefault="0053707C" w:rsidP="0053707C">
            <w:pPr>
              <w:jc w:val="both"/>
            </w:pPr>
            <w:r>
              <w:rPr>
                <w:b/>
              </w:rPr>
              <w:t>Tituly</w:t>
            </w:r>
          </w:p>
        </w:tc>
        <w:tc>
          <w:tcPr>
            <w:tcW w:w="2129" w:type="dxa"/>
            <w:gridSpan w:val="39"/>
            <w:tcBorders>
              <w:top w:val="single" w:sz="4" w:space="0" w:color="00000A"/>
              <w:left w:val="single" w:sz="4" w:space="0" w:color="00000A"/>
              <w:bottom w:val="single" w:sz="4" w:space="0" w:color="00000A"/>
              <w:right w:val="single" w:sz="4" w:space="0" w:color="00000A"/>
            </w:tcBorders>
            <w:shd w:val="clear" w:color="auto" w:fill="auto"/>
          </w:tcPr>
          <w:p w14:paraId="7EE7557E" w14:textId="77777777" w:rsidR="0053707C" w:rsidRPr="00C018A3" w:rsidRDefault="0053707C" w:rsidP="0053707C">
            <w:pPr>
              <w:jc w:val="both"/>
            </w:pPr>
            <w:r w:rsidRPr="00C018A3">
              <w:t>Ing</w:t>
            </w:r>
            <w:r>
              <w:t>.</w:t>
            </w:r>
            <w:r w:rsidRPr="00C018A3">
              <w:t>, Ph.D.</w:t>
            </w:r>
          </w:p>
        </w:tc>
      </w:tr>
      <w:tr w:rsidR="0053707C" w:rsidRPr="001D72F6" w14:paraId="70006B6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586" w:type="dxa"/>
            <w:gridSpan w:val="13"/>
            <w:tcBorders>
              <w:top w:val="single" w:sz="4" w:space="0" w:color="00000A"/>
              <w:left w:val="single" w:sz="4" w:space="0" w:color="00000A"/>
              <w:bottom w:val="single" w:sz="4" w:space="0" w:color="00000A"/>
              <w:right w:val="single" w:sz="4" w:space="0" w:color="00000A"/>
            </w:tcBorders>
            <w:shd w:val="clear" w:color="auto" w:fill="F7CAAC"/>
          </w:tcPr>
          <w:p w14:paraId="09EE9E3A" w14:textId="77777777" w:rsidR="0053707C" w:rsidRDefault="0053707C" w:rsidP="0053707C">
            <w:pPr>
              <w:jc w:val="both"/>
            </w:pPr>
            <w:r>
              <w:rPr>
                <w:b/>
              </w:rPr>
              <w:t>Rok narození</w:t>
            </w:r>
          </w:p>
        </w:tc>
        <w:tc>
          <w:tcPr>
            <w:tcW w:w="754" w:type="dxa"/>
            <w:gridSpan w:val="13"/>
            <w:tcBorders>
              <w:top w:val="single" w:sz="4" w:space="0" w:color="00000A"/>
              <w:left w:val="single" w:sz="4" w:space="0" w:color="00000A"/>
              <w:bottom w:val="single" w:sz="4" w:space="0" w:color="00000A"/>
              <w:right w:val="single" w:sz="4" w:space="0" w:color="00000A"/>
            </w:tcBorders>
            <w:shd w:val="clear" w:color="auto" w:fill="auto"/>
          </w:tcPr>
          <w:p w14:paraId="2238DB8F" w14:textId="77777777" w:rsidR="0053707C" w:rsidRPr="00C018A3" w:rsidRDefault="0053707C" w:rsidP="0053707C">
            <w:pPr>
              <w:jc w:val="both"/>
              <w:rPr>
                <w:b/>
              </w:rPr>
            </w:pPr>
            <w:r w:rsidRPr="00C018A3">
              <w:t>1983</w:t>
            </w:r>
          </w:p>
        </w:tc>
        <w:tc>
          <w:tcPr>
            <w:tcW w:w="172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A4BB12C" w14:textId="77777777" w:rsidR="0053707C" w:rsidRPr="00C018A3" w:rsidRDefault="0053707C" w:rsidP="0053707C">
            <w:pPr>
              <w:jc w:val="both"/>
            </w:pPr>
            <w:r w:rsidRPr="00C018A3">
              <w:rPr>
                <w:b/>
              </w:rPr>
              <w:t>typ vztahu k VŠ</w:t>
            </w:r>
          </w:p>
        </w:tc>
        <w:tc>
          <w:tcPr>
            <w:tcW w:w="1002" w:type="dxa"/>
            <w:gridSpan w:val="18"/>
            <w:tcBorders>
              <w:top w:val="single" w:sz="4" w:space="0" w:color="00000A"/>
              <w:left w:val="single" w:sz="4" w:space="0" w:color="00000A"/>
              <w:bottom w:val="single" w:sz="4" w:space="0" w:color="00000A"/>
              <w:right w:val="single" w:sz="4" w:space="0" w:color="00000A"/>
            </w:tcBorders>
            <w:shd w:val="clear" w:color="auto" w:fill="auto"/>
          </w:tcPr>
          <w:p w14:paraId="44D8D5FA" w14:textId="77777777" w:rsidR="0053707C" w:rsidRPr="00C018A3" w:rsidRDefault="0053707C" w:rsidP="0053707C">
            <w:pPr>
              <w:jc w:val="both"/>
              <w:rPr>
                <w:b/>
              </w:rPr>
            </w:pPr>
            <w:r w:rsidRPr="00C018A3">
              <w:t>pp.</w:t>
            </w:r>
          </w:p>
        </w:tc>
        <w:tc>
          <w:tcPr>
            <w:tcW w:w="1001" w:type="dxa"/>
            <w:gridSpan w:val="9"/>
            <w:tcBorders>
              <w:top w:val="single" w:sz="4" w:space="0" w:color="00000A"/>
              <w:left w:val="single" w:sz="4" w:space="0" w:color="00000A"/>
              <w:bottom w:val="single" w:sz="4" w:space="0" w:color="00000A"/>
              <w:right w:val="single" w:sz="4" w:space="0" w:color="00000A"/>
            </w:tcBorders>
            <w:shd w:val="clear" w:color="auto" w:fill="F7CAAC"/>
          </w:tcPr>
          <w:p w14:paraId="4D95AE5D" w14:textId="77777777" w:rsidR="0053707C" w:rsidRPr="00C018A3" w:rsidRDefault="0053707C" w:rsidP="0053707C">
            <w:pPr>
              <w:jc w:val="both"/>
            </w:pPr>
            <w:r w:rsidRPr="00C018A3">
              <w:rPr>
                <w:b/>
              </w:rPr>
              <w:t>rozsah</w:t>
            </w:r>
          </w:p>
        </w:tc>
        <w:tc>
          <w:tcPr>
            <w:tcW w:w="735" w:type="dxa"/>
            <w:gridSpan w:val="11"/>
            <w:tcBorders>
              <w:top w:val="single" w:sz="4" w:space="0" w:color="00000A"/>
              <w:left w:val="single" w:sz="4" w:space="0" w:color="00000A"/>
              <w:bottom w:val="single" w:sz="4" w:space="0" w:color="00000A"/>
              <w:right w:val="single" w:sz="4" w:space="0" w:color="00000A"/>
            </w:tcBorders>
            <w:shd w:val="clear" w:color="auto" w:fill="auto"/>
          </w:tcPr>
          <w:p w14:paraId="024EF7C3" w14:textId="77777777" w:rsidR="0053707C" w:rsidRDefault="0053707C" w:rsidP="0053707C">
            <w:pPr>
              <w:jc w:val="both"/>
              <w:rPr>
                <w:b/>
              </w:rPr>
            </w:pPr>
            <w:r>
              <w:t>40</w:t>
            </w:r>
          </w:p>
        </w:tc>
        <w:tc>
          <w:tcPr>
            <w:tcW w:w="718" w:type="dxa"/>
            <w:gridSpan w:val="19"/>
            <w:tcBorders>
              <w:top w:val="single" w:sz="4" w:space="0" w:color="00000A"/>
              <w:left w:val="single" w:sz="4" w:space="0" w:color="00000A"/>
              <w:bottom w:val="single" w:sz="4" w:space="0" w:color="00000A"/>
              <w:right w:val="single" w:sz="4" w:space="0" w:color="00000A"/>
            </w:tcBorders>
            <w:shd w:val="clear" w:color="auto" w:fill="F7CAAC"/>
          </w:tcPr>
          <w:p w14:paraId="2A839C61" w14:textId="77777777" w:rsidR="0053707C" w:rsidRDefault="0053707C" w:rsidP="0053707C">
            <w:pPr>
              <w:jc w:val="both"/>
            </w:pPr>
            <w:r>
              <w:rPr>
                <w:b/>
              </w:rPr>
              <w:t>do kdy</w:t>
            </w:r>
          </w:p>
        </w:tc>
        <w:tc>
          <w:tcPr>
            <w:tcW w:w="1411" w:type="dxa"/>
            <w:gridSpan w:val="20"/>
            <w:tcBorders>
              <w:top w:val="single" w:sz="4" w:space="0" w:color="00000A"/>
              <w:left w:val="single" w:sz="4" w:space="0" w:color="00000A"/>
              <w:bottom w:val="single" w:sz="4" w:space="0" w:color="00000A"/>
              <w:right w:val="single" w:sz="4" w:space="0" w:color="00000A"/>
            </w:tcBorders>
            <w:shd w:val="clear" w:color="auto" w:fill="auto"/>
          </w:tcPr>
          <w:p w14:paraId="1612F2FC" w14:textId="3EAF00AA" w:rsidR="0053707C" w:rsidRPr="001D72F6" w:rsidRDefault="0053707C" w:rsidP="00413CAD">
            <w:pPr>
              <w:jc w:val="both"/>
            </w:pPr>
            <w:r w:rsidRPr="00F0207E">
              <w:t>12/20</w:t>
            </w:r>
            <w:r w:rsidR="00413CAD">
              <w:t>20</w:t>
            </w:r>
          </w:p>
        </w:tc>
      </w:tr>
      <w:tr w:rsidR="0053707C" w14:paraId="2AD7E3D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5067" w:type="dxa"/>
            <w:gridSpan w:val="36"/>
            <w:tcBorders>
              <w:top w:val="single" w:sz="4" w:space="0" w:color="00000A"/>
              <w:left w:val="single" w:sz="4" w:space="0" w:color="00000A"/>
              <w:bottom w:val="single" w:sz="4" w:space="0" w:color="00000A"/>
              <w:right w:val="single" w:sz="4" w:space="0" w:color="00000A"/>
            </w:tcBorders>
            <w:shd w:val="clear" w:color="auto" w:fill="F7CAAC"/>
          </w:tcPr>
          <w:p w14:paraId="5B2682E0" w14:textId="77777777" w:rsidR="0053707C" w:rsidRDefault="0053707C" w:rsidP="0053707C">
            <w:pPr>
              <w:jc w:val="both"/>
            </w:pPr>
            <w:r>
              <w:rPr>
                <w:b/>
              </w:rPr>
              <w:t>Typ vztahu na součásti VŠ, která uskutečňuje st. program</w:t>
            </w:r>
          </w:p>
        </w:tc>
        <w:tc>
          <w:tcPr>
            <w:tcW w:w="1002" w:type="dxa"/>
            <w:gridSpan w:val="18"/>
            <w:tcBorders>
              <w:top w:val="single" w:sz="4" w:space="0" w:color="00000A"/>
              <w:left w:val="single" w:sz="4" w:space="0" w:color="00000A"/>
              <w:bottom w:val="single" w:sz="4" w:space="0" w:color="00000A"/>
              <w:right w:val="single" w:sz="4" w:space="0" w:color="00000A"/>
            </w:tcBorders>
            <w:shd w:val="clear" w:color="auto" w:fill="auto"/>
          </w:tcPr>
          <w:p w14:paraId="6F77A776" w14:textId="77777777" w:rsidR="0053707C" w:rsidRDefault="0053707C" w:rsidP="0053707C">
            <w:pPr>
              <w:jc w:val="both"/>
              <w:rPr>
                <w:b/>
              </w:rPr>
            </w:pPr>
            <w:r>
              <w:t>---</w:t>
            </w:r>
          </w:p>
        </w:tc>
        <w:tc>
          <w:tcPr>
            <w:tcW w:w="1001" w:type="dxa"/>
            <w:gridSpan w:val="9"/>
            <w:tcBorders>
              <w:top w:val="single" w:sz="4" w:space="0" w:color="00000A"/>
              <w:left w:val="single" w:sz="4" w:space="0" w:color="00000A"/>
              <w:bottom w:val="single" w:sz="4" w:space="0" w:color="00000A"/>
              <w:right w:val="single" w:sz="4" w:space="0" w:color="00000A"/>
            </w:tcBorders>
            <w:shd w:val="clear" w:color="auto" w:fill="F7CAAC"/>
          </w:tcPr>
          <w:p w14:paraId="5C603CC5" w14:textId="77777777" w:rsidR="0053707C" w:rsidRDefault="0053707C" w:rsidP="0053707C">
            <w:pPr>
              <w:jc w:val="both"/>
            </w:pPr>
            <w:r>
              <w:rPr>
                <w:b/>
              </w:rPr>
              <w:t>rozsah</w:t>
            </w:r>
          </w:p>
        </w:tc>
        <w:tc>
          <w:tcPr>
            <w:tcW w:w="735" w:type="dxa"/>
            <w:gridSpan w:val="11"/>
            <w:tcBorders>
              <w:top w:val="single" w:sz="4" w:space="0" w:color="00000A"/>
              <w:left w:val="single" w:sz="4" w:space="0" w:color="00000A"/>
              <w:bottom w:val="single" w:sz="4" w:space="0" w:color="00000A"/>
              <w:right w:val="single" w:sz="4" w:space="0" w:color="00000A"/>
            </w:tcBorders>
            <w:shd w:val="clear" w:color="auto" w:fill="auto"/>
          </w:tcPr>
          <w:p w14:paraId="730848C6" w14:textId="77777777" w:rsidR="0053707C" w:rsidRDefault="0053707C" w:rsidP="0053707C">
            <w:pPr>
              <w:jc w:val="both"/>
              <w:rPr>
                <w:b/>
              </w:rPr>
            </w:pPr>
            <w:r w:rsidRPr="0035639E">
              <w:t>---</w:t>
            </w:r>
          </w:p>
        </w:tc>
        <w:tc>
          <w:tcPr>
            <w:tcW w:w="718" w:type="dxa"/>
            <w:gridSpan w:val="19"/>
            <w:tcBorders>
              <w:top w:val="single" w:sz="4" w:space="0" w:color="00000A"/>
              <w:left w:val="single" w:sz="4" w:space="0" w:color="00000A"/>
              <w:bottom w:val="single" w:sz="4" w:space="0" w:color="00000A"/>
              <w:right w:val="single" w:sz="4" w:space="0" w:color="00000A"/>
            </w:tcBorders>
            <w:shd w:val="clear" w:color="auto" w:fill="F7CAAC"/>
          </w:tcPr>
          <w:p w14:paraId="1FDCD3C2" w14:textId="77777777" w:rsidR="0053707C" w:rsidRDefault="0053707C" w:rsidP="0053707C">
            <w:pPr>
              <w:jc w:val="both"/>
            </w:pPr>
            <w:r>
              <w:rPr>
                <w:b/>
              </w:rPr>
              <w:t>do kdy</w:t>
            </w:r>
          </w:p>
        </w:tc>
        <w:tc>
          <w:tcPr>
            <w:tcW w:w="1411" w:type="dxa"/>
            <w:gridSpan w:val="20"/>
            <w:tcBorders>
              <w:top w:val="single" w:sz="4" w:space="0" w:color="00000A"/>
              <w:left w:val="single" w:sz="4" w:space="0" w:color="00000A"/>
              <w:bottom w:val="single" w:sz="4" w:space="0" w:color="00000A"/>
              <w:right w:val="single" w:sz="4" w:space="0" w:color="00000A"/>
            </w:tcBorders>
            <w:shd w:val="clear" w:color="auto" w:fill="auto"/>
          </w:tcPr>
          <w:p w14:paraId="75B48ED1" w14:textId="77777777" w:rsidR="0053707C" w:rsidRDefault="0053707C" w:rsidP="0053707C">
            <w:pPr>
              <w:jc w:val="both"/>
            </w:pPr>
            <w:r>
              <w:t>---</w:t>
            </w:r>
          </w:p>
        </w:tc>
      </w:tr>
      <w:tr w:rsidR="0053707C" w14:paraId="3266C50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069" w:type="dxa"/>
            <w:gridSpan w:val="54"/>
            <w:tcBorders>
              <w:top w:val="single" w:sz="4" w:space="0" w:color="00000A"/>
              <w:left w:val="single" w:sz="4" w:space="0" w:color="00000A"/>
              <w:bottom w:val="single" w:sz="4" w:space="0" w:color="00000A"/>
              <w:right w:val="single" w:sz="4" w:space="0" w:color="00000A"/>
            </w:tcBorders>
            <w:shd w:val="clear" w:color="auto" w:fill="F7CAAC"/>
          </w:tcPr>
          <w:p w14:paraId="374D332F" w14:textId="77777777" w:rsidR="0053707C" w:rsidRDefault="0053707C" w:rsidP="0053707C">
            <w:pPr>
              <w:jc w:val="both"/>
              <w:rPr>
                <w:b/>
              </w:rPr>
            </w:pPr>
            <w:r>
              <w:rPr>
                <w:b/>
              </w:rPr>
              <w:t>Další současná působení jako akademický pracovník na jiných VŠ</w:t>
            </w:r>
          </w:p>
        </w:tc>
        <w:tc>
          <w:tcPr>
            <w:tcW w:w="1736" w:type="dxa"/>
            <w:gridSpan w:val="20"/>
            <w:tcBorders>
              <w:top w:val="single" w:sz="4" w:space="0" w:color="00000A"/>
              <w:left w:val="single" w:sz="4" w:space="0" w:color="00000A"/>
              <w:bottom w:val="single" w:sz="4" w:space="0" w:color="00000A"/>
              <w:right w:val="single" w:sz="4" w:space="0" w:color="00000A"/>
            </w:tcBorders>
            <w:shd w:val="clear" w:color="auto" w:fill="F7CAAC"/>
          </w:tcPr>
          <w:p w14:paraId="27B157C2" w14:textId="77777777" w:rsidR="0053707C" w:rsidRDefault="0053707C" w:rsidP="0053707C">
            <w:pPr>
              <w:jc w:val="both"/>
              <w:rPr>
                <w:b/>
              </w:rPr>
            </w:pPr>
            <w:r>
              <w:rPr>
                <w:b/>
              </w:rPr>
              <w:t xml:space="preserve">typ prac. </w:t>
            </w:r>
            <w:proofErr w:type="gramStart"/>
            <w:r>
              <w:rPr>
                <w:b/>
              </w:rPr>
              <w:t>vztahu</w:t>
            </w:r>
            <w:proofErr w:type="gramEnd"/>
          </w:p>
        </w:tc>
        <w:tc>
          <w:tcPr>
            <w:tcW w:w="2129" w:type="dxa"/>
            <w:gridSpan w:val="39"/>
            <w:tcBorders>
              <w:top w:val="single" w:sz="4" w:space="0" w:color="00000A"/>
              <w:left w:val="single" w:sz="4" w:space="0" w:color="00000A"/>
              <w:bottom w:val="single" w:sz="4" w:space="0" w:color="00000A"/>
              <w:right w:val="single" w:sz="4" w:space="0" w:color="00000A"/>
            </w:tcBorders>
            <w:shd w:val="clear" w:color="auto" w:fill="F7CAAC"/>
          </w:tcPr>
          <w:p w14:paraId="59808478" w14:textId="77777777" w:rsidR="0053707C" w:rsidRDefault="0053707C" w:rsidP="0053707C">
            <w:pPr>
              <w:jc w:val="both"/>
            </w:pPr>
            <w:r>
              <w:rPr>
                <w:b/>
              </w:rPr>
              <w:t>rozsah</w:t>
            </w:r>
          </w:p>
        </w:tc>
      </w:tr>
      <w:tr w:rsidR="0053707C" w14:paraId="6798C88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069" w:type="dxa"/>
            <w:gridSpan w:val="54"/>
            <w:tcBorders>
              <w:top w:val="single" w:sz="4" w:space="0" w:color="00000A"/>
              <w:left w:val="single" w:sz="4" w:space="0" w:color="00000A"/>
              <w:bottom w:val="single" w:sz="4" w:space="0" w:color="00000A"/>
              <w:right w:val="single" w:sz="4" w:space="0" w:color="00000A"/>
            </w:tcBorders>
            <w:shd w:val="clear" w:color="auto" w:fill="auto"/>
          </w:tcPr>
          <w:p w14:paraId="2BA0E0A1" w14:textId="77777777" w:rsidR="0053707C" w:rsidRDefault="0053707C" w:rsidP="0053707C">
            <w:pPr>
              <w:jc w:val="both"/>
            </w:pPr>
            <w:r>
              <w:t>---</w:t>
            </w:r>
          </w:p>
        </w:tc>
        <w:tc>
          <w:tcPr>
            <w:tcW w:w="1736" w:type="dxa"/>
            <w:gridSpan w:val="20"/>
            <w:tcBorders>
              <w:top w:val="single" w:sz="4" w:space="0" w:color="00000A"/>
              <w:left w:val="single" w:sz="4" w:space="0" w:color="00000A"/>
              <w:bottom w:val="single" w:sz="4" w:space="0" w:color="00000A"/>
              <w:right w:val="single" w:sz="4" w:space="0" w:color="00000A"/>
            </w:tcBorders>
            <w:shd w:val="clear" w:color="auto" w:fill="auto"/>
          </w:tcPr>
          <w:p w14:paraId="55D6407A" w14:textId="77777777" w:rsidR="0053707C" w:rsidRDefault="0053707C" w:rsidP="0053707C">
            <w:pPr>
              <w:jc w:val="both"/>
            </w:pPr>
            <w:r>
              <w:t>---</w:t>
            </w:r>
          </w:p>
        </w:tc>
        <w:tc>
          <w:tcPr>
            <w:tcW w:w="2129" w:type="dxa"/>
            <w:gridSpan w:val="39"/>
            <w:tcBorders>
              <w:top w:val="single" w:sz="4" w:space="0" w:color="00000A"/>
              <w:left w:val="single" w:sz="4" w:space="0" w:color="00000A"/>
              <w:bottom w:val="single" w:sz="4" w:space="0" w:color="00000A"/>
              <w:right w:val="single" w:sz="4" w:space="0" w:color="00000A"/>
            </w:tcBorders>
            <w:shd w:val="clear" w:color="auto" w:fill="auto"/>
          </w:tcPr>
          <w:p w14:paraId="177466CF" w14:textId="77777777" w:rsidR="0053707C" w:rsidRDefault="0053707C" w:rsidP="0053707C">
            <w:pPr>
              <w:jc w:val="both"/>
            </w:pPr>
            <w:r>
              <w:t>---</w:t>
            </w:r>
          </w:p>
        </w:tc>
      </w:tr>
      <w:tr w:rsidR="0053707C" w14:paraId="35D8E4E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069" w:type="dxa"/>
            <w:gridSpan w:val="54"/>
            <w:tcBorders>
              <w:top w:val="single" w:sz="4" w:space="0" w:color="00000A"/>
              <w:left w:val="single" w:sz="4" w:space="0" w:color="00000A"/>
              <w:bottom w:val="single" w:sz="4" w:space="0" w:color="00000A"/>
              <w:right w:val="single" w:sz="4" w:space="0" w:color="00000A"/>
            </w:tcBorders>
            <w:shd w:val="clear" w:color="auto" w:fill="auto"/>
          </w:tcPr>
          <w:p w14:paraId="6B528949" w14:textId="77777777" w:rsidR="0053707C" w:rsidRDefault="0053707C" w:rsidP="0053707C">
            <w:pPr>
              <w:jc w:val="both"/>
            </w:pPr>
          </w:p>
        </w:tc>
        <w:tc>
          <w:tcPr>
            <w:tcW w:w="1736" w:type="dxa"/>
            <w:gridSpan w:val="20"/>
            <w:tcBorders>
              <w:top w:val="single" w:sz="4" w:space="0" w:color="00000A"/>
              <w:left w:val="single" w:sz="4" w:space="0" w:color="00000A"/>
              <w:bottom w:val="single" w:sz="4" w:space="0" w:color="00000A"/>
              <w:right w:val="single" w:sz="4" w:space="0" w:color="00000A"/>
            </w:tcBorders>
            <w:shd w:val="clear" w:color="auto" w:fill="auto"/>
          </w:tcPr>
          <w:p w14:paraId="58699AF9" w14:textId="77777777" w:rsidR="0053707C" w:rsidRDefault="0053707C" w:rsidP="0053707C">
            <w:pPr>
              <w:jc w:val="both"/>
            </w:pPr>
          </w:p>
        </w:tc>
        <w:tc>
          <w:tcPr>
            <w:tcW w:w="2129" w:type="dxa"/>
            <w:gridSpan w:val="39"/>
            <w:tcBorders>
              <w:top w:val="single" w:sz="4" w:space="0" w:color="00000A"/>
              <w:left w:val="single" w:sz="4" w:space="0" w:color="00000A"/>
              <w:bottom w:val="single" w:sz="4" w:space="0" w:color="00000A"/>
              <w:right w:val="single" w:sz="4" w:space="0" w:color="00000A"/>
            </w:tcBorders>
            <w:shd w:val="clear" w:color="auto" w:fill="auto"/>
          </w:tcPr>
          <w:p w14:paraId="666B1A32" w14:textId="77777777" w:rsidR="0053707C" w:rsidRDefault="0053707C" w:rsidP="0053707C">
            <w:pPr>
              <w:jc w:val="both"/>
            </w:pPr>
          </w:p>
        </w:tc>
      </w:tr>
      <w:tr w:rsidR="0053707C" w14:paraId="73C5A5F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069" w:type="dxa"/>
            <w:gridSpan w:val="54"/>
            <w:tcBorders>
              <w:top w:val="single" w:sz="4" w:space="0" w:color="00000A"/>
              <w:left w:val="single" w:sz="4" w:space="0" w:color="00000A"/>
              <w:bottom w:val="single" w:sz="4" w:space="0" w:color="00000A"/>
              <w:right w:val="single" w:sz="4" w:space="0" w:color="00000A"/>
            </w:tcBorders>
            <w:shd w:val="clear" w:color="auto" w:fill="auto"/>
          </w:tcPr>
          <w:p w14:paraId="5CD24B9B" w14:textId="77777777" w:rsidR="0053707C" w:rsidRDefault="0053707C" w:rsidP="0053707C">
            <w:pPr>
              <w:jc w:val="both"/>
            </w:pPr>
          </w:p>
        </w:tc>
        <w:tc>
          <w:tcPr>
            <w:tcW w:w="1736" w:type="dxa"/>
            <w:gridSpan w:val="20"/>
            <w:tcBorders>
              <w:top w:val="single" w:sz="4" w:space="0" w:color="00000A"/>
              <w:left w:val="single" w:sz="4" w:space="0" w:color="00000A"/>
              <w:bottom w:val="single" w:sz="4" w:space="0" w:color="00000A"/>
              <w:right w:val="single" w:sz="4" w:space="0" w:color="00000A"/>
            </w:tcBorders>
            <w:shd w:val="clear" w:color="auto" w:fill="auto"/>
          </w:tcPr>
          <w:p w14:paraId="0AAB6369" w14:textId="77777777" w:rsidR="0053707C" w:rsidRDefault="0053707C" w:rsidP="0053707C">
            <w:pPr>
              <w:jc w:val="both"/>
            </w:pPr>
          </w:p>
        </w:tc>
        <w:tc>
          <w:tcPr>
            <w:tcW w:w="2129" w:type="dxa"/>
            <w:gridSpan w:val="39"/>
            <w:tcBorders>
              <w:top w:val="single" w:sz="4" w:space="0" w:color="00000A"/>
              <w:left w:val="single" w:sz="4" w:space="0" w:color="00000A"/>
              <w:bottom w:val="single" w:sz="4" w:space="0" w:color="00000A"/>
              <w:right w:val="single" w:sz="4" w:space="0" w:color="00000A"/>
            </w:tcBorders>
            <w:shd w:val="clear" w:color="auto" w:fill="auto"/>
          </w:tcPr>
          <w:p w14:paraId="6C116E69" w14:textId="77777777" w:rsidR="0053707C" w:rsidRDefault="0053707C" w:rsidP="0053707C">
            <w:pPr>
              <w:jc w:val="both"/>
            </w:pPr>
          </w:p>
        </w:tc>
      </w:tr>
      <w:tr w:rsidR="0053707C" w14:paraId="2E50FE3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069" w:type="dxa"/>
            <w:gridSpan w:val="54"/>
            <w:tcBorders>
              <w:top w:val="single" w:sz="4" w:space="0" w:color="00000A"/>
              <w:left w:val="single" w:sz="4" w:space="0" w:color="00000A"/>
              <w:bottom w:val="single" w:sz="4" w:space="0" w:color="00000A"/>
              <w:right w:val="single" w:sz="4" w:space="0" w:color="00000A"/>
            </w:tcBorders>
            <w:shd w:val="clear" w:color="auto" w:fill="auto"/>
          </w:tcPr>
          <w:p w14:paraId="007D877F" w14:textId="77777777" w:rsidR="0053707C" w:rsidRDefault="0053707C" w:rsidP="0053707C">
            <w:pPr>
              <w:jc w:val="both"/>
            </w:pPr>
          </w:p>
        </w:tc>
        <w:tc>
          <w:tcPr>
            <w:tcW w:w="1736" w:type="dxa"/>
            <w:gridSpan w:val="20"/>
            <w:tcBorders>
              <w:top w:val="single" w:sz="4" w:space="0" w:color="00000A"/>
              <w:left w:val="single" w:sz="4" w:space="0" w:color="00000A"/>
              <w:bottom w:val="single" w:sz="4" w:space="0" w:color="00000A"/>
              <w:right w:val="single" w:sz="4" w:space="0" w:color="00000A"/>
            </w:tcBorders>
            <w:shd w:val="clear" w:color="auto" w:fill="auto"/>
          </w:tcPr>
          <w:p w14:paraId="6AC3C99B" w14:textId="77777777" w:rsidR="0053707C" w:rsidRDefault="0053707C" w:rsidP="0053707C">
            <w:pPr>
              <w:jc w:val="both"/>
            </w:pPr>
          </w:p>
        </w:tc>
        <w:tc>
          <w:tcPr>
            <w:tcW w:w="2129" w:type="dxa"/>
            <w:gridSpan w:val="39"/>
            <w:tcBorders>
              <w:top w:val="single" w:sz="4" w:space="0" w:color="00000A"/>
              <w:left w:val="single" w:sz="4" w:space="0" w:color="00000A"/>
              <w:bottom w:val="single" w:sz="4" w:space="0" w:color="00000A"/>
              <w:right w:val="single" w:sz="4" w:space="0" w:color="00000A"/>
            </w:tcBorders>
            <w:shd w:val="clear" w:color="auto" w:fill="auto"/>
          </w:tcPr>
          <w:p w14:paraId="741A4188" w14:textId="77777777" w:rsidR="0053707C" w:rsidRDefault="0053707C" w:rsidP="0053707C">
            <w:pPr>
              <w:jc w:val="both"/>
            </w:pPr>
          </w:p>
        </w:tc>
      </w:tr>
      <w:tr w:rsidR="0053707C" w14:paraId="5A6F4FA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74361923"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2DDF1B5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466"/>
        </w:trPr>
        <w:tc>
          <w:tcPr>
            <w:tcW w:w="9934" w:type="dxa"/>
            <w:gridSpan w:val="113"/>
            <w:tcBorders>
              <w:left w:val="single" w:sz="4" w:space="0" w:color="00000A"/>
              <w:bottom w:val="single" w:sz="4" w:space="0" w:color="00000A"/>
              <w:right w:val="single" w:sz="4" w:space="0" w:color="00000A"/>
            </w:tcBorders>
            <w:shd w:val="clear" w:color="auto" w:fill="auto"/>
          </w:tcPr>
          <w:p w14:paraId="47032CB9" w14:textId="77777777" w:rsidR="005F363D" w:rsidRPr="00D30179" w:rsidRDefault="005F363D" w:rsidP="005F363D">
            <w:pPr>
              <w:pStyle w:val="Zkladntext"/>
              <w:spacing w:before="60" w:after="60"/>
              <w:ind w:left="0" w:right="108"/>
              <w:rPr>
                <w:sz w:val="21"/>
                <w:szCs w:val="21"/>
              </w:rPr>
            </w:pPr>
            <w:r w:rsidRPr="00D30179">
              <w:rPr>
                <w:b/>
                <w:sz w:val="21"/>
                <w:szCs w:val="21"/>
              </w:rPr>
              <w:t>Bionanotechnology</w:t>
            </w:r>
            <w:r w:rsidRPr="00D30179">
              <w:rPr>
                <w:sz w:val="21"/>
                <w:szCs w:val="21"/>
              </w:rPr>
              <w:t xml:space="preserve"> (100% p)</w:t>
            </w:r>
          </w:p>
          <w:p w14:paraId="2BCC2865" w14:textId="007BFB81" w:rsidR="0053707C" w:rsidRPr="00D30179" w:rsidRDefault="00C2702E" w:rsidP="00D30179">
            <w:pPr>
              <w:pStyle w:val="Zkladntext"/>
              <w:spacing w:before="60" w:after="60"/>
              <w:ind w:left="0" w:right="108"/>
              <w:rPr>
                <w:sz w:val="21"/>
                <w:szCs w:val="21"/>
              </w:rPr>
            </w:pPr>
            <w:r w:rsidRPr="00D30179">
              <w:rPr>
                <w:sz w:val="21"/>
                <w:szCs w:val="21"/>
                <w:lang w:val="cs-CZ"/>
              </w:rPr>
              <w:t xml:space="preserve">Project of Biotechnology I </w:t>
            </w:r>
            <w:r w:rsidR="00413CAD" w:rsidRPr="00D30179">
              <w:rPr>
                <w:sz w:val="21"/>
                <w:szCs w:val="21"/>
              </w:rPr>
              <w:t>(</w:t>
            </w:r>
            <w:r w:rsidR="002A005D">
              <w:rPr>
                <w:sz w:val="21"/>
                <w:szCs w:val="21"/>
              </w:rPr>
              <w:t>2</w:t>
            </w:r>
            <w:r w:rsidR="002A005D" w:rsidRPr="00D30179">
              <w:rPr>
                <w:sz w:val="21"/>
                <w:szCs w:val="21"/>
              </w:rPr>
              <w:t>0</w:t>
            </w:r>
            <w:r w:rsidR="00413CAD" w:rsidRPr="00D30179">
              <w:rPr>
                <w:sz w:val="21"/>
                <w:szCs w:val="21"/>
              </w:rPr>
              <w:t>% s)</w:t>
            </w:r>
          </w:p>
          <w:p w14:paraId="7B4F5790" w14:textId="1600CD6C" w:rsidR="00413CAD" w:rsidRDefault="00C2702E" w:rsidP="00D30179">
            <w:pPr>
              <w:pStyle w:val="Zkladntext"/>
              <w:spacing w:before="60" w:after="60"/>
              <w:ind w:left="0" w:right="108"/>
            </w:pPr>
            <w:r w:rsidRPr="00D30179">
              <w:rPr>
                <w:sz w:val="21"/>
                <w:szCs w:val="21"/>
                <w:lang w:val="cs-CZ"/>
              </w:rPr>
              <w:t xml:space="preserve">Project of Biotechnology II </w:t>
            </w:r>
            <w:r w:rsidR="00413CAD" w:rsidRPr="00D30179">
              <w:rPr>
                <w:sz w:val="21"/>
                <w:szCs w:val="21"/>
              </w:rPr>
              <w:t>(30% s)</w:t>
            </w:r>
          </w:p>
        </w:tc>
      </w:tr>
      <w:tr w:rsidR="0053707C" w14:paraId="47A9CA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63296F90" w14:textId="649B1046" w:rsidR="00413CAD" w:rsidRPr="00413CAD" w:rsidRDefault="0053707C" w:rsidP="0053707C">
            <w:pPr>
              <w:jc w:val="both"/>
              <w:rPr>
                <w:b/>
              </w:rPr>
            </w:pPr>
            <w:r>
              <w:rPr>
                <w:b/>
              </w:rPr>
              <w:t xml:space="preserve">Údaje o vzdělání na VŠ </w:t>
            </w:r>
          </w:p>
        </w:tc>
      </w:tr>
      <w:tr w:rsidR="0053707C" w:rsidRPr="00E036EE" w14:paraId="01BE879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372"/>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57D0D66A" w14:textId="1213C2CD" w:rsidR="0053707C" w:rsidRPr="00D30179" w:rsidRDefault="008F3948" w:rsidP="008F3948">
            <w:pPr>
              <w:spacing w:before="60" w:after="60"/>
              <w:jc w:val="both"/>
              <w:rPr>
                <w:sz w:val="21"/>
                <w:szCs w:val="21"/>
              </w:rPr>
            </w:pPr>
            <w:r w:rsidRPr="00D30179">
              <w:rPr>
                <w:sz w:val="21"/>
                <w:szCs w:val="21"/>
              </w:rPr>
              <w:t>2013</w:t>
            </w:r>
            <w:r w:rsidR="0053707C" w:rsidRPr="00D30179">
              <w:rPr>
                <w:rFonts w:eastAsia="Calibri"/>
                <w:sz w:val="21"/>
                <w:szCs w:val="21"/>
              </w:rPr>
              <w:t xml:space="preserve">: STU Bratislava, FCHPT, SP Biotechnologie, obor </w:t>
            </w:r>
            <w:r w:rsidR="0053707C" w:rsidRPr="00D30179">
              <w:rPr>
                <w:sz w:val="21"/>
                <w:szCs w:val="21"/>
              </w:rPr>
              <w:t>Biotechnologie</w:t>
            </w:r>
            <w:r w:rsidR="0053707C" w:rsidRPr="00D30179">
              <w:rPr>
                <w:rFonts w:eastAsia="Calibri"/>
                <w:sz w:val="21"/>
                <w:szCs w:val="21"/>
              </w:rPr>
              <w:t xml:space="preserve">, Ph.D. </w:t>
            </w:r>
          </w:p>
        </w:tc>
      </w:tr>
      <w:tr w:rsidR="0053707C" w14:paraId="18CC886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0565431E" w14:textId="77777777" w:rsidR="0053707C" w:rsidRDefault="0053707C" w:rsidP="0053707C">
            <w:pPr>
              <w:jc w:val="both"/>
            </w:pPr>
            <w:r>
              <w:rPr>
                <w:b/>
              </w:rPr>
              <w:t>Údaje o odborném působení od absolvování VŠ</w:t>
            </w:r>
          </w:p>
        </w:tc>
      </w:tr>
      <w:tr w:rsidR="0053707C" w14:paraId="625007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730"/>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7999B238" w14:textId="77777777" w:rsidR="0053707C" w:rsidRPr="00D30179" w:rsidRDefault="0053707C" w:rsidP="0053707C">
            <w:pPr>
              <w:spacing w:before="60"/>
              <w:jc w:val="both"/>
              <w:rPr>
                <w:rFonts w:eastAsia="Calibri"/>
                <w:sz w:val="21"/>
                <w:szCs w:val="21"/>
              </w:rPr>
            </w:pPr>
            <w:r w:rsidRPr="00D30179">
              <w:rPr>
                <w:sz w:val="21"/>
                <w:szCs w:val="21"/>
              </w:rPr>
              <w:t>2013 – 2016</w:t>
            </w:r>
            <w:r w:rsidRPr="00D30179">
              <w:rPr>
                <w:rFonts w:eastAsia="Calibri"/>
                <w:sz w:val="21"/>
                <w:szCs w:val="21"/>
              </w:rPr>
              <w:t>: SAV Bratislava, CHÚ, výzkumný pracovník</w:t>
            </w:r>
          </w:p>
          <w:p w14:paraId="185704FF" w14:textId="77777777" w:rsidR="0053707C" w:rsidRPr="00D30179" w:rsidRDefault="0053707C" w:rsidP="0053707C">
            <w:pPr>
              <w:jc w:val="both"/>
              <w:rPr>
                <w:rFonts w:eastAsia="Calibri"/>
                <w:sz w:val="21"/>
                <w:szCs w:val="21"/>
              </w:rPr>
            </w:pPr>
            <w:r w:rsidRPr="00D30179">
              <w:rPr>
                <w:rFonts w:eastAsia="Calibri"/>
                <w:sz w:val="21"/>
                <w:szCs w:val="21"/>
              </w:rPr>
              <w:t>01/2016 – 12/2016: CAM, Qatar Univerzity, Qatar, výzkumný pracovník</w:t>
            </w:r>
          </w:p>
          <w:p w14:paraId="5D67630E" w14:textId="77777777" w:rsidR="0053707C" w:rsidRDefault="0053707C" w:rsidP="0053707C">
            <w:pPr>
              <w:spacing w:after="60"/>
              <w:jc w:val="both"/>
            </w:pPr>
            <w:r w:rsidRPr="00D30179">
              <w:rPr>
                <w:rFonts w:eastAsia="Calibri"/>
                <w:sz w:val="21"/>
                <w:szCs w:val="21"/>
              </w:rPr>
              <w:t>2017 – dosud: UTB Zlín, FT, odborný asistent</w:t>
            </w:r>
          </w:p>
        </w:tc>
      </w:tr>
      <w:tr w:rsidR="0053707C" w14:paraId="324C678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50"/>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3343276E" w14:textId="77777777" w:rsidR="0053707C" w:rsidRDefault="0053707C" w:rsidP="0053707C">
            <w:pPr>
              <w:jc w:val="both"/>
            </w:pPr>
            <w:r>
              <w:rPr>
                <w:b/>
              </w:rPr>
              <w:t>Zkušenosti s vedením kvalifikačních a rigorózních prací</w:t>
            </w:r>
          </w:p>
        </w:tc>
      </w:tr>
      <w:tr w:rsidR="0053707C" w14:paraId="3E3EA1A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184"/>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382D55BA" w14:textId="77777777" w:rsidR="0053707C" w:rsidRDefault="0053707C" w:rsidP="0053707C">
            <w:pPr>
              <w:jc w:val="both"/>
            </w:pPr>
            <w:r>
              <w:t>---</w:t>
            </w:r>
          </w:p>
        </w:tc>
      </w:tr>
      <w:tr w:rsidR="0053707C" w14:paraId="01D63E0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3340" w:type="dxa"/>
            <w:gridSpan w:val="26"/>
            <w:tcBorders>
              <w:top w:val="single" w:sz="12" w:space="0" w:color="00000A"/>
              <w:left w:val="single" w:sz="4" w:space="0" w:color="00000A"/>
              <w:bottom w:val="single" w:sz="4" w:space="0" w:color="00000A"/>
              <w:right w:val="single" w:sz="4" w:space="0" w:color="00000A"/>
            </w:tcBorders>
            <w:shd w:val="clear" w:color="auto" w:fill="F7CAAC"/>
          </w:tcPr>
          <w:p w14:paraId="03CD5347" w14:textId="77777777" w:rsidR="0053707C" w:rsidRDefault="0053707C" w:rsidP="0053707C">
            <w:pPr>
              <w:jc w:val="both"/>
              <w:rPr>
                <w:b/>
              </w:rPr>
            </w:pPr>
            <w:r>
              <w:rPr>
                <w:b/>
              </w:rPr>
              <w:t xml:space="preserve">Obor habilitačního řízení </w:t>
            </w:r>
          </w:p>
        </w:tc>
        <w:tc>
          <w:tcPr>
            <w:tcW w:w="2256" w:type="dxa"/>
            <w:gridSpan w:val="21"/>
            <w:tcBorders>
              <w:top w:val="single" w:sz="12" w:space="0" w:color="00000A"/>
              <w:left w:val="single" w:sz="4" w:space="0" w:color="00000A"/>
              <w:bottom w:val="single" w:sz="4" w:space="0" w:color="00000A"/>
              <w:right w:val="single" w:sz="4" w:space="0" w:color="00000A"/>
            </w:tcBorders>
            <w:shd w:val="clear" w:color="auto" w:fill="F7CAAC"/>
          </w:tcPr>
          <w:p w14:paraId="77006DB5" w14:textId="77777777" w:rsidR="0053707C" w:rsidRDefault="0053707C" w:rsidP="0053707C">
            <w:pPr>
              <w:jc w:val="both"/>
              <w:rPr>
                <w:b/>
              </w:rPr>
            </w:pPr>
            <w:r>
              <w:rPr>
                <w:b/>
              </w:rPr>
              <w:t>Rok udělení hodnosti</w:t>
            </w:r>
          </w:p>
        </w:tc>
        <w:tc>
          <w:tcPr>
            <w:tcW w:w="2209" w:type="dxa"/>
            <w:gridSpan w:val="27"/>
            <w:tcBorders>
              <w:top w:val="single" w:sz="12" w:space="0" w:color="00000A"/>
              <w:left w:val="single" w:sz="4" w:space="0" w:color="00000A"/>
              <w:bottom w:val="single" w:sz="4" w:space="0" w:color="00000A"/>
              <w:right w:val="single" w:sz="12" w:space="0" w:color="00000A"/>
            </w:tcBorders>
            <w:shd w:val="clear" w:color="auto" w:fill="F7CAAC"/>
          </w:tcPr>
          <w:p w14:paraId="667DAB51" w14:textId="77777777" w:rsidR="0053707C" w:rsidRDefault="0053707C" w:rsidP="0053707C">
            <w:pPr>
              <w:jc w:val="both"/>
              <w:rPr>
                <w:b/>
              </w:rPr>
            </w:pPr>
            <w:r>
              <w:rPr>
                <w:b/>
              </w:rPr>
              <w:t>Řízení konáno na VŠ</w:t>
            </w:r>
          </w:p>
        </w:tc>
        <w:tc>
          <w:tcPr>
            <w:tcW w:w="2129" w:type="dxa"/>
            <w:gridSpan w:val="39"/>
            <w:tcBorders>
              <w:top w:val="single" w:sz="12" w:space="0" w:color="00000A"/>
              <w:left w:val="single" w:sz="12" w:space="0" w:color="00000A"/>
              <w:bottom w:val="single" w:sz="4" w:space="0" w:color="00000A"/>
              <w:right w:val="single" w:sz="4" w:space="0" w:color="00000A"/>
            </w:tcBorders>
            <w:shd w:val="clear" w:color="auto" w:fill="F7CAAC"/>
          </w:tcPr>
          <w:p w14:paraId="7E223849" w14:textId="77777777" w:rsidR="0053707C" w:rsidRDefault="0053707C" w:rsidP="0053707C">
            <w:pPr>
              <w:jc w:val="both"/>
            </w:pPr>
            <w:r>
              <w:rPr>
                <w:b/>
              </w:rPr>
              <w:t>Ohlasy publikací</w:t>
            </w:r>
          </w:p>
        </w:tc>
      </w:tr>
      <w:tr w:rsidR="0053707C" w:rsidRPr="005C2DC1" w14:paraId="239BA99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3340" w:type="dxa"/>
            <w:gridSpan w:val="26"/>
            <w:tcBorders>
              <w:top w:val="single" w:sz="4" w:space="0" w:color="00000A"/>
              <w:left w:val="single" w:sz="4" w:space="0" w:color="00000A"/>
              <w:bottom w:val="single" w:sz="4" w:space="0" w:color="00000A"/>
              <w:right w:val="single" w:sz="4" w:space="0" w:color="00000A"/>
            </w:tcBorders>
            <w:shd w:val="clear" w:color="auto" w:fill="auto"/>
          </w:tcPr>
          <w:p w14:paraId="1315A560" w14:textId="77777777" w:rsidR="0053707C" w:rsidRDefault="0053707C" w:rsidP="0053707C">
            <w:pPr>
              <w:jc w:val="both"/>
            </w:pPr>
            <w:r>
              <w:t>---</w:t>
            </w:r>
          </w:p>
        </w:tc>
        <w:tc>
          <w:tcPr>
            <w:tcW w:w="2256" w:type="dxa"/>
            <w:gridSpan w:val="21"/>
            <w:tcBorders>
              <w:top w:val="single" w:sz="4" w:space="0" w:color="00000A"/>
              <w:left w:val="single" w:sz="4" w:space="0" w:color="00000A"/>
              <w:bottom w:val="single" w:sz="4" w:space="0" w:color="00000A"/>
              <w:right w:val="single" w:sz="4" w:space="0" w:color="00000A"/>
            </w:tcBorders>
            <w:shd w:val="clear" w:color="auto" w:fill="auto"/>
          </w:tcPr>
          <w:p w14:paraId="407614C4" w14:textId="77777777" w:rsidR="0053707C" w:rsidRDefault="0053707C" w:rsidP="0053707C">
            <w:pPr>
              <w:jc w:val="both"/>
            </w:pPr>
            <w:r>
              <w:t>---</w:t>
            </w:r>
          </w:p>
        </w:tc>
        <w:tc>
          <w:tcPr>
            <w:tcW w:w="2209" w:type="dxa"/>
            <w:gridSpan w:val="27"/>
            <w:tcBorders>
              <w:top w:val="single" w:sz="4" w:space="0" w:color="00000A"/>
              <w:left w:val="single" w:sz="4" w:space="0" w:color="00000A"/>
              <w:bottom w:val="single" w:sz="4" w:space="0" w:color="00000A"/>
              <w:right w:val="single" w:sz="12" w:space="0" w:color="00000A"/>
            </w:tcBorders>
            <w:shd w:val="clear" w:color="auto" w:fill="auto"/>
          </w:tcPr>
          <w:p w14:paraId="0D077939" w14:textId="77777777" w:rsidR="0053707C" w:rsidRDefault="0053707C" w:rsidP="0053707C">
            <w:pPr>
              <w:jc w:val="both"/>
            </w:pPr>
            <w:r>
              <w:t>---</w:t>
            </w:r>
          </w:p>
        </w:tc>
        <w:tc>
          <w:tcPr>
            <w:tcW w:w="581" w:type="dxa"/>
            <w:gridSpan w:val="14"/>
            <w:tcBorders>
              <w:top w:val="single" w:sz="4" w:space="0" w:color="00000A"/>
              <w:left w:val="single" w:sz="12" w:space="0" w:color="00000A"/>
              <w:bottom w:val="single" w:sz="4" w:space="0" w:color="00000A"/>
              <w:right w:val="single" w:sz="4" w:space="0" w:color="00000A"/>
            </w:tcBorders>
            <w:shd w:val="clear" w:color="auto" w:fill="F7CAAC"/>
          </w:tcPr>
          <w:p w14:paraId="72C24743" w14:textId="77777777" w:rsidR="0053707C" w:rsidRPr="005C2DC1" w:rsidRDefault="0053707C" w:rsidP="0053707C">
            <w:pPr>
              <w:jc w:val="both"/>
              <w:rPr>
                <w:b/>
                <w:sz w:val="18"/>
                <w:szCs w:val="18"/>
              </w:rPr>
            </w:pPr>
            <w:r w:rsidRPr="005C2DC1">
              <w:rPr>
                <w:b/>
                <w:sz w:val="18"/>
                <w:szCs w:val="18"/>
              </w:rPr>
              <w:t>WOS</w:t>
            </w:r>
          </w:p>
        </w:tc>
        <w:tc>
          <w:tcPr>
            <w:tcW w:w="726" w:type="dxa"/>
            <w:gridSpan w:val="14"/>
            <w:tcBorders>
              <w:top w:val="single" w:sz="4" w:space="0" w:color="00000A"/>
              <w:left w:val="single" w:sz="4" w:space="0" w:color="00000A"/>
              <w:bottom w:val="single" w:sz="4" w:space="0" w:color="00000A"/>
              <w:right w:val="single" w:sz="4" w:space="0" w:color="00000A"/>
            </w:tcBorders>
            <w:shd w:val="clear" w:color="auto" w:fill="F7CAAC"/>
          </w:tcPr>
          <w:p w14:paraId="2234C117" w14:textId="77777777" w:rsidR="0053707C" w:rsidRPr="005C2DC1" w:rsidRDefault="0053707C" w:rsidP="0053707C">
            <w:pPr>
              <w:jc w:val="both"/>
              <w:rPr>
                <w:b/>
                <w:sz w:val="18"/>
                <w:szCs w:val="18"/>
              </w:rPr>
            </w:pPr>
            <w:r w:rsidRPr="005C2DC1">
              <w:rPr>
                <w:b/>
                <w:sz w:val="18"/>
                <w:szCs w:val="18"/>
              </w:rPr>
              <w:t>Scopus</w:t>
            </w:r>
          </w:p>
        </w:tc>
        <w:tc>
          <w:tcPr>
            <w:tcW w:w="822" w:type="dxa"/>
            <w:gridSpan w:val="11"/>
            <w:tcBorders>
              <w:top w:val="single" w:sz="4" w:space="0" w:color="00000A"/>
              <w:left w:val="single" w:sz="4" w:space="0" w:color="00000A"/>
              <w:bottom w:val="single" w:sz="4" w:space="0" w:color="00000A"/>
              <w:right w:val="single" w:sz="4" w:space="0" w:color="00000A"/>
            </w:tcBorders>
            <w:shd w:val="clear" w:color="auto" w:fill="F7CAAC"/>
          </w:tcPr>
          <w:p w14:paraId="5CE04A9F" w14:textId="77777777" w:rsidR="0053707C" w:rsidRPr="005C2DC1" w:rsidRDefault="0053707C" w:rsidP="0053707C">
            <w:pPr>
              <w:jc w:val="both"/>
              <w:rPr>
                <w:sz w:val="18"/>
                <w:szCs w:val="18"/>
              </w:rPr>
            </w:pPr>
            <w:r w:rsidRPr="005C2DC1">
              <w:rPr>
                <w:b/>
                <w:sz w:val="18"/>
                <w:szCs w:val="18"/>
              </w:rPr>
              <w:t>ostatní</w:t>
            </w:r>
          </w:p>
        </w:tc>
      </w:tr>
      <w:tr w:rsidR="0053707C" w:rsidRPr="005C2DC1" w14:paraId="7C45BF3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70"/>
        </w:trPr>
        <w:tc>
          <w:tcPr>
            <w:tcW w:w="3340" w:type="dxa"/>
            <w:gridSpan w:val="26"/>
            <w:tcBorders>
              <w:top w:val="single" w:sz="4" w:space="0" w:color="00000A"/>
              <w:left w:val="single" w:sz="4" w:space="0" w:color="00000A"/>
              <w:bottom w:val="single" w:sz="4" w:space="0" w:color="00000A"/>
              <w:right w:val="single" w:sz="4" w:space="0" w:color="00000A"/>
            </w:tcBorders>
            <w:shd w:val="clear" w:color="auto" w:fill="F7CAAC"/>
          </w:tcPr>
          <w:p w14:paraId="25C64BBE" w14:textId="77777777" w:rsidR="0053707C" w:rsidRDefault="0053707C" w:rsidP="0053707C">
            <w:pPr>
              <w:jc w:val="both"/>
              <w:rPr>
                <w:b/>
              </w:rPr>
            </w:pPr>
            <w:r>
              <w:rPr>
                <w:b/>
              </w:rPr>
              <w:t>Obor jmenovacího řízení</w:t>
            </w:r>
          </w:p>
        </w:tc>
        <w:tc>
          <w:tcPr>
            <w:tcW w:w="2256" w:type="dxa"/>
            <w:gridSpan w:val="21"/>
            <w:tcBorders>
              <w:top w:val="single" w:sz="4" w:space="0" w:color="00000A"/>
              <w:left w:val="single" w:sz="4" w:space="0" w:color="00000A"/>
              <w:bottom w:val="single" w:sz="4" w:space="0" w:color="00000A"/>
              <w:right w:val="single" w:sz="4" w:space="0" w:color="00000A"/>
            </w:tcBorders>
            <w:shd w:val="clear" w:color="auto" w:fill="F7CAAC"/>
          </w:tcPr>
          <w:p w14:paraId="435486D9" w14:textId="77777777" w:rsidR="0053707C" w:rsidRDefault="0053707C" w:rsidP="0053707C">
            <w:pPr>
              <w:jc w:val="both"/>
              <w:rPr>
                <w:b/>
              </w:rPr>
            </w:pPr>
            <w:r>
              <w:rPr>
                <w:b/>
              </w:rPr>
              <w:t>Rok udělení hodnosti</w:t>
            </w:r>
          </w:p>
        </w:tc>
        <w:tc>
          <w:tcPr>
            <w:tcW w:w="2209" w:type="dxa"/>
            <w:gridSpan w:val="27"/>
            <w:tcBorders>
              <w:top w:val="single" w:sz="4" w:space="0" w:color="00000A"/>
              <w:left w:val="single" w:sz="4" w:space="0" w:color="00000A"/>
              <w:bottom w:val="single" w:sz="4" w:space="0" w:color="00000A"/>
              <w:right w:val="single" w:sz="12" w:space="0" w:color="00000A"/>
            </w:tcBorders>
            <w:shd w:val="clear" w:color="auto" w:fill="F7CAAC"/>
          </w:tcPr>
          <w:p w14:paraId="1CC60FF8" w14:textId="77777777" w:rsidR="0053707C" w:rsidRDefault="0053707C" w:rsidP="0053707C">
            <w:pPr>
              <w:jc w:val="both"/>
              <w:rPr>
                <w:b/>
              </w:rPr>
            </w:pPr>
            <w:r>
              <w:rPr>
                <w:b/>
              </w:rPr>
              <w:t>Řízení konáno na VŠ</w:t>
            </w:r>
          </w:p>
        </w:tc>
        <w:tc>
          <w:tcPr>
            <w:tcW w:w="581" w:type="dxa"/>
            <w:gridSpan w:val="14"/>
            <w:vMerge w:val="restart"/>
            <w:tcBorders>
              <w:top w:val="single" w:sz="4" w:space="0" w:color="00000A"/>
              <w:left w:val="single" w:sz="12" w:space="0" w:color="00000A"/>
              <w:bottom w:val="single" w:sz="4" w:space="0" w:color="00000A"/>
              <w:right w:val="single" w:sz="4" w:space="0" w:color="00000A"/>
            </w:tcBorders>
            <w:shd w:val="clear" w:color="auto" w:fill="auto"/>
          </w:tcPr>
          <w:p w14:paraId="755F6E77" w14:textId="77777777" w:rsidR="0053707C" w:rsidRPr="005C2DC1" w:rsidRDefault="0053707C" w:rsidP="0053707C">
            <w:pPr>
              <w:jc w:val="both"/>
              <w:rPr>
                <w:b/>
              </w:rPr>
            </w:pPr>
            <w:r w:rsidRPr="005C2DC1">
              <w:rPr>
                <w:b/>
              </w:rPr>
              <w:t>34</w:t>
            </w:r>
          </w:p>
        </w:tc>
        <w:tc>
          <w:tcPr>
            <w:tcW w:w="726" w:type="dxa"/>
            <w:gridSpan w:val="14"/>
            <w:vMerge w:val="restart"/>
            <w:tcBorders>
              <w:top w:val="single" w:sz="4" w:space="0" w:color="00000A"/>
              <w:left w:val="single" w:sz="4" w:space="0" w:color="00000A"/>
              <w:bottom w:val="single" w:sz="4" w:space="0" w:color="00000A"/>
              <w:right w:val="single" w:sz="4" w:space="0" w:color="00000A"/>
            </w:tcBorders>
            <w:shd w:val="clear" w:color="auto" w:fill="auto"/>
          </w:tcPr>
          <w:p w14:paraId="691DAF1C" w14:textId="77777777" w:rsidR="0053707C" w:rsidRPr="005C2DC1" w:rsidRDefault="0053707C" w:rsidP="0053707C">
            <w:pPr>
              <w:jc w:val="both"/>
              <w:rPr>
                <w:b/>
                <w:sz w:val="18"/>
                <w:szCs w:val="18"/>
              </w:rPr>
            </w:pPr>
            <w:r w:rsidRPr="005C2DC1">
              <w:rPr>
                <w:b/>
              </w:rPr>
              <w:t>32</w:t>
            </w:r>
          </w:p>
        </w:tc>
        <w:tc>
          <w:tcPr>
            <w:tcW w:w="822" w:type="dxa"/>
            <w:gridSpan w:val="11"/>
            <w:vMerge w:val="restart"/>
            <w:tcBorders>
              <w:top w:val="single" w:sz="4" w:space="0" w:color="00000A"/>
              <w:left w:val="single" w:sz="4" w:space="0" w:color="00000A"/>
              <w:bottom w:val="single" w:sz="4" w:space="0" w:color="00000A"/>
              <w:right w:val="single" w:sz="4" w:space="0" w:color="00000A"/>
            </w:tcBorders>
            <w:shd w:val="clear" w:color="auto" w:fill="auto"/>
          </w:tcPr>
          <w:p w14:paraId="32D3A3F5" w14:textId="77777777" w:rsidR="0053707C" w:rsidRPr="00233C9B" w:rsidRDefault="0053707C" w:rsidP="0053707C">
            <w:pPr>
              <w:jc w:val="both"/>
              <w:rPr>
                <w:b/>
              </w:rPr>
            </w:pPr>
            <w:r w:rsidRPr="00233C9B">
              <w:rPr>
                <w:b/>
              </w:rPr>
              <w:t>2</w:t>
            </w:r>
          </w:p>
        </w:tc>
      </w:tr>
      <w:tr w:rsidR="0053707C" w14:paraId="28B0CEE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05"/>
        </w:trPr>
        <w:tc>
          <w:tcPr>
            <w:tcW w:w="3340" w:type="dxa"/>
            <w:gridSpan w:val="26"/>
            <w:tcBorders>
              <w:top w:val="single" w:sz="4" w:space="0" w:color="00000A"/>
              <w:left w:val="single" w:sz="4" w:space="0" w:color="00000A"/>
              <w:bottom w:val="single" w:sz="4" w:space="0" w:color="00000A"/>
              <w:right w:val="single" w:sz="4" w:space="0" w:color="00000A"/>
            </w:tcBorders>
            <w:shd w:val="clear" w:color="auto" w:fill="auto"/>
          </w:tcPr>
          <w:p w14:paraId="1AC5EA04" w14:textId="77777777" w:rsidR="0053707C" w:rsidRDefault="0053707C" w:rsidP="0053707C">
            <w:pPr>
              <w:jc w:val="both"/>
            </w:pPr>
            <w:r>
              <w:t>---</w:t>
            </w:r>
          </w:p>
        </w:tc>
        <w:tc>
          <w:tcPr>
            <w:tcW w:w="2256" w:type="dxa"/>
            <w:gridSpan w:val="21"/>
            <w:tcBorders>
              <w:top w:val="single" w:sz="4" w:space="0" w:color="00000A"/>
              <w:left w:val="single" w:sz="4" w:space="0" w:color="00000A"/>
              <w:bottom w:val="single" w:sz="4" w:space="0" w:color="00000A"/>
              <w:right w:val="single" w:sz="4" w:space="0" w:color="00000A"/>
            </w:tcBorders>
            <w:shd w:val="clear" w:color="auto" w:fill="auto"/>
          </w:tcPr>
          <w:p w14:paraId="35AF5C1E" w14:textId="77777777" w:rsidR="0053707C" w:rsidRDefault="0053707C" w:rsidP="0053707C">
            <w:pPr>
              <w:jc w:val="both"/>
            </w:pPr>
            <w:r>
              <w:t>---</w:t>
            </w:r>
          </w:p>
        </w:tc>
        <w:tc>
          <w:tcPr>
            <w:tcW w:w="2209" w:type="dxa"/>
            <w:gridSpan w:val="27"/>
            <w:tcBorders>
              <w:top w:val="single" w:sz="4" w:space="0" w:color="00000A"/>
              <w:left w:val="single" w:sz="4" w:space="0" w:color="00000A"/>
              <w:bottom w:val="single" w:sz="4" w:space="0" w:color="00000A"/>
              <w:right w:val="single" w:sz="12" w:space="0" w:color="00000A"/>
            </w:tcBorders>
            <w:shd w:val="clear" w:color="auto" w:fill="auto"/>
          </w:tcPr>
          <w:p w14:paraId="236DBB60" w14:textId="77777777" w:rsidR="0053707C" w:rsidRDefault="0053707C" w:rsidP="0053707C">
            <w:pPr>
              <w:jc w:val="both"/>
            </w:pPr>
            <w:r>
              <w:t>---</w:t>
            </w:r>
          </w:p>
        </w:tc>
        <w:tc>
          <w:tcPr>
            <w:tcW w:w="581" w:type="dxa"/>
            <w:gridSpan w:val="14"/>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3BA087F" w14:textId="77777777" w:rsidR="0053707C" w:rsidRDefault="0053707C" w:rsidP="0053707C">
            <w:pPr>
              <w:rPr>
                <w:b/>
              </w:rPr>
            </w:pPr>
          </w:p>
        </w:tc>
        <w:tc>
          <w:tcPr>
            <w:tcW w:w="726" w:type="dxa"/>
            <w:gridSpan w:val="14"/>
            <w:vMerge/>
            <w:tcBorders>
              <w:top w:val="single" w:sz="4" w:space="0" w:color="00000A"/>
              <w:left w:val="single" w:sz="4" w:space="0" w:color="00000A"/>
              <w:bottom w:val="single" w:sz="4" w:space="0" w:color="00000A"/>
              <w:right w:val="single" w:sz="4" w:space="0" w:color="00000A"/>
            </w:tcBorders>
            <w:shd w:val="clear" w:color="auto" w:fill="auto"/>
            <w:vAlign w:val="center"/>
          </w:tcPr>
          <w:p w14:paraId="52E4D9EF" w14:textId="77777777" w:rsidR="0053707C" w:rsidRDefault="0053707C" w:rsidP="0053707C">
            <w:pPr>
              <w:rPr>
                <w:b/>
              </w:rPr>
            </w:pPr>
          </w:p>
        </w:tc>
        <w:tc>
          <w:tcPr>
            <w:tcW w:w="822" w:type="dxa"/>
            <w:gridSpan w:val="11"/>
            <w:vMerge/>
            <w:tcBorders>
              <w:top w:val="single" w:sz="4" w:space="0" w:color="00000A"/>
              <w:left w:val="single" w:sz="4" w:space="0" w:color="00000A"/>
              <w:bottom w:val="single" w:sz="4" w:space="0" w:color="00000A"/>
              <w:right w:val="single" w:sz="4" w:space="0" w:color="00000A"/>
            </w:tcBorders>
            <w:shd w:val="clear" w:color="auto" w:fill="auto"/>
            <w:vAlign w:val="center"/>
          </w:tcPr>
          <w:p w14:paraId="308991F2" w14:textId="77777777" w:rsidR="0053707C" w:rsidRDefault="0053707C" w:rsidP="0053707C">
            <w:pPr>
              <w:rPr>
                <w:b/>
              </w:rPr>
            </w:pPr>
          </w:p>
        </w:tc>
      </w:tr>
      <w:tr w:rsidR="0053707C" w14:paraId="0A73FB6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21FD38AD" w14:textId="77777777" w:rsidR="0053707C" w:rsidRDefault="0053707C" w:rsidP="0053707C">
            <w:pPr>
              <w:jc w:val="both"/>
            </w:pPr>
            <w:r>
              <w:rPr>
                <w:b/>
              </w:rPr>
              <w:t xml:space="preserve">Přehled o nejvýznamnější publikační a další tvůrčí činnosti nebo další profesní činnosti u odborníků z praxe vztahující se k zabezpečovaným předmětům </w:t>
            </w:r>
          </w:p>
        </w:tc>
      </w:tr>
      <w:tr w:rsidR="0053707C" w:rsidRPr="00EE711B" w14:paraId="485B7EA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83"/>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1E803486" w14:textId="77777777" w:rsidR="0053707C" w:rsidRPr="00D30179" w:rsidRDefault="0053707C" w:rsidP="00D30179">
            <w:pPr>
              <w:spacing w:before="120" w:after="120"/>
              <w:jc w:val="both"/>
              <w:rPr>
                <w:color w:val="222222"/>
                <w:sz w:val="21"/>
                <w:szCs w:val="21"/>
                <w:shd w:val="clear" w:color="auto" w:fill="FFFFFF"/>
                <w:lang w:eastAsia="en-US"/>
              </w:rPr>
            </w:pPr>
            <w:r w:rsidRPr="00D30179">
              <w:rPr>
                <w:caps/>
                <w:color w:val="222222"/>
                <w:sz w:val="21"/>
                <w:szCs w:val="21"/>
                <w:shd w:val="clear" w:color="auto" w:fill="FFFFFF"/>
              </w:rPr>
              <w:t xml:space="preserve">Kluková, L., </w:t>
            </w:r>
            <w:r w:rsidRPr="00D30179">
              <w:rPr>
                <w:b/>
                <w:caps/>
                <w:color w:val="222222"/>
                <w:sz w:val="21"/>
                <w:szCs w:val="21"/>
                <w:shd w:val="clear" w:color="auto" w:fill="FFFFFF"/>
              </w:rPr>
              <w:t xml:space="preserve">Filip, J. </w:t>
            </w:r>
            <w:r w:rsidRPr="00D30179">
              <w:rPr>
                <w:b/>
                <w:color w:val="222222"/>
                <w:sz w:val="21"/>
                <w:szCs w:val="21"/>
                <w:shd w:val="clear" w:color="auto" w:fill="FFFFFF"/>
                <w:lang w:val="en-US" w:eastAsia="en-US"/>
              </w:rPr>
              <w:t>(25%)</w:t>
            </w:r>
            <w:r w:rsidRPr="00D30179">
              <w:rPr>
                <w:caps/>
                <w:color w:val="222222"/>
                <w:sz w:val="21"/>
                <w:szCs w:val="21"/>
                <w:shd w:val="clear" w:color="auto" w:fill="FFFFFF"/>
              </w:rPr>
              <w:t>, Belicky, Š., Vikartovská, A., Tkáč, J</w:t>
            </w:r>
            <w:r w:rsidRPr="00D30179">
              <w:rPr>
                <w:color w:val="222222"/>
                <w:sz w:val="21"/>
                <w:szCs w:val="21"/>
                <w:shd w:val="clear" w:color="auto" w:fill="FFFFFF"/>
              </w:rPr>
              <w:t>.: Graphene oxide-based electrochemical label-free detection of glycoproteins down to aM level using a lectin biosensor.</w:t>
            </w:r>
            <w:r w:rsidRPr="00D30179">
              <w:rPr>
                <w:rStyle w:val="apple-converted-space"/>
                <w:color w:val="222222"/>
                <w:sz w:val="21"/>
                <w:szCs w:val="21"/>
                <w:shd w:val="clear" w:color="auto" w:fill="FFFFFF"/>
              </w:rPr>
              <w:t> </w:t>
            </w:r>
            <w:r w:rsidRPr="00D30179">
              <w:rPr>
                <w:i/>
                <w:iCs/>
                <w:color w:val="222222"/>
                <w:sz w:val="21"/>
                <w:szCs w:val="21"/>
                <w:shd w:val="clear" w:color="auto" w:fill="FFFFFF"/>
              </w:rPr>
              <w:t>Analyst</w:t>
            </w:r>
            <w:r w:rsidRPr="00D30179">
              <w:rPr>
                <w:color w:val="222222"/>
                <w:sz w:val="21"/>
                <w:szCs w:val="21"/>
                <w:shd w:val="clear" w:color="auto" w:fill="FFFFFF"/>
              </w:rPr>
              <w:t xml:space="preserve"> </w:t>
            </w:r>
            <w:r w:rsidRPr="00D30179">
              <w:rPr>
                <w:iCs/>
                <w:color w:val="222222"/>
                <w:sz w:val="21"/>
                <w:szCs w:val="21"/>
                <w:shd w:val="clear" w:color="auto" w:fill="FFFFFF"/>
              </w:rPr>
              <w:t>141</w:t>
            </w:r>
            <w:r w:rsidRPr="00D30179">
              <w:rPr>
                <w:color w:val="222222"/>
                <w:sz w:val="21"/>
                <w:szCs w:val="21"/>
                <w:shd w:val="clear" w:color="auto" w:fill="FFFFFF"/>
              </w:rPr>
              <w:t xml:space="preserve">(14), 4278-4282, </w:t>
            </w:r>
            <w:r w:rsidRPr="00D30179">
              <w:rPr>
                <w:b/>
                <w:color w:val="222222"/>
                <w:sz w:val="21"/>
                <w:szCs w:val="21"/>
                <w:shd w:val="clear" w:color="auto" w:fill="FFFFFF"/>
              </w:rPr>
              <w:t>2016</w:t>
            </w:r>
            <w:r w:rsidRPr="00D30179">
              <w:rPr>
                <w:color w:val="222222"/>
                <w:sz w:val="21"/>
                <w:szCs w:val="21"/>
                <w:shd w:val="clear" w:color="auto" w:fill="FFFFFF"/>
              </w:rPr>
              <w:t>.</w:t>
            </w:r>
            <w:r w:rsidRPr="00D30179">
              <w:rPr>
                <w:rFonts w:eastAsia="Calibri"/>
                <w:sz w:val="21"/>
                <w:szCs w:val="21"/>
              </w:rPr>
              <w:t xml:space="preserve"> </w:t>
            </w:r>
          </w:p>
          <w:p w14:paraId="376BC28F" w14:textId="77777777" w:rsidR="0053707C" w:rsidRPr="00D30179" w:rsidRDefault="0053707C" w:rsidP="00D30179">
            <w:pPr>
              <w:spacing w:before="120" w:after="120"/>
              <w:jc w:val="both"/>
              <w:rPr>
                <w:sz w:val="21"/>
                <w:szCs w:val="21"/>
                <w:lang w:val="en-US" w:eastAsia="en-US"/>
              </w:rPr>
            </w:pPr>
            <w:r w:rsidRPr="00D30179">
              <w:rPr>
                <w:color w:val="222222"/>
                <w:sz w:val="21"/>
                <w:szCs w:val="21"/>
                <w:shd w:val="clear" w:color="auto" w:fill="FFFFFF"/>
                <w:lang w:eastAsia="en-US"/>
              </w:rPr>
              <w:t xml:space="preserve">DOSEKOVA, E., </w:t>
            </w:r>
            <w:r w:rsidRPr="00D30179">
              <w:rPr>
                <w:b/>
                <w:color w:val="222222"/>
                <w:sz w:val="21"/>
                <w:szCs w:val="21"/>
                <w:shd w:val="clear" w:color="auto" w:fill="FFFFFF"/>
                <w:lang w:eastAsia="en-US"/>
              </w:rPr>
              <w:t>FILIP, J. (25%)</w:t>
            </w:r>
            <w:r w:rsidRPr="00D30179">
              <w:rPr>
                <w:color w:val="222222"/>
                <w:sz w:val="21"/>
                <w:szCs w:val="21"/>
                <w:shd w:val="clear" w:color="auto" w:fill="FFFFFF"/>
                <w:lang w:eastAsia="en-US"/>
              </w:rPr>
              <w:t>, BERTOK, T., BOTH, P., KASÁK, P., TK</w:t>
            </w:r>
            <w:r w:rsidRPr="00D30179">
              <w:rPr>
                <w:caps/>
                <w:color w:val="222222"/>
                <w:sz w:val="21"/>
                <w:szCs w:val="21"/>
                <w:shd w:val="clear" w:color="auto" w:fill="FFFFFF"/>
              </w:rPr>
              <w:t>áč</w:t>
            </w:r>
            <w:r w:rsidRPr="00D30179">
              <w:rPr>
                <w:color w:val="222222"/>
                <w:sz w:val="21"/>
                <w:szCs w:val="21"/>
                <w:shd w:val="clear" w:color="auto" w:fill="FFFFFF"/>
                <w:lang w:eastAsia="en-US"/>
              </w:rPr>
              <w:t>, J.: Nanotechnology in glycomics: Applications in diagn</w:t>
            </w:r>
            <w:r w:rsidRPr="00D30179">
              <w:rPr>
                <w:color w:val="222222"/>
                <w:sz w:val="21"/>
                <w:szCs w:val="21"/>
                <w:shd w:val="clear" w:color="auto" w:fill="FFFFFF"/>
                <w:lang w:val="en-US" w:eastAsia="en-US"/>
              </w:rPr>
              <w:t>ostics, therapy, imaging, and separation processes. </w:t>
            </w:r>
            <w:r w:rsidRPr="00D30179">
              <w:rPr>
                <w:i/>
                <w:iCs/>
                <w:color w:val="222222"/>
                <w:sz w:val="21"/>
                <w:szCs w:val="21"/>
                <w:shd w:val="clear" w:color="auto" w:fill="FFFFFF"/>
                <w:lang w:val="en-US" w:eastAsia="en-US"/>
              </w:rPr>
              <w:t xml:space="preserve">Medicinal Research Reviews </w:t>
            </w:r>
            <w:r w:rsidRPr="00D30179">
              <w:rPr>
                <w:iCs/>
                <w:color w:val="222222"/>
                <w:sz w:val="21"/>
                <w:szCs w:val="21"/>
                <w:shd w:val="clear" w:color="auto" w:fill="FFFFFF"/>
                <w:lang w:val="en-US" w:eastAsia="en-US"/>
              </w:rPr>
              <w:t>37(3), 514-626</w:t>
            </w:r>
            <w:r w:rsidRPr="00D30179">
              <w:rPr>
                <w:color w:val="222222"/>
                <w:sz w:val="21"/>
                <w:szCs w:val="21"/>
                <w:shd w:val="clear" w:color="auto" w:fill="FFFFFF"/>
                <w:lang w:val="en-US" w:eastAsia="en-US"/>
              </w:rPr>
              <w:t xml:space="preserve">, </w:t>
            </w:r>
            <w:r w:rsidRPr="00D30179">
              <w:rPr>
                <w:b/>
                <w:color w:val="222222"/>
                <w:sz w:val="21"/>
                <w:szCs w:val="21"/>
                <w:shd w:val="clear" w:color="auto" w:fill="FFFFFF"/>
                <w:lang w:val="en-US" w:eastAsia="en-US"/>
              </w:rPr>
              <w:t>2016</w:t>
            </w:r>
            <w:r w:rsidRPr="00D30179">
              <w:rPr>
                <w:color w:val="222222"/>
                <w:sz w:val="21"/>
                <w:szCs w:val="21"/>
                <w:shd w:val="clear" w:color="auto" w:fill="FFFFFF"/>
                <w:lang w:val="en-US" w:eastAsia="en-US"/>
              </w:rPr>
              <w:t>.</w:t>
            </w:r>
            <w:r w:rsidRPr="00D30179">
              <w:rPr>
                <w:color w:val="222222"/>
                <w:sz w:val="21"/>
                <w:szCs w:val="21"/>
                <w:highlight w:val="yellow"/>
                <w:shd w:val="clear" w:color="auto" w:fill="FFFFFF"/>
                <w:lang w:val="en-US" w:eastAsia="en-US"/>
              </w:rPr>
              <w:t xml:space="preserve">  </w:t>
            </w:r>
          </w:p>
          <w:p w14:paraId="3C13C589" w14:textId="77777777" w:rsidR="0053707C" w:rsidRPr="00D30179" w:rsidRDefault="0053707C" w:rsidP="00D30179">
            <w:pPr>
              <w:spacing w:before="120" w:after="120"/>
              <w:jc w:val="both"/>
              <w:rPr>
                <w:color w:val="222222"/>
                <w:sz w:val="21"/>
                <w:szCs w:val="21"/>
                <w:shd w:val="clear" w:color="auto" w:fill="FFFFFF"/>
                <w:lang w:val="en-US" w:eastAsia="en-US"/>
              </w:rPr>
            </w:pPr>
            <w:r w:rsidRPr="00D30179">
              <w:rPr>
                <w:b/>
                <w:color w:val="222222"/>
                <w:sz w:val="21"/>
                <w:szCs w:val="21"/>
                <w:shd w:val="clear" w:color="auto" w:fill="FFFFFF"/>
                <w:lang w:val="en-US" w:eastAsia="en-US"/>
              </w:rPr>
              <w:t>FILIP, J. (85%)</w:t>
            </w:r>
            <w:r w:rsidRPr="00D30179">
              <w:rPr>
                <w:color w:val="222222"/>
                <w:sz w:val="21"/>
                <w:szCs w:val="21"/>
                <w:shd w:val="clear" w:color="auto" w:fill="FFFFFF"/>
                <w:lang w:val="en-US" w:eastAsia="en-US"/>
              </w:rPr>
              <w:t>, TK</w:t>
            </w:r>
            <w:r w:rsidRPr="00D30179">
              <w:rPr>
                <w:caps/>
                <w:color w:val="222222"/>
                <w:sz w:val="21"/>
                <w:szCs w:val="21"/>
                <w:shd w:val="clear" w:color="auto" w:fill="FFFFFF"/>
              </w:rPr>
              <w:t>áč</w:t>
            </w:r>
            <w:r w:rsidRPr="00D30179">
              <w:rPr>
                <w:color w:val="222222"/>
                <w:sz w:val="21"/>
                <w:szCs w:val="21"/>
                <w:shd w:val="clear" w:color="auto" w:fill="FFFFFF"/>
                <w:lang w:val="en-US" w:eastAsia="en-US"/>
              </w:rPr>
              <w:t xml:space="preserve">, </w:t>
            </w:r>
            <w:proofErr w:type="gramStart"/>
            <w:r w:rsidRPr="00D30179">
              <w:rPr>
                <w:color w:val="222222"/>
                <w:sz w:val="21"/>
                <w:szCs w:val="21"/>
                <w:shd w:val="clear" w:color="auto" w:fill="FFFFFF"/>
                <w:lang w:val="en-US" w:eastAsia="en-US"/>
              </w:rPr>
              <w:t>J</w:t>
            </w:r>
            <w:proofErr w:type="gramEnd"/>
            <w:r w:rsidRPr="00D30179">
              <w:rPr>
                <w:color w:val="222222"/>
                <w:sz w:val="21"/>
                <w:szCs w:val="21"/>
                <w:shd w:val="clear" w:color="auto" w:fill="FFFFFF"/>
                <w:lang w:val="en-US" w:eastAsia="en-US"/>
              </w:rPr>
              <w:t xml:space="preserve">.: Is graphene worth using in biofuel cells? </w:t>
            </w:r>
            <w:r w:rsidRPr="00D30179">
              <w:rPr>
                <w:i/>
                <w:iCs/>
                <w:color w:val="222222"/>
                <w:sz w:val="21"/>
                <w:szCs w:val="21"/>
                <w:shd w:val="clear" w:color="auto" w:fill="FFFFFF"/>
                <w:lang w:val="en-US" w:eastAsia="en-US"/>
              </w:rPr>
              <w:t>Electrochimica Acta</w:t>
            </w:r>
            <w:r w:rsidRPr="00D30179">
              <w:rPr>
                <w:color w:val="222222"/>
                <w:sz w:val="21"/>
                <w:szCs w:val="21"/>
                <w:shd w:val="clear" w:color="auto" w:fill="FFFFFF"/>
                <w:lang w:val="en-US" w:eastAsia="en-US"/>
              </w:rPr>
              <w:t xml:space="preserve"> </w:t>
            </w:r>
            <w:r w:rsidRPr="00D30179">
              <w:rPr>
                <w:iCs/>
                <w:color w:val="222222"/>
                <w:sz w:val="21"/>
                <w:szCs w:val="21"/>
                <w:shd w:val="clear" w:color="auto" w:fill="FFFFFF"/>
                <w:lang w:val="en-US" w:eastAsia="en-US"/>
              </w:rPr>
              <w:t>136</w:t>
            </w:r>
            <w:r w:rsidRPr="00D30179">
              <w:rPr>
                <w:color w:val="222222"/>
                <w:sz w:val="21"/>
                <w:szCs w:val="21"/>
                <w:shd w:val="clear" w:color="auto" w:fill="FFFFFF"/>
                <w:lang w:val="en-US" w:eastAsia="en-US"/>
              </w:rPr>
              <w:t xml:space="preserve">, 340-354, </w:t>
            </w:r>
            <w:r w:rsidRPr="00D30179">
              <w:rPr>
                <w:b/>
                <w:color w:val="222222"/>
                <w:sz w:val="21"/>
                <w:szCs w:val="21"/>
                <w:shd w:val="clear" w:color="auto" w:fill="FFFFFF"/>
                <w:lang w:val="en-US" w:eastAsia="en-US"/>
              </w:rPr>
              <w:t>2014</w:t>
            </w:r>
            <w:r w:rsidRPr="00D30179">
              <w:rPr>
                <w:color w:val="222222"/>
                <w:sz w:val="21"/>
                <w:szCs w:val="21"/>
                <w:shd w:val="clear" w:color="auto" w:fill="FFFFFF"/>
                <w:lang w:val="en-US" w:eastAsia="en-US"/>
              </w:rPr>
              <w:t xml:space="preserve">. </w:t>
            </w:r>
          </w:p>
          <w:p w14:paraId="5D8DED96" w14:textId="77777777" w:rsidR="0053707C" w:rsidRPr="00D30179" w:rsidRDefault="0053707C" w:rsidP="00D30179">
            <w:pPr>
              <w:spacing w:before="120" w:after="120"/>
              <w:jc w:val="both"/>
              <w:rPr>
                <w:color w:val="222222"/>
                <w:sz w:val="21"/>
                <w:szCs w:val="21"/>
                <w:shd w:val="clear" w:color="auto" w:fill="FFFFFF"/>
                <w:lang w:val="en-US" w:eastAsia="en-US"/>
              </w:rPr>
            </w:pPr>
            <w:r w:rsidRPr="00D30179">
              <w:rPr>
                <w:b/>
                <w:color w:val="222222"/>
                <w:sz w:val="21"/>
                <w:szCs w:val="21"/>
                <w:shd w:val="clear" w:color="auto" w:fill="FFFFFF"/>
                <w:lang w:val="en-US" w:eastAsia="en-US"/>
              </w:rPr>
              <w:t>FILIP, J. (85%)</w:t>
            </w:r>
            <w:r w:rsidRPr="00D30179">
              <w:rPr>
                <w:color w:val="222222"/>
                <w:sz w:val="21"/>
                <w:szCs w:val="21"/>
                <w:shd w:val="clear" w:color="auto" w:fill="FFFFFF"/>
                <w:lang w:val="en-US" w:eastAsia="en-US"/>
              </w:rPr>
              <w:t>, TK</w:t>
            </w:r>
            <w:r w:rsidRPr="00D30179">
              <w:rPr>
                <w:caps/>
                <w:color w:val="222222"/>
                <w:sz w:val="21"/>
                <w:szCs w:val="21"/>
                <w:shd w:val="clear" w:color="auto" w:fill="FFFFFF"/>
              </w:rPr>
              <w:t>áč</w:t>
            </w:r>
            <w:r w:rsidRPr="00D30179">
              <w:rPr>
                <w:color w:val="222222"/>
                <w:sz w:val="21"/>
                <w:szCs w:val="21"/>
                <w:shd w:val="clear" w:color="auto" w:fill="FFFFFF"/>
                <w:lang w:val="en-US" w:eastAsia="en-US"/>
              </w:rPr>
              <w:t xml:space="preserve">, </w:t>
            </w:r>
            <w:proofErr w:type="gramStart"/>
            <w:r w:rsidRPr="00D30179">
              <w:rPr>
                <w:color w:val="222222"/>
                <w:sz w:val="21"/>
                <w:szCs w:val="21"/>
                <w:shd w:val="clear" w:color="auto" w:fill="FFFFFF"/>
                <w:lang w:val="en-US" w:eastAsia="en-US"/>
              </w:rPr>
              <w:t>J</w:t>
            </w:r>
            <w:proofErr w:type="gramEnd"/>
            <w:r w:rsidRPr="00D30179">
              <w:rPr>
                <w:color w:val="222222"/>
                <w:sz w:val="21"/>
                <w:szCs w:val="21"/>
                <w:shd w:val="clear" w:color="auto" w:fill="FFFFFF"/>
                <w:lang w:val="en-US" w:eastAsia="en-US"/>
              </w:rPr>
              <w:t>.: Effective bioelectrocatalysis of bilirubin oxidase on electrochemically reduced graphene oxide. </w:t>
            </w:r>
            <w:r w:rsidRPr="00D30179">
              <w:rPr>
                <w:i/>
                <w:iCs/>
                <w:color w:val="222222"/>
                <w:sz w:val="21"/>
                <w:szCs w:val="21"/>
                <w:shd w:val="clear" w:color="auto" w:fill="FFFFFF"/>
                <w:lang w:val="en-US" w:eastAsia="en-US"/>
              </w:rPr>
              <w:t>Electrochemistry Communications</w:t>
            </w:r>
            <w:r w:rsidRPr="00D30179">
              <w:rPr>
                <w:color w:val="222222"/>
                <w:sz w:val="21"/>
                <w:szCs w:val="21"/>
                <w:shd w:val="clear" w:color="auto" w:fill="FFFFFF"/>
                <w:lang w:val="en-US" w:eastAsia="en-US"/>
              </w:rPr>
              <w:t> </w:t>
            </w:r>
            <w:r w:rsidRPr="00D30179">
              <w:rPr>
                <w:iCs/>
                <w:color w:val="222222"/>
                <w:sz w:val="21"/>
                <w:szCs w:val="21"/>
                <w:shd w:val="clear" w:color="auto" w:fill="FFFFFF"/>
                <w:lang w:val="en-US" w:eastAsia="en-US"/>
              </w:rPr>
              <w:t>49</w:t>
            </w:r>
            <w:r w:rsidRPr="00D30179">
              <w:rPr>
                <w:color w:val="222222"/>
                <w:sz w:val="21"/>
                <w:szCs w:val="21"/>
                <w:shd w:val="clear" w:color="auto" w:fill="FFFFFF"/>
                <w:lang w:val="en-US" w:eastAsia="en-US"/>
              </w:rPr>
              <w:t xml:space="preserve">, 70-74, </w:t>
            </w:r>
            <w:r w:rsidRPr="00D30179">
              <w:rPr>
                <w:b/>
                <w:color w:val="222222"/>
                <w:sz w:val="21"/>
                <w:szCs w:val="21"/>
                <w:shd w:val="clear" w:color="auto" w:fill="FFFFFF"/>
                <w:lang w:val="en-US" w:eastAsia="en-US"/>
              </w:rPr>
              <w:t>2014</w:t>
            </w:r>
            <w:r w:rsidRPr="00D30179">
              <w:rPr>
                <w:color w:val="222222"/>
                <w:sz w:val="21"/>
                <w:szCs w:val="21"/>
                <w:shd w:val="clear" w:color="auto" w:fill="FFFFFF"/>
                <w:lang w:val="en-US" w:eastAsia="en-US"/>
              </w:rPr>
              <w:t xml:space="preserve">. </w:t>
            </w:r>
          </w:p>
          <w:p w14:paraId="28E08503" w14:textId="77777777" w:rsidR="0053707C" w:rsidRPr="00EE711B" w:rsidRDefault="0053707C" w:rsidP="00D30179">
            <w:pPr>
              <w:spacing w:before="120" w:after="120"/>
              <w:jc w:val="both"/>
              <w:rPr>
                <w:lang w:val="en-US" w:eastAsia="en-US"/>
              </w:rPr>
            </w:pPr>
            <w:r w:rsidRPr="00D30179">
              <w:rPr>
                <w:sz w:val="21"/>
                <w:szCs w:val="21"/>
                <w:shd w:val="clear" w:color="auto" w:fill="FFFFFF"/>
              </w:rPr>
              <w:t xml:space="preserve">ŠEFČOVIČOVÁ, J., </w:t>
            </w:r>
            <w:r w:rsidRPr="00D30179">
              <w:rPr>
                <w:b/>
                <w:sz w:val="21"/>
                <w:szCs w:val="21"/>
                <w:shd w:val="clear" w:color="auto" w:fill="FFFFFF"/>
              </w:rPr>
              <w:t>FILIP, J. (30%)</w:t>
            </w:r>
            <w:r w:rsidRPr="00D30179">
              <w:rPr>
                <w:sz w:val="21"/>
                <w:szCs w:val="21"/>
                <w:shd w:val="clear" w:color="auto" w:fill="FFFFFF"/>
              </w:rPr>
              <w:t>, MASTIHUBA, V., GEMEINER, P., TK</w:t>
            </w:r>
            <w:r w:rsidRPr="00D30179">
              <w:rPr>
                <w:caps/>
                <w:color w:val="222222"/>
                <w:sz w:val="21"/>
                <w:szCs w:val="21"/>
                <w:shd w:val="clear" w:color="auto" w:fill="FFFFFF"/>
              </w:rPr>
              <w:t>áč</w:t>
            </w:r>
            <w:r w:rsidRPr="00D30179">
              <w:rPr>
                <w:sz w:val="21"/>
                <w:szCs w:val="21"/>
                <w:shd w:val="clear" w:color="auto" w:fill="FFFFFF"/>
              </w:rPr>
              <w:t>, J.: Analysis of ethanol in fermentation samples by a robust nanocomposite-based microbial biosensor. </w:t>
            </w:r>
            <w:r w:rsidRPr="00D30179">
              <w:rPr>
                <w:i/>
                <w:iCs/>
                <w:sz w:val="21"/>
                <w:szCs w:val="21"/>
                <w:shd w:val="clear" w:color="auto" w:fill="FFFFFF"/>
              </w:rPr>
              <w:t>Biotechnology Letters</w:t>
            </w:r>
            <w:r w:rsidRPr="00D30179">
              <w:rPr>
                <w:sz w:val="21"/>
                <w:szCs w:val="21"/>
                <w:shd w:val="clear" w:color="auto" w:fill="FFFFFF"/>
              </w:rPr>
              <w:t> </w:t>
            </w:r>
            <w:r w:rsidRPr="00D30179">
              <w:rPr>
                <w:iCs/>
                <w:sz w:val="21"/>
                <w:szCs w:val="21"/>
                <w:shd w:val="clear" w:color="auto" w:fill="FFFFFF"/>
              </w:rPr>
              <w:t>34</w:t>
            </w:r>
            <w:r w:rsidRPr="00D30179">
              <w:rPr>
                <w:sz w:val="21"/>
                <w:szCs w:val="21"/>
                <w:shd w:val="clear" w:color="auto" w:fill="FFFFFF"/>
              </w:rPr>
              <w:t xml:space="preserve">(6), 1033-1039, </w:t>
            </w:r>
            <w:r w:rsidRPr="00D30179">
              <w:rPr>
                <w:b/>
                <w:sz w:val="21"/>
                <w:szCs w:val="21"/>
                <w:shd w:val="clear" w:color="auto" w:fill="FFFFFF"/>
              </w:rPr>
              <w:t>2012</w:t>
            </w:r>
            <w:r w:rsidRPr="00D30179">
              <w:rPr>
                <w:sz w:val="21"/>
                <w:szCs w:val="21"/>
                <w:shd w:val="clear" w:color="auto" w:fill="FFFFFF"/>
              </w:rPr>
              <w:t>.</w:t>
            </w:r>
            <w:r w:rsidRPr="00CB5336">
              <w:rPr>
                <w:shd w:val="clear" w:color="auto" w:fill="FFFFFF"/>
              </w:rPr>
              <w:t xml:space="preserve"> </w:t>
            </w:r>
          </w:p>
        </w:tc>
      </w:tr>
      <w:tr w:rsidR="0053707C" w14:paraId="233BC65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18"/>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7917DB0F" w14:textId="77777777" w:rsidR="0053707C" w:rsidRDefault="0053707C" w:rsidP="0053707C">
            <w:r>
              <w:rPr>
                <w:b/>
              </w:rPr>
              <w:t>Působení v zahraničí</w:t>
            </w:r>
          </w:p>
        </w:tc>
      </w:tr>
      <w:tr w:rsidR="0053707C" w:rsidRPr="00A77E56" w14:paraId="4755956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328"/>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47349CB2" w14:textId="29362AF2" w:rsidR="0053707C" w:rsidRPr="00D30179" w:rsidRDefault="0053707C" w:rsidP="0053707C">
            <w:pPr>
              <w:rPr>
                <w:rFonts w:eastAsia="Calibri"/>
                <w:sz w:val="21"/>
                <w:szCs w:val="21"/>
              </w:rPr>
            </w:pPr>
            <w:r w:rsidRPr="00D30179">
              <w:rPr>
                <w:rFonts w:eastAsia="Calibri"/>
                <w:sz w:val="21"/>
                <w:szCs w:val="21"/>
              </w:rPr>
              <w:t>01 – 12/2016: CAM, Qatar Univerzity, Qatar, postdoc pobyt (12 měsíců)</w:t>
            </w:r>
          </w:p>
          <w:p w14:paraId="194AE574" w14:textId="77777777" w:rsidR="00372F64" w:rsidRDefault="00372F64" w:rsidP="0053707C">
            <w:pPr>
              <w:rPr>
                <w:rFonts w:eastAsia="Calibri"/>
              </w:rPr>
            </w:pPr>
          </w:p>
          <w:p w14:paraId="09A29A9D" w14:textId="77777777" w:rsidR="00372F64" w:rsidRDefault="00372F64" w:rsidP="0053707C">
            <w:pPr>
              <w:rPr>
                <w:rFonts w:eastAsia="Calibri"/>
              </w:rPr>
            </w:pPr>
          </w:p>
          <w:p w14:paraId="5FA7E6FE" w14:textId="75F8FE91" w:rsidR="00A733F8" w:rsidRPr="00A77E56" w:rsidRDefault="00372F64" w:rsidP="00D30179">
            <w:pPr>
              <w:tabs>
                <w:tab w:val="left" w:pos="2581"/>
              </w:tabs>
            </w:pPr>
            <w:r>
              <w:rPr>
                <w:rFonts w:eastAsia="Calibri"/>
              </w:rPr>
              <w:tab/>
            </w:r>
          </w:p>
        </w:tc>
      </w:tr>
      <w:tr w:rsidR="0053707C" w14:paraId="4097A44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470"/>
        </w:trPr>
        <w:tc>
          <w:tcPr>
            <w:tcW w:w="2497" w:type="dxa"/>
            <w:gridSpan w:val="7"/>
            <w:tcBorders>
              <w:top w:val="single" w:sz="4" w:space="0" w:color="00000A"/>
              <w:left w:val="single" w:sz="4" w:space="0" w:color="00000A"/>
              <w:bottom w:val="single" w:sz="4" w:space="0" w:color="00000A"/>
              <w:right w:val="single" w:sz="4" w:space="0" w:color="00000A"/>
            </w:tcBorders>
            <w:shd w:val="clear" w:color="auto" w:fill="F7CAAC"/>
          </w:tcPr>
          <w:p w14:paraId="3951AFA4" w14:textId="77777777" w:rsidR="0053707C" w:rsidRDefault="0053707C" w:rsidP="0053707C">
            <w:pPr>
              <w:jc w:val="both"/>
            </w:pPr>
            <w:r>
              <w:rPr>
                <w:b/>
              </w:rPr>
              <w:t xml:space="preserve">Podpis </w:t>
            </w:r>
          </w:p>
        </w:tc>
        <w:tc>
          <w:tcPr>
            <w:tcW w:w="4573" w:type="dxa"/>
            <w:gridSpan w:val="56"/>
            <w:tcBorders>
              <w:top w:val="single" w:sz="4" w:space="0" w:color="00000A"/>
              <w:left w:val="single" w:sz="4" w:space="0" w:color="00000A"/>
              <w:bottom w:val="single" w:sz="4" w:space="0" w:color="00000A"/>
              <w:right w:val="single" w:sz="4" w:space="0" w:color="00000A"/>
            </w:tcBorders>
            <w:shd w:val="clear" w:color="auto" w:fill="auto"/>
          </w:tcPr>
          <w:p w14:paraId="0DCBFFE5" w14:textId="77777777" w:rsidR="0053707C" w:rsidRDefault="0053707C" w:rsidP="0053707C">
            <w:pPr>
              <w:jc w:val="both"/>
            </w:pPr>
          </w:p>
        </w:tc>
        <w:tc>
          <w:tcPr>
            <w:tcW w:w="796" w:type="dxa"/>
            <w:gridSpan w:val="14"/>
            <w:tcBorders>
              <w:top w:val="single" w:sz="4" w:space="0" w:color="00000A"/>
              <w:left w:val="single" w:sz="4" w:space="0" w:color="00000A"/>
              <w:bottom w:val="single" w:sz="4" w:space="0" w:color="00000A"/>
              <w:right w:val="single" w:sz="4" w:space="0" w:color="00000A"/>
            </w:tcBorders>
            <w:shd w:val="clear" w:color="auto" w:fill="F7CAAC"/>
          </w:tcPr>
          <w:p w14:paraId="6624BB72" w14:textId="77777777" w:rsidR="0053707C" w:rsidRDefault="0053707C" w:rsidP="0053707C">
            <w:pPr>
              <w:jc w:val="both"/>
            </w:pPr>
            <w:r>
              <w:rPr>
                <w:b/>
              </w:rPr>
              <w:t>datum</w:t>
            </w:r>
          </w:p>
        </w:tc>
        <w:tc>
          <w:tcPr>
            <w:tcW w:w="2068" w:type="dxa"/>
            <w:gridSpan w:val="36"/>
            <w:tcBorders>
              <w:top w:val="single" w:sz="4" w:space="0" w:color="00000A"/>
              <w:left w:val="single" w:sz="4" w:space="0" w:color="00000A"/>
              <w:bottom w:val="single" w:sz="4" w:space="0" w:color="00000A"/>
              <w:right w:val="single" w:sz="4" w:space="0" w:color="00000A"/>
            </w:tcBorders>
            <w:shd w:val="clear" w:color="auto" w:fill="auto"/>
          </w:tcPr>
          <w:p w14:paraId="2A37FAA7" w14:textId="77777777" w:rsidR="0053707C" w:rsidRDefault="0053707C" w:rsidP="0053707C">
            <w:pPr>
              <w:jc w:val="both"/>
            </w:pPr>
          </w:p>
        </w:tc>
      </w:tr>
      <w:tr w:rsidR="0053707C" w14:paraId="6C7517B7" w14:textId="77777777" w:rsidTr="00945877">
        <w:trPr>
          <w:gridBefore w:val="1"/>
          <w:gridAfter w:val="6"/>
          <w:wAfter w:w="479" w:type="dxa"/>
        </w:trPr>
        <w:tc>
          <w:tcPr>
            <w:tcW w:w="9930" w:type="dxa"/>
            <w:gridSpan w:val="112"/>
            <w:tcBorders>
              <w:bottom w:val="double" w:sz="4" w:space="0" w:color="auto"/>
            </w:tcBorders>
            <w:shd w:val="clear" w:color="auto" w:fill="BDD6EE"/>
          </w:tcPr>
          <w:p w14:paraId="1485CF79" w14:textId="77777777" w:rsidR="0053707C" w:rsidRDefault="0053707C" w:rsidP="0053707C">
            <w:pPr>
              <w:jc w:val="both"/>
              <w:rPr>
                <w:b/>
                <w:sz w:val="28"/>
              </w:rPr>
            </w:pPr>
            <w:r>
              <w:rPr>
                <w:b/>
                <w:sz w:val="28"/>
              </w:rPr>
              <w:lastRenderedPageBreak/>
              <w:t>C-I – Personální zabezpečení</w:t>
            </w:r>
          </w:p>
        </w:tc>
      </w:tr>
      <w:tr w:rsidR="0053707C" w14:paraId="2B5FC6E0" w14:textId="77777777" w:rsidTr="00945877">
        <w:trPr>
          <w:gridBefore w:val="1"/>
          <w:gridAfter w:val="6"/>
          <w:wAfter w:w="479" w:type="dxa"/>
        </w:trPr>
        <w:tc>
          <w:tcPr>
            <w:tcW w:w="2575" w:type="dxa"/>
            <w:gridSpan w:val="12"/>
            <w:tcBorders>
              <w:top w:val="double" w:sz="4" w:space="0" w:color="auto"/>
            </w:tcBorders>
            <w:shd w:val="clear" w:color="auto" w:fill="F7CAAC"/>
          </w:tcPr>
          <w:p w14:paraId="631BC19D" w14:textId="77777777" w:rsidR="0053707C" w:rsidRDefault="0053707C" w:rsidP="0053707C">
            <w:pPr>
              <w:jc w:val="both"/>
              <w:rPr>
                <w:b/>
              </w:rPr>
            </w:pPr>
            <w:r>
              <w:rPr>
                <w:b/>
              </w:rPr>
              <w:t>Vysoká škola</w:t>
            </w:r>
          </w:p>
        </w:tc>
        <w:tc>
          <w:tcPr>
            <w:tcW w:w="7355" w:type="dxa"/>
            <w:gridSpan w:val="100"/>
          </w:tcPr>
          <w:p w14:paraId="3ADF80DF" w14:textId="77777777" w:rsidR="0053707C" w:rsidRPr="00A405B4" w:rsidRDefault="0053707C" w:rsidP="0053707C">
            <w:pPr>
              <w:jc w:val="both"/>
            </w:pPr>
            <w:r w:rsidRPr="00A405B4">
              <w:t>Univerzita Tomáše Bati ve Zlíně</w:t>
            </w:r>
          </w:p>
        </w:tc>
      </w:tr>
      <w:tr w:rsidR="0053707C" w14:paraId="5190D955" w14:textId="77777777" w:rsidTr="00945877">
        <w:trPr>
          <w:gridBefore w:val="1"/>
          <w:gridAfter w:val="6"/>
          <w:wAfter w:w="479" w:type="dxa"/>
        </w:trPr>
        <w:tc>
          <w:tcPr>
            <w:tcW w:w="2575" w:type="dxa"/>
            <w:gridSpan w:val="12"/>
            <w:shd w:val="clear" w:color="auto" w:fill="F7CAAC"/>
          </w:tcPr>
          <w:p w14:paraId="145D4D61" w14:textId="77777777" w:rsidR="0053707C" w:rsidRDefault="0053707C" w:rsidP="0053707C">
            <w:pPr>
              <w:jc w:val="both"/>
              <w:rPr>
                <w:b/>
              </w:rPr>
            </w:pPr>
            <w:r>
              <w:rPr>
                <w:b/>
              </w:rPr>
              <w:t>Součást vysoké školy</w:t>
            </w:r>
          </w:p>
        </w:tc>
        <w:tc>
          <w:tcPr>
            <w:tcW w:w="7355" w:type="dxa"/>
            <w:gridSpan w:val="100"/>
          </w:tcPr>
          <w:p w14:paraId="5A6E3916" w14:textId="77777777" w:rsidR="0053707C" w:rsidRPr="00A405B4" w:rsidRDefault="0053707C" w:rsidP="0053707C">
            <w:pPr>
              <w:jc w:val="both"/>
            </w:pPr>
            <w:r w:rsidRPr="00A405B4">
              <w:t>Fakulta technologická</w:t>
            </w:r>
          </w:p>
        </w:tc>
      </w:tr>
      <w:tr w:rsidR="0053707C" w14:paraId="3090A5B5" w14:textId="77777777" w:rsidTr="00945877">
        <w:trPr>
          <w:gridBefore w:val="1"/>
          <w:gridAfter w:val="6"/>
          <w:wAfter w:w="479" w:type="dxa"/>
        </w:trPr>
        <w:tc>
          <w:tcPr>
            <w:tcW w:w="2575" w:type="dxa"/>
            <w:gridSpan w:val="12"/>
            <w:shd w:val="clear" w:color="auto" w:fill="F7CAAC"/>
          </w:tcPr>
          <w:p w14:paraId="3CEE71A3" w14:textId="77777777" w:rsidR="0053707C" w:rsidRDefault="0053707C" w:rsidP="0053707C">
            <w:pPr>
              <w:jc w:val="both"/>
              <w:rPr>
                <w:b/>
              </w:rPr>
            </w:pPr>
            <w:r>
              <w:rPr>
                <w:b/>
              </w:rPr>
              <w:t>Název studijního programu</w:t>
            </w:r>
          </w:p>
        </w:tc>
        <w:tc>
          <w:tcPr>
            <w:tcW w:w="7355" w:type="dxa"/>
            <w:gridSpan w:val="100"/>
          </w:tcPr>
          <w:p w14:paraId="228A594D" w14:textId="040FD585" w:rsidR="0053707C" w:rsidRDefault="0053707C" w:rsidP="0053707C">
            <w:pPr>
              <w:jc w:val="both"/>
            </w:pPr>
            <w:r>
              <w:t>Biotechnologie</w:t>
            </w:r>
            <w:ins w:id="623" w:author="Frantisek Bunka" w:date="2018-05-31T18:08:00Z">
              <w:r w:rsidR="00DE60EF">
                <w:t xml:space="preserve"> / Biotechnology</w:t>
              </w:r>
            </w:ins>
          </w:p>
        </w:tc>
      </w:tr>
      <w:tr w:rsidR="0053707C" w14:paraId="6A96084B" w14:textId="77777777" w:rsidTr="00945877">
        <w:trPr>
          <w:gridBefore w:val="1"/>
          <w:gridAfter w:val="6"/>
          <w:wAfter w:w="479" w:type="dxa"/>
        </w:trPr>
        <w:tc>
          <w:tcPr>
            <w:tcW w:w="2575" w:type="dxa"/>
            <w:gridSpan w:val="12"/>
            <w:shd w:val="clear" w:color="auto" w:fill="F7CAAC"/>
          </w:tcPr>
          <w:p w14:paraId="3831D637" w14:textId="77777777" w:rsidR="0053707C" w:rsidRDefault="0053707C" w:rsidP="0053707C">
            <w:pPr>
              <w:jc w:val="both"/>
              <w:rPr>
                <w:b/>
              </w:rPr>
            </w:pPr>
            <w:r>
              <w:rPr>
                <w:b/>
              </w:rPr>
              <w:t>Jméno a příjmení</w:t>
            </w:r>
          </w:p>
        </w:tc>
        <w:tc>
          <w:tcPr>
            <w:tcW w:w="4463" w:type="dxa"/>
            <w:gridSpan w:val="51"/>
          </w:tcPr>
          <w:p w14:paraId="6AF3BE11" w14:textId="77777777" w:rsidR="0053707C" w:rsidRPr="00293D5D" w:rsidRDefault="0053707C" w:rsidP="0053707C">
            <w:pPr>
              <w:jc w:val="both"/>
              <w:rPr>
                <w:b/>
              </w:rPr>
            </w:pPr>
            <w:bookmarkStart w:id="624" w:name="Gál"/>
            <w:bookmarkEnd w:id="624"/>
            <w:r w:rsidRPr="00293D5D">
              <w:rPr>
                <w:b/>
              </w:rPr>
              <w:t>Robert Gál</w:t>
            </w:r>
          </w:p>
        </w:tc>
        <w:tc>
          <w:tcPr>
            <w:tcW w:w="809" w:type="dxa"/>
            <w:gridSpan w:val="13"/>
            <w:shd w:val="clear" w:color="auto" w:fill="F7CAAC"/>
          </w:tcPr>
          <w:p w14:paraId="23CF73F6" w14:textId="77777777" w:rsidR="0053707C" w:rsidRDefault="0053707C" w:rsidP="0053707C">
            <w:pPr>
              <w:jc w:val="both"/>
              <w:rPr>
                <w:b/>
              </w:rPr>
            </w:pPr>
            <w:r>
              <w:rPr>
                <w:b/>
              </w:rPr>
              <w:t>Tituly</w:t>
            </w:r>
          </w:p>
        </w:tc>
        <w:tc>
          <w:tcPr>
            <w:tcW w:w="2083" w:type="dxa"/>
            <w:gridSpan w:val="36"/>
          </w:tcPr>
          <w:p w14:paraId="68A0597D" w14:textId="77777777" w:rsidR="0053707C" w:rsidRDefault="0053707C" w:rsidP="0053707C">
            <w:pPr>
              <w:jc w:val="both"/>
            </w:pPr>
            <w:r>
              <w:t xml:space="preserve">Ing., Ph.D. </w:t>
            </w:r>
          </w:p>
        </w:tc>
      </w:tr>
      <w:tr w:rsidR="0053707C" w14:paraId="344BBBC5" w14:textId="77777777" w:rsidTr="00945877">
        <w:trPr>
          <w:gridBefore w:val="1"/>
          <w:gridAfter w:val="6"/>
          <w:wAfter w:w="479" w:type="dxa"/>
        </w:trPr>
        <w:tc>
          <w:tcPr>
            <w:tcW w:w="2575" w:type="dxa"/>
            <w:gridSpan w:val="12"/>
            <w:shd w:val="clear" w:color="auto" w:fill="F7CAAC"/>
          </w:tcPr>
          <w:p w14:paraId="18C91711" w14:textId="77777777" w:rsidR="0053707C" w:rsidRDefault="0053707C" w:rsidP="0053707C">
            <w:pPr>
              <w:jc w:val="both"/>
              <w:rPr>
                <w:b/>
              </w:rPr>
            </w:pPr>
            <w:r>
              <w:rPr>
                <w:b/>
              </w:rPr>
              <w:t>Rok narození</w:t>
            </w:r>
          </w:p>
        </w:tc>
        <w:tc>
          <w:tcPr>
            <w:tcW w:w="747" w:type="dxa"/>
            <w:gridSpan w:val="14"/>
          </w:tcPr>
          <w:p w14:paraId="75869747" w14:textId="77777777" w:rsidR="0053707C" w:rsidRDefault="0053707C" w:rsidP="0053707C">
            <w:pPr>
              <w:jc w:val="both"/>
            </w:pPr>
            <w:r>
              <w:t>1974</w:t>
            </w:r>
          </w:p>
        </w:tc>
        <w:tc>
          <w:tcPr>
            <w:tcW w:w="1722" w:type="dxa"/>
            <w:gridSpan w:val="10"/>
            <w:shd w:val="clear" w:color="auto" w:fill="F7CAAC"/>
          </w:tcPr>
          <w:p w14:paraId="47667029" w14:textId="77777777" w:rsidR="0053707C" w:rsidRDefault="0053707C" w:rsidP="0053707C">
            <w:pPr>
              <w:jc w:val="both"/>
              <w:rPr>
                <w:b/>
              </w:rPr>
            </w:pPr>
            <w:r>
              <w:rPr>
                <w:b/>
              </w:rPr>
              <w:t>typ vztahu k VŠ</w:t>
            </w:r>
          </w:p>
        </w:tc>
        <w:tc>
          <w:tcPr>
            <w:tcW w:w="997" w:type="dxa"/>
            <w:gridSpan w:val="18"/>
          </w:tcPr>
          <w:p w14:paraId="3FE9A7FE" w14:textId="77777777" w:rsidR="0053707C" w:rsidRPr="00B6406A" w:rsidRDefault="0053707C" w:rsidP="0053707C">
            <w:pPr>
              <w:jc w:val="both"/>
            </w:pPr>
            <w:r w:rsidRPr="00B6406A">
              <w:t>pp.</w:t>
            </w:r>
          </w:p>
        </w:tc>
        <w:tc>
          <w:tcPr>
            <w:tcW w:w="997" w:type="dxa"/>
            <w:gridSpan w:val="9"/>
            <w:shd w:val="clear" w:color="auto" w:fill="F7CAAC"/>
          </w:tcPr>
          <w:p w14:paraId="01DE7F9D" w14:textId="77777777" w:rsidR="0053707C" w:rsidRPr="00B6406A" w:rsidRDefault="0053707C" w:rsidP="0053707C">
            <w:pPr>
              <w:jc w:val="both"/>
              <w:rPr>
                <w:b/>
              </w:rPr>
            </w:pPr>
            <w:r w:rsidRPr="00B6406A">
              <w:rPr>
                <w:b/>
              </w:rPr>
              <w:t>rozsah</w:t>
            </w:r>
          </w:p>
        </w:tc>
        <w:tc>
          <w:tcPr>
            <w:tcW w:w="809" w:type="dxa"/>
            <w:gridSpan w:val="13"/>
          </w:tcPr>
          <w:p w14:paraId="4FD25053" w14:textId="77777777" w:rsidR="0053707C" w:rsidRPr="00B6406A" w:rsidRDefault="0053707C" w:rsidP="0053707C">
            <w:pPr>
              <w:jc w:val="both"/>
            </w:pPr>
            <w:r w:rsidRPr="00B6406A">
              <w:t>40</w:t>
            </w:r>
          </w:p>
        </w:tc>
        <w:tc>
          <w:tcPr>
            <w:tcW w:w="683" w:type="dxa"/>
            <w:gridSpan w:val="17"/>
            <w:shd w:val="clear" w:color="auto" w:fill="F7CAAC"/>
          </w:tcPr>
          <w:p w14:paraId="52605306" w14:textId="77777777" w:rsidR="0053707C" w:rsidRPr="00B6406A" w:rsidRDefault="0053707C" w:rsidP="0053707C">
            <w:pPr>
              <w:jc w:val="both"/>
              <w:rPr>
                <w:b/>
              </w:rPr>
            </w:pPr>
            <w:r w:rsidRPr="00B6406A">
              <w:rPr>
                <w:b/>
              </w:rPr>
              <w:t>do kdy</w:t>
            </w:r>
          </w:p>
        </w:tc>
        <w:tc>
          <w:tcPr>
            <w:tcW w:w="1400" w:type="dxa"/>
            <w:gridSpan w:val="19"/>
          </w:tcPr>
          <w:p w14:paraId="545DF9FA" w14:textId="77777777" w:rsidR="0053707C" w:rsidRPr="00B6406A" w:rsidRDefault="0053707C" w:rsidP="0053707C">
            <w:pPr>
              <w:jc w:val="both"/>
            </w:pPr>
            <w:r w:rsidRPr="00B6406A">
              <w:t>N</w:t>
            </w:r>
          </w:p>
        </w:tc>
      </w:tr>
      <w:tr w:rsidR="0053707C" w14:paraId="3791616C" w14:textId="77777777" w:rsidTr="00945877">
        <w:trPr>
          <w:gridBefore w:val="1"/>
          <w:gridAfter w:val="6"/>
          <w:wAfter w:w="479" w:type="dxa"/>
        </w:trPr>
        <w:tc>
          <w:tcPr>
            <w:tcW w:w="5044" w:type="dxa"/>
            <w:gridSpan w:val="36"/>
            <w:shd w:val="clear" w:color="auto" w:fill="F7CAAC"/>
          </w:tcPr>
          <w:p w14:paraId="586F4723" w14:textId="77777777" w:rsidR="0053707C" w:rsidRDefault="0053707C" w:rsidP="0053707C">
            <w:pPr>
              <w:jc w:val="both"/>
              <w:rPr>
                <w:b/>
              </w:rPr>
            </w:pPr>
            <w:r>
              <w:rPr>
                <w:b/>
              </w:rPr>
              <w:t>Typ vztahu na součásti VŠ, která uskutečňuje st. program</w:t>
            </w:r>
          </w:p>
        </w:tc>
        <w:tc>
          <w:tcPr>
            <w:tcW w:w="997" w:type="dxa"/>
            <w:gridSpan w:val="18"/>
          </w:tcPr>
          <w:p w14:paraId="4008E9FF" w14:textId="77777777" w:rsidR="0053707C" w:rsidRDefault="0053707C" w:rsidP="0053707C">
            <w:pPr>
              <w:jc w:val="both"/>
            </w:pPr>
            <w:r>
              <w:t>---</w:t>
            </w:r>
          </w:p>
        </w:tc>
        <w:tc>
          <w:tcPr>
            <w:tcW w:w="997" w:type="dxa"/>
            <w:gridSpan w:val="9"/>
            <w:shd w:val="clear" w:color="auto" w:fill="F7CAAC"/>
          </w:tcPr>
          <w:p w14:paraId="3105C523" w14:textId="77777777" w:rsidR="0053707C" w:rsidRDefault="0053707C" w:rsidP="0053707C">
            <w:pPr>
              <w:jc w:val="both"/>
              <w:rPr>
                <w:b/>
              </w:rPr>
            </w:pPr>
            <w:r>
              <w:rPr>
                <w:b/>
              </w:rPr>
              <w:t>rozsah</w:t>
            </w:r>
          </w:p>
        </w:tc>
        <w:tc>
          <w:tcPr>
            <w:tcW w:w="809" w:type="dxa"/>
            <w:gridSpan w:val="13"/>
          </w:tcPr>
          <w:p w14:paraId="45689FF7" w14:textId="77777777" w:rsidR="0053707C" w:rsidRDefault="0053707C" w:rsidP="0053707C">
            <w:pPr>
              <w:jc w:val="both"/>
            </w:pPr>
            <w:r>
              <w:t>---</w:t>
            </w:r>
          </w:p>
        </w:tc>
        <w:tc>
          <w:tcPr>
            <w:tcW w:w="683" w:type="dxa"/>
            <w:gridSpan w:val="17"/>
            <w:shd w:val="clear" w:color="auto" w:fill="F7CAAC"/>
          </w:tcPr>
          <w:p w14:paraId="59CD8ECF" w14:textId="77777777" w:rsidR="0053707C" w:rsidRDefault="0053707C" w:rsidP="0053707C">
            <w:pPr>
              <w:jc w:val="both"/>
              <w:rPr>
                <w:b/>
              </w:rPr>
            </w:pPr>
            <w:r>
              <w:rPr>
                <w:b/>
              </w:rPr>
              <w:t>do kdy</w:t>
            </w:r>
          </w:p>
        </w:tc>
        <w:tc>
          <w:tcPr>
            <w:tcW w:w="1400" w:type="dxa"/>
            <w:gridSpan w:val="19"/>
          </w:tcPr>
          <w:p w14:paraId="3DEC915D" w14:textId="77777777" w:rsidR="0053707C" w:rsidRPr="00C32277" w:rsidRDefault="0053707C" w:rsidP="0053707C">
            <w:pPr>
              <w:jc w:val="both"/>
              <w:rPr>
                <w:highlight w:val="green"/>
              </w:rPr>
            </w:pPr>
            <w:r w:rsidRPr="009953F1">
              <w:t>---</w:t>
            </w:r>
          </w:p>
        </w:tc>
      </w:tr>
      <w:tr w:rsidR="0053707C" w14:paraId="550271E5" w14:textId="77777777" w:rsidTr="00945877">
        <w:trPr>
          <w:gridBefore w:val="1"/>
          <w:gridAfter w:val="6"/>
          <w:wAfter w:w="479" w:type="dxa"/>
        </w:trPr>
        <w:tc>
          <w:tcPr>
            <w:tcW w:w="6041" w:type="dxa"/>
            <w:gridSpan w:val="54"/>
            <w:shd w:val="clear" w:color="auto" w:fill="F7CAAC"/>
          </w:tcPr>
          <w:p w14:paraId="5F532E65" w14:textId="77777777" w:rsidR="0053707C" w:rsidRDefault="0053707C" w:rsidP="0053707C">
            <w:pPr>
              <w:jc w:val="both"/>
            </w:pPr>
            <w:r>
              <w:rPr>
                <w:b/>
              </w:rPr>
              <w:t>Další současná působení jako akademický pracovník na jiných VŠ</w:t>
            </w:r>
          </w:p>
        </w:tc>
        <w:tc>
          <w:tcPr>
            <w:tcW w:w="1806" w:type="dxa"/>
            <w:gridSpan w:val="22"/>
            <w:shd w:val="clear" w:color="auto" w:fill="F7CAAC"/>
          </w:tcPr>
          <w:p w14:paraId="1527C172" w14:textId="77777777" w:rsidR="0053707C" w:rsidRDefault="0053707C" w:rsidP="0053707C">
            <w:pPr>
              <w:jc w:val="both"/>
              <w:rPr>
                <w:b/>
              </w:rPr>
            </w:pPr>
            <w:r>
              <w:rPr>
                <w:b/>
              </w:rPr>
              <w:t xml:space="preserve">typ prac. </w:t>
            </w:r>
            <w:proofErr w:type="gramStart"/>
            <w:r>
              <w:rPr>
                <w:b/>
              </w:rPr>
              <w:t>vztahu</w:t>
            </w:r>
            <w:proofErr w:type="gramEnd"/>
          </w:p>
        </w:tc>
        <w:tc>
          <w:tcPr>
            <w:tcW w:w="2083" w:type="dxa"/>
            <w:gridSpan w:val="36"/>
            <w:shd w:val="clear" w:color="auto" w:fill="F7CAAC"/>
          </w:tcPr>
          <w:p w14:paraId="3134E358" w14:textId="77777777" w:rsidR="0053707C" w:rsidRDefault="0053707C" w:rsidP="0053707C">
            <w:pPr>
              <w:jc w:val="both"/>
              <w:rPr>
                <w:b/>
              </w:rPr>
            </w:pPr>
            <w:r>
              <w:rPr>
                <w:b/>
              </w:rPr>
              <w:t>rozsah</w:t>
            </w:r>
          </w:p>
        </w:tc>
      </w:tr>
      <w:tr w:rsidR="0053707C" w14:paraId="4B8B5643" w14:textId="77777777" w:rsidTr="00945877">
        <w:trPr>
          <w:gridBefore w:val="1"/>
          <w:gridAfter w:val="6"/>
          <w:wAfter w:w="479" w:type="dxa"/>
        </w:trPr>
        <w:tc>
          <w:tcPr>
            <w:tcW w:w="6041" w:type="dxa"/>
            <w:gridSpan w:val="54"/>
          </w:tcPr>
          <w:p w14:paraId="59D8509B" w14:textId="77777777" w:rsidR="0053707C" w:rsidRPr="00912C5A" w:rsidRDefault="0053707C" w:rsidP="0053707C">
            <w:pPr>
              <w:jc w:val="both"/>
            </w:pPr>
            <w:r w:rsidRPr="00912C5A">
              <w:t>---</w:t>
            </w:r>
          </w:p>
        </w:tc>
        <w:tc>
          <w:tcPr>
            <w:tcW w:w="1806" w:type="dxa"/>
            <w:gridSpan w:val="22"/>
          </w:tcPr>
          <w:p w14:paraId="5A993228" w14:textId="77777777" w:rsidR="0053707C" w:rsidRPr="00912C5A" w:rsidRDefault="0053707C" w:rsidP="0053707C">
            <w:pPr>
              <w:jc w:val="both"/>
            </w:pPr>
            <w:r w:rsidRPr="00912C5A">
              <w:t>---</w:t>
            </w:r>
          </w:p>
        </w:tc>
        <w:tc>
          <w:tcPr>
            <w:tcW w:w="2083" w:type="dxa"/>
            <w:gridSpan w:val="36"/>
          </w:tcPr>
          <w:p w14:paraId="42261F4B" w14:textId="77777777" w:rsidR="0053707C" w:rsidRPr="00912C5A" w:rsidRDefault="0053707C" w:rsidP="0053707C">
            <w:pPr>
              <w:jc w:val="both"/>
            </w:pPr>
            <w:r w:rsidRPr="00912C5A">
              <w:t>---</w:t>
            </w:r>
          </w:p>
        </w:tc>
      </w:tr>
      <w:tr w:rsidR="0053707C" w14:paraId="6A0CCCD6" w14:textId="77777777" w:rsidTr="00945877">
        <w:trPr>
          <w:gridBefore w:val="1"/>
          <w:gridAfter w:val="6"/>
          <w:wAfter w:w="479" w:type="dxa"/>
        </w:trPr>
        <w:tc>
          <w:tcPr>
            <w:tcW w:w="6041" w:type="dxa"/>
            <w:gridSpan w:val="54"/>
          </w:tcPr>
          <w:p w14:paraId="3B793643" w14:textId="77777777" w:rsidR="0053707C" w:rsidRDefault="0053707C" w:rsidP="0053707C">
            <w:pPr>
              <w:jc w:val="both"/>
            </w:pPr>
          </w:p>
        </w:tc>
        <w:tc>
          <w:tcPr>
            <w:tcW w:w="1806" w:type="dxa"/>
            <w:gridSpan w:val="22"/>
          </w:tcPr>
          <w:p w14:paraId="34236DB9" w14:textId="77777777" w:rsidR="0053707C" w:rsidRDefault="0053707C" w:rsidP="0053707C">
            <w:pPr>
              <w:jc w:val="both"/>
            </w:pPr>
          </w:p>
        </w:tc>
        <w:tc>
          <w:tcPr>
            <w:tcW w:w="2083" w:type="dxa"/>
            <w:gridSpan w:val="36"/>
          </w:tcPr>
          <w:p w14:paraId="4E3533B0" w14:textId="77777777" w:rsidR="0053707C" w:rsidRDefault="0053707C" w:rsidP="0053707C">
            <w:pPr>
              <w:jc w:val="both"/>
            </w:pPr>
          </w:p>
        </w:tc>
      </w:tr>
      <w:tr w:rsidR="0053707C" w14:paraId="25D53493" w14:textId="77777777" w:rsidTr="00945877">
        <w:trPr>
          <w:gridBefore w:val="1"/>
          <w:gridAfter w:val="6"/>
          <w:wAfter w:w="479" w:type="dxa"/>
        </w:trPr>
        <w:tc>
          <w:tcPr>
            <w:tcW w:w="6041" w:type="dxa"/>
            <w:gridSpan w:val="54"/>
          </w:tcPr>
          <w:p w14:paraId="081B2F26" w14:textId="77777777" w:rsidR="0053707C" w:rsidRDefault="0053707C" w:rsidP="0053707C">
            <w:pPr>
              <w:jc w:val="both"/>
            </w:pPr>
          </w:p>
        </w:tc>
        <w:tc>
          <w:tcPr>
            <w:tcW w:w="1806" w:type="dxa"/>
            <w:gridSpan w:val="22"/>
          </w:tcPr>
          <w:p w14:paraId="15EC6C85" w14:textId="77777777" w:rsidR="0053707C" w:rsidRDefault="0053707C" w:rsidP="0053707C">
            <w:pPr>
              <w:jc w:val="both"/>
            </w:pPr>
          </w:p>
        </w:tc>
        <w:tc>
          <w:tcPr>
            <w:tcW w:w="2083" w:type="dxa"/>
            <w:gridSpan w:val="36"/>
          </w:tcPr>
          <w:p w14:paraId="2A0BE822" w14:textId="77777777" w:rsidR="0053707C" w:rsidRDefault="0053707C" w:rsidP="0053707C">
            <w:pPr>
              <w:jc w:val="both"/>
            </w:pPr>
          </w:p>
        </w:tc>
      </w:tr>
      <w:tr w:rsidR="0053707C" w14:paraId="53592EC4" w14:textId="77777777" w:rsidTr="00945877">
        <w:trPr>
          <w:gridBefore w:val="1"/>
          <w:gridAfter w:val="6"/>
          <w:wAfter w:w="479" w:type="dxa"/>
        </w:trPr>
        <w:tc>
          <w:tcPr>
            <w:tcW w:w="6041" w:type="dxa"/>
            <w:gridSpan w:val="54"/>
          </w:tcPr>
          <w:p w14:paraId="7F4EA52B" w14:textId="77777777" w:rsidR="0053707C" w:rsidRDefault="0053707C" w:rsidP="0053707C">
            <w:pPr>
              <w:jc w:val="both"/>
            </w:pPr>
          </w:p>
        </w:tc>
        <w:tc>
          <w:tcPr>
            <w:tcW w:w="1806" w:type="dxa"/>
            <w:gridSpan w:val="22"/>
          </w:tcPr>
          <w:p w14:paraId="0723648D" w14:textId="77777777" w:rsidR="0053707C" w:rsidRDefault="0053707C" w:rsidP="0053707C">
            <w:pPr>
              <w:jc w:val="both"/>
            </w:pPr>
          </w:p>
        </w:tc>
        <w:tc>
          <w:tcPr>
            <w:tcW w:w="2083" w:type="dxa"/>
            <w:gridSpan w:val="36"/>
          </w:tcPr>
          <w:p w14:paraId="73D5277F" w14:textId="77777777" w:rsidR="0053707C" w:rsidRDefault="0053707C" w:rsidP="0053707C">
            <w:pPr>
              <w:jc w:val="both"/>
            </w:pPr>
          </w:p>
        </w:tc>
      </w:tr>
      <w:tr w:rsidR="0053707C" w14:paraId="5BEC9B98" w14:textId="77777777" w:rsidTr="00945877">
        <w:trPr>
          <w:gridBefore w:val="1"/>
          <w:gridAfter w:val="6"/>
          <w:wAfter w:w="479" w:type="dxa"/>
        </w:trPr>
        <w:tc>
          <w:tcPr>
            <w:tcW w:w="9930" w:type="dxa"/>
            <w:gridSpan w:val="112"/>
            <w:shd w:val="clear" w:color="auto" w:fill="F7CAAC"/>
          </w:tcPr>
          <w:p w14:paraId="1F640A51"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4074889F" w14:textId="77777777" w:rsidTr="00945877">
        <w:trPr>
          <w:gridBefore w:val="1"/>
          <w:gridAfter w:val="6"/>
          <w:wAfter w:w="479" w:type="dxa"/>
          <w:trHeight w:val="182"/>
        </w:trPr>
        <w:tc>
          <w:tcPr>
            <w:tcW w:w="9930" w:type="dxa"/>
            <w:gridSpan w:val="112"/>
            <w:tcBorders>
              <w:top w:val="nil"/>
            </w:tcBorders>
          </w:tcPr>
          <w:p w14:paraId="1F19EBB7" w14:textId="1E3381FA" w:rsidR="0053707C" w:rsidRPr="00D30179" w:rsidRDefault="00C2702E" w:rsidP="005F363D">
            <w:pPr>
              <w:pStyle w:val="Zkladntext"/>
              <w:spacing w:before="60" w:after="60"/>
              <w:ind w:left="0" w:right="108"/>
              <w:rPr>
                <w:sz w:val="21"/>
                <w:szCs w:val="21"/>
              </w:rPr>
            </w:pPr>
            <w:r w:rsidRPr="00D30179">
              <w:rPr>
                <w:sz w:val="21"/>
                <w:szCs w:val="21"/>
                <w:lang w:val="cs-CZ"/>
              </w:rPr>
              <w:t xml:space="preserve">Food Biotechnology I </w:t>
            </w:r>
            <w:r w:rsidR="00A733F8" w:rsidRPr="00D30179">
              <w:rPr>
                <w:sz w:val="21"/>
                <w:szCs w:val="21"/>
              </w:rPr>
              <w:t>(40% p)</w:t>
            </w:r>
          </w:p>
        </w:tc>
      </w:tr>
      <w:tr w:rsidR="0053707C" w14:paraId="064D7823" w14:textId="77777777" w:rsidTr="00945877">
        <w:trPr>
          <w:gridBefore w:val="1"/>
          <w:gridAfter w:val="6"/>
          <w:wAfter w:w="479" w:type="dxa"/>
        </w:trPr>
        <w:tc>
          <w:tcPr>
            <w:tcW w:w="9930" w:type="dxa"/>
            <w:gridSpan w:val="112"/>
            <w:shd w:val="clear" w:color="auto" w:fill="F7CAAC"/>
          </w:tcPr>
          <w:p w14:paraId="51AA1DFE" w14:textId="77777777" w:rsidR="0053707C" w:rsidRDefault="0053707C" w:rsidP="0053707C">
            <w:pPr>
              <w:jc w:val="both"/>
            </w:pPr>
            <w:r>
              <w:rPr>
                <w:b/>
              </w:rPr>
              <w:t xml:space="preserve">Údaje o vzdělání na VŠ </w:t>
            </w:r>
          </w:p>
        </w:tc>
      </w:tr>
      <w:tr w:rsidR="0053707C" w14:paraId="46B10E51" w14:textId="77777777" w:rsidTr="00945877">
        <w:trPr>
          <w:gridBefore w:val="1"/>
          <w:gridAfter w:val="6"/>
          <w:wAfter w:w="479" w:type="dxa"/>
          <w:trHeight w:val="164"/>
        </w:trPr>
        <w:tc>
          <w:tcPr>
            <w:tcW w:w="9930" w:type="dxa"/>
            <w:gridSpan w:val="112"/>
          </w:tcPr>
          <w:p w14:paraId="6506888A" w14:textId="77777777" w:rsidR="0053707C" w:rsidRPr="00D30179" w:rsidRDefault="0053707C" w:rsidP="0053707C">
            <w:pPr>
              <w:spacing w:before="60" w:after="60"/>
              <w:jc w:val="both"/>
              <w:rPr>
                <w:b/>
                <w:sz w:val="21"/>
                <w:szCs w:val="21"/>
              </w:rPr>
            </w:pPr>
            <w:r w:rsidRPr="00D30179">
              <w:rPr>
                <w:rFonts w:eastAsia="Arial Unicode MS"/>
                <w:sz w:val="21"/>
                <w:szCs w:val="21"/>
              </w:rPr>
              <w:t xml:space="preserve">2001: </w:t>
            </w:r>
            <w:r w:rsidRPr="00D30179">
              <w:rPr>
                <w:bCs/>
                <w:sz w:val="21"/>
                <w:szCs w:val="21"/>
              </w:rPr>
              <w:t xml:space="preserve">MENDELU Brno, AF, </w:t>
            </w:r>
            <w:r w:rsidRPr="00D30179">
              <w:rPr>
                <w:rFonts w:eastAsia="Calibri"/>
                <w:sz w:val="21"/>
                <w:szCs w:val="21"/>
              </w:rPr>
              <w:t xml:space="preserve">SP </w:t>
            </w:r>
            <w:r w:rsidRPr="00D30179">
              <w:rPr>
                <w:sz w:val="21"/>
                <w:szCs w:val="21"/>
              </w:rPr>
              <w:t>Chemie a technologie potravin</w:t>
            </w:r>
            <w:r w:rsidRPr="00D30179">
              <w:rPr>
                <w:rFonts w:eastAsia="Calibri"/>
                <w:sz w:val="21"/>
                <w:szCs w:val="21"/>
              </w:rPr>
              <w:t xml:space="preserve">, </w:t>
            </w:r>
            <w:r w:rsidRPr="00D30179">
              <w:rPr>
                <w:sz w:val="21"/>
                <w:szCs w:val="21"/>
              </w:rPr>
              <w:t xml:space="preserve">obor </w:t>
            </w:r>
            <w:r w:rsidRPr="00D30179">
              <w:rPr>
                <w:rFonts w:eastAsia="Calibri"/>
                <w:sz w:val="21"/>
                <w:szCs w:val="21"/>
              </w:rPr>
              <w:t>Vlastnosti a zpracování zemědělských materiálů a produktů</w:t>
            </w:r>
            <w:r w:rsidRPr="00D30179">
              <w:rPr>
                <w:sz w:val="21"/>
                <w:szCs w:val="21"/>
              </w:rPr>
              <w:t xml:space="preserve">, </w:t>
            </w:r>
            <w:r w:rsidRPr="00D30179">
              <w:rPr>
                <w:rFonts w:eastAsia="Arial Unicode MS"/>
                <w:sz w:val="21"/>
                <w:szCs w:val="21"/>
              </w:rPr>
              <w:t xml:space="preserve">Ph.D. </w:t>
            </w:r>
          </w:p>
        </w:tc>
      </w:tr>
      <w:tr w:rsidR="0053707C" w14:paraId="55185218" w14:textId="77777777" w:rsidTr="00945877">
        <w:trPr>
          <w:gridBefore w:val="1"/>
          <w:gridAfter w:val="6"/>
          <w:wAfter w:w="479" w:type="dxa"/>
        </w:trPr>
        <w:tc>
          <w:tcPr>
            <w:tcW w:w="9930" w:type="dxa"/>
            <w:gridSpan w:val="112"/>
            <w:shd w:val="clear" w:color="auto" w:fill="F7CAAC"/>
          </w:tcPr>
          <w:p w14:paraId="117F20C1" w14:textId="77777777" w:rsidR="0053707C" w:rsidRDefault="0053707C" w:rsidP="0053707C">
            <w:pPr>
              <w:jc w:val="both"/>
              <w:rPr>
                <w:b/>
              </w:rPr>
            </w:pPr>
            <w:r>
              <w:rPr>
                <w:b/>
              </w:rPr>
              <w:t>Údaje o odborném působení od absolvování VŠ</w:t>
            </w:r>
          </w:p>
        </w:tc>
      </w:tr>
      <w:tr w:rsidR="0053707C" w14:paraId="2645C61E" w14:textId="77777777" w:rsidTr="00945877">
        <w:trPr>
          <w:gridBefore w:val="1"/>
          <w:gridAfter w:val="6"/>
          <w:wAfter w:w="479" w:type="dxa"/>
          <w:trHeight w:val="718"/>
        </w:trPr>
        <w:tc>
          <w:tcPr>
            <w:tcW w:w="9930" w:type="dxa"/>
            <w:gridSpan w:val="112"/>
          </w:tcPr>
          <w:p w14:paraId="21125596" w14:textId="77777777" w:rsidR="0053707C" w:rsidRPr="00D30179" w:rsidRDefault="0053707C" w:rsidP="00D30179">
            <w:pPr>
              <w:spacing w:before="60" w:after="60"/>
              <w:jc w:val="both"/>
              <w:rPr>
                <w:rFonts w:eastAsia="Arial Unicode MS"/>
                <w:sz w:val="21"/>
                <w:szCs w:val="21"/>
              </w:rPr>
            </w:pPr>
            <w:r w:rsidRPr="00D30179">
              <w:rPr>
                <w:rFonts w:eastAsia="Arial Unicode MS"/>
                <w:sz w:val="21"/>
                <w:szCs w:val="21"/>
              </w:rPr>
              <w:t>1998 – 2001: MZLU Brno, technik pro výuku a výzkum</w:t>
            </w:r>
          </w:p>
          <w:p w14:paraId="576A206D" w14:textId="77777777" w:rsidR="0053707C" w:rsidRPr="00D30179" w:rsidRDefault="0053707C" w:rsidP="00D30179">
            <w:pPr>
              <w:spacing w:before="60" w:after="60"/>
              <w:ind w:left="2832" w:hanging="2832"/>
              <w:jc w:val="both"/>
              <w:rPr>
                <w:rFonts w:eastAsia="Arial Unicode MS"/>
                <w:sz w:val="21"/>
                <w:szCs w:val="21"/>
              </w:rPr>
            </w:pPr>
            <w:r w:rsidRPr="00D30179">
              <w:rPr>
                <w:rFonts w:eastAsia="Arial Unicode MS"/>
                <w:sz w:val="21"/>
                <w:szCs w:val="21"/>
              </w:rPr>
              <w:t>2001 – 2008: RACIOLA – JEHLIČKA s.r.o., technolog, vedoucí výroby, výrobní ředitel</w:t>
            </w:r>
          </w:p>
          <w:p w14:paraId="1D6AD3A3" w14:textId="77777777" w:rsidR="0053707C" w:rsidRPr="00CB7A21" w:rsidRDefault="0053707C" w:rsidP="00D30179">
            <w:pPr>
              <w:spacing w:before="60" w:after="60"/>
              <w:jc w:val="both"/>
              <w:rPr>
                <w:sz w:val="22"/>
                <w:szCs w:val="22"/>
              </w:rPr>
            </w:pPr>
            <w:r w:rsidRPr="00D30179">
              <w:rPr>
                <w:rFonts w:eastAsia="Arial Unicode MS"/>
                <w:sz w:val="21"/>
                <w:szCs w:val="21"/>
              </w:rPr>
              <w:t>09/2008 – dosud: UTB Zlín, FT, Ústav technologie potravin, odborný asistent</w:t>
            </w:r>
          </w:p>
        </w:tc>
      </w:tr>
      <w:tr w:rsidR="0053707C" w14:paraId="4D545424" w14:textId="77777777" w:rsidTr="00945877">
        <w:trPr>
          <w:gridBefore w:val="1"/>
          <w:gridAfter w:val="6"/>
          <w:wAfter w:w="479" w:type="dxa"/>
          <w:trHeight w:val="250"/>
        </w:trPr>
        <w:tc>
          <w:tcPr>
            <w:tcW w:w="9930" w:type="dxa"/>
            <w:gridSpan w:val="112"/>
            <w:shd w:val="clear" w:color="auto" w:fill="F7CAAC"/>
          </w:tcPr>
          <w:p w14:paraId="5DCE45B0" w14:textId="77777777" w:rsidR="0053707C" w:rsidRDefault="0053707C" w:rsidP="0053707C">
            <w:pPr>
              <w:jc w:val="both"/>
            </w:pPr>
            <w:r>
              <w:rPr>
                <w:b/>
              </w:rPr>
              <w:t>Zkušenosti s vedením kvalifikačních a rigorózních prací</w:t>
            </w:r>
          </w:p>
        </w:tc>
      </w:tr>
      <w:tr w:rsidR="0053707C" w14:paraId="4E12E274" w14:textId="77777777" w:rsidTr="00945877">
        <w:trPr>
          <w:gridBefore w:val="1"/>
          <w:gridAfter w:val="6"/>
          <w:wAfter w:w="479" w:type="dxa"/>
          <w:trHeight w:val="184"/>
        </w:trPr>
        <w:tc>
          <w:tcPr>
            <w:tcW w:w="9930" w:type="dxa"/>
            <w:gridSpan w:val="112"/>
          </w:tcPr>
          <w:p w14:paraId="372CD5CD" w14:textId="77777777" w:rsidR="0053707C" w:rsidRDefault="0053707C" w:rsidP="0053707C">
            <w:pPr>
              <w:spacing w:before="60" w:after="60"/>
              <w:jc w:val="both"/>
            </w:pPr>
            <w:r w:rsidRPr="00D30179">
              <w:rPr>
                <w:sz w:val="21"/>
                <w:szCs w:val="21"/>
              </w:rPr>
              <w:t>Počet obhájených prací, které vyučující vedl v období 2013 – 2017: 13 BP, 19</w:t>
            </w:r>
            <w:r w:rsidRPr="00B6406A">
              <w:rPr>
                <w:sz w:val="22"/>
                <w:szCs w:val="22"/>
              </w:rPr>
              <w:t xml:space="preserve"> </w:t>
            </w:r>
            <w:r w:rsidRPr="00D30179">
              <w:rPr>
                <w:sz w:val="21"/>
                <w:szCs w:val="21"/>
              </w:rPr>
              <w:t>DP.</w:t>
            </w:r>
          </w:p>
        </w:tc>
      </w:tr>
      <w:tr w:rsidR="0053707C" w14:paraId="1E15281F" w14:textId="77777777" w:rsidTr="00945877">
        <w:trPr>
          <w:gridBefore w:val="1"/>
          <w:gridAfter w:val="6"/>
          <w:wAfter w:w="479" w:type="dxa"/>
          <w:cantSplit/>
        </w:trPr>
        <w:tc>
          <w:tcPr>
            <w:tcW w:w="3322" w:type="dxa"/>
            <w:gridSpan w:val="26"/>
            <w:tcBorders>
              <w:top w:val="single" w:sz="12" w:space="0" w:color="auto"/>
            </w:tcBorders>
            <w:shd w:val="clear" w:color="auto" w:fill="F7CAAC"/>
          </w:tcPr>
          <w:p w14:paraId="458652D5" w14:textId="77777777" w:rsidR="0053707C" w:rsidRDefault="0053707C" w:rsidP="0053707C">
            <w:pPr>
              <w:jc w:val="both"/>
            </w:pPr>
            <w:r>
              <w:rPr>
                <w:b/>
              </w:rPr>
              <w:t xml:space="preserve">Obor habilitačního řízení </w:t>
            </w:r>
          </w:p>
        </w:tc>
        <w:tc>
          <w:tcPr>
            <w:tcW w:w="2248" w:type="dxa"/>
            <w:gridSpan w:val="21"/>
            <w:tcBorders>
              <w:top w:val="single" w:sz="12" w:space="0" w:color="auto"/>
            </w:tcBorders>
            <w:shd w:val="clear" w:color="auto" w:fill="F7CAAC"/>
          </w:tcPr>
          <w:p w14:paraId="4D249549" w14:textId="77777777" w:rsidR="0053707C" w:rsidRDefault="0053707C" w:rsidP="0053707C">
            <w:pPr>
              <w:jc w:val="both"/>
            </w:pPr>
            <w:r>
              <w:rPr>
                <w:b/>
              </w:rPr>
              <w:t>Rok udělení hodnosti</w:t>
            </w:r>
          </w:p>
        </w:tc>
        <w:tc>
          <w:tcPr>
            <w:tcW w:w="2277" w:type="dxa"/>
            <w:gridSpan w:val="29"/>
            <w:tcBorders>
              <w:top w:val="single" w:sz="12" w:space="0" w:color="auto"/>
              <w:right w:val="single" w:sz="12" w:space="0" w:color="auto"/>
            </w:tcBorders>
            <w:shd w:val="clear" w:color="auto" w:fill="F7CAAC"/>
          </w:tcPr>
          <w:p w14:paraId="0F7FFE8B" w14:textId="77777777" w:rsidR="0053707C" w:rsidRDefault="0053707C" w:rsidP="0053707C">
            <w:pPr>
              <w:jc w:val="both"/>
            </w:pPr>
            <w:r>
              <w:rPr>
                <w:b/>
              </w:rPr>
              <w:t>Řízení konáno na VŠ</w:t>
            </w:r>
          </w:p>
        </w:tc>
        <w:tc>
          <w:tcPr>
            <w:tcW w:w="2083" w:type="dxa"/>
            <w:gridSpan w:val="36"/>
            <w:tcBorders>
              <w:top w:val="single" w:sz="12" w:space="0" w:color="auto"/>
              <w:left w:val="single" w:sz="12" w:space="0" w:color="auto"/>
            </w:tcBorders>
            <w:shd w:val="clear" w:color="auto" w:fill="F7CAAC"/>
          </w:tcPr>
          <w:p w14:paraId="3C54D8FD" w14:textId="77777777" w:rsidR="0053707C" w:rsidRDefault="0053707C" w:rsidP="0053707C">
            <w:pPr>
              <w:jc w:val="both"/>
              <w:rPr>
                <w:b/>
              </w:rPr>
            </w:pPr>
            <w:r>
              <w:rPr>
                <w:b/>
              </w:rPr>
              <w:t>Ohlasy publikací</w:t>
            </w:r>
          </w:p>
        </w:tc>
      </w:tr>
      <w:tr w:rsidR="0053707C" w14:paraId="2D135A4E" w14:textId="77777777" w:rsidTr="00945877">
        <w:trPr>
          <w:gridBefore w:val="1"/>
          <w:gridAfter w:val="6"/>
          <w:wAfter w:w="479" w:type="dxa"/>
          <w:cantSplit/>
        </w:trPr>
        <w:tc>
          <w:tcPr>
            <w:tcW w:w="3322" w:type="dxa"/>
            <w:gridSpan w:val="26"/>
          </w:tcPr>
          <w:p w14:paraId="2CB0E84F" w14:textId="77777777" w:rsidR="0053707C" w:rsidRPr="005B5777" w:rsidRDefault="0053707C" w:rsidP="0053707C">
            <w:pPr>
              <w:jc w:val="both"/>
            </w:pPr>
            <w:r>
              <w:t>---</w:t>
            </w:r>
          </w:p>
        </w:tc>
        <w:tc>
          <w:tcPr>
            <w:tcW w:w="2248" w:type="dxa"/>
            <w:gridSpan w:val="21"/>
          </w:tcPr>
          <w:p w14:paraId="19CCD746" w14:textId="77777777" w:rsidR="0053707C" w:rsidRPr="00A004F6" w:rsidRDefault="0053707C" w:rsidP="0053707C">
            <w:pPr>
              <w:jc w:val="both"/>
            </w:pPr>
            <w:r>
              <w:t>---</w:t>
            </w:r>
          </w:p>
        </w:tc>
        <w:tc>
          <w:tcPr>
            <w:tcW w:w="2277" w:type="dxa"/>
            <w:gridSpan w:val="29"/>
            <w:tcBorders>
              <w:right w:val="single" w:sz="12" w:space="0" w:color="auto"/>
            </w:tcBorders>
          </w:tcPr>
          <w:p w14:paraId="626B5139" w14:textId="77777777" w:rsidR="0053707C" w:rsidRPr="00A004F6" w:rsidRDefault="0053707C" w:rsidP="0053707C">
            <w:pPr>
              <w:jc w:val="both"/>
            </w:pPr>
            <w:r>
              <w:t>---</w:t>
            </w:r>
          </w:p>
        </w:tc>
        <w:tc>
          <w:tcPr>
            <w:tcW w:w="683" w:type="dxa"/>
            <w:gridSpan w:val="17"/>
            <w:tcBorders>
              <w:left w:val="single" w:sz="12" w:space="0" w:color="auto"/>
            </w:tcBorders>
            <w:shd w:val="clear" w:color="auto" w:fill="F7CAAC"/>
          </w:tcPr>
          <w:p w14:paraId="4A17EBC5" w14:textId="77777777" w:rsidR="0053707C" w:rsidRPr="00912C5A" w:rsidRDefault="0053707C" w:rsidP="0053707C">
            <w:pPr>
              <w:jc w:val="both"/>
            </w:pPr>
            <w:r w:rsidRPr="00912C5A">
              <w:rPr>
                <w:b/>
              </w:rPr>
              <w:t>WOS</w:t>
            </w:r>
          </w:p>
        </w:tc>
        <w:tc>
          <w:tcPr>
            <w:tcW w:w="699" w:type="dxa"/>
            <w:gridSpan w:val="14"/>
            <w:shd w:val="clear" w:color="auto" w:fill="F7CAAC"/>
          </w:tcPr>
          <w:p w14:paraId="12BCCC45" w14:textId="77777777" w:rsidR="0053707C" w:rsidRPr="00912C5A" w:rsidRDefault="0053707C" w:rsidP="0053707C">
            <w:pPr>
              <w:jc w:val="both"/>
              <w:rPr>
                <w:sz w:val="18"/>
              </w:rPr>
            </w:pPr>
            <w:r w:rsidRPr="00912C5A">
              <w:rPr>
                <w:b/>
                <w:sz w:val="18"/>
              </w:rPr>
              <w:t>Scopus</w:t>
            </w:r>
          </w:p>
        </w:tc>
        <w:tc>
          <w:tcPr>
            <w:tcW w:w="701" w:type="dxa"/>
            <w:gridSpan w:val="5"/>
            <w:shd w:val="clear" w:color="auto" w:fill="F7CAAC"/>
          </w:tcPr>
          <w:p w14:paraId="6FF53586" w14:textId="77777777" w:rsidR="0053707C" w:rsidRPr="00912C5A" w:rsidRDefault="0053707C" w:rsidP="0053707C">
            <w:pPr>
              <w:jc w:val="both"/>
            </w:pPr>
            <w:r w:rsidRPr="00912C5A">
              <w:rPr>
                <w:b/>
                <w:sz w:val="18"/>
              </w:rPr>
              <w:t>ostatní</w:t>
            </w:r>
          </w:p>
        </w:tc>
      </w:tr>
      <w:tr w:rsidR="0053707C" w14:paraId="69CD51B7" w14:textId="77777777" w:rsidTr="00945877">
        <w:trPr>
          <w:gridBefore w:val="1"/>
          <w:gridAfter w:val="6"/>
          <w:wAfter w:w="479" w:type="dxa"/>
          <w:cantSplit/>
          <w:trHeight w:val="70"/>
        </w:trPr>
        <w:tc>
          <w:tcPr>
            <w:tcW w:w="3322" w:type="dxa"/>
            <w:gridSpan w:val="26"/>
            <w:shd w:val="clear" w:color="auto" w:fill="F7CAAC"/>
          </w:tcPr>
          <w:p w14:paraId="5A7C294B" w14:textId="77777777" w:rsidR="0053707C" w:rsidRDefault="0053707C" w:rsidP="0053707C">
            <w:pPr>
              <w:jc w:val="both"/>
            </w:pPr>
            <w:r>
              <w:rPr>
                <w:b/>
              </w:rPr>
              <w:t>Obor jmenovacího řízení</w:t>
            </w:r>
          </w:p>
        </w:tc>
        <w:tc>
          <w:tcPr>
            <w:tcW w:w="2248" w:type="dxa"/>
            <w:gridSpan w:val="21"/>
            <w:shd w:val="clear" w:color="auto" w:fill="F7CAAC"/>
          </w:tcPr>
          <w:p w14:paraId="6848FC9C" w14:textId="77777777" w:rsidR="0053707C" w:rsidRDefault="0053707C" w:rsidP="0053707C">
            <w:pPr>
              <w:jc w:val="both"/>
            </w:pPr>
            <w:r>
              <w:rPr>
                <w:b/>
              </w:rPr>
              <w:t>Rok udělení hodnosti</w:t>
            </w:r>
          </w:p>
        </w:tc>
        <w:tc>
          <w:tcPr>
            <w:tcW w:w="2277" w:type="dxa"/>
            <w:gridSpan w:val="29"/>
            <w:tcBorders>
              <w:right w:val="single" w:sz="12" w:space="0" w:color="auto"/>
            </w:tcBorders>
            <w:shd w:val="clear" w:color="auto" w:fill="F7CAAC"/>
          </w:tcPr>
          <w:p w14:paraId="530FC8C2" w14:textId="77777777" w:rsidR="0053707C" w:rsidRDefault="0053707C" w:rsidP="0053707C">
            <w:pPr>
              <w:jc w:val="both"/>
            </w:pPr>
            <w:r>
              <w:rPr>
                <w:b/>
              </w:rPr>
              <w:t>Řízení konáno na VŠ</w:t>
            </w:r>
          </w:p>
        </w:tc>
        <w:tc>
          <w:tcPr>
            <w:tcW w:w="683" w:type="dxa"/>
            <w:gridSpan w:val="17"/>
            <w:vMerge w:val="restart"/>
            <w:tcBorders>
              <w:left w:val="single" w:sz="12" w:space="0" w:color="auto"/>
            </w:tcBorders>
          </w:tcPr>
          <w:p w14:paraId="1F959D62" w14:textId="77777777" w:rsidR="0053707C" w:rsidRPr="00912C5A" w:rsidRDefault="0053707C" w:rsidP="0053707C">
            <w:pPr>
              <w:jc w:val="both"/>
              <w:rPr>
                <w:b/>
              </w:rPr>
            </w:pPr>
            <w:r w:rsidRPr="00912C5A">
              <w:rPr>
                <w:b/>
              </w:rPr>
              <w:t>6</w:t>
            </w:r>
          </w:p>
        </w:tc>
        <w:tc>
          <w:tcPr>
            <w:tcW w:w="699" w:type="dxa"/>
            <w:gridSpan w:val="14"/>
            <w:vMerge w:val="restart"/>
          </w:tcPr>
          <w:p w14:paraId="49C38973" w14:textId="77777777" w:rsidR="0053707C" w:rsidRPr="00912C5A" w:rsidRDefault="0053707C" w:rsidP="0053707C">
            <w:pPr>
              <w:jc w:val="both"/>
              <w:rPr>
                <w:b/>
              </w:rPr>
            </w:pPr>
            <w:r w:rsidRPr="00912C5A">
              <w:rPr>
                <w:b/>
              </w:rPr>
              <w:t>17</w:t>
            </w:r>
          </w:p>
        </w:tc>
        <w:tc>
          <w:tcPr>
            <w:tcW w:w="701" w:type="dxa"/>
            <w:gridSpan w:val="5"/>
            <w:vMerge w:val="restart"/>
          </w:tcPr>
          <w:p w14:paraId="6D7CDA3D" w14:textId="77777777" w:rsidR="0053707C" w:rsidRPr="00912C5A" w:rsidRDefault="0053707C" w:rsidP="0053707C">
            <w:pPr>
              <w:jc w:val="both"/>
              <w:rPr>
                <w:b/>
              </w:rPr>
            </w:pPr>
            <w:r w:rsidRPr="00912C5A">
              <w:rPr>
                <w:b/>
              </w:rPr>
              <w:t>8</w:t>
            </w:r>
          </w:p>
        </w:tc>
      </w:tr>
      <w:tr w:rsidR="0053707C" w14:paraId="22C4A8BD" w14:textId="77777777" w:rsidTr="00945877">
        <w:trPr>
          <w:gridBefore w:val="1"/>
          <w:gridAfter w:val="6"/>
          <w:wAfter w:w="479" w:type="dxa"/>
          <w:trHeight w:val="205"/>
        </w:trPr>
        <w:tc>
          <w:tcPr>
            <w:tcW w:w="3322" w:type="dxa"/>
            <w:gridSpan w:val="26"/>
          </w:tcPr>
          <w:p w14:paraId="04C4C78E" w14:textId="77777777" w:rsidR="0053707C" w:rsidRDefault="0053707C" w:rsidP="0053707C">
            <w:pPr>
              <w:jc w:val="both"/>
            </w:pPr>
            <w:r>
              <w:t>---</w:t>
            </w:r>
          </w:p>
        </w:tc>
        <w:tc>
          <w:tcPr>
            <w:tcW w:w="2248" w:type="dxa"/>
            <w:gridSpan w:val="21"/>
          </w:tcPr>
          <w:p w14:paraId="0C283F8C" w14:textId="77777777" w:rsidR="0053707C" w:rsidRDefault="0053707C" w:rsidP="0053707C">
            <w:pPr>
              <w:jc w:val="both"/>
            </w:pPr>
            <w:r>
              <w:t>---</w:t>
            </w:r>
          </w:p>
        </w:tc>
        <w:tc>
          <w:tcPr>
            <w:tcW w:w="2277" w:type="dxa"/>
            <w:gridSpan w:val="29"/>
            <w:tcBorders>
              <w:right w:val="single" w:sz="12" w:space="0" w:color="auto"/>
            </w:tcBorders>
          </w:tcPr>
          <w:p w14:paraId="7F1A90BB" w14:textId="77777777" w:rsidR="0053707C" w:rsidRDefault="0053707C" w:rsidP="0053707C">
            <w:pPr>
              <w:jc w:val="both"/>
            </w:pPr>
            <w:r>
              <w:t>---</w:t>
            </w:r>
          </w:p>
        </w:tc>
        <w:tc>
          <w:tcPr>
            <w:tcW w:w="683" w:type="dxa"/>
            <w:gridSpan w:val="17"/>
            <w:vMerge/>
            <w:tcBorders>
              <w:left w:val="single" w:sz="12" w:space="0" w:color="auto"/>
            </w:tcBorders>
            <w:vAlign w:val="center"/>
          </w:tcPr>
          <w:p w14:paraId="392F62F3" w14:textId="77777777" w:rsidR="0053707C" w:rsidRDefault="0053707C" w:rsidP="0053707C">
            <w:pPr>
              <w:rPr>
                <w:b/>
              </w:rPr>
            </w:pPr>
          </w:p>
        </w:tc>
        <w:tc>
          <w:tcPr>
            <w:tcW w:w="699" w:type="dxa"/>
            <w:gridSpan w:val="14"/>
            <w:vMerge/>
            <w:vAlign w:val="center"/>
          </w:tcPr>
          <w:p w14:paraId="69F3D86B" w14:textId="77777777" w:rsidR="0053707C" w:rsidRDefault="0053707C" w:rsidP="0053707C">
            <w:pPr>
              <w:rPr>
                <w:b/>
              </w:rPr>
            </w:pPr>
          </w:p>
        </w:tc>
        <w:tc>
          <w:tcPr>
            <w:tcW w:w="701" w:type="dxa"/>
            <w:gridSpan w:val="5"/>
            <w:vMerge/>
            <w:vAlign w:val="center"/>
          </w:tcPr>
          <w:p w14:paraId="4AC28066" w14:textId="77777777" w:rsidR="0053707C" w:rsidRDefault="0053707C" w:rsidP="0053707C">
            <w:pPr>
              <w:rPr>
                <w:b/>
              </w:rPr>
            </w:pPr>
          </w:p>
        </w:tc>
      </w:tr>
      <w:tr w:rsidR="0053707C" w14:paraId="69CAC725" w14:textId="77777777" w:rsidTr="00945877">
        <w:trPr>
          <w:gridBefore w:val="1"/>
          <w:gridAfter w:val="6"/>
          <w:wAfter w:w="479" w:type="dxa"/>
        </w:trPr>
        <w:tc>
          <w:tcPr>
            <w:tcW w:w="9930" w:type="dxa"/>
            <w:gridSpan w:val="112"/>
            <w:shd w:val="clear" w:color="auto" w:fill="F7CAAC"/>
          </w:tcPr>
          <w:p w14:paraId="6D8A32C6"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34BE1F79" w14:textId="77777777" w:rsidTr="00945877">
        <w:trPr>
          <w:gridBefore w:val="1"/>
          <w:gridAfter w:val="6"/>
          <w:wAfter w:w="479" w:type="dxa"/>
          <w:trHeight w:val="283"/>
        </w:trPr>
        <w:tc>
          <w:tcPr>
            <w:tcW w:w="9930" w:type="dxa"/>
            <w:gridSpan w:val="112"/>
          </w:tcPr>
          <w:p w14:paraId="2346C1F7" w14:textId="2663C056" w:rsidR="0053707C" w:rsidRPr="00D30179" w:rsidRDefault="0053707C" w:rsidP="00D30179">
            <w:pPr>
              <w:spacing w:before="120" w:after="120"/>
              <w:jc w:val="both"/>
              <w:rPr>
                <w:sz w:val="21"/>
                <w:szCs w:val="21"/>
              </w:rPr>
            </w:pPr>
            <w:r w:rsidRPr="00D30179">
              <w:rPr>
                <w:rFonts w:ascii="QqbdckSTIX-Bold" w:hAnsi="QqbdckSTIX-Bold" w:cs="QqbdckSTIX-Bold"/>
                <w:bCs/>
                <w:sz w:val="21"/>
                <w:szCs w:val="21"/>
              </w:rPr>
              <w:t xml:space="preserve">BUŇKOVÁ, L., </w:t>
            </w:r>
            <w:r w:rsidRPr="00D30179">
              <w:rPr>
                <w:rFonts w:ascii="QqbdckSTIX-Bold" w:hAnsi="QqbdckSTIX-Bold" w:cs="QqbdckSTIX-Bold"/>
                <w:b/>
                <w:bCs/>
                <w:sz w:val="21"/>
                <w:szCs w:val="21"/>
              </w:rPr>
              <w:t>GÁL, R. (15%)</w:t>
            </w:r>
            <w:r w:rsidRPr="00D30179">
              <w:rPr>
                <w:rFonts w:ascii="QqbdckSTIX-Bold" w:hAnsi="QqbdckSTIX-Bold" w:cs="QqbdckSTIX-Bold"/>
                <w:bCs/>
                <w:sz w:val="21"/>
                <w:szCs w:val="21"/>
              </w:rPr>
              <w:t>, LORENCOVÁ, E., JANČOVÁ, P., DOLEŽALOVÁ, M., KMEŤ, V., BUŇKA, F.: Microflora of farm and hunted pheasants in relation to biogenic amines production.</w:t>
            </w:r>
            <w:r w:rsidRPr="00D30179">
              <w:rPr>
                <w:rFonts w:ascii="QqbdckSTIX-Bold" w:hAnsi="QqbdckSTIX-Bold" w:cs="QqbdckSTIX-Bold"/>
                <w:bCs/>
                <w:i/>
                <w:sz w:val="21"/>
                <w:szCs w:val="21"/>
              </w:rPr>
              <w:t xml:space="preserve"> European Journal of Wildlife Research </w:t>
            </w:r>
            <w:r w:rsidRPr="00D30179">
              <w:rPr>
                <w:rFonts w:ascii="QqbdckSTIX-Bold" w:hAnsi="QqbdckSTIX-Bold" w:cs="QqbdckSTIX-Bold"/>
                <w:bCs/>
                <w:sz w:val="21"/>
                <w:szCs w:val="21"/>
              </w:rPr>
              <w:t xml:space="preserve">62(3), 341-352, </w:t>
            </w:r>
            <w:r w:rsidRPr="00D30179">
              <w:rPr>
                <w:rFonts w:ascii="QqbdckSTIX-Bold" w:hAnsi="QqbdckSTIX-Bold" w:cs="QqbdckSTIX-Bold"/>
                <w:b/>
                <w:bCs/>
                <w:sz w:val="21"/>
                <w:szCs w:val="21"/>
              </w:rPr>
              <w:t>2016</w:t>
            </w:r>
            <w:r w:rsidRPr="00D30179">
              <w:rPr>
                <w:rFonts w:ascii="QqbdckSTIX-Bold" w:hAnsi="QqbdckSTIX-Bold" w:cs="QqbdckSTIX-Bold"/>
                <w:bCs/>
                <w:sz w:val="21"/>
                <w:szCs w:val="21"/>
              </w:rPr>
              <w:t>.</w:t>
            </w:r>
            <w:r w:rsidRPr="00D30179">
              <w:rPr>
                <w:sz w:val="21"/>
                <w:szCs w:val="21"/>
              </w:rPr>
              <w:t xml:space="preserve"> </w:t>
            </w:r>
          </w:p>
          <w:p w14:paraId="6C8BED4E" w14:textId="5BD665C7" w:rsidR="0053707C" w:rsidRPr="00D30179" w:rsidRDefault="0053707C" w:rsidP="00D30179">
            <w:pPr>
              <w:pStyle w:val="FormtovanvHTML"/>
              <w:spacing w:before="120" w:after="120"/>
              <w:jc w:val="both"/>
              <w:rPr>
                <w:rFonts w:ascii="Times New Roman" w:hAnsi="Times New Roman" w:cs="Times New Roman"/>
                <w:sz w:val="21"/>
                <w:szCs w:val="21"/>
              </w:rPr>
            </w:pPr>
            <w:r w:rsidRPr="00D30179">
              <w:rPr>
                <w:rFonts w:ascii="Times New Roman" w:hAnsi="Times New Roman" w:cs="Times New Roman"/>
                <w:sz w:val="21"/>
                <w:szCs w:val="21"/>
              </w:rPr>
              <w:t xml:space="preserve">ČERNÍKOVÁ, M., </w:t>
            </w:r>
            <w:r w:rsidRPr="00D30179">
              <w:rPr>
                <w:rFonts w:ascii="Times New Roman" w:hAnsi="Times New Roman" w:cs="Times New Roman"/>
                <w:b/>
                <w:bCs/>
                <w:sz w:val="21"/>
                <w:szCs w:val="21"/>
              </w:rPr>
              <w:t>GÁL, R. (20%)</w:t>
            </w:r>
            <w:r w:rsidRPr="00D30179">
              <w:rPr>
                <w:rFonts w:ascii="Times New Roman" w:hAnsi="Times New Roman" w:cs="Times New Roman"/>
                <w:bCs/>
                <w:sz w:val="21"/>
                <w:szCs w:val="21"/>
              </w:rPr>
              <w:t>,</w:t>
            </w:r>
            <w:r w:rsidRPr="00D30179">
              <w:rPr>
                <w:rFonts w:ascii="Times New Roman" w:hAnsi="Times New Roman" w:cs="Times New Roman"/>
                <w:sz w:val="21"/>
                <w:szCs w:val="21"/>
              </w:rPr>
              <w:t xml:space="preserve"> </w:t>
            </w:r>
            <w:r w:rsidRPr="00D30179">
              <w:rPr>
                <w:rFonts w:ascii="Times New Roman" w:hAnsi="Times New Roman" w:cs="Times New Roman"/>
                <w:caps/>
                <w:sz w:val="21"/>
                <w:szCs w:val="21"/>
              </w:rPr>
              <w:t>Polášek, Z.</w:t>
            </w:r>
            <w:r w:rsidRPr="00D30179">
              <w:rPr>
                <w:rFonts w:ascii="Times New Roman" w:hAnsi="Times New Roman" w:cs="Times New Roman"/>
                <w:sz w:val="21"/>
                <w:szCs w:val="21"/>
              </w:rPr>
              <w:t xml:space="preserve">, JANÍČEK, M., PACHLOVÁ, V., BUŇKA, F.: Comparison of the nutrient composition, biogenic amines and selected functional parameters of meat from different parts of </w:t>
            </w:r>
            <w:proofErr w:type="gramStart"/>
            <w:r w:rsidRPr="00D30179">
              <w:rPr>
                <w:rFonts w:ascii="Times New Roman" w:hAnsi="Times New Roman" w:cs="Times New Roman"/>
                <w:sz w:val="21"/>
                <w:szCs w:val="21"/>
              </w:rPr>
              <w:t>Nile</w:t>
            </w:r>
            <w:proofErr w:type="gramEnd"/>
            <w:r w:rsidRPr="00D30179">
              <w:rPr>
                <w:rFonts w:ascii="Times New Roman" w:hAnsi="Times New Roman" w:cs="Times New Roman"/>
                <w:sz w:val="21"/>
                <w:szCs w:val="21"/>
              </w:rPr>
              <w:t xml:space="preserve"> crocodile (Crocodylus niloticus). </w:t>
            </w:r>
            <w:r w:rsidRPr="00D30179">
              <w:rPr>
                <w:rFonts w:ascii="Times New Roman" w:hAnsi="Times New Roman" w:cs="Times New Roman"/>
                <w:i/>
                <w:iCs/>
                <w:sz w:val="21"/>
                <w:szCs w:val="21"/>
              </w:rPr>
              <w:t>Journal of Food Composition and Analysis</w:t>
            </w:r>
            <w:r w:rsidRPr="00D30179">
              <w:rPr>
                <w:rFonts w:ascii="Times New Roman" w:hAnsi="Times New Roman" w:cs="Times New Roman"/>
                <w:sz w:val="21"/>
                <w:szCs w:val="21"/>
              </w:rPr>
              <w:t xml:space="preserve"> 43, 82-87, </w:t>
            </w:r>
            <w:r w:rsidRPr="00D30179">
              <w:rPr>
                <w:rFonts w:ascii="Times New Roman" w:hAnsi="Times New Roman" w:cs="Times New Roman"/>
                <w:b/>
                <w:sz w:val="21"/>
                <w:szCs w:val="21"/>
              </w:rPr>
              <w:t>2015</w:t>
            </w:r>
            <w:r w:rsidRPr="00D30179">
              <w:rPr>
                <w:rFonts w:ascii="Times New Roman" w:hAnsi="Times New Roman" w:cs="Times New Roman"/>
                <w:sz w:val="21"/>
                <w:szCs w:val="21"/>
              </w:rPr>
              <w:t xml:space="preserve">. </w:t>
            </w:r>
          </w:p>
          <w:p w14:paraId="4F1BBB9A" w14:textId="4B0B6885" w:rsidR="0053707C" w:rsidRPr="00D30179" w:rsidRDefault="0053707C" w:rsidP="00D30179">
            <w:pPr>
              <w:pStyle w:val="FormtovanvHTML"/>
              <w:spacing w:before="120" w:after="120"/>
              <w:jc w:val="both"/>
              <w:rPr>
                <w:rFonts w:ascii="Times New Roman" w:hAnsi="Times New Roman" w:cs="Times New Roman"/>
                <w:sz w:val="21"/>
                <w:szCs w:val="21"/>
              </w:rPr>
            </w:pPr>
            <w:r w:rsidRPr="00D30179">
              <w:rPr>
                <w:rFonts w:ascii="Times New Roman" w:hAnsi="Times New Roman" w:cs="Times New Roman"/>
                <w:b/>
                <w:bCs/>
                <w:sz w:val="21"/>
                <w:szCs w:val="21"/>
              </w:rPr>
              <w:t>GÁL, R. (40%)</w:t>
            </w:r>
            <w:r w:rsidRPr="00D30179">
              <w:rPr>
                <w:rFonts w:ascii="Times New Roman" w:hAnsi="Times New Roman" w:cs="Times New Roman"/>
                <w:sz w:val="21"/>
                <w:szCs w:val="21"/>
              </w:rPr>
              <w:t xml:space="preserve">, KRČMÁŘOVÁ, L., PLŠKOVÁ, M.: Možnosti aplikace skopového masa do tepelně opracovaných masných výrobků. </w:t>
            </w:r>
            <w:r w:rsidRPr="00D30179">
              <w:rPr>
                <w:rFonts w:ascii="Times New Roman" w:hAnsi="Times New Roman" w:cs="Times New Roman"/>
                <w:i/>
                <w:iCs/>
                <w:sz w:val="21"/>
                <w:szCs w:val="21"/>
              </w:rPr>
              <w:t>XL. Konference o jakosti potravin a potravinových surovin - Ingrovy dny 2014</w:t>
            </w:r>
            <w:r w:rsidRPr="00D30179">
              <w:rPr>
                <w:rFonts w:ascii="Times New Roman" w:hAnsi="Times New Roman" w:cs="Times New Roman"/>
                <w:sz w:val="21"/>
                <w:szCs w:val="21"/>
              </w:rPr>
              <w:t xml:space="preserve">. Brno: Mendelova univerzita v Brně 145-153, </w:t>
            </w:r>
            <w:r w:rsidRPr="00D30179">
              <w:rPr>
                <w:rFonts w:ascii="Times New Roman" w:hAnsi="Times New Roman" w:cs="Times New Roman"/>
                <w:b/>
                <w:sz w:val="21"/>
                <w:szCs w:val="21"/>
              </w:rPr>
              <w:t>2014</w:t>
            </w:r>
            <w:r w:rsidRPr="00D30179">
              <w:rPr>
                <w:rFonts w:ascii="Times New Roman" w:hAnsi="Times New Roman" w:cs="Times New Roman"/>
                <w:sz w:val="21"/>
                <w:szCs w:val="21"/>
              </w:rPr>
              <w:t xml:space="preserve">. </w:t>
            </w:r>
          </w:p>
          <w:p w14:paraId="75F8DCEE" w14:textId="0FB59F5F" w:rsidR="0053707C" w:rsidRPr="00D30179" w:rsidRDefault="0053707C" w:rsidP="00D30179">
            <w:pPr>
              <w:spacing w:before="120" w:after="120"/>
              <w:jc w:val="both"/>
              <w:rPr>
                <w:sz w:val="21"/>
                <w:szCs w:val="21"/>
              </w:rPr>
            </w:pPr>
            <w:r w:rsidRPr="00D30179">
              <w:rPr>
                <w:sz w:val="21"/>
                <w:szCs w:val="21"/>
              </w:rPr>
              <w:t>LONG, N.</w:t>
            </w:r>
            <w:proofErr w:type="gramStart"/>
            <w:r w:rsidRPr="00D30179">
              <w:rPr>
                <w:sz w:val="21"/>
                <w:szCs w:val="21"/>
              </w:rPr>
              <w:t>H.B.S.</w:t>
            </w:r>
            <w:proofErr w:type="gramEnd"/>
            <w:r w:rsidRPr="00D30179">
              <w:rPr>
                <w:sz w:val="21"/>
                <w:szCs w:val="21"/>
              </w:rPr>
              <w:t xml:space="preserve">, </w:t>
            </w:r>
            <w:r w:rsidRPr="00D30179">
              <w:rPr>
                <w:b/>
                <w:bCs/>
                <w:sz w:val="21"/>
                <w:szCs w:val="21"/>
              </w:rPr>
              <w:t>GÁL, R. (33%)</w:t>
            </w:r>
            <w:r w:rsidRPr="00D30179">
              <w:rPr>
                <w:sz w:val="21"/>
                <w:szCs w:val="21"/>
              </w:rPr>
              <w:t>, BUŇKA, F.:</w:t>
            </w:r>
            <w:r w:rsidRPr="00D30179">
              <w:rPr>
                <w:color w:val="454545"/>
                <w:sz w:val="21"/>
                <w:szCs w:val="21"/>
                <w:shd w:val="clear" w:color="auto" w:fill="FFFFFF"/>
              </w:rPr>
              <w:t xml:space="preserve"> </w:t>
            </w:r>
            <w:r w:rsidRPr="00D30179">
              <w:rPr>
                <w:sz w:val="21"/>
                <w:szCs w:val="21"/>
                <w:shd w:val="clear" w:color="auto" w:fill="FFFFFF"/>
              </w:rPr>
              <w:t>The effect of selected phosphate salts on the textural properties of deboned poultry meat batters</w:t>
            </w:r>
            <w:r w:rsidRPr="00D30179">
              <w:rPr>
                <w:color w:val="454545"/>
                <w:sz w:val="21"/>
                <w:szCs w:val="21"/>
                <w:shd w:val="clear" w:color="auto" w:fill="FFFFFF"/>
              </w:rPr>
              <w:t xml:space="preserve">. </w:t>
            </w:r>
            <w:r w:rsidRPr="00D30179">
              <w:rPr>
                <w:i/>
                <w:iCs/>
                <w:sz w:val="21"/>
                <w:szCs w:val="21"/>
                <w:shd w:val="clear" w:color="auto" w:fill="FFFFFF"/>
              </w:rPr>
              <w:t xml:space="preserve">1st International Conference on Agricultural Science, Biotechnology, Food and Animal Science (ABIFA '12) </w:t>
            </w:r>
            <w:r w:rsidRPr="00D30179">
              <w:rPr>
                <w:sz w:val="21"/>
                <w:szCs w:val="21"/>
                <w:shd w:val="clear" w:color="auto" w:fill="FFFFFF"/>
              </w:rPr>
              <w:t xml:space="preserve">219-223, </w:t>
            </w:r>
            <w:r w:rsidRPr="00D30179">
              <w:rPr>
                <w:b/>
                <w:bCs/>
                <w:sz w:val="21"/>
                <w:szCs w:val="21"/>
                <w:shd w:val="clear" w:color="auto" w:fill="FFFFFF"/>
              </w:rPr>
              <w:t>2012</w:t>
            </w:r>
            <w:r w:rsidRPr="00D30179">
              <w:rPr>
                <w:sz w:val="21"/>
                <w:szCs w:val="21"/>
                <w:shd w:val="clear" w:color="auto" w:fill="FFFFFF"/>
              </w:rPr>
              <w:t xml:space="preserve">. </w:t>
            </w:r>
          </w:p>
          <w:p w14:paraId="67409C6E" w14:textId="45AFA5F3" w:rsidR="0053707C" w:rsidRDefault="0053707C" w:rsidP="00EA1501">
            <w:pPr>
              <w:spacing w:before="120" w:after="120"/>
              <w:jc w:val="both"/>
              <w:rPr>
                <w:b/>
              </w:rPr>
            </w:pPr>
            <w:r w:rsidRPr="00D30179">
              <w:rPr>
                <w:sz w:val="21"/>
                <w:szCs w:val="21"/>
              </w:rPr>
              <w:t>LONG, N.</w:t>
            </w:r>
            <w:proofErr w:type="gramStart"/>
            <w:r w:rsidRPr="00D30179">
              <w:rPr>
                <w:sz w:val="21"/>
                <w:szCs w:val="21"/>
              </w:rPr>
              <w:t>H.B.S.</w:t>
            </w:r>
            <w:proofErr w:type="gramEnd"/>
            <w:r w:rsidRPr="00D30179">
              <w:rPr>
                <w:sz w:val="21"/>
                <w:szCs w:val="21"/>
              </w:rPr>
              <w:t xml:space="preserve">, </w:t>
            </w:r>
            <w:r w:rsidRPr="00D30179">
              <w:rPr>
                <w:b/>
                <w:bCs/>
                <w:sz w:val="21"/>
                <w:szCs w:val="21"/>
              </w:rPr>
              <w:t>GÁL, R. (33%)</w:t>
            </w:r>
            <w:r w:rsidRPr="00D30179">
              <w:rPr>
                <w:sz w:val="21"/>
                <w:szCs w:val="21"/>
              </w:rPr>
              <w:t xml:space="preserve">, BUŇKA, F.: Use of selected phosphates in meat products. </w:t>
            </w:r>
            <w:r w:rsidRPr="00D30179">
              <w:rPr>
                <w:i/>
                <w:iCs/>
                <w:sz w:val="21"/>
                <w:szCs w:val="21"/>
              </w:rPr>
              <w:t>Food Safety and Control.</w:t>
            </w:r>
            <w:r w:rsidRPr="00D30179">
              <w:rPr>
                <w:sz w:val="21"/>
                <w:szCs w:val="21"/>
              </w:rPr>
              <w:t xml:space="preserve"> University of Agriculture, Nitra, Slovakia, 180-183, </w:t>
            </w:r>
            <w:r w:rsidRPr="00D30179">
              <w:rPr>
                <w:b/>
                <w:bCs/>
                <w:sz w:val="21"/>
                <w:szCs w:val="21"/>
              </w:rPr>
              <w:t>2012</w:t>
            </w:r>
            <w:r w:rsidRPr="00D30179">
              <w:rPr>
                <w:sz w:val="21"/>
                <w:szCs w:val="21"/>
              </w:rPr>
              <w:t>.</w:t>
            </w:r>
            <w:r w:rsidRPr="00B6406A">
              <w:rPr>
                <w:sz w:val="22"/>
                <w:szCs w:val="22"/>
              </w:rPr>
              <w:t xml:space="preserve"> </w:t>
            </w:r>
          </w:p>
        </w:tc>
      </w:tr>
      <w:tr w:rsidR="0053707C" w14:paraId="74371C88" w14:textId="77777777" w:rsidTr="00945877">
        <w:trPr>
          <w:gridBefore w:val="1"/>
          <w:gridAfter w:val="6"/>
          <w:wAfter w:w="479" w:type="dxa"/>
          <w:trHeight w:val="218"/>
        </w:trPr>
        <w:tc>
          <w:tcPr>
            <w:tcW w:w="9930" w:type="dxa"/>
            <w:gridSpan w:val="112"/>
            <w:shd w:val="clear" w:color="auto" w:fill="F7CAAC"/>
          </w:tcPr>
          <w:p w14:paraId="7CCA33EE" w14:textId="77777777" w:rsidR="0053707C" w:rsidRDefault="0053707C" w:rsidP="0053707C">
            <w:pPr>
              <w:rPr>
                <w:b/>
              </w:rPr>
            </w:pPr>
            <w:r>
              <w:rPr>
                <w:b/>
              </w:rPr>
              <w:t>Působení v zahraničí</w:t>
            </w:r>
          </w:p>
        </w:tc>
      </w:tr>
      <w:tr w:rsidR="0053707C" w14:paraId="3B1D4821" w14:textId="77777777" w:rsidTr="00945877">
        <w:trPr>
          <w:gridBefore w:val="1"/>
          <w:gridAfter w:val="6"/>
          <w:wAfter w:w="479" w:type="dxa"/>
          <w:trHeight w:val="328"/>
        </w:trPr>
        <w:tc>
          <w:tcPr>
            <w:tcW w:w="9930" w:type="dxa"/>
            <w:gridSpan w:val="112"/>
          </w:tcPr>
          <w:p w14:paraId="014E7CFB" w14:textId="77777777" w:rsidR="0053707C" w:rsidRPr="00D30179" w:rsidRDefault="0053707C" w:rsidP="0053707C">
            <w:pPr>
              <w:spacing w:before="60" w:after="60"/>
              <w:rPr>
                <w:sz w:val="21"/>
                <w:szCs w:val="21"/>
              </w:rPr>
            </w:pPr>
            <w:r w:rsidRPr="00D30179">
              <w:rPr>
                <w:sz w:val="21"/>
                <w:szCs w:val="21"/>
              </w:rPr>
              <w:t>2009: AZABU University, Sagamihara, Japonsko, lektor (5 týdnů)</w:t>
            </w:r>
          </w:p>
        </w:tc>
      </w:tr>
      <w:tr w:rsidR="0053707C" w14:paraId="069D2C20" w14:textId="77777777" w:rsidTr="00945877">
        <w:trPr>
          <w:gridBefore w:val="1"/>
          <w:gridAfter w:val="6"/>
          <w:wAfter w:w="479" w:type="dxa"/>
          <w:cantSplit/>
          <w:trHeight w:val="470"/>
        </w:trPr>
        <w:tc>
          <w:tcPr>
            <w:tcW w:w="2483" w:type="dxa"/>
            <w:gridSpan w:val="6"/>
            <w:shd w:val="clear" w:color="auto" w:fill="F7CAAC"/>
          </w:tcPr>
          <w:p w14:paraId="6D64F480" w14:textId="77777777" w:rsidR="0053707C" w:rsidRDefault="0053707C" w:rsidP="0053707C">
            <w:pPr>
              <w:jc w:val="both"/>
              <w:rPr>
                <w:b/>
              </w:rPr>
            </w:pPr>
            <w:r>
              <w:rPr>
                <w:b/>
              </w:rPr>
              <w:t xml:space="preserve">Podpis </w:t>
            </w:r>
          </w:p>
        </w:tc>
        <w:tc>
          <w:tcPr>
            <w:tcW w:w="4555" w:type="dxa"/>
            <w:gridSpan w:val="57"/>
          </w:tcPr>
          <w:p w14:paraId="5504C7FD" w14:textId="77777777" w:rsidR="0053707C" w:rsidRDefault="0053707C" w:rsidP="0053707C">
            <w:pPr>
              <w:jc w:val="both"/>
            </w:pPr>
          </w:p>
        </w:tc>
        <w:tc>
          <w:tcPr>
            <w:tcW w:w="809" w:type="dxa"/>
            <w:gridSpan w:val="13"/>
            <w:shd w:val="clear" w:color="auto" w:fill="F7CAAC"/>
          </w:tcPr>
          <w:p w14:paraId="3379078F" w14:textId="77777777" w:rsidR="0053707C" w:rsidRDefault="0053707C" w:rsidP="0053707C">
            <w:pPr>
              <w:jc w:val="both"/>
            </w:pPr>
            <w:r>
              <w:rPr>
                <w:b/>
              </w:rPr>
              <w:t>datum</w:t>
            </w:r>
          </w:p>
        </w:tc>
        <w:tc>
          <w:tcPr>
            <w:tcW w:w="2083" w:type="dxa"/>
            <w:gridSpan w:val="36"/>
          </w:tcPr>
          <w:p w14:paraId="4523B9D6" w14:textId="77777777" w:rsidR="0053707C" w:rsidRDefault="0053707C" w:rsidP="0053707C">
            <w:pPr>
              <w:jc w:val="both"/>
            </w:pPr>
          </w:p>
        </w:tc>
      </w:tr>
      <w:tr w:rsidR="0053707C" w14:paraId="16C7D60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10072" w:type="dxa"/>
            <w:gridSpan w:val="116"/>
            <w:tcBorders>
              <w:top w:val="single" w:sz="4" w:space="0" w:color="00000A"/>
              <w:left w:val="single" w:sz="4" w:space="0" w:color="00000A"/>
              <w:bottom w:val="double" w:sz="4" w:space="0" w:color="00000A"/>
              <w:right w:val="single" w:sz="4" w:space="0" w:color="00000A"/>
            </w:tcBorders>
            <w:shd w:val="clear" w:color="auto" w:fill="BDD6EE"/>
          </w:tcPr>
          <w:p w14:paraId="56B271E2" w14:textId="77777777" w:rsidR="0053707C" w:rsidRDefault="0053707C" w:rsidP="0053707C">
            <w:pPr>
              <w:jc w:val="both"/>
              <w:rPr>
                <w:b/>
                <w:sz w:val="28"/>
              </w:rPr>
            </w:pPr>
            <w:r>
              <w:lastRenderedPageBreak/>
              <w:br w:type="page"/>
            </w:r>
            <w:r>
              <w:rPr>
                <w:b/>
                <w:sz w:val="28"/>
              </w:rPr>
              <w:t>C-I – Personální zabezpečení</w:t>
            </w:r>
          </w:p>
        </w:tc>
      </w:tr>
      <w:tr w:rsidR="0053707C" w:rsidRPr="00A405B4" w14:paraId="688ACA89" w14:textId="77777777" w:rsidTr="00945877">
        <w:trPr>
          <w:gridBefore w:val="1"/>
          <w:gridAfter w:val="2"/>
          <w:wAfter w:w="337" w:type="dxa"/>
        </w:trPr>
        <w:tc>
          <w:tcPr>
            <w:tcW w:w="2575" w:type="dxa"/>
            <w:gridSpan w:val="12"/>
            <w:tcBorders>
              <w:top w:val="double" w:sz="4" w:space="0" w:color="auto"/>
            </w:tcBorders>
            <w:shd w:val="clear" w:color="auto" w:fill="F7CAAC"/>
          </w:tcPr>
          <w:p w14:paraId="0B6A85BD" w14:textId="77777777" w:rsidR="0053707C" w:rsidRDefault="0053707C" w:rsidP="0053707C">
            <w:pPr>
              <w:jc w:val="both"/>
              <w:rPr>
                <w:b/>
              </w:rPr>
            </w:pPr>
            <w:r>
              <w:rPr>
                <w:b/>
              </w:rPr>
              <w:t>Vysoká škola</w:t>
            </w:r>
          </w:p>
        </w:tc>
        <w:tc>
          <w:tcPr>
            <w:tcW w:w="7497" w:type="dxa"/>
            <w:gridSpan w:val="104"/>
          </w:tcPr>
          <w:p w14:paraId="10996A2C" w14:textId="77777777" w:rsidR="0053707C" w:rsidRPr="00A405B4" w:rsidRDefault="0053707C" w:rsidP="0053707C">
            <w:pPr>
              <w:jc w:val="both"/>
            </w:pPr>
            <w:r w:rsidRPr="00A405B4">
              <w:t>Univerzita Tomáše Bati ve Zlíně</w:t>
            </w:r>
          </w:p>
        </w:tc>
      </w:tr>
      <w:tr w:rsidR="0053707C" w:rsidRPr="00A405B4" w14:paraId="31093700" w14:textId="77777777" w:rsidTr="00945877">
        <w:trPr>
          <w:gridBefore w:val="1"/>
          <w:gridAfter w:val="2"/>
          <w:wAfter w:w="337" w:type="dxa"/>
        </w:trPr>
        <w:tc>
          <w:tcPr>
            <w:tcW w:w="2575" w:type="dxa"/>
            <w:gridSpan w:val="12"/>
            <w:shd w:val="clear" w:color="auto" w:fill="F7CAAC"/>
          </w:tcPr>
          <w:p w14:paraId="2F88DE96" w14:textId="77777777" w:rsidR="0053707C" w:rsidRDefault="0053707C" w:rsidP="0053707C">
            <w:pPr>
              <w:jc w:val="both"/>
              <w:rPr>
                <w:b/>
              </w:rPr>
            </w:pPr>
            <w:r>
              <w:rPr>
                <w:b/>
              </w:rPr>
              <w:t>Součást vysoké školy</w:t>
            </w:r>
          </w:p>
        </w:tc>
        <w:tc>
          <w:tcPr>
            <w:tcW w:w="7497" w:type="dxa"/>
            <w:gridSpan w:val="104"/>
          </w:tcPr>
          <w:p w14:paraId="30CFDACA" w14:textId="77777777" w:rsidR="0053707C" w:rsidRPr="00A405B4" w:rsidRDefault="0053707C" w:rsidP="0053707C">
            <w:pPr>
              <w:jc w:val="both"/>
            </w:pPr>
            <w:r w:rsidRPr="00A405B4">
              <w:t>Fakulta technologická</w:t>
            </w:r>
          </w:p>
        </w:tc>
      </w:tr>
      <w:tr w:rsidR="0053707C" w14:paraId="2E75B2BF" w14:textId="77777777" w:rsidTr="00945877">
        <w:trPr>
          <w:gridBefore w:val="1"/>
          <w:gridAfter w:val="2"/>
          <w:wAfter w:w="337" w:type="dxa"/>
        </w:trPr>
        <w:tc>
          <w:tcPr>
            <w:tcW w:w="2575" w:type="dxa"/>
            <w:gridSpan w:val="12"/>
            <w:shd w:val="clear" w:color="auto" w:fill="F7CAAC"/>
          </w:tcPr>
          <w:p w14:paraId="498FB6A5" w14:textId="77777777" w:rsidR="0053707C" w:rsidRDefault="0053707C" w:rsidP="0053707C">
            <w:pPr>
              <w:jc w:val="both"/>
              <w:rPr>
                <w:b/>
              </w:rPr>
            </w:pPr>
            <w:r>
              <w:rPr>
                <w:b/>
              </w:rPr>
              <w:t>Název studijního programu</w:t>
            </w:r>
          </w:p>
        </w:tc>
        <w:tc>
          <w:tcPr>
            <w:tcW w:w="7497" w:type="dxa"/>
            <w:gridSpan w:val="104"/>
          </w:tcPr>
          <w:p w14:paraId="295EA1E6" w14:textId="6E7F13B9" w:rsidR="0053707C" w:rsidRDefault="0053707C" w:rsidP="0053707C">
            <w:pPr>
              <w:jc w:val="both"/>
            </w:pPr>
            <w:r>
              <w:t>Biotechnologie</w:t>
            </w:r>
            <w:ins w:id="625" w:author="Frantisek Bunka" w:date="2018-05-31T18:09:00Z">
              <w:r w:rsidR="00DE60EF">
                <w:t xml:space="preserve"> / Biotechnology</w:t>
              </w:r>
            </w:ins>
          </w:p>
        </w:tc>
      </w:tr>
      <w:tr w:rsidR="0053707C" w14:paraId="763DC407" w14:textId="77777777" w:rsidTr="00945877">
        <w:trPr>
          <w:gridBefore w:val="1"/>
          <w:gridAfter w:val="2"/>
          <w:wAfter w:w="337" w:type="dxa"/>
        </w:trPr>
        <w:tc>
          <w:tcPr>
            <w:tcW w:w="2575" w:type="dxa"/>
            <w:gridSpan w:val="12"/>
            <w:shd w:val="clear" w:color="auto" w:fill="F7CAAC"/>
          </w:tcPr>
          <w:p w14:paraId="74571A15" w14:textId="77777777" w:rsidR="0053707C" w:rsidRDefault="0053707C" w:rsidP="0053707C">
            <w:pPr>
              <w:jc w:val="both"/>
              <w:rPr>
                <w:b/>
              </w:rPr>
            </w:pPr>
            <w:r>
              <w:rPr>
                <w:b/>
              </w:rPr>
              <w:t>Jméno a příjmení</w:t>
            </w:r>
          </w:p>
        </w:tc>
        <w:tc>
          <w:tcPr>
            <w:tcW w:w="4463" w:type="dxa"/>
            <w:gridSpan w:val="51"/>
          </w:tcPr>
          <w:p w14:paraId="4C908985" w14:textId="77777777" w:rsidR="0053707C" w:rsidRPr="00B96B61" w:rsidRDefault="0053707C" w:rsidP="0053707C">
            <w:pPr>
              <w:jc w:val="both"/>
              <w:rPr>
                <w:b/>
              </w:rPr>
            </w:pPr>
            <w:bookmarkStart w:id="626" w:name="Ingr"/>
            <w:bookmarkEnd w:id="626"/>
            <w:r w:rsidRPr="00B96B61">
              <w:rPr>
                <w:b/>
              </w:rPr>
              <w:t>Marek Ingr</w:t>
            </w:r>
          </w:p>
        </w:tc>
        <w:tc>
          <w:tcPr>
            <w:tcW w:w="809" w:type="dxa"/>
            <w:gridSpan w:val="13"/>
            <w:shd w:val="clear" w:color="auto" w:fill="F7CAAC"/>
          </w:tcPr>
          <w:p w14:paraId="5FF890C0" w14:textId="77777777" w:rsidR="0053707C" w:rsidRDefault="0053707C" w:rsidP="0053707C">
            <w:pPr>
              <w:jc w:val="both"/>
              <w:rPr>
                <w:b/>
              </w:rPr>
            </w:pPr>
            <w:r>
              <w:rPr>
                <w:b/>
              </w:rPr>
              <w:t>Tituly</w:t>
            </w:r>
          </w:p>
        </w:tc>
        <w:tc>
          <w:tcPr>
            <w:tcW w:w="2225" w:type="dxa"/>
            <w:gridSpan w:val="40"/>
          </w:tcPr>
          <w:p w14:paraId="5DD602FE" w14:textId="77777777" w:rsidR="0053707C" w:rsidRDefault="0053707C" w:rsidP="0053707C">
            <w:pPr>
              <w:jc w:val="both"/>
            </w:pPr>
            <w:r>
              <w:t>RNDr., Ph.D.</w:t>
            </w:r>
          </w:p>
        </w:tc>
      </w:tr>
      <w:tr w:rsidR="0053707C" w:rsidRPr="00D4204B" w14:paraId="35B33B20" w14:textId="77777777" w:rsidTr="00945877">
        <w:trPr>
          <w:gridBefore w:val="1"/>
          <w:gridAfter w:val="2"/>
          <w:wAfter w:w="337" w:type="dxa"/>
        </w:trPr>
        <w:tc>
          <w:tcPr>
            <w:tcW w:w="2575" w:type="dxa"/>
            <w:gridSpan w:val="12"/>
            <w:shd w:val="clear" w:color="auto" w:fill="F7CAAC"/>
          </w:tcPr>
          <w:p w14:paraId="3A96471D" w14:textId="77777777" w:rsidR="0053707C" w:rsidRDefault="0053707C" w:rsidP="0053707C">
            <w:pPr>
              <w:jc w:val="both"/>
              <w:rPr>
                <w:b/>
              </w:rPr>
            </w:pPr>
            <w:r>
              <w:rPr>
                <w:b/>
              </w:rPr>
              <w:t>Rok narození</w:t>
            </w:r>
          </w:p>
        </w:tc>
        <w:tc>
          <w:tcPr>
            <w:tcW w:w="747" w:type="dxa"/>
            <w:gridSpan w:val="14"/>
          </w:tcPr>
          <w:p w14:paraId="32330611" w14:textId="77777777" w:rsidR="0053707C" w:rsidRDefault="0053707C" w:rsidP="0053707C">
            <w:pPr>
              <w:jc w:val="both"/>
            </w:pPr>
            <w:r>
              <w:t>1973</w:t>
            </w:r>
          </w:p>
        </w:tc>
        <w:tc>
          <w:tcPr>
            <w:tcW w:w="1722" w:type="dxa"/>
            <w:gridSpan w:val="10"/>
            <w:shd w:val="clear" w:color="auto" w:fill="F7CAAC"/>
          </w:tcPr>
          <w:p w14:paraId="6A7C8E8B" w14:textId="77777777" w:rsidR="0053707C" w:rsidRDefault="0053707C" w:rsidP="0053707C">
            <w:pPr>
              <w:jc w:val="both"/>
              <w:rPr>
                <w:b/>
              </w:rPr>
            </w:pPr>
            <w:r>
              <w:rPr>
                <w:b/>
              </w:rPr>
              <w:t>typ vztahu k VŠ</w:t>
            </w:r>
          </w:p>
        </w:tc>
        <w:tc>
          <w:tcPr>
            <w:tcW w:w="997" w:type="dxa"/>
            <w:gridSpan w:val="18"/>
          </w:tcPr>
          <w:p w14:paraId="47755891" w14:textId="77777777" w:rsidR="0053707C" w:rsidRPr="00D4204B" w:rsidRDefault="0053707C" w:rsidP="0053707C">
            <w:pPr>
              <w:jc w:val="both"/>
            </w:pPr>
            <w:r w:rsidRPr="00D4204B">
              <w:t>pp.</w:t>
            </w:r>
          </w:p>
        </w:tc>
        <w:tc>
          <w:tcPr>
            <w:tcW w:w="997" w:type="dxa"/>
            <w:gridSpan w:val="9"/>
            <w:shd w:val="clear" w:color="auto" w:fill="F7CAAC"/>
          </w:tcPr>
          <w:p w14:paraId="7BD385FE" w14:textId="77777777" w:rsidR="0053707C" w:rsidRPr="00D4204B" w:rsidRDefault="0053707C" w:rsidP="0053707C">
            <w:pPr>
              <w:jc w:val="both"/>
              <w:rPr>
                <w:b/>
              </w:rPr>
            </w:pPr>
            <w:r w:rsidRPr="00D4204B">
              <w:rPr>
                <w:b/>
              </w:rPr>
              <w:t>rozsah</w:t>
            </w:r>
          </w:p>
        </w:tc>
        <w:tc>
          <w:tcPr>
            <w:tcW w:w="809" w:type="dxa"/>
            <w:gridSpan w:val="13"/>
          </w:tcPr>
          <w:p w14:paraId="7CC860DF" w14:textId="77777777" w:rsidR="0053707C" w:rsidRPr="00D4204B" w:rsidRDefault="0053707C" w:rsidP="0053707C">
            <w:pPr>
              <w:jc w:val="both"/>
            </w:pPr>
            <w:r w:rsidRPr="00D4204B">
              <w:t>40</w:t>
            </w:r>
          </w:p>
        </w:tc>
        <w:tc>
          <w:tcPr>
            <w:tcW w:w="683" w:type="dxa"/>
            <w:gridSpan w:val="17"/>
            <w:shd w:val="clear" w:color="auto" w:fill="F7CAAC"/>
          </w:tcPr>
          <w:p w14:paraId="2E39581A" w14:textId="77777777" w:rsidR="0053707C" w:rsidRPr="00D4204B" w:rsidRDefault="0053707C" w:rsidP="0053707C">
            <w:pPr>
              <w:jc w:val="both"/>
              <w:rPr>
                <w:b/>
              </w:rPr>
            </w:pPr>
            <w:r w:rsidRPr="00D4204B">
              <w:rPr>
                <w:b/>
              </w:rPr>
              <w:t>do kdy</w:t>
            </w:r>
          </w:p>
        </w:tc>
        <w:tc>
          <w:tcPr>
            <w:tcW w:w="1542" w:type="dxa"/>
            <w:gridSpan w:val="23"/>
          </w:tcPr>
          <w:p w14:paraId="68F5B87B" w14:textId="77777777" w:rsidR="0053707C" w:rsidRPr="00D4204B" w:rsidRDefault="0053707C" w:rsidP="0053707C">
            <w:pPr>
              <w:jc w:val="both"/>
            </w:pPr>
            <w:r w:rsidRPr="00D4204B">
              <w:t>N</w:t>
            </w:r>
          </w:p>
        </w:tc>
      </w:tr>
      <w:tr w:rsidR="0053707C" w:rsidRPr="00C32277" w14:paraId="34F4D1E2" w14:textId="77777777" w:rsidTr="00945877">
        <w:trPr>
          <w:gridBefore w:val="1"/>
          <w:gridAfter w:val="2"/>
          <w:wAfter w:w="337" w:type="dxa"/>
        </w:trPr>
        <w:tc>
          <w:tcPr>
            <w:tcW w:w="5044" w:type="dxa"/>
            <w:gridSpan w:val="36"/>
            <w:shd w:val="clear" w:color="auto" w:fill="F7CAAC"/>
          </w:tcPr>
          <w:p w14:paraId="37EFF871" w14:textId="77777777" w:rsidR="0053707C" w:rsidRDefault="0053707C" w:rsidP="0053707C">
            <w:pPr>
              <w:jc w:val="both"/>
              <w:rPr>
                <w:b/>
              </w:rPr>
            </w:pPr>
            <w:r>
              <w:rPr>
                <w:b/>
              </w:rPr>
              <w:t>Typ vztahu na součásti VŠ, která uskutečňuje st. program</w:t>
            </w:r>
          </w:p>
        </w:tc>
        <w:tc>
          <w:tcPr>
            <w:tcW w:w="997" w:type="dxa"/>
            <w:gridSpan w:val="18"/>
          </w:tcPr>
          <w:p w14:paraId="0C1ADB46" w14:textId="77777777" w:rsidR="0053707C" w:rsidRDefault="0053707C" w:rsidP="0053707C">
            <w:pPr>
              <w:jc w:val="both"/>
            </w:pPr>
            <w:r>
              <w:t>---</w:t>
            </w:r>
          </w:p>
        </w:tc>
        <w:tc>
          <w:tcPr>
            <w:tcW w:w="997" w:type="dxa"/>
            <w:gridSpan w:val="9"/>
            <w:shd w:val="clear" w:color="auto" w:fill="F7CAAC"/>
          </w:tcPr>
          <w:p w14:paraId="7D5AC632" w14:textId="77777777" w:rsidR="0053707C" w:rsidRDefault="0053707C" w:rsidP="0053707C">
            <w:pPr>
              <w:jc w:val="both"/>
              <w:rPr>
                <w:b/>
              </w:rPr>
            </w:pPr>
            <w:r>
              <w:rPr>
                <w:b/>
              </w:rPr>
              <w:t>rozsah</w:t>
            </w:r>
          </w:p>
        </w:tc>
        <w:tc>
          <w:tcPr>
            <w:tcW w:w="809" w:type="dxa"/>
            <w:gridSpan w:val="13"/>
          </w:tcPr>
          <w:p w14:paraId="1E726E18" w14:textId="77777777" w:rsidR="0053707C" w:rsidRDefault="0053707C" w:rsidP="0053707C">
            <w:pPr>
              <w:jc w:val="both"/>
            </w:pPr>
            <w:r>
              <w:t>---</w:t>
            </w:r>
          </w:p>
        </w:tc>
        <w:tc>
          <w:tcPr>
            <w:tcW w:w="683" w:type="dxa"/>
            <w:gridSpan w:val="17"/>
            <w:shd w:val="clear" w:color="auto" w:fill="F7CAAC"/>
          </w:tcPr>
          <w:p w14:paraId="26F640FF" w14:textId="77777777" w:rsidR="0053707C" w:rsidRDefault="0053707C" w:rsidP="0053707C">
            <w:pPr>
              <w:jc w:val="both"/>
              <w:rPr>
                <w:b/>
              </w:rPr>
            </w:pPr>
            <w:r>
              <w:rPr>
                <w:b/>
              </w:rPr>
              <w:t>do kdy</w:t>
            </w:r>
          </w:p>
        </w:tc>
        <w:tc>
          <w:tcPr>
            <w:tcW w:w="1542" w:type="dxa"/>
            <w:gridSpan w:val="23"/>
          </w:tcPr>
          <w:p w14:paraId="50284BE8" w14:textId="77777777" w:rsidR="0053707C" w:rsidRPr="00C32277" w:rsidRDefault="0053707C" w:rsidP="0053707C">
            <w:pPr>
              <w:jc w:val="both"/>
              <w:rPr>
                <w:highlight w:val="green"/>
              </w:rPr>
            </w:pPr>
            <w:r w:rsidRPr="00AD1158">
              <w:t>---</w:t>
            </w:r>
          </w:p>
        </w:tc>
      </w:tr>
      <w:tr w:rsidR="0053707C" w14:paraId="1A561CA9" w14:textId="77777777" w:rsidTr="00945877">
        <w:trPr>
          <w:gridBefore w:val="1"/>
          <w:gridAfter w:val="2"/>
          <w:wAfter w:w="337" w:type="dxa"/>
        </w:trPr>
        <w:tc>
          <w:tcPr>
            <w:tcW w:w="6041" w:type="dxa"/>
            <w:gridSpan w:val="54"/>
            <w:shd w:val="clear" w:color="auto" w:fill="F7CAAC"/>
          </w:tcPr>
          <w:p w14:paraId="2F249355" w14:textId="77777777" w:rsidR="0053707C" w:rsidRDefault="0053707C" w:rsidP="0053707C">
            <w:pPr>
              <w:jc w:val="both"/>
            </w:pPr>
            <w:r>
              <w:rPr>
                <w:b/>
              </w:rPr>
              <w:t>Další současná působení jako akademický pracovník na jiných VŠ</w:t>
            </w:r>
          </w:p>
        </w:tc>
        <w:tc>
          <w:tcPr>
            <w:tcW w:w="1806" w:type="dxa"/>
            <w:gridSpan w:val="22"/>
            <w:shd w:val="clear" w:color="auto" w:fill="F7CAAC"/>
          </w:tcPr>
          <w:p w14:paraId="2935019E" w14:textId="77777777" w:rsidR="0053707C" w:rsidRDefault="0053707C" w:rsidP="0053707C">
            <w:pPr>
              <w:jc w:val="both"/>
              <w:rPr>
                <w:b/>
              </w:rPr>
            </w:pPr>
            <w:r>
              <w:rPr>
                <w:b/>
              </w:rPr>
              <w:t xml:space="preserve">typ prac. </w:t>
            </w:r>
            <w:proofErr w:type="gramStart"/>
            <w:r>
              <w:rPr>
                <w:b/>
              </w:rPr>
              <w:t>vztahu</w:t>
            </w:r>
            <w:proofErr w:type="gramEnd"/>
          </w:p>
        </w:tc>
        <w:tc>
          <w:tcPr>
            <w:tcW w:w="2225" w:type="dxa"/>
            <w:gridSpan w:val="40"/>
            <w:shd w:val="clear" w:color="auto" w:fill="F7CAAC"/>
          </w:tcPr>
          <w:p w14:paraId="718BC6CA" w14:textId="77777777" w:rsidR="0053707C" w:rsidRDefault="0053707C" w:rsidP="0053707C">
            <w:pPr>
              <w:jc w:val="both"/>
              <w:rPr>
                <w:b/>
              </w:rPr>
            </w:pPr>
            <w:r>
              <w:rPr>
                <w:b/>
              </w:rPr>
              <w:t>rozsah</w:t>
            </w:r>
          </w:p>
        </w:tc>
      </w:tr>
      <w:tr w:rsidR="0053707C" w14:paraId="3440A773" w14:textId="77777777" w:rsidTr="00945877">
        <w:trPr>
          <w:gridBefore w:val="1"/>
          <w:gridAfter w:val="2"/>
          <w:wAfter w:w="337" w:type="dxa"/>
        </w:trPr>
        <w:tc>
          <w:tcPr>
            <w:tcW w:w="6041" w:type="dxa"/>
            <w:gridSpan w:val="54"/>
          </w:tcPr>
          <w:p w14:paraId="74963ACF" w14:textId="77777777" w:rsidR="0053707C" w:rsidRPr="00233C9B" w:rsidRDefault="0053707C" w:rsidP="0053707C">
            <w:pPr>
              <w:jc w:val="both"/>
              <w:rPr>
                <w:sz w:val="21"/>
                <w:szCs w:val="21"/>
              </w:rPr>
            </w:pPr>
            <w:r w:rsidRPr="00233C9B">
              <w:rPr>
                <w:sz w:val="21"/>
                <w:szCs w:val="21"/>
              </w:rPr>
              <w:t>UK Praha, PřF, Katedra biochemie</w:t>
            </w:r>
          </w:p>
        </w:tc>
        <w:tc>
          <w:tcPr>
            <w:tcW w:w="1806" w:type="dxa"/>
            <w:gridSpan w:val="22"/>
          </w:tcPr>
          <w:p w14:paraId="425B18FA" w14:textId="77777777" w:rsidR="0053707C" w:rsidRPr="00233C9B" w:rsidRDefault="0053707C" w:rsidP="0053707C">
            <w:pPr>
              <w:jc w:val="both"/>
              <w:rPr>
                <w:sz w:val="21"/>
                <w:szCs w:val="21"/>
              </w:rPr>
            </w:pPr>
            <w:r w:rsidRPr="00233C9B">
              <w:rPr>
                <w:sz w:val="21"/>
                <w:szCs w:val="21"/>
              </w:rPr>
              <w:t>DPP</w:t>
            </w:r>
          </w:p>
        </w:tc>
        <w:tc>
          <w:tcPr>
            <w:tcW w:w="2225" w:type="dxa"/>
            <w:gridSpan w:val="40"/>
          </w:tcPr>
          <w:p w14:paraId="3BD9F960" w14:textId="77777777" w:rsidR="0053707C" w:rsidRPr="00233C9B" w:rsidRDefault="0053707C" w:rsidP="0053707C">
            <w:pPr>
              <w:jc w:val="both"/>
              <w:rPr>
                <w:sz w:val="21"/>
                <w:szCs w:val="21"/>
              </w:rPr>
            </w:pPr>
            <w:r w:rsidRPr="00233C9B">
              <w:rPr>
                <w:sz w:val="21"/>
                <w:szCs w:val="21"/>
              </w:rPr>
              <w:t>6</w:t>
            </w:r>
          </w:p>
        </w:tc>
      </w:tr>
      <w:tr w:rsidR="0053707C" w14:paraId="7EF2C48B" w14:textId="77777777" w:rsidTr="00945877">
        <w:trPr>
          <w:gridBefore w:val="1"/>
          <w:gridAfter w:val="2"/>
          <w:wAfter w:w="337" w:type="dxa"/>
        </w:trPr>
        <w:tc>
          <w:tcPr>
            <w:tcW w:w="6041" w:type="dxa"/>
            <w:gridSpan w:val="54"/>
          </w:tcPr>
          <w:p w14:paraId="2F64BCDF" w14:textId="77777777" w:rsidR="0053707C" w:rsidRDefault="0053707C" w:rsidP="0053707C">
            <w:pPr>
              <w:jc w:val="both"/>
            </w:pPr>
          </w:p>
        </w:tc>
        <w:tc>
          <w:tcPr>
            <w:tcW w:w="1806" w:type="dxa"/>
            <w:gridSpan w:val="22"/>
          </w:tcPr>
          <w:p w14:paraId="46AE8589" w14:textId="77777777" w:rsidR="0053707C" w:rsidRDefault="0053707C" w:rsidP="0053707C">
            <w:pPr>
              <w:jc w:val="both"/>
            </w:pPr>
          </w:p>
        </w:tc>
        <w:tc>
          <w:tcPr>
            <w:tcW w:w="2225" w:type="dxa"/>
            <w:gridSpan w:val="40"/>
          </w:tcPr>
          <w:p w14:paraId="3045C066" w14:textId="77777777" w:rsidR="0053707C" w:rsidRDefault="0053707C" w:rsidP="0053707C">
            <w:pPr>
              <w:jc w:val="both"/>
            </w:pPr>
          </w:p>
        </w:tc>
      </w:tr>
      <w:tr w:rsidR="0053707C" w14:paraId="7ABAD012" w14:textId="77777777" w:rsidTr="00945877">
        <w:trPr>
          <w:gridBefore w:val="1"/>
          <w:gridAfter w:val="2"/>
          <w:wAfter w:w="337" w:type="dxa"/>
        </w:trPr>
        <w:tc>
          <w:tcPr>
            <w:tcW w:w="10072" w:type="dxa"/>
            <w:gridSpan w:val="116"/>
            <w:shd w:val="clear" w:color="auto" w:fill="F7CAAC"/>
          </w:tcPr>
          <w:p w14:paraId="5A5B46DF"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3A613D66" w14:textId="77777777" w:rsidTr="00945877">
        <w:trPr>
          <w:gridBefore w:val="1"/>
          <w:gridAfter w:val="2"/>
          <w:wAfter w:w="337" w:type="dxa"/>
          <w:trHeight w:val="310"/>
        </w:trPr>
        <w:tc>
          <w:tcPr>
            <w:tcW w:w="10072" w:type="dxa"/>
            <w:gridSpan w:val="116"/>
            <w:tcBorders>
              <w:top w:val="nil"/>
            </w:tcBorders>
          </w:tcPr>
          <w:p w14:paraId="4292CA88" w14:textId="50CC8D16" w:rsidR="00A733F8" w:rsidRPr="00D30179" w:rsidRDefault="00C2702E" w:rsidP="00D30179">
            <w:pPr>
              <w:pStyle w:val="Zkladntext"/>
              <w:spacing w:before="60" w:after="60"/>
              <w:ind w:left="0" w:right="108"/>
              <w:rPr>
                <w:sz w:val="21"/>
                <w:szCs w:val="21"/>
              </w:rPr>
            </w:pPr>
            <w:r w:rsidRPr="00D30179">
              <w:rPr>
                <w:sz w:val="21"/>
                <w:szCs w:val="21"/>
                <w:lang w:val="cs-CZ"/>
              </w:rPr>
              <w:t xml:space="preserve">Protein and Enzyme Engineering </w:t>
            </w:r>
            <w:r w:rsidR="00A733F8" w:rsidRPr="00D30179">
              <w:rPr>
                <w:sz w:val="21"/>
                <w:szCs w:val="21"/>
              </w:rPr>
              <w:t>(50% p)</w:t>
            </w:r>
          </w:p>
          <w:p w14:paraId="6BCD346D" w14:textId="574A17B5" w:rsidR="00A733F8" w:rsidRPr="00D4712C" w:rsidRDefault="00C2702E" w:rsidP="00D30179">
            <w:pPr>
              <w:pStyle w:val="Zkladntext"/>
              <w:spacing w:before="60" w:after="60"/>
              <w:ind w:left="0" w:right="108"/>
              <w:rPr>
                <w:sz w:val="21"/>
                <w:szCs w:val="21"/>
              </w:rPr>
            </w:pPr>
            <w:r w:rsidRPr="00D30179">
              <w:rPr>
                <w:sz w:val="21"/>
                <w:szCs w:val="21"/>
                <w:lang w:val="cs-CZ"/>
              </w:rPr>
              <w:t xml:space="preserve">Recombinant Biotechnology </w:t>
            </w:r>
            <w:r w:rsidR="00A733F8" w:rsidRPr="00D30179">
              <w:rPr>
                <w:sz w:val="21"/>
                <w:szCs w:val="21"/>
              </w:rPr>
              <w:t>(30% p)</w:t>
            </w:r>
          </w:p>
        </w:tc>
      </w:tr>
      <w:tr w:rsidR="0053707C" w14:paraId="42010274" w14:textId="77777777" w:rsidTr="00945877">
        <w:trPr>
          <w:gridBefore w:val="1"/>
          <w:gridAfter w:val="2"/>
          <w:wAfter w:w="337" w:type="dxa"/>
        </w:trPr>
        <w:tc>
          <w:tcPr>
            <w:tcW w:w="10072" w:type="dxa"/>
            <w:gridSpan w:val="116"/>
            <w:shd w:val="clear" w:color="auto" w:fill="F7CAAC"/>
          </w:tcPr>
          <w:p w14:paraId="3F7D3903" w14:textId="77777777" w:rsidR="0053707C" w:rsidRDefault="0053707C" w:rsidP="0053707C">
            <w:pPr>
              <w:jc w:val="both"/>
            </w:pPr>
            <w:r>
              <w:rPr>
                <w:b/>
              </w:rPr>
              <w:t xml:space="preserve">Údaje o vzdělání na VŠ </w:t>
            </w:r>
          </w:p>
        </w:tc>
      </w:tr>
      <w:tr w:rsidR="0053707C" w:rsidRPr="00AA2694" w14:paraId="018AABFB" w14:textId="77777777" w:rsidTr="00945877">
        <w:trPr>
          <w:gridBefore w:val="1"/>
          <w:gridAfter w:val="2"/>
          <w:wAfter w:w="337" w:type="dxa"/>
          <w:trHeight w:val="372"/>
        </w:trPr>
        <w:tc>
          <w:tcPr>
            <w:tcW w:w="10072" w:type="dxa"/>
            <w:gridSpan w:val="116"/>
          </w:tcPr>
          <w:p w14:paraId="3BC7F83A" w14:textId="77777777" w:rsidR="0053707C" w:rsidRPr="00372F64" w:rsidRDefault="0053707C" w:rsidP="00372F64">
            <w:pPr>
              <w:spacing w:before="60" w:after="60"/>
              <w:jc w:val="both"/>
              <w:rPr>
                <w:b/>
                <w:sz w:val="21"/>
                <w:szCs w:val="21"/>
              </w:rPr>
            </w:pPr>
            <w:r w:rsidRPr="00D30179">
              <w:rPr>
                <w:sz w:val="21"/>
                <w:szCs w:val="21"/>
              </w:rPr>
              <w:t xml:space="preserve">2000: UK Praha, PřF + AVČR Praha, ÚFCH JH, </w:t>
            </w:r>
            <w:r w:rsidRPr="00D30179">
              <w:rPr>
                <w:rFonts w:eastAsia="Calibri"/>
                <w:sz w:val="21"/>
                <w:szCs w:val="21"/>
              </w:rPr>
              <w:t xml:space="preserve">SP Chemie, </w:t>
            </w:r>
            <w:r w:rsidRPr="00D30179">
              <w:rPr>
                <w:sz w:val="21"/>
                <w:szCs w:val="21"/>
              </w:rPr>
              <w:t>obor Fyzikální chemie, Ph.D.</w:t>
            </w:r>
          </w:p>
        </w:tc>
      </w:tr>
      <w:tr w:rsidR="0053707C" w14:paraId="1E138797" w14:textId="77777777" w:rsidTr="00945877">
        <w:trPr>
          <w:gridBefore w:val="1"/>
          <w:gridAfter w:val="2"/>
          <w:wAfter w:w="337" w:type="dxa"/>
        </w:trPr>
        <w:tc>
          <w:tcPr>
            <w:tcW w:w="10072" w:type="dxa"/>
            <w:gridSpan w:val="116"/>
            <w:shd w:val="clear" w:color="auto" w:fill="F7CAAC"/>
          </w:tcPr>
          <w:p w14:paraId="3FF466AB" w14:textId="77777777" w:rsidR="0053707C" w:rsidRDefault="0053707C" w:rsidP="0053707C">
            <w:pPr>
              <w:jc w:val="both"/>
              <w:rPr>
                <w:b/>
              </w:rPr>
            </w:pPr>
            <w:r>
              <w:rPr>
                <w:b/>
              </w:rPr>
              <w:t>Údaje o odborném působení od absolvování VŠ</w:t>
            </w:r>
          </w:p>
        </w:tc>
      </w:tr>
      <w:tr w:rsidR="0053707C" w14:paraId="66E82E6E" w14:textId="77777777" w:rsidTr="00945877">
        <w:trPr>
          <w:gridBefore w:val="1"/>
          <w:gridAfter w:val="2"/>
          <w:wAfter w:w="337" w:type="dxa"/>
          <w:trHeight w:val="1090"/>
        </w:trPr>
        <w:tc>
          <w:tcPr>
            <w:tcW w:w="10072" w:type="dxa"/>
            <w:gridSpan w:val="116"/>
          </w:tcPr>
          <w:p w14:paraId="6E456626" w14:textId="77777777" w:rsidR="0053707C" w:rsidRPr="00D30179" w:rsidRDefault="0053707C" w:rsidP="00D30179">
            <w:pPr>
              <w:spacing w:before="60" w:after="60"/>
              <w:jc w:val="both"/>
              <w:rPr>
                <w:sz w:val="21"/>
                <w:szCs w:val="21"/>
              </w:rPr>
            </w:pPr>
            <w:r w:rsidRPr="00D30179">
              <w:rPr>
                <w:sz w:val="21"/>
                <w:szCs w:val="21"/>
              </w:rPr>
              <w:t xml:space="preserve">1999 – 2000: AVČR Praha, Ústav organické chemie a biochemie, výzkumný pracovník (jpp.) </w:t>
            </w:r>
          </w:p>
          <w:p w14:paraId="776CA5C7" w14:textId="77777777" w:rsidR="0053707C" w:rsidRPr="00D30179" w:rsidRDefault="0053707C" w:rsidP="00D30179">
            <w:pPr>
              <w:spacing w:before="60" w:after="60"/>
              <w:jc w:val="both"/>
              <w:rPr>
                <w:sz w:val="21"/>
                <w:szCs w:val="21"/>
              </w:rPr>
            </w:pPr>
            <w:r w:rsidRPr="00D30179">
              <w:rPr>
                <w:sz w:val="21"/>
                <w:szCs w:val="21"/>
              </w:rPr>
              <w:t>2001 – dosud: UK Praha, PřF, Katedra biochemie, odborný asistent (do r. 2015 jpp., nyní DPP)</w:t>
            </w:r>
          </w:p>
          <w:p w14:paraId="1E20CBBD" w14:textId="77777777" w:rsidR="0053707C" w:rsidRPr="00D30179" w:rsidRDefault="0053707C" w:rsidP="00D30179">
            <w:pPr>
              <w:spacing w:before="60" w:after="60"/>
              <w:jc w:val="both"/>
              <w:rPr>
                <w:sz w:val="21"/>
                <w:szCs w:val="21"/>
              </w:rPr>
            </w:pPr>
            <w:r w:rsidRPr="00D30179">
              <w:rPr>
                <w:sz w:val="21"/>
                <w:szCs w:val="21"/>
              </w:rPr>
              <w:t>2002 – dosud: Ascoprot Biotech, s.r.o., jednatel a vedoucí výzkumu v oblasti proteinové biochemie</w:t>
            </w:r>
          </w:p>
          <w:p w14:paraId="6B34E2A8" w14:textId="77777777" w:rsidR="0053707C" w:rsidRDefault="0053707C" w:rsidP="00D30179">
            <w:pPr>
              <w:spacing w:before="60" w:after="60"/>
              <w:jc w:val="both"/>
            </w:pPr>
            <w:r w:rsidRPr="00D30179">
              <w:rPr>
                <w:sz w:val="21"/>
                <w:szCs w:val="21"/>
              </w:rPr>
              <w:t>2011 – dosud: UTB Zlín, FT, Ústav fyziky a materiálového inženýrství, odborný asistent</w:t>
            </w:r>
          </w:p>
        </w:tc>
      </w:tr>
      <w:tr w:rsidR="0053707C" w14:paraId="5B84DD2C" w14:textId="77777777" w:rsidTr="00945877">
        <w:trPr>
          <w:gridBefore w:val="1"/>
          <w:gridAfter w:val="2"/>
          <w:wAfter w:w="337" w:type="dxa"/>
          <w:trHeight w:val="250"/>
        </w:trPr>
        <w:tc>
          <w:tcPr>
            <w:tcW w:w="10072" w:type="dxa"/>
            <w:gridSpan w:val="116"/>
            <w:shd w:val="clear" w:color="auto" w:fill="F7CAAC"/>
          </w:tcPr>
          <w:p w14:paraId="744A2546" w14:textId="77777777" w:rsidR="0053707C" w:rsidRDefault="0053707C" w:rsidP="0053707C">
            <w:pPr>
              <w:jc w:val="both"/>
            </w:pPr>
            <w:r>
              <w:rPr>
                <w:b/>
              </w:rPr>
              <w:t>Zkušenosti s vedením kvalifikačních a rigorózních prací</w:t>
            </w:r>
          </w:p>
        </w:tc>
      </w:tr>
      <w:tr w:rsidR="0053707C" w:rsidRPr="00AA2694" w14:paraId="2C2EE34A" w14:textId="77777777" w:rsidTr="00945877">
        <w:trPr>
          <w:gridBefore w:val="1"/>
          <w:gridAfter w:val="2"/>
          <w:wAfter w:w="337" w:type="dxa"/>
          <w:trHeight w:val="184"/>
        </w:trPr>
        <w:tc>
          <w:tcPr>
            <w:tcW w:w="10072" w:type="dxa"/>
            <w:gridSpan w:val="116"/>
          </w:tcPr>
          <w:p w14:paraId="1325CCCF" w14:textId="77777777" w:rsidR="0053707C" w:rsidRPr="00AA2694" w:rsidRDefault="0053707C" w:rsidP="0053707C">
            <w:pPr>
              <w:spacing w:before="60" w:after="60"/>
              <w:jc w:val="both"/>
              <w:rPr>
                <w:sz w:val="21"/>
                <w:szCs w:val="21"/>
              </w:rPr>
            </w:pPr>
            <w:r w:rsidRPr="00AA2694">
              <w:rPr>
                <w:sz w:val="21"/>
                <w:szCs w:val="21"/>
              </w:rPr>
              <w:t xml:space="preserve">Počet obhájených prací, které vyučující vedl v období 2013 </w:t>
            </w:r>
            <w:r w:rsidRPr="00AA2694">
              <w:rPr>
                <w:rFonts w:eastAsia="Calibri"/>
                <w:sz w:val="21"/>
                <w:szCs w:val="21"/>
              </w:rPr>
              <w:t xml:space="preserve">– </w:t>
            </w:r>
            <w:r w:rsidRPr="00AA2694">
              <w:rPr>
                <w:sz w:val="21"/>
                <w:szCs w:val="21"/>
              </w:rPr>
              <w:t>2017: 4 BP, 3 DP.</w:t>
            </w:r>
          </w:p>
        </w:tc>
      </w:tr>
      <w:tr w:rsidR="0053707C" w14:paraId="4960DBEC" w14:textId="77777777" w:rsidTr="00945877">
        <w:trPr>
          <w:gridBefore w:val="1"/>
          <w:gridAfter w:val="2"/>
          <w:wAfter w:w="337" w:type="dxa"/>
          <w:cantSplit/>
        </w:trPr>
        <w:tc>
          <w:tcPr>
            <w:tcW w:w="3322" w:type="dxa"/>
            <w:gridSpan w:val="26"/>
            <w:tcBorders>
              <w:top w:val="single" w:sz="12" w:space="0" w:color="auto"/>
            </w:tcBorders>
            <w:shd w:val="clear" w:color="auto" w:fill="F7CAAC"/>
          </w:tcPr>
          <w:p w14:paraId="1DD2494E" w14:textId="77777777" w:rsidR="0053707C" w:rsidRDefault="0053707C" w:rsidP="0053707C">
            <w:pPr>
              <w:jc w:val="both"/>
            </w:pPr>
            <w:r>
              <w:rPr>
                <w:b/>
              </w:rPr>
              <w:t xml:space="preserve">Obor habilitačního řízení </w:t>
            </w:r>
          </w:p>
        </w:tc>
        <w:tc>
          <w:tcPr>
            <w:tcW w:w="2248" w:type="dxa"/>
            <w:gridSpan w:val="21"/>
            <w:tcBorders>
              <w:top w:val="single" w:sz="12" w:space="0" w:color="auto"/>
            </w:tcBorders>
            <w:shd w:val="clear" w:color="auto" w:fill="F7CAAC"/>
          </w:tcPr>
          <w:p w14:paraId="2752EA63" w14:textId="77777777" w:rsidR="0053707C" w:rsidRDefault="0053707C" w:rsidP="0053707C">
            <w:pPr>
              <w:jc w:val="both"/>
            </w:pPr>
            <w:r>
              <w:rPr>
                <w:b/>
              </w:rPr>
              <w:t>Rok udělení hodnosti</w:t>
            </w:r>
          </w:p>
        </w:tc>
        <w:tc>
          <w:tcPr>
            <w:tcW w:w="2277" w:type="dxa"/>
            <w:gridSpan w:val="29"/>
            <w:tcBorders>
              <w:top w:val="single" w:sz="12" w:space="0" w:color="auto"/>
              <w:right w:val="single" w:sz="12" w:space="0" w:color="auto"/>
            </w:tcBorders>
            <w:shd w:val="clear" w:color="auto" w:fill="F7CAAC"/>
          </w:tcPr>
          <w:p w14:paraId="32F6A285" w14:textId="77777777" w:rsidR="0053707C" w:rsidRDefault="0053707C" w:rsidP="0053707C">
            <w:pPr>
              <w:jc w:val="both"/>
            </w:pPr>
            <w:r>
              <w:rPr>
                <w:b/>
              </w:rPr>
              <w:t>Řízení konáno na VŠ</w:t>
            </w:r>
          </w:p>
        </w:tc>
        <w:tc>
          <w:tcPr>
            <w:tcW w:w="2225" w:type="dxa"/>
            <w:gridSpan w:val="40"/>
            <w:tcBorders>
              <w:top w:val="single" w:sz="12" w:space="0" w:color="auto"/>
              <w:left w:val="single" w:sz="12" w:space="0" w:color="auto"/>
            </w:tcBorders>
            <w:shd w:val="clear" w:color="auto" w:fill="F7CAAC"/>
          </w:tcPr>
          <w:p w14:paraId="3AC597E4" w14:textId="77777777" w:rsidR="0053707C" w:rsidRDefault="0053707C" w:rsidP="0053707C">
            <w:pPr>
              <w:jc w:val="both"/>
              <w:rPr>
                <w:b/>
              </w:rPr>
            </w:pPr>
            <w:r>
              <w:rPr>
                <w:b/>
              </w:rPr>
              <w:t>Ohlasy publikací</w:t>
            </w:r>
          </w:p>
        </w:tc>
      </w:tr>
      <w:tr w:rsidR="0053707C" w14:paraId="53588547" w14:textId="77777777" w:rsidTr="00945877">
        <w:trPr>
          <w:gridBefore w:val="1"/>
          <w:gridAfter w:val="2"/>
          <w:wAfter w:w="337" w:type="dxa"/>
          <w:cantSplit/>
        </w:trPr>
        <w:tc>
          <w:tcPr>
            <w:tcW w:w="3322" w:type="dxa"/>
            <w:gridSpan w:val="26"/>
          </w:tcPr>
          <w:p w14:paraId="23E1BB43" w14:textId="77777777" w:rsidR="0053707C" w:rsidRPr="00F55552" w:rsidRDefault="0053707C" w:rsidP="0053707C">
            <w:pPr>
              <w:jc w:val="both"/>
            </w:pPr>
            <w:r>
              <w:rPr>
                <w:rFonts w:eastAsia="Calibri"/>
                <w:lang w:eastAsia="en-US"/>
              </w:rPr>
              <w:t>---</w:t>
            </w:r>
          </w:p>
        </w:tc>
        <w:tc>
          <w:tcPr>
            <w:tcW w:w="2248" w:type="dxa"/>
            <w:gridSpan w:val="21"/>
          </w:tcPr>
          <w:p w14:paraId="25D9BA9B" w14:textId="77777777" w:rsidR="0053707C" w:rsidRPr="00F55552" w:rsidRDefault="0053707C" w:rsidP="0053707C">
            <w:pPr>
              <w:jc w:val="both"/>
            </w:pPr>
            <w:r>
              <w:t>---</w:t>
            </w:r>
          </w:p>
        </w:tc>
        <w:tc>
          <w:tcPr>
            <w:tcW w:w="2277" w:type="dxa"/>
            <w:gridSpan w:val="29"/>
            <w:tcBorders>
              <w:right w:val="single" w:sz="12" w:space="0" w:color="auto"/>
            </w:tcBorders>
          </w:tcPr>
          <w:p w14:paraId="2CD887CE" w14:textId="77777777" w:rsidR="0053707C" w:rsidRPr="00F55552" w:rsidRDefault="0053707C" w:rsidP="0053707C">
            <w:pPr>
              <w:jc w:val="both"/>
            </w:pPr>
            <w:r>
              <w:t>---</w:t>
            </w:r>
          </w:p>
        </w:tc>
        <w:tc>
          <w:tcPr>
            <w:tcW w:w="683" w:type="dxa"/>
            <w:gridSpan w:val="17"/>
            <w:tcBorders>
              <w:left w:val="single" w:sz="12" w:space="0" w:color="auto"/>
            </w:tcBorders>
            <w:shd w:val="clear" w:color="auto" w:fill="F7CAAC"/>
          </w:tcPr>
          <w:p w14:paraId="09DEA5DB" w14:textId="77777777" w:rsidR="0053707C" w:rsidRDefault="0053707C" w:rsidP="0053707C">
            <w:pPr>
              <w:jc w:val="both"/>
            </w:pPr>
            <w:r>
              <w:rPr>
                <w:b/>
              </w:rPr>
              <w:t>WOS</w:t>
            </w:r>
          </w:p>
        </w:tc>
        <w:tc>
          <w:tcPr>
            <w:tcW w:w="699" w:type="dxa"/>
            <w:gridSpan w:val="14"/>
            <w:shd w:val="clear" w:color="auto" w:fill="F7CAAC"/>
          </w:tcPr>
          <w:p w14:paraId="3D8D88FE" w14:textId="77777777" w:rsidR="0053707C" w:rsidRDefault="0053707C" w:rsidP="0053707C">
            <w:pPr>
              <w:jc w:val="both"/>
              <w:rPr>
                <w:sz w:val="18"/>
              </w:rPr>
            </w:pPr>
            <w:r>
              <w:rPr>
                <w:b/>
                <w:sz w:val="18"/>
              </w:rPr>
              <w:t>Scopus</w:t>
            </w:r>
          </w:p>
        </w:tc>
        <w:tc>
          <w:tcPr>
            <w:tcW w:w="843" w:type="dxa"/>
            <w:gridSpan w:val="9"/>
            <w:shd w:val="clear" w:color="auto" w:fill="F7CAAC"/>
          </w:tcPr>
          <w:p w14:paraId="79CD4838" w14:textId="77777777" w:rsidR="0053707C" w:rsidRDefault="0053707C" w:rsidP="0053707C">
            <w:pPr>
              <w:jc w:val="both"/>
            </w:pPr>
            <w:r>
              <w:rPr>
                <w:b/>
                <w:sz w:val="18"/>
              </w:rPr>
              <w:t>ostatní</w:t>
            </w:r>
          </w:p>
        </w:tc>
      </w:tr>
      <w:tr w:rsidR="0053707C" w:rsidRPr="00AA2694" w14:paraId="3E1833DC" w14:textId="77777777" w:rsidTr="00945877">
        <w:trPr>
          <w:gridBefore w:val="1"/>
          <w:gridAfter w:val="2"/>
          <w:wAfter w:w="337" w:type="dxa"/>
          <w:cantSplit/>
          <w:trHeight w:val="70"/>
        </w:trPr>
        <w:tc>
          <w:tcPr>
            <w:tcW w:w="3322" w:type="dxa"/>
            <w:gridSpan w:val="26"/>
            <w:shd w:val="clear" w:color="auto" w:fill="F7CAAC"/>
          </w:tcPr>
          <w:p w14:paraId="05FDD53B" w14:textId="77777777" w:rsidR="0053707C" w:rsidRDefault="0053707C" w:rsidP="0053707C">
            <w:pPr>
              <w:jc w:val="both"/>
            </w:pPr>
            <w:r>
              <w:rPr>
                <w:b/>
              </w:rPr>
              <w:t>Obor jmenovacího řízení</w:t>
            </w:r>
          </w:p>
        </w:tc>
        <w:tc>
          <w:tcPr>
            <w:tcW w:w="2248" w:type="dxa"/>
            <w:gridSpan w:val="21"/>
            <w:shd w:val="clear" w:color="auto" w:fill="F7CAAC"/>
          </w:tcPr>
          <w:p w14:paraId="75E9E324" w14:textId="77777777" w:rsidR="0053707C" w:rsidRDefault="0053707C" w:rsidP="0053707C">
            <w:pPr>
              <w:jc w:val="both"/>
            </w:pPr>
            <w:r>
              <w:rPr>
                <w:b/>
              </w:rPr>
              <w:t>Rok udělení hodnosti</w:t>
            </w:r>
          </w:p>
        </w:tc>
        <w:tc>
          <w:tcPr>
            <w:tcW w:w="2277" w:type="dxa"/>
            <w:gridSpan w:val="29"/>
            <w:tcBorders>
              <w:right w:val="single" w:sz="12" w:space="0" w:color="auto"/>
            </w:tcBorders>
            <w:shd w:val="clear" w:color="auto" w:fill="F7CAAC"/>
          </w:tcPr>
          <w:p w14:paraId="28BBCA73" w14:textId="77777777" w:rsidR="0053707C" w:rsidRDefault="0053707C" w:rsidP="0053707C">
            <w:pPr>
              <w:jc w:val="both"/>
            </w:pPr>
            <w:r>
              <w:rPr>
                <w:b/>
              </w:rPr>
              <w:t>Řízení konáno na VŠ</w:t>
            </w:r>
          </w:p>
        </w:tc>
        <w:tc>
          <w:tcPr>
            <w:tcW w:w="683" w:type="dxa"/>
            <w:gridSpan w:val="17"/>
            <w:vMerge w:val="restart"/>
            <w:tcBorders>
              <w:left w:val="single" w:sz="12" w:space="0" w:color="auto"/>
            </w:tcBorders>
          </w:tcPr>
          <w:p w14:paraId="475266AF" w14:textId="77777777" w:rsidR="0053707C" w:rsidRPr="00AA2694" w:rsidRDefault="0053707C" w:rsidP="0053707C">
            <w:pPr>
              <w:jc w:val="both"/>
              <w:rPr>
                <w:b/>
              </w:rPr>
            </w:pPr>
            <w:r w:rsidRPr="00AA2694">
              <w:rPr>
                <w:b/>
              </w:rPr>
              <w:t>175</w:t>
            </w:r>
          </w:p>
        </w:tc>
        <w:tc>
          <w:tcPr>
            <w:tcW w:w="699" w:type="dxa"/>
            <w:gridSpan w:val="14"/>
            <w:vMerge w:val="restart"/>
          </w:tcPr>
          <w:p w14:paraId="3F3A174C" w14:textId="77777777" w:rsidR="0053707C" w:rsidRPr="00AA2694" w:rsidRDefault="0053707C" w:rsidP="0053707C">
            <w:pPr>
              <w:jc w:val="both"/>
              <w:rPr>
                <w:b/>
              </w:rPr>
            </w:pPr>
            <w:r w:rsidRPr="00AA2694">
              <w:rPr>
                <w:b/>
              </w:rPr>
              <w:t>186</w:t>
            </w:r>
          </w:p>
        </w:tc>
        <w:tc>
          <w:tcPr>
            <w:tcW w:w="843" w:type="dxa"/>
            <w:gridSpan w:val="9"/>
            <w:vMerge w:val="restart"/>
          </w:tcPr>
          <w:p w14:paraId="329CA2A4" w14:textId="77777777" w:rsidR="0053707C" w:rsidRPr="00AA2694" w:rsidRDefault="0053707C" w:rsidP="0053707C">
            <w:pPr>
              <w:jc w:val="both"/>
              <w:rPr>
                <w:b/>
                <w:sz w:val="18"/>
                <w:szCs w:val="18"/>
              </w:rPr>
            </w:pPr>
            <w:r w:rsidRPr="00AA2694">
              <w:rPr>
                <w:b/>
                <w:sz w:val="18"/>
                <w:szCs w:val="18"/>
              </w:rPr>
              <w:t>neevid.</w:t>
            </w:r>
          </w:p>
        </w:tc>
      </w:tr>
      <w:tr w:rsidR="0053707C" w14:paraId="44CED133" w14:textId="77777777" w:rsidTr="00945877">
        <w:trPr>
          <w:gridBefore w:val="1"/>
          <w:gridAfter w:val="2"/>
          <w:wAfter w:w="337" w:type="dxa"/>
          <w:trHeight w:val="205"/>
        </w:trPr>
        <w:tc>
          <w:tcPr>
            <w:tcW w:w="3322" w:type="dxa"/>
            <w:gridSpan w:val="26"/>
          </w:tcPr>
          <w:p w14:paraId="418A674C" w14:textId="77777777" w:rsidR="0053707C" w:rsidRPr="00F55552" w:rsidRDefault="0053707C" w:rsidP="0053707C">
            <w:pPr>
              <w:jc w:val="both"/>
            </w:pPr>
            <w:r>
              <w:t>---</w:t>
            </w:r>
          </w:p>
        </w:tc>
        <w:tc>
          <w:tcPr>
            <w:tcW w:w="2248" w:type="dxa"/>
            <w:gridSpan w:val="21"/>
          </w:tcPr>
          <w:p w14:paraId="75A9A96B" w14:textId="77777777" w:rsidR="0053707C" w:rsidRDefault="0053707C" w:rsidP="0053707C">
            <w:pPr>
              <w:jc w:val="both"/>
            </w:pPr>
            <w:r>
              <w:t>---</w:t>
            </w:r>
          </w:p>
        </w:tc>
        <w:tc>
          <w:tcPr>
            <w:tcW w:w="2277" w:type="dxa"/>
            <w:gridSpan w:val="29"/>
            <w:tcBorders>
              <w:right w:val="single" w:sz="12" w:space="0" w:color="auto"/>
            </w:tcBorders>
          </w:tcPr>
          <w:p w14:paraId="08D573C6" w14:textId="77777777" w:rsidR="0053707C" w:rsidRDefault="0053707C" w:rsidP="0053707C">
            <w:pPr>
              <w:jc w:val="both"/>
            </w:pPr>
            <w:r>
              <w:t>---</w:t>
            </w:r>
          </w:p>
        </w:tc>
        <w:tc>
          <w:tcPr>
            <w:tcW w:w="683" w:type="dxa"/>
            <w:gridSpan w:val="17"/>
            <w:vMerge/>
            <w:tcBorders>
              <w:left w:val="single" w:sz="12" w:space="0" w:color="auto"/>
            </w:tcBorders>
            <w:vAlign w:val="center"/>
          </w:tcPr>
          <w:p w14:paraId="7FC716D1" w14:textId="77777777" w:rsidR="0053707C" w:rsidRDefault="0053707C" w:rsidP="0053707C">
            <w:pPr>
              <w:rPr>
                <w:b/>
              </w:rPr>
            </w:pPr>
          </w:p>
        </w:tc>
        <w:tc>
          <w:tcPr>
            <w:tcW w:w="699" w:type="dxa"/>
            <w:gridSpan w:val="14"/>
            <w:vMerge/>
            <w:vAlign w:val="center"/>
          </w:tcPr>
          <w:p w14:paraId="13C3505B" w14:textId="77777777" w:rsidR="0053707C" w:rsidRDefault="0053707C" w:rsidP="0053707C">
            <w:pPr>
              <w:rPr>
                <w:b/>
              </w:rPr>
            </w:pPr>
          </w:p>
        </w:tc>
        <w:tc>
          <w:tcPr>
            <w:tcW w:w="843" w:type="dxa"/>
            <w:gridSpan w:val="9"/>
            <w:vMerge/>
            <w:vAlign w:val="center"/>
          </w:tcPr>
          <w:p w14:paraId="46EE736C" w14:textId="77777777" w:rsidR="0053707C" w:rsidRDefault="0053707C" w:rsidP="0053707C">
            <w:pPr>
              <w:rPr>
                <w:b/>
              </w:rPr>
            </w:pPr>
          </w:p>
        </w:tc>
      </w:tr>
      <w:tr w:rsidR="0053707C" w:rsidRPr="00AA2694" w14:paraId="1F212727" w14:textId="77777777" w:rsidTr="00945877">
        <w:trPr>
          <w:gridBefore w:val="1"/>
          <w:gridAfter w:val="2"/>
          <w:wAfter w:w="337" w:type="dxa"/>
        </w:trPr>
        <w:tc>
          <w:tcPr>
            <w:tcW w:w="10072" w:type="dxa"/>
            <w:gridSpan w:val="116"/>
            <w:shd w:val="clear" w:color="auto" w:fill="F7CAAC"/>
          </w:tcPr>
          <w:p w14:paraId="4D3C58A2" w14:textId="77777777" w:rsidR="0053707C" w:rsidRPr="00AA2694" w:rsidRDefault="0053707C" w:rsidP="0053707C">
            <w:pPr>
              <w:jc w:val="both"/>
              <w:rPr>
                <w:b/>
              </w:rPr>
            </w:pPr>
            <w:r w:rsidRPr="00AA2694">
              <w:rPr>
                <w:b/>
              </w:rPr>
              <w:t xml:space="preserve">Přehled o nejvýznamnější publikační a další tvůrčí činnosti nebo další profesní činnosti u odborníků z praxe vztahující se k zabezpečovaným předmětům </w:t>
            </w:r>
          </w:p>
        </w:tc>
      </w:tr>
      <w:tr w:rsidR="0053707C" w:rsidRPr="00AA2694" w14:paraId="44B81F57" w14:textId="77777777" w:rsidTr="00945877">
        <w:trPr>
          <w:gridBefore w:val="1"/>
          <w:gridAfter w:val="2"/>
          <w:wAfter w:w="337" w:type="dxa"/>
          <w:trHeight w:val="283"/>
        </w:trPr>
        <w:tc>
          <w:tcPr>
            <w:tcW w:w="10072" w:type="dxa"/>
            <w:gridSpan w:val="116"/>
          </w:tcPr>
          <w:p w14:paraId="55E7D703" w14:textId="77777777" w:rsidR="0053707C" w:rsidRPr="00D30179" w:rsidRDefault="0053707C" w:rsidP="0053707C">
            <w:pPr>
              <w:spacing w:before="60" w:after="80"/>
              <w:jc w:val="both"/>
              <w:rPr>
                <w:b/>
                <w:sz w:val="21"/>
                <w:szCs w:val="21"/>
              </w:rPr>
            </w:pPr>
            <w:r w:rsidRPr="00D30179">
              <w:rPr>
                <w:b/>
                <w:caps/>
                <w:sz w:val="21"/>
                <w:szCs w:val="21"/>
              </w:rPr>
              <w:t>Ingr, M. (42%)</w:t>
            </w:r>
            <w:r w:rsidRPr="00D30179">
              <w:rPr>
                <w:caps/>
                <w:sz w:val="21"/>
                <w:szCs w:val="21"/>
              </w:rPr>
              <w:t>, Kutálková, E., HrnčiŘÍK, j</w:t>
            </w:r>
            <w:r w:rsidRPr="00D30179">
              <w:rPr>
                <w:sz w:val="21"/>
                <w:szCs w:val="21"/>
              </w:rPr>
              <w:t xml:space="preserve">., </w:t>
            </w:r>
            <w:r w:rsidRPr="00D30179">
              <w:rPr>
                <w:caps/>
                <w:sz w:val="21"/>
                <w:szCs w:val="21"/>
              </w:rPr>
              <w:t>Lange, R.</w:t>
            </w:r>
            <w:r w:rsidRPr="00D30179">
              <w:rPr>
                <w:sz w:val="21"/>
                <w:szCs w:val="21"/>
              </w:rPr>
              <w:t xml:space="preserve">: Equilibria of oligomeric proteins under high pressure – A theoretical description. </w:t>
            </w:r>
            <w:r w:rsidRPr="00D30179">
              <w:rPr>
                <w:i/>
                <w:sz w:val="21"/>
                <w:szCs w:val="21"/>
              </w:rPr>
              <w:t>Journal of Theoretical Biology</w:t>
            </w:r>
            <w:r w:rsidRPr="00D30179">
              <w:rPr>
                <w:sz w:val="21"/>
                <w:szCs w:val="21"/>
              </w:rPr>
              <w:t xml:space="preserve"> 411, 16-26, </w:t>
            </w:r>
            <w:r w:rsidRPr="00D30179">
              <w:rPr>
                <w:b/>
                <w:sz w:val="21"/>
                <w:szCs w:val="21"/>
              </w:rPr>
              <w:t>2016</w:t>
            </w:r>
            <w:r w:rsidRPr="00D30179">
              <w:rPr>
                <w:sz w:val="21"/>
                <w:szCs w:val="21"/>
              </w:rPr>
              <w:t xml:space="preserve">. DOI 10.1016/j.jtbi.2016.10.001. </w:t>
            </w:r>
          </w:p>
          <w:p w14:paraId="3A3071BF" w14:textId="77777777" w:rsidR="0053707C" w:rsidRPr="00D30179" w:rsidRDefault="0053707C" w:rsidP="0053707C">
            <w:pPr>
              <w:spacing w:after="80"/>
              <w:jc w:val="both"/>
              <w:rPr>
                <w:caps/>
                <w:sz w:val="21"/>
                <w:szCs w:val="21"/>
              </w:rPr>
            </w:pPr>
            <w:r w:rsidRPr="00D30179">
              <w:rPr>
                <w:b/>
                <w:caps/>
                <w:sz w:val="21"/>
                <w:szCs w:val="21"/>
              </w:rPr>
              <w:t>INGR, M. (45%)</w:t>
            </w:r>
            <w:r w:rsidRPr="00D30179">
              <w:rPr>
                <w:caps/>
                <w:sz w:val="21"/>
                <w:szCs w:val="21"/>
              </w:rPr>
              <w:t xml:space="preserve">, DoSTÁL, J., MAJEROVÁ, T.: </w:t>
            </w:r>
            <w:r w:rsidRPr="00D30179">
              <w:rPr>
                <w:sz w:val="21"/>
                <w:szCs w:val="21"/>
              </w:rPr>
              <w:t xml:space="preserve">Enzymological description of multitemplate PCR-Shrinking amplification bias by optimizing the polymerase-template ratio. </w:t>
            </w:r>
            <w:r w:rsidRPr="00D30179">
              <w:rPr>
                <w:i/>
                <w:sz w:val="21"/>
                <w:szCs w:val="21"/>
              </w:rPr>
              <w:t>Journal of Theoretical Biology</w:t>
            </w:r>
            <w:r w:rsidRPr="00D30179">
              <w:rPr>
                <w:sz w:val="21"/>
                <w:szCs w:val="21"/>
              </w:rPr>
              <w:t xml:space="preserve"> 382, 178-186, </w:t>
            </w:r>
            <w:r w:rsidRPr="00D30179">
              <w:rPr>
                <w:b/>
                <w:sz w:val="21"/>
                <w:szCs w:val="21"/>
              </w:rPr>
              <w:t>2015</w:t>
            </w:r>
            <w:r w:rsidRPr="00D30179">
              <w:rPr>
                <w:sz w:val="21"/>
                <w:szCs w:val="21"/>
              </w:rPr>
              <w:t xml:space="preserve">. DOI 10.1016/j.jtbi.2015.06.048. </w:t>
            </w:r>
          </w:p>
          <w:p w14:paraId="6F887630" w14:textId="77777777" w:rsidR="0053707C" w:rsidRPr="00D30179" w:rsidRDefault="00B2219E" w:rsidP="0053707C">
            <w:pPr>
              <w:spacing w:after="80"/>
              <w:jc w:val="both"/>
              <w:rPr>
                <w:sz w:val="21"/>
                <w:szCs w:val="21"/>
              </w:rPr>
            </w:pPr>
            <w:hyperlink r:id="rId20" w:tooltip="Find more records by this author" w:history="1">
              <w:r w:rsidR="0053707C" w:rsidRPr="00D30179">
                <w:rPr>
                  <w:rStyle w:val="hithilite"/>
                  <w:b/>
                  <w:caps/>
                  <w:sz w:val="21"/>
                  <w:szCs w:val="21"/>
                </w:rPr>
                <w:t>Ingr, M</w:t>
              </w:r>
            </w:hyperlink>
            <w:r w:rsidR="0053707C" w:rsidRPr="00D30179">
              <w:rPr>
                <w:b/>
                <w:caps/>
                <w:sz w:val="21"/>
                <w:szCs w:val="21"/>
              </w:rPr>
              <w:t>. (50%)</w:t>
            </w:r>
            <w:r w:rsidR="0053707C" w:rsidRPr="00D30179">
              <w:rPr>
                <w:caps/>
                <w:sz w:val="21"/>
                <w:szCs w:val="21"/>
              </w:rPr>
              <w:t xml:space="preserve">, HalabalovÁ, V., Yehya, A., HrnČiŘÍk, J., Chevalier-Lucia, D., Palmade, L., Blayo, C., Konvalinka, J., Dumay, E.: </w:t>
            </w:r>
            <w:r w:rsidR="0053707C" w:rsidRPr="00D30179">
              <w:rPr>
                <w:sz w:val="21"/>
                <w:szCs w:val="21"/>
              </w:rPr>
              <w:t xml:space="preserve">Inhibitor and substrate binding induced stability of HIV-1 protease against sequential dissociation and unfolding revealed by high pressure spectroscopy and kinetics. </w:t>
            </w:r>
            <w:r w:rsidR="0053707C" w:rsidRPr="00D30179">
              <w:rPr>
                <w:i/>
                <w:sz w:val="21"/>
                <w:szCs w:val="21"/>
              </w:rPr>
              <w:t>PLOS ONE</w:t>
            </w:r>
            <w:r w:rsidR="0053707C" w:rsidRPr="00D30179">
              <w:rPr>
                <w:sz w:val="21"/>
                <w:szCs w:val="21"/>
              </w:rPr>
              <w:t xml:space="preserve"> 10, e0119099, </w:t>
            </w:r>
            <w:r w:rsidR="0053707C" w:rsidRPr="00D30179">
              <w:rPr>
                <w:b/>
                <w:sz w:val="21"/>
                <w:szCs w:val="21"/>
              </w:rPr>
              <w:t>2015</w:t>
            </w:r>
            <w:r w:rsidR="0053707C" w:rsidRPr="00D30179">
              <w:rPr>
                <w:sz w:val="21"/>
                <w:szCs w:val="21"/>
              </w:rPr>
              <w:t xml:space="preserve">. DOI 10.1371/journal.pone.0119099. </w:t>
            </w:r>
          </w:p>
          <w:p w14:paraId="612B0C6B" w14:textId="77777777" w:rsidR="0053707C" w:rsidRPr="00D30179" w:rsidRDefault="0053707C" w:rsidP="0053707C">
            <w:pPr>
              <w:spacing w:after="80"/>
              <w:jc w:val="both"/>
              <w:rPr>
                <w:sz w:val="21"/>
                <w:szCs w:val="21"/>
              </w:rPr>
            </w:pPr>
            <w:r w:rsidRPr="00D30179">
              <w:rPr>
                <w:sz w:val="21"/>
                <w:szCs w:val="21"/>
              </w:rPr>
              <w:t xml:space="preserve">KUTÁLKOVÁ, E., HRNČIŘÍK, J., </w:t>
            </w:r>
            <w:r w:rsidRPr="00D30179">
              <w:rPr>
                <w:b/>
                <w:sz w:val="21"/>
                <w:szCs w:val="21"/>
              </w:rPr>
              <w:t xml:space="preserve">INGR, M. </w:t>
            </w:r>
            <w:r w:rsidRPr="00D30179">
              <w:rPr>
                <w:b/>
                <w:sz w:val="21"/>
                <w:szCs w:val="21"/>
                <w:lang w:val="en-US"/>
              </w:rPr>
              <w:t>(40%)</w:t>
            </w:r>
            <w:r w:rsidRPr="00D30179">
              <w:rPr>
                <w:sz w:val="21"/>
                <w:szCs w:val="21"/>
                <w:lang w:val="en-US"/>
              </w:rPr>
              <w:t xml:space="preserve">: </w:t>
            </w:r>
            <w:r w:rsidRPr="00D30179">
              <w:rPr>
                <w:sz w:val="21"/>
                <w:szCs w:val="21"/>
              </w:rPr>
              <w:t xml:space="preserve">Pressure induced structural changes and dimer destabilization of HIV-1 protease studied by molecular dynamics simulations. </w:t>
            </w:r>
            <w:r w:rsidRPr="00D30179">
              <w:rPr>
                <w:i/>
                <w:sz w:val="21"/>
                <w:szCs w:val="21"/>
              </w:rPr>
              <w:t>Physical Chemistry Chemical Physics</w:t>
            </w:r>
            <w:r w:rsidRPr="00D30179">
              <w:rPr>
                <w:sz w:val="21"/>
                <w:szCs w:val="21"/>
              </w:rPr>
              <w:t xml:space="preserve"> 16, 2596-25915, </w:t>
            </w:r>
            <w:r w:rsidRPr="00D30179">
              <w:rPr>
                <w:b/>
                <w:sz w:val="21"/>
                <w:szCs w:val="21"/>
              </w:rPr>
              <w:t>2014</w:t>
            </w:r>
            <w:r w:rsidRPr="00D30179">
              <w:rPr>
                <w:sz w:val="21"/>
                <w:szCs w:val="21"/>
              </w:rPr>
              <w:t xml:space="preserve">. DOI 10.1039/c4cp03676j. </w:t>
            </w:r>
          </w:p>
          <w:p w14:paraId="4B883DD0" w14:textId="77777777" w:rsidR="0053707C" w:rsidRPr="00AA2694" w:rsidRDefault="0053707C" w:rsidP="0053707C">
            <w:pPr>
              <w:spacing w:after="80"/>
              <w:jc w:val="both"/>
              <w:rPr>
                <w:b/>
              </w:rPr>
            </w:pPr>
            <w:r w:rsidRPr="00D30179">
              <w:rPr>
                <w:caps/>
                <w:sz w:val="21"/>
                <w:szCs w:val="21"/>
              </w:rPr>
              <w:t>Marušincová, H., Husarová, L., Růžička, J</w:t>
            </w:r>
            <w:r w:rsidRPr="00D30179">
              <w:rPr>
                <w:sz w:val="21"/>
                <w:szCs w:val="21"/>
              </w:rPr>
              <w:t xml:space="preserve">., </w:t>
            </w:r>
            <w:r w:rsidRPr="00D30179">
              <w:rPr>
                <w:b/>
                <w:bCs/>
                <w:sz w:val="21"/>
                <w:szCs w:val="21"/>
              </w:rPr>
              <w:t>INGR, M.</w:t>
            </w:r>
            <w:r w:rsidRPr="00D30179">
              <w:rPr>
                <w:sz w:val="21"/>
                <w:szCs w:val="21"/>
              </w:rPr>
              <w:t xml:space="preserve"> </w:t>
            </w:r>
            <w:r w:rsidRPr="00D30179">
              <w:rPr>
                <w:b/>
                <w:bCs/>
                <w:caps/>
                <w:sz w:val="21"/>
                <w:szCs w:val="21"/>
              </w:rPr>
              <w:t>(15%)</w:t>
            </w:r>
            <w:r w:rsidRPr="00D30179">
              <w:rPr>
                <w:caps/>
                <w:sz w:val="21"/>
                <w:szCs w:val="21"/>
              </w:rPr>
              <w:t>,</w:t>
            </w:r>
            <w:r w:rsidRPr="00D30179">
              <w:rPr>
                <w:sz w:val="21"/>
                <w:szCs w:val="21"/>
              </w:rPr>
              <w:t xml:space="preserve"> et al.: Polyvinyl alcohol biodegradation under denitrifying conditions. </w:t>
            </w:r>
            <w:r w:rsidRPr="00D30179">
              <w:rPr>
                <w:i/>
                <w:sz w:val="21"/>
                <w:szCs w:val="21"/>
              </w:rPr>
              <w:t xml:space="preserve">International Biodeterioration &amp; Biodegradation </w:t>
            </w:r>
            <w:r w:rsidRPr="00D30179">
              <w:rPr>
                <w:rStyle w:val="databold"/>
                <w:sz w:val="21"/>
                <w:szCs w:val="21"/>
              </w:rPr>
              <w:t xml:space="preserve">84 (Special Issue), 21-28, </w:t>
            </w:r>
            <w:r w:rsidRPr="00D30179">
              <w:rPr>
                <w:rStyle w:val="databold"/>
                <w:b/>
                <w:sz w:val="21"/>
                <w:szCs w:val="21"/>
              </w:rPr>
              <w:t>2013</w:t>
            </w:r>
            <w:r w:rsidRPr="00D30179">
              <w:rPr>
                <w:rStyle w:val="databold"/>
                <w:sz w:val="21"/>
                <w:szCs w:val="21"/>
              </w:rPr>
              <w:t xml:space="preserve">. </w:t>
            </w:r>
            <w:r w:rsidRPr="00D30179">
              <w:rPr>
                <w:rStyle w:val="label"/>
                <w:sz w:val="21"/>
                <w:szCs w:val="21"/>
              </w:rPr>
              <w:t xml:space="preserve">DOI </w:t>
            </w:r>
            <w:r w:rsidRPr="00D30179">
              <w:rPr>
                <w:rStyle w:val="databold"/>
                <w:sz w:val="21"/>
                <w:szCs w:val="21"/>
              </w:rPr>
              <w:t>10.1016/j.ibiod.2013.05.023</w:t>
            </w:r>
            <w:r w:rsidRPr="00A733F8">
              <w:rPr>
                <w:rStyle w:val="databold"/>
              </w:rPr>
              <w:t>.</w:t>
            </w:r>
            <w:r w:rsidRPr="00AA2694">
              <w:rPr>
                <w:rStyle w:val="databold"/>
                <w:sz w:val="21"/>
                <w:szCs w:val="21"/>
              </w:rPr>
              <w:t xml:space="preserve"> </w:t>
            </w:r>
          </w:p>
        </w:tc>
      </w:tr>
      <w:tr w:rsidR="0053707C" w14:paraId="5142E2B9" w14:textId="77777777" w:rsidTr="00945877">
        <w:trPr>
          <w:gridBefore w:val="1"/>
          <w:gridAfter w:val="2"/>
          <w:wAfter w:w="337" w:type="dxa"/>
          <w:trHeight w:val="218"/>
        </w:trPr>
        <w:tc>
          <w:tcPr>
            <w:tcW w:w="10072" w:type="dxa"/>
            <w:gridSpan w:val="116"/>
            <w:shd w:val="clear" w:color="auto" w:fill="F7CAAC"/>
          </w:tcPr>
          <w:p w14:paraId="66973115" w14:textId="77777777" w:rsidR="0053707C" w:rsidRDefault="0053707C" w:rsidP="0053707C">
            <w:pPr>
              <w:rPr>
                <w:b/>
              </w:rPr>
            </w:pPr>
            <w:r>
              <w:rPr>
                <w:b/>
              </w:rPr>
              <w:t>Působení v zahraničí</w:t>
            </w:r>
          </w:p>
        </w:tc>
      </w:tr>
      <w:tr w:rsidR="0053707C" w:rsidRPr="000422C5" w14:paraId="4974889F" w14:textId="77777777" w:rsidTr="00945877">
        <w:trPr>
          <w:gridBefore w:val="1"/>
          <w:gridAfter w:val="2"/>
          <w:wAfter w:w="337" w:type="dxa"/>
          <w:trHeight w:val="328"/>
        </w:trPr>
        <w:tc>
          <w:tcPr>
            <w:tcW w:w="10072" w:type="dxa"/>
            <w:gridSpan w:val="116"/>
          </w:tcPr>
          <w:p w14:paraId="0E00A2DC" w14:textId="576E51C5" w:rsidR="00A733F8" w:rsidRPr="000422C5" w:rsidRDefault="0053707C" w:rsidP="005F363D">
            <w:pPr>
              <w:jc w:val="both"/>
              <w:rPr>
                <w:sz w:val="22"/>
                <w:szCs w:val="22"/>
              </w:rPr>
            </w:pPr>
            <w:r w:rsidRPr="00A778D2">
              <w:rPr>
                <w:sz w:val="21"/>
                <w:szCs w:val="21"/>
              </w:rPr>
              <w:t>1998 – 1999: Univerzita v Heidelbergu, Ústav fyzikální chemie</w:t>
            </w:r>
            <w:r>
              <w:rPr>
                <w:sz w:val="21"/>
                <w:szCs w:val="21"/>
              </w:rPr>
              <w:t xml:space="preserve">, </w:t>
            </w:r>
            <w:r w:rsidRPr="00A778D2">
              <w:rPr>
                <w:sz w:val="21"/>
                <w:szCs w:val="21"/>
              </w:rPr>
              <w:t xml:space="preserve">Odd. </w:t>
            </w:r>
            <w:proofErr w:type="gramStart"/>
            <w:r w:rsidRPr="00A778D2">
              <w:rPr>
                <w:sz w:val="21"/>
                <w:szCs w:val="21"/>
              </w:rPr>
              <w:t>teoretické</w:t>
            </w:r>
            <w:proofErr w:type="gramEnd"/>
            <w:r w:rsidRPr="00A778D2">
              <w:rPr>
                <w:sz w:val="21"/>
                <w:szCs w:val="21"/>
              </w:rPr>
              <w:t xml:space="preserve"> chemie, Německo, odborná stáž (10 měsíců)</w:t>
            </w:r>
          </w:p>
        </w:tc>
      </w:tr>
      <w:tr w:rsidR="0053707C" w14:paraId="2AB3996A" w14:textId="77777777" w:rsidTr="00945877">
        <w:trPr>
          <w:gridBefore w:val="1"/>
          <w:gridAfter w:val="2"/>
          <w:wAfter w:w="337" w:type="dxa"/>
          <w:cantSplit/>
          <w:trHeight w:val="470"/>
        </w:trPr>
        <w:tc>
          <w:tcPr>
            <w:tcW w:w="2483" w:type="dxa"/>
            <w:gridSpan w:val="6"/>
            <w:shd w:val="clear" w:color="auto" w:fill="F7CAAC"/>
          </w:tcPr>
          <w:p w14:paraId="16AA062B" w14:textId="77777777" w:rsidR="0053707C" w:rsidRDefault="0053707C" w:rsidP="0053707C">
            <w:pPr>
              <w:jc w:val="both"/>
              <w:rPr>
                <w:b/>
              </w:rPr>
            </w:pPr>
            <w:r>
              <w:rPr>
                <w:b/>
              </w:rPr>
              <w:t xml:space="preserve">Podpis </w:t>
            </w:r>
          </w:p>
        </w:tc>
        <w:tc>
          <w:tcPr>
            <w:tcW w:w="4555" w:type="dxa"/>
            <w:gridSpan w:val="57"/>
          </w:tcPr>
          <w:p w14:paraId="13BB6143" w14:textId="77777777" w:rsidR="0053707C" w:rsidRDefault="0053707C" w:rsidP="0053707C">
            <w:pPr>
              <w:jc w:val="both"/>
            </w:pPr>
          </w:p>
        </w:tc>
        <w:tc>
          <w:tcPr>
            <w:tcW w:w="809" w:type="dxa"/>
            <w:gridSpan w:val="13"/>
            <w:shd w:val="clear" w:color="auto" w:fill="F7CAAC"/>
          </w:tcPr>
          <w:p w14:paraId="168EFF50" w14:textId="77777777" w:rsidR="0053707C" w:rsidRDefault="0053707C" w:rsidP="0053707C">
            <w:pPr>
              <w:jc w:val="both"/>
            </w:pPr>
            <w:r>
              <w:rPr>
                <w:b/>
              </w:rPr>
              <w:t>datum</w:t>
            </w:r>
          </w:p>
        </w:tc>
        <w:tc>
          <w:tcPr>
            <w:tcW w:w="2225" w:type="dxa"/>
            <w:gridSpan w:val="40"/>
          </w:tcPr>
          <w:p w14:paraId="06E56DD8" w14:textId="77777777" w:rsidR="0053707C" w:rsidRDefault="0053707C" w:rsidP="0053707C">
            <w:pPr>
              <w:jc w:val="both"/>
            </w:pPr>
          </w:p>
        </w:tc>
      </w:tr>
      <w:tr w:rsidR="0053707C" w14:paraId="7A4BA47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10072" w:type="dxa"/>
            <w:gridSpan w:val="116"/>
            <w:tcBorders>
              <w:top w:val="single" w:sz="4" w:space="0" w:color="00000A"/>
              <w:left w:val="single" w:sz="4" w:space="0" w:color="00000A"/>
              <w:bottom w:val="double" w:sz="4" w:space="0" w:color="00000A"/>
              <w:right w:val="single" w:sz="4" w:space="0" w:color="00000A"/>
            </w:tcBorders>
            <w:shd w:val="clear" w:color="auto" w:fill="BDD6EE"/>
          </w:tcPr>
          <w:p w14:paraId="471135D9" w14:textId="77777777" w:rsidR="0053707C" w:rsidRDefault="0053707C" w:rsidP="0053707C">
            <w:pPr>
              <w:jc w:val="both"/>
            </w:pPr>
            <w:r>
              <w:rPr>
                <w:b/>
                <w:sz w:val="28"/>
              </w:rPr>
              <w:lastRenderedPageBreak/>
              <w:t>C-I – Personální zabezpečení</w:t>
            </w:r>
          </w:p>
        </w:tc>
      </w:tr>
      <w:tr w:rsidR="0053707C" w14:paraId="4C4386A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2604" w:type="dxa"/>
            <w:gridSpan w:val="13"/>
            <w:tcBorders>
              <w:top w:val="double" w:sz="4" w:space="0" w:color="00000A"/>
              <w:left w:val="single" w:sz="4" w:space="0" w:color="00000A"/>
              <w:bottom w:val="single" w:sz="4" w:space="0" w:color="00000A"/>
              <w:right w:val="single" w:sz="4" w:space="0" w:color="00000A"/>
            </w:tcBorders>
            <w:shd w:val="clear" w:color="auto" w:fill="F7CAAC"/>
          </w:tcPr>
          <w:p w14:paraId="42F152E1" w14:textId="77777777" w:rsidR="0053707C" w:rsidRDefault="0053707C" w:rsidP="0053707C">
            <w:pPr>
              <w:jc w:val="both"/>
            </w:pPr>
            <w:r>
              <w:rPr>
                <w:b/>
              </w:rPr>
              <w:t>Vysoká škola</w:t>
            </w:r>
          </w:p>
        </w:tc>
        <w:tc>
          <w:tcPr>
            <w:tcW w:w="7468" w:type="dxa"/>
            <w:gridSpan w:val="103"/>
            <w:tcBorders>
              <w:top w:val="single" w:sz="4" w:space="0" w:color="00000A"/>
              <w:left w:val="single" w:sz="4" w:space="0" w:color="00000A"/>
              <w:bottom w:val="single" w:sz="4" w:space="0" w:color="00000A"/>
              <w:right w:val="single" w:sz="4" w:space="0" w:color="00000A"/>
            </w:tcBorders>
            <w:shd w:val="clear" w:color="auto" w:fill="auto"/>
          </w:tcPr>
          <w:p w14:paraId="3F056013" w14:textId="77777777" w:rsidR="0053707C" w:rsidRDefault="0053707C" w:rsidP="0053707C">
            <w:pPr>
              <w:jc w:val="both"/>
            </w:pPr>
            <w:r>
              <w:t>Univerzita Tomáše Bati ve Zlíně</w:t>
            </w:r>
          </w:p>
        </w:tc>
      </w:tr>
      <w:tr w:rsidR="0053707C" w14:paraId="65BF18A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2604" w:type="dxa"/>
            <w:gridSpan w:val="13"/>
            <w:tcBorders>
              <w:top w:val="single" w:sz="4" w:space="0" w:color="00000A"/>
              <w:left w:val="single" w:sz="4" w:space="0" w:color="00000A"/>
              <w:bottom w:val="single" w:sz="4" w:space="0" w:color="00000A"/>
              <w:right w:val="single" w:sz="4" w:space="0" w:color="00000A"/>
            </w:tcBorders>
            <w:shd w:val="clear" w:color="auto" w:fill="F7CAAC"/>
          </w:tcPr>
          <w:p w14:paraId="55928984" w14:textId="77777777" w:rsidR="0053707C" w:rsidRDefault="0053707C" w:rsidP="0053707C">
            <w:pPr>
              <w:jc w:val="both"/>
            </w:pPr>
            <w:r>
              <w:rPr>
                <w:b/>
              </w:rPr>
              <w:t>Součást vysoké školy</w:t>
            </w:r>
          </w:p>
        </w:tc>
        <w:tc>
          <w:tcPr>
            <w:tcW w:w="7468" w:type="dxa"/>
            <w:gridSpan w:val="103"/>
            <w:tcBorders>
              <w:top w:val="single" w:sz="4" w:space="0" w:color="00000A"/>
              <w:left w:val="single" w:sz="4" w:space="0" w:color="00000A"/>
              <w:bottom w:val="single" w:sz="4" w:space="0" w:color="00000A"/>
              <w:right w:val="single" w:sz="4" w:space="0" w:color="00000A"/>
            </w:tcBorders>
            <w:shd w:val="clear" w:color="auto" w:fill="auto"/>
          </w:tcPr>
          <w:p w14:paraId="71B271A7" w14:textId="77777777" w:rsidR="0053707C" w:rsidRDefault="0053707C" w:rsidP="0053707C">
            <w:pPr>
              <w:jc w:val="both"/>
            </w:pPr>
            <w:r>
              <w:t>Fakulta technologická</w:t>
            </w:r>
          </w:p>
        </w:tc>
      </w:tr>
      <w:tr w:rsidR="0053707C" w14:paraId="30964DF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2604" w:type="dxa"/>
            <w:gridSpan w:val="13"/>
            <w:tcBorders>
              <w:top w:val="single" w:sz="4" w:space="0" w:color="00000A"/>
              <w:left w:val="single" w:sz="4" w:space="0" w:color="00000A"/>
              <w:bottom w:val="single" w:sz="4" w:space="0" w:color="00000A"/>
              <w:right w:val="single" w:sz="4" w:space="0" w:color="00000A"/>
            </w:tcBorders>
            <w:shd w:val="clear" w:color="auto" w:fill="F7CAAC"/>
          </w:tcPr>
          <w:p w14:paraId="6F221B7B" w14:textId="77777777" w:rsidR="0053707C" w:rsidRDefault="0053707C" w:rsidP="0053707C">
            <w:pPr>
              <w:jc w:val="both"/>
            </w:pPr>
            <w:r>
              <w:rPr>
                <w:b/>
              </w:rPr>
              <w:t>Název studijního programu</w:t>
            </w:r>
          </w:p>
        </w:tc>
        <w:tc>
          <w:tcPr>
            <w:tcW w:w="7468" w:type="dxa"/>
            <w:gridSpan w:val="103"/>
            <w:tcBorders>
              <w:top w:val="single" w:sz="4" w:space="0" w:color="00000A"/>
              <w:left w:val="single" w:sz="4" w:space="0" w:color="00000A"/>
              <w:bottom w:val="single" w:sz="4" w:space="0" w:color="00000A"/>
              <w:right w:val="single" w:sz="4" w:space="0" w:color="00000A"/>
            </w:tcBorders>
            <w:shd w:val="clear" w:color="auto" w:fill="auto"/>
          </w:tcPr>
          <w:p w14:paraId="0A8522D7" w14:textId="1C249A31" w:rsidR="0053707C" w:rsidRDefault="0053707C" w:rsidP="0053707C">
            <w:pPr>
              <w:jc w:val="both"/>
            </w:pPr>
            <w:r>
              <w:t>Biotechnologie</w:t>
            </w:r>
            <w:ins w:id="627" w:author="Frantisek Bunka" w:date="2018-05-31T18:09:00Z">
              <w:r w:rsidR="00DE60EF">
                <w:t xml:space="preserve"> / Biotechnology</w:t>
              </w:r>
            </w:ins>
          </w:p>
        </w:tc>
      </w:tr>
      <w:tr w:rsidR="0053707C" w14:paraId="0097118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2604" w:type="dxa"/>
            <w:gridSpan w:val="13"/>
            <w:tcBorders>
              <w:top w:val="single" w:sz="4" w:space="0" w:color="00000A"/>
              <w:left w:val="single" w:sz="4" w:space="0" w:color="00000A"/>
              <w:bottom w:val="single" w:sz="4" w:space="0" w:color="00000A"/>
              <w:right w:val="single" w:sz="4" w:space="0" w:color="00000A"/>
            </w:tcBorders>
            <w:shd w:val="clear" w:color="auto" w:fill="F7CAAC"/>
          </w:tcPr>
          <w:p w14:paraId="113A2852" w14:textId="77777777" w:rsidR="0053707C" w:rsidRDefault="0053707C" w:rsidP="0053707C">
            <w:pPr>
              <w:jc w:val="both"/>
            </w:pPr>
            <w:r>
              <w:rPr>
                <w:b/>
              </w:rPr>
              <w:t>Jméno a příjmení</w:t>
            </w:r>
          </w:p>
        </w:tc>
        <w:tc>
          <w:tcPr>
            <w:tcW w:w="4166" w:type="dxa"/>
            <w:gridSpan w:val="48"/>
            <w:tcBorders>
              <w:top w:val="single" w:sz="4" w:space="0" w:color="00000A"/>
              <w:left w:val="single" w:sz="4" w:space="0" w:color="00000A"/>
              <w:bottom w:val="single" w:sz="4" w:space="0" w:color="00000A"/>
              <w:right w:val="single" w:sz="4" w:space="0" w:color="00000A"/>
            </w:tcBorders>
            <w:shd w:val="clear" w:color="auto" w:fill="auto"/>
          </w:tcPr>
          <w:p w14:paraId="7F29839D" w14:textId="77777777" w:rsidR="0053707C" w:rsidRPr="00006A55" w:rsidRDefault="0053707C" w:rsidP="0053707C">
            <w:pPr>
              <w:jc w:val="both"/>
              <w:rPr>
                <w:b/>
              </w:rPr>
            </w:pPr>
            <w:bookmarkStart w:id="628" w:name="Janalíková"/>
            <w:bookmarkEnd w:id="628"/>
            <w:r w:rsidRPr="00006A55">
              <w:rPr>
                <w:b/>
              </w:rPr>
              <w:t xml:space="preserve">Magda </w:t>
            </w:r>
            <w:r>
              <w:rPr>
                <w:b/>
              </w:rPr>
              <w:t>Janalíková (</w:t>
            </w:r>
            <w:r w:rsidRPr="00006A55">
              <w:rPr>
                <w:b/>
              </w:rPr>
              <w:t>Doležalová</w:t>
            </w:r>
            <w:r>
              <w:rPr>
                <w:b/>
              </w:rPr>
              <w:t>)</w:t>
            </w:r>
          </w:p>
        </w:tc>
        <w:tc>
          <w:tcPr>
            <w:tcW w:w="692"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6AB1638" w14:textId="77777777" w:rsidR="0053707C" w:rsidRDefault="0053707C" w:rsidP="0053707C">
            <w:pPr>
              <w:jc w:val="both"/>
            </w:pPr>
            <w:r>
              <w:rPr>
                <w:b/>
              </w:rPr>
              <w:t>Tituly</w:t>
            </w:r>
          </w:p>
        </w:tc>
        <w:tc>
          <w:tcPr>
            <w:tcW w:w="2610" w:type="dxa"/>
            <w:gridSpan w:val="45"/>
            <w:tcBorders>
              <w:top w:val="single" w:sz="4" w:space="0" w:color="00000A"/>
              <w:left w:val="single" w:sz="4" w:space="0" w:color="00000A"/>
              <w:bottom w:val="single" w:sz="4" w:space="0" w:color="00000A"/>
              <w:right w:val="single" w:sz="4" w:space="0" w:color="00000A"/>
            </w:tcBorders>
            <w:shd w:val="clear" w:color="auto" w:fill="auto"/>
          </w:tcPr>
          <w:p w14:paraId="1C8049AC" w14:textId="77777777" w:rsidR="0053707C" w:rsidRDefault="0053707C" w:rsidP="0053707C">
            <w:pPr>
              <w:jc w:val="both"/>
            </w:pPr>
            <w:r>
              <w:t xml:space="preserve">Mgr., Ph.D. </w:t>
            </w:r>
          </w:p>
        </w:tc>
      </w:tr>
      <w:tr w:rsidR="0053707C" w14:paraId="5EA1D05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2604" w:type="dxa"/>
            <w:gridSpan w:val="13"/>
            <w:tcBorders>
              <w:top w:val="single" w:sz="4" w:space="0" w:color="00000A"/>
              <w:left w:val="single" w:sz="4" w:space="0" w:color="00000A"/>
              <w:bottom w:val="single" w:sz="4" w:space="0" w:color="00000A"/>
              <w:right w:val="single" w:sz="4" w:space="0" w:color="00000A"/>
            </w:tcBorders>
            <w:shd w:val="clear" w:color="auto" w:fill="F7CAAC"/>
          </w:tcPr>
          <w:p w14:paraId="3E88D4F7" w14:textId="77777777" w:rsidR="0053707C" w:rsidRDefault="0053707C" w:rsidP="0053707C">
            <w:pPr>
              <w:jc w:val="both"/>
            </w:pPr>
            <w:r>
              <w:rPr>
                <w:b/>
              </w:rPr>
              <w:t>Rok narození</w:t>
            </w:r>
          </w:p>
        </w:tc>
        <w:tc>
          <w:tcPr>
            <w:tcW w:w="576" w:type="dxa"/>
            <w:gridSpan w:val="11"/>
            <w:tcBorders>
              <w:top w:val="single" w:sz="4" w:space="0" w:color="00000A"/>
              <w:left w:val="single" w:sz="4" w:space="0" w:color="00000A"/>
              <w:bottom w:val="single" w:sz="4" w:space="0" w:color="00000A"/>
              <w:right w:val="single" w:sz="4" w:space="0" w:color="00000A"/>
            </w:tcBorders>
            <w:shd w:val="clear" w:color="auto" w:fill="auto"/>
          </w:tcPr>
          <w:p w14:paraId="225EEEE9" w14:textId="77777777" w:rsidR="0053707C" w:rsidRDefault="0053707C" w:rsidP="0053707C">
            <w:pPr>
              <w:jc w:val="both"/>
              <w:rPr>
                <w:b/>
              </w:rPr>
            </w:pPr>
            <w:r>
              <w:t>1979</w:t>
            </w:r>
          </w:p>
        </w:tc>
        <w:tc>
          <w:tcPr>
            <w:tcW w:w="1659" w:type="dxa"/>
            <w:gridSpan w:val="10"/>
            <w:tcBorders>
              <w:top w:val="single" w:sz="4" w:space="0" w:color="00000A"/>
              <w:left w:val="single" w:sz="4" w:space="0" w:color="00000A"/>
              <w:bottom w:val="single" w:sz="4" w:space="0" w:color="00000A"/>
              <w:right w:val="single" w:sz="4" w:space="0" w:color="00000A"/>
            </w:tcBorders>
            <w:shd w:val="clear" w:color="auto" w:fill="F7CAAC"/>
          </w:tcPr>
          <w:p w14:paraId="2F002428" w14:textId="77777777" w:rsidR="0053707C" w:rsidRDefault="0053707C" w:rsidP="0053707C">
            <w:pPr>
              <w:jc w:val="both"/>
            </w:pPr>
            <w:r>
              <w:rPr>
                <w:b/>
              </w:rPr>
              <w:t>typ vztahu k VŠ</w:t>
            </w:r>
          </w:p>
        </w:tc>
        <w:tc>
          <w:tcPr>
            <w:tcW w:w="966" w:type="dxa"/>
            <w:gridSpan w:val="18"/>
            <w:tcBorders>
              <w:top w:val="single" w:sz="4" w:space="0" w:color="00000A"/>
              <w:left w:val="single" w:sz="4" w:space="0" w:color="00000A"/>
              <w:bottom w:val="single" w:sz="4" w:space="0" w:color="00000A"/>
              <w:right w:val="single" w:sz="4" w:space="0" w:color="00000A"/>
            </w:tcBorders>
            <w:shd w:val="clear" w:color="auto" w:fill="auto"/>
          </w:tcPr>
          <w:p w14:paraId="3377DF42" w14:textId="77777777" w:rsidR="0053707C" w:rsidRDefault="0053707C" w:rsidP="0053707C">
            <w:pPr>
              <w:jc w:val="both"/>
              <w:rPr>
                <w:b/>
              </w:rPr>
            </w:pPr>
            <w:r>
              <w:t>pp.</w:t>
            </w:r>
          </w:p>
        </w:tc>
        <w:tc>
          <w:tcPr>
            <w:tcW w:w="965" w:type="dxa"/>
            <w:gridSpan w:val="9"/>
            <w:tcBorders>
              <w:top w:val="single" w:sz="4" w:space="0" w:color="00000A"/>
              <w:left w:val="single" w:sz="4" w:space="0" w:color="00000A"/>
              <w:bottom w:val="single" w:sz="4" w:space="0" w:color="00000A"/>
              <w:right w:val="single" w:sz="4" w:space="0" w:color="00000A"/>
            </w:tcBorders>
            <w:shd w:val="clear" w:color="auto" w:fill="F7CAAC"/>
          </w:tcPr>
          <w:p w14:paraId="18BCC0D1" w14:textId="77777777" w:rsidR="0053707C" w:rsidRDefault="0053707C" w:rsidP="0053707C">
            <w:pPr>
              <w:jc w:val="both"/>
            </w:pPr>
            <w:r>
              <w:rPr>
                <w:b/>
              </w:rPr>
              <w:t>rozsah</w:t>
            </w:r>
          </w:p>
        </w:tc>
        <w:tc>
          <w:tcPr>
            <w:tcW w:w="692" w:type="dxa"/>
            <w:gridSpan w:val="10"/>
            <w:tcBorders>
              <w:top w:val="single" w:sz="4" w:space="0" w:color="00000A"/>
              <w:left w:val="single" w:sz="4" w:space="0" w:color="00000A"/>
              <w:bottom w:val="single" w:sz="4" w:space="0" w:color="00000A"/>
              <w:right w:val="single" w:sz="4" w:space="0" w:color="00000A"/>
            </w:tcBorders>
            <w:shd w:val="clear" w:color="auto" w:fill="auto"/>
          </w:tcPr>
          <w:p w14:paraId="1C3DE39A" w14:textId="77777777" w:rsidR="0053707C" w:rsidRDefault="0053707C" w:rsidP="0053707C">
            <w:pPr>
              <w:jc w:val="both"/>
              <w:rPr>
                <w:b/>
              </w:rPr>
            </w:pPr>
            <w:r>
              <w:t>40</w:t>
            </w:r>
          </w:p>
        </w:tc>
        <w:tc>
          <w:tcPr>
            <w:tcW w:w="713" w:type="dxa"/>
            <w:gridSpan w:val="15"/>
            <w:tcBorders>
              <w:top w:val="single" w:sz="4" w:space="0" w:color="00000A"/>
              <w:left w:val="single" w:sz="4" w:space="0" w:color="00000A"/>
              <w:bottom w:val="single" w:sz="4" w:space="0" w:color="00000A"/>
              <w:right w:val="single" w:sz="4" w:space="0" w:color="00000A"/>
            </w:tcBorders>
            <w:shd w:val="clear" w:color="auto" w:fill="F7CAAC"/>
          </w:tcPr>
          <w:p w14:paraId="0D513DFA" w14:textId="77777777" w:rsidR="0053707C" w:rsidRDefault="0053707C" w:rsidP="0053707C">
            <w:pPr>
              <w:jc w:val="both"/>
            </w:pPr>
            <w:r>
              <w:rPr>
                <w:b/>
              </w:rPr>
              <w:t>do kdy</w:t>
            </w:r>
          </w:p>
        </w:tc>
        <w:tc>
          <w:tcPr>
            <w:tcW w:w="1897" w:type="dxa"/>
            <w:gridSpan w:val="30"/>
            <w:tcBorders>
              <w:top w:val="single" w:sz="4" w:space="0" w:color="00000A"/>
              <w:left w:val="single" w:sz="4" w:space="0" w:color="00000A"/>
              <w:bottom w:val="single" w:sz="4" w:space="0" w:color="00000A"/>
              <w:right w:val="single" w:sz="4" w:space="0" w:color="00000A"/>
            </w:tcBorders>
            <w:shd w:val="clear" w:color="auto" w:fill="auto"/>
          </w:tcPr>
          <w:p w14:paraId="00C347B0" w14:textId="77777777" w:rsidR="0053707C" w:rsidRDefault="0053707C" w:rsidP="0053707C">
            <w:pPr>
              <w:jc w:val="both"/>
            </w:pPr>
            <w:r>
              <w:t>N</w:t>
            </w:r>
          </w:p>
        </w:tc>
      </w:tr>
      <w:tr w:rsidR="0053707C" w14:paraId="1FBB882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4839" w:type="dxa"/>
            <w:gridSpan w:val="34"/>
            <w:tcBorders>
              <w:top w:val="single" w:sz="4" w:space="0" w:color="00000A"/>
              <w:left w:val="single" w:sz="4" w:space="0" w:color="00000A"/>
              <w:bottom w:val="single" w:sz="4" w:space="0" w:color="00000A"/>
              <w:right w:val="single" w:sz="4" w:space="0" w:color="00000A"/>
            </w:tcBorders>
            <w:shd w:val="clear" w:color="auto" w:fill="F7CAAC"/>
          </w:tcPr>
          <w:p w14:paraId="00C1F280" w14:textId="77777777" w:rsidR="0053707C" w:rsidRDefault="0053707C" w:rsidP="0053707C">
            <w:pPr>
              <w:jc w:val="both"/>
            </w:pPr>
            <w:r>
              <w:rPr>
                <w:b/>
              </w:rPr>
              <w:t>Typ vztahu na součásti VŠ, která uskutečňuje st. program</w:t>
            </w:r>
          </w:p>
        </w:tc>
        <w:tc>
          <w:tcPr>
            <w:tcW w:w="966" w:type="dxa"/>
            <w:gridSpan w:val="18"/>
            <w:tcBorders>
              <w:top w:val="single" w:sz="4" w:space="0" w:color="00000A"/>
              <w:left w:val="single" w:sz="4" w:space="0" w:color="00000A"/>
              <w:bottom w:val="single" w:sz="4" w:space="0" w:color="00000A"/>
              <w:right w:val="single" w:sz="4" w:space="0" w:color="00000A"/>
            </w:tcBorders>
            <w:shd w:val="clear" w:color="auto" w:fill="auto"/>
          </w:tcPr>
          <w:p w14:paraId="2B80B81F" w14:textId="77777777" w:rsidR="0053707C" w:rsidRDefault="0053707C" w:rsidP="0053707C">
            <w:pPr>
              <w:jc w:val="both"/>
              <w:rPr>
                <w:b/>
              </w:rPr>
            </w:pPr>
            <w:r>
              <w:t>---</w:t>
            </w:r>
          </w:p>
        </w:tc>
        <w:tc>
          <w:tcPr>
            <w:tcW w:w="965" w:type="dxa"/>
            <w:gridSpan w:val="9"/>
            <w:tcBorders>
              <w:top w:val="single" w:sz="4" w:space="0" w:color="00000A"/>
              <w:left w:val="single" w:sz="4" w:space="0" w:color="00000A"/>
              <w:bottom w:val="single" w:sz="4" w:space="0" w:color="00000A"/>
              <w:right w:val="single" w:sz="4" w:space="0" w:color="00000A"/>
            </w:tcBorders>
            <w:shd w:val="clear" w:color="auto" w:fill="F7CAAC"/>
          </w:tcPr>
          <w:p w14:paraId="042449C5" w14:textId="77777777" w:rsidR="0053707C" w:rsidRDefault="0053707C" w:rsidP="0053707C">
            <w:pPr>
              <w:jc w:val="both"/>
            </w:pPr>
            <w:r>
              <w:rPr>
                <w:b/>
              </w:rPr>
              <w:t>rozsah</w:t>
            </w:r>
          </w:p>
        </w:tc>
        <w:tc>
          <w:tcPr>
            <w:tcW w:w="692" w:type="dxa"/>
            <w:gridSpan w:val="10"/>
            <w:tcBorders>
              <w:top w:val="single" w:sz="4" w:space="0" w:color="00000A"/>
              <w:left w:val="single" w:sz="4" w:space="0" w:color="00000A"/>
              <w:bottom w:val="single" w:sz="4" w:space="0" w:color="00000A"/>
              <w:right w:val="single" w:sz="4" w:space="0" w:color="00000A"/>
            </w:tcBorders>
            <w:shd w:val="clear" w:color="auto" w:fill="auto"/>
          </w:tcPr>
          <w:p w14:paraId="7F2EB4A3" w14:textId="77777777" w:rsidR="0053707C" w:rsidRDefault="0053707C" w:rsidP="0053707C">
            <w:pPr>
              <w:jc w:val="both"/>
              <w:rPr>
                <w:b/>
              </w:rPr>
            </w:pPr>
            <w:r>
              <w:t>---</w:t>
            </w:r>
          </w:p>
        </w:tc>
        <w:tc>
          <w:tcPr>
            <w:tcW w:w="713" w:type="dxa"/>
            <w:gridSpan w:val="15"/>
            <w:tcBorders>
              <w:top w:val="single" w:sz="4" w:space="0" w:color="00000A"/>
              <w:left w:val="single" w:sz="4" w:space="0" w:color="00000A"/>
              <w:bottom w:val="single" w:sz="4" w:space="0" w:color="00000A"/>
              <w:right w:val="single" w:sz="4" w:space="0" w:color="00000A"/>
            </w:tcBorders>
            <w:shd w:val="clear" w:color="auto" w:fill="F7CAAC"/>
          </w:tcPr>
          <w:p w14:paraId="3DD4BDE6" w14:textId="77777777" w:rsidR="0053707C" w:rsidRDefault="0053707C" w:rsidP="0053707C">
            <w:pPr>
              <w:jc w:val="both"/>
            </w:pPr>
            <w:r>
              <w:rPr>
                <w:b/>
              </w:rPr>
              <w:t>do kdy</w:t>
            </w:r>
          </w:p>
        </w:tc>
        <w:tc>
          <w:tcPr>
            <w:tcW w:w="1897" w:type="dxa"/>
            <w:gridSpan w:val="30"/>
            <w:tcBorders>
              <w:top w:val="single" w:sz="4" w:space="0" w:color="00000A"/>
              <w:left w:val="single" w:sz="4" w:space="0" w:color="00000A"/>
              <w:bottom w:val="single" w:sz="4" w:space="0" w:color="00000A"/>
              <w:right w:val="single" w:sz="4" w:space="0" w:color="00000A"/>
            </w:tcBorders>
            <w:shd w:val="clear" w:color="auto" w:fill="auto"/>
          </w:tcPr>
          <w:p w14:paraId="2585F959" w14:textId="77777777" w:rsidR="0053707C" w:rsidRDefault="0053707C" w:rsidP="0053707C">
            <w:pPr>
              <w:jc w:val="both"/>
            </w:pPr>
            <w:r>
              <w:t>---</w:t>
            </w:r>
          </w:p>
        </w:tc>
      </w:tr>
      <w:tr w:rsidR="0053707C" w14:paraId="5E5B078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5805" w:type="dxa"/>
            <w:gridSpan w:val="52"/>
            <w:tcBorders>
              <w:top w:val="single" w:sz="4" w:space="0" w:color="00000A"/>
              <w:left w:val="single" w:sz="4" w:space="0" w:color="00000A"/>
              <w:bottom w:val="single" w:sz="4" w:space="0" w:color="00000A"/>
              <w:right w:val="single" w:sz="4" w:space="0" w:color="00000A"/>
            </w:tcBorders>
            <w:shd w:val="clear" w:color="auto" w:fill="F7CAAC"/>
          </w:tcPr>
          <w:p w14:paraId="7863ECB4" w14:textId="77777777" w:rsidR="0053707C" w:rsidRDefault="0053707C" w:rsidP="0053707C">
            <w:pPr>
              <w:jc w:val="both"/>
              <w:rPr>
                <w:b/>
              </w:rPr>
            </w:pPr>
            <w:r>
              <w:rPr>
                <w:b/>
              </w:rPr>
              <w:t>Další současná působení jako akademický pracovník na jiných VŠ</w:t>
            </w:r>
          </w:p>
        </w:tc>
        <w:tc>
          <w:tcPr>
            <w:tcW w:w="1657" w:type="dxa"/>
            <w:gridSpan w:val="19"/>
            <w:tcBorders>
              <w:top w:val="single" w:sz="4" w:space="0" w:color="00000A"/>
              <w:left w:val="single" w:sz="4" w:space="0" w:color="00000A"/>
              <w:bottom w:val="single" w:sz="4" w:space="0" w:color="00000A"/>
              <w:right w:val="single" w:sz="4" w:space="0" w:color="00000A"/>
            </w:tcBorders>
            <w:shd w:val="clear" w:color="auto" w:fill="F7CAAC"/>
          </w:tcPr>
          <w:p w14:paraId="2C7CA4BC" w14:textId="77777777" w:rsidR="0053707C" w:rsidRDefault="0053707C" w:rsidP="0053707C">
            <w:pPr>
              <w:jc w:val="both"/>
              <w:rPr>
                <w:b/>
              </w:rPr>
            </w:pPr>
            <w:r>
              <w:rPr>
                <w:b/>
              </w:rPr>
              <w:t xml:space="preserve">typ prac. </w:t>
            </w:r>
            <w:proofErr w:type="gramStart"/>
            <w:r>
              <w:rPr>
                <w:b/>
              </w:rPr>
              <w:t>vztahu</w:t>
            </w:r>
            <w:proofErr w:type="gramEnd"/>
          </w:p>
        </w:tc>
        <w:tc>
          <w:tcPr>
            <w:tcW w:w="2610" w:type="dxa"/>
            <w:gridSpan w:val="45"/>
            <w:tcBorders>
              <w:top w:val="single" w:sz="4" w:space="0" w:color="00000A"/>
              <w:left w:val="single" w:sz="4" w:space="0" w:color="00000A"/>
              <w:bottom w:val="single" w:sz="4" w:space="0" w:color="00000A"/>
              <w:right w:val="single" w:sz="4" w:space="0" w:color="00000A"/>
            </w:tcBorders>
            <w:shd w:val="clear" w:color="auto" w:fill="F7CAAC"/>
          </w:tcPr>
          <w:p w14:paraId="44C89724" w14:textId="77777777" w:rsidR="0053707C" w:rsidRDefault="0053707C" w:rsidP="0053707C">
            <w:pPr>
              <w:jc w:val="both"/>
            </w:pPr>
            <w:r>
              <w:rPr>
                <w:b/>
              </w:rPr>
              <w:t>rozsah</w:t>
            </w:r>
          </w:p>
        </w:tc>
      </w:tr>
      <w:tr w:rsidR="0053707C" w14:paraId="3313E72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5805" w:type="dxa"/>
            <w:gridSpan w:val="52"/>
            <w:tcBorders>
              <w:top w:val="single" w:sz="4" w:space="0" w:color="00000A"/>
              <w:left w:val="single" w:sz="4" w:space="0" w:color="00000A"/>
              <w:bottom w:val="single" w:sz="4" w:space="0" w:color="00000A"/>
              <w:right w:val="single" w:sz="4" w:space="0" w:color="00000A"/>
            </w:tcBorders>
            <w:shd w:val="clear" w:color="auto" w:fill="auto"/>
          </w:tcPr>
          <w:p w14:paraId="653DDDBA" w14:textId="77777777" w:rsidR="0053707C" w:rsidRDefault="0053707C" w:rsidP="0053707C">
            <w:pPr>
              <w:jc w:val="both"/>
            </w:pPr>
            <w:r>
              <w:t>---</w:t>
            </w:r>
          </w:p>
        </w:tc>
        <w:tc>
          <w:tcPr>
            <w:tcW w:w="1657" w:type="dxa"/>
            <w:gridSpan w:val="19"/>
            <w:tcBorders>
              <w:top w:val="single" w:sz="4" w:space="0" w:color="00000A"/>
              <w:left w:val="single" w:sz="4" w:space="0" w:color="00000A"/>
              <w:bottom w:val="single" w:sz="4" w:space="0" w:color="00000A"/>
              <w:right w:val="single" w:sz="4" w:space="0" w:color="00000A"/>
            </w:tcBorders>
            <w:shd w:val="clear" w:color="auto" w:fill="auto"/>
          </w:tcPr>
          <w:p w14:paraId="11700E2D" w14:textId="77777777" w:rsidR="0053707C" w:rsidRDefault="0053707C" w:rsidP="0053707C">
            <w:pPr>
              <w:jc w:val="both"/>
            </w:pPr>
            <w:r>
              <w:t>---</w:t>
            </w:r>
          </w:p>
        </w:tc>
        <w:tc>
          <w:tcPr>
            <w:tcW w:w="2610" w:type="dxa"/>
            <w:gridSpan w:val="45"/>
            <w:tcBorders>
              <w:top w:val="single" w:sz="4" w:space="0" w:color="00000A"/>
              <w:left w:val="single" w:sz="4" w:space="0" w:color="00000A"/>
              <w:bottom w:val="single" w:sz="4" w:space="0" w:color="00000A"/>
              <w:right w:val="single" w:sz="4" w:space="0" w:color="00000A"/>
            </w:tcBorders>
            <w:shd w:val="clear" w:color="auto" w:fill="auto"/>
          </w:tcPr>
          <w:p w14:paraId="12DC9384" w14:textId="77777777" w:rsidR="0053707C" w:rsidRDefault="0053707C" w:rsidP="0053707C">
            <w:pPr>
              <w:jc w:val="both"/>
            </w:pPr>
            <w:r>
              <w:t>---</w:t>
            </w:r>
          </w:p>
        </w:tc>
      </w:tr>
      <w:tr w:rsidR="0053707C" w14:paraId="49FF6CC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5805" w:type="dxa"/>
            <w:gridSpan w:val="52"/>
            <w:tcBorders>
              <w:top w:val="single" w:sz="4" w:space="0" w:color="00000A"/>
              <w:left w:val="single" w:sz="4" w:space="0" w:color="00000A"/>
              <w:bottom w:val="single" w:sz="4" w:space="0" w:color="00000A"/>
              <w:right w:val="single" w:sz="4" w:space="0" w:color="00000A"/>
            </w:tcBorders>
            <w:shd w:val="clear" w:color="auto" w:fill="auto"/>
          </w:tcPr>
          <w:p w14:paraId="1D977F7D" w14:textId="77777777" w:rsidR="0053707C" w:rsidRDefault="0053707C" w:rsidP="0053707C">
            <w:pPr>
              <w:jc w:val="both"/>
            </w:pPr>
          </w:p>
        </w:tc>
        <w:tc>
          <w:tcPr>
            <w:tcW w:w="1657" w:type="dxa"/>
            <w:gridSpan w:val="19"/>
            <w:tcBorders>
              <w:top w:val="single" w:sz="4" w:space="0" w:color="00000A"/>
              <w:left w:val="single" w:sz="4" w:space="0" w:color="00000A"/>
              <w:bottom w:val="single" w:sz="4" w:space="0" w:color="00000A"/>
              <w:right w:val="single" w:sz="4" w:space="0" w:color="00000A"/>
            </w:tcBorders>
            <w:shd w:val="clear" w:color="auto" w:fill="auto"/>
          </w:tcPr>
          <w:p w14:paraId="58029A5A" w14:textId="77777777" w:rsidR="0053707C" w:rsidRDefault="0053707C" w:rsidP="0053707C">
            <w:pPr>
              <w:jc w:val="both"/>
            </w:pPr>
          </w:p>
        </w:tc>
        <w:tc>
          <w:tcPr>
            <w:tcW w:w="2610" w:type="dxa"/>
            <w:gridSpan w:val="45"/>
            <w:tcBorders>
              <w:top w:val="single" w:sz="4" w:space="0" w:color="00000A"/>
              <w:left w:val="single" w:sz="4" w:space="0" w:color="00000A"/>
              <w:bottom w:val="single" w:sz="4" w:space="0" w:color="00000A"/>
              <w:right w:val="single" w:sz="4" w:space="0" w:color="00000A"/>
            </w:tcBorders>
            <w:shd w:val="clear" w:color="auto" w:fill="auto"/>
          </w:tcPr>
          <w:p w14:paraId="76E85485" w14:textId="77777777" w:rsidR="0053707C" w:rsidRDefault="0053707C" w:rsidP="0053707C">
            <w:pPr>
              <w:jc w:val="both"/>
            </w:pPr>
          </w:p>
        </w:tc>
      </w:tr>
      <w:tr w:rsidR="0053707C" w14:paraId="644C294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5805" w:type="dxa"/>
            <w:gridSpan w:val="52"/>
            <w:tcBorders>
              <w:top w:val="single" w:sz="4" w:space="0" w:color="00000A"/>
              <w:left w:val="single" w:sz="4" w:space="0" w:color="00000A"/>
              <w:bottom w:val="single" w:sz="4" w:space="0" w:color="00000A"/>
              <w:right w:val="single" w:sz="4" w:space="0" w:color="00000A"/>
            </w:tcBorders>
            <w:shd w:val="clear" w:color="auto" w:fill="auto"/>
          </w:tcPr>
          <w:p w14:paraId="66FBD418" w14:textId="77777777" w:rsidR="0053707C" w:rsidRDefault="0053707C" w:rsidP="0053707C">
            <w:pPr>
              <w:jc w:val="both"/>
            </w:pPr>
          </w:p>
        </w:tc>
        <w:tc>
          <w:tcPr>
            <w:tcW w:w="1657" w:type="dxa"/>
            <w:gridSpan w:val="19"/>
            <w:tcBorders>
              <w:top w:val="single" w:sz="4" w:space="0" w:color="00000A"/>
              <w:left w:val="single" w:sz="4" w:space="0" w:color="00000A"/>
              <w:bottom w:val="single" w:sz="4" w:space="0" w:color="00000A"/>
              <w:right w:val="single" w:sz="4" w:space="0" w:color="00000A"/>
            </w:tcBorders>
            <w:shd w:val="clear" w:color="auto" w:fill="auto"/>
          </w:tcPr>
          <w:p w14:paraId="66048E75" w14:textId="77777777" w:rsidR="0053707C" w:rsidRDefault="0053707C" w:rsidP="0053707C">
            <w:pPr>
              <w:jc w:val="both"/>
            </w:pPr>
          </w:p>
        </w:tc>
        <w:tc>
          <w:tcPr>
            <w:tcW w:w="2610" w:type="dxa"/>
            <w:gridSpan w:val="45"/>
            <w:tcBorders>
              <w:top w:val="single" w:sz="4" w:space="0" w:color="00000A"/>
              <w:left w:val="single" w:sz="4" w:space="0" w:color="00000A"/>
              <w:bottom w:val="single" w:sz="4" w:space="0" w:color="00000A"/>
              <w:right w:val="single" w:sz="4" w:space="0" w:color="00000A"/>
            </w:tcBorders>
            <w:shd w:val="clear" w:color="auto" w:fill="auto"/>
          </w:tcPr>
          <w:p w14:paraId="57DA145D" w14:textId="77777777" w:rsidR="0053707C" w:rsidRDefault="0053707C" w:rsidP="0053707C">
            <w:pPr>
              <w:jc w:val="both"/>
            </w:pPr>
          </w:p>
        </w:tc>
      </w:tr>
      <w:tr w:rsidR="0053707C" w14:paraId="2DA1BFC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F7CAAC"/>
          </w:tcPr>
          <w:p w14:paraId="4FEF627A"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6E8668D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466"/>
        </w:trPr>
        <w:tc>
          <w:tcPr>
            <w:tcW w:w="10072" w:type="dxa"/>
            <w:gridSpan w:val="116"/>
            <w:tcBorders>
              <w:left w:val="single" w:sz="4" w:space="0" w:color="00000A"/>
              <w:bottom w:val="single" w:sz="4" w:space="0" w:color="00000A"/>
              <w:right w:val="single" w:sz="4" w:space="0" w:color="00000A"/>
            </w:tcBorders>
            <w:shd w:val="clear" w:color="auto" w:fill="auto"/>
          </w:tcPr>
          <w:p w14:paraId="332768DC" w14:textId="0A89EA6D" w:rsidR="00A733F8" w:rsidRPr="000043E7" w:rsidRDefault="00C2702E" w:rsidP="00D30179">
            <w:pPr>
              <w:pStyle w:val="Zkladntext"/>
              <w:spacing w:before="60" w:after="60"/>
              <w:ind w:left="0" w:right="108"/>
              <w:rPr>
                <w:sz w:val="21"/>
                <w:szCs w:val="21"/>
              </w:rPr>
            </w:pPr>
            <w:r w:rsidRPr="00C2702E">
              <w:rPr>
                <w:sz w:val="21"/>
                <w:szCs w:val="21"/>
                <w:lang w:val="cs-CZ"/>
              </w:rPr>
              <w:t xml:space="preserve">Environmental Biology </w:t>
            </w:r>
            <w:r w:rsidR="00A733F8" w:rsidRPr="000043E7">
              <w:rPr>
                <w:sz w:val="21"/>
                <w:szCs w:val="21"/>
              </w:rPr>
              <w:t>(30% p)</w:t>
            </w:r>
          </w:p>
          <w:p w14:paraId="443C346A" w14:textId="32A69471" w:rsidR="0053707C" w:rsidRDefault="00C2702E" w:rsidP="00D30179">
            <w:pPr>
              <w:pStyle w:val="Zkladntext"/>
              <w:spacing w:before="60" w:after="60"/>
              <w:ind w:left="0" w:right="108"/>
              <w:rPr>
                <w:sz w:val="21"/>
                <w:szCs w:val="21"/>
              </w:rPr>
            </w:pPr>
            <w:r w:rsidRPr="00C2702E">
              <w:rPr>
                <w:sz w:val="21"/>
                <w:szCs w:val="21"/>
                <w:lang w:val="cs-CZ"/>
              </w:rPr>
              <w:t xml:space="preserve">Methods in Molecular Biology </w:t>
            </w:r>
            <w:r w:rsidR="005723A5">
              <w:rPr>
                <w:sz w:val="21"/>
                <w:szCs w:val="21"/>
              </w:rPr>
              <w:t>(4</w:t>
            </w:r>
            <w:r w:rsidR="00A733F8" w:rsidRPr="000043E7">
              <w:rPr>
                <w:sz w:val="21"/>
                <w:szCs w:val="21"/>
              </w:rPr>
              <w:t>0% p)</w:t>
            </w:r>
          </w:p>
          <w:p w14:paraId="2275357E" w14:textId="2F6C35B1" w:rsidR="005F363D" w:rsidRPr="000043E7" w:rsidRDefault="005F363D" w:rsidP="005F363D">
            <w:pPr>
              <w:pStyle w:val="Zkladntext"/>
              <w:spacing w:before="60" w:after="60"/>
              <w:ind w:left="0" w:right="108"/>
              <w:rPr>
                <w:sz w:val="21"/>
                <w:szCs w:val="21"/>
              </w:rPr>
            </w:pPr>
            <w:r w:rsidRPr="00C2702E">
              <w:rPr>
                <w:b/>
                <w:sz w:val="21"/>
                <w:szCs w:val="21"/>
                <w:lang w:val="cs-CZ"/>
              </w:rPr>
              <w:t xml:space="preserve">Project of Biotechnology </w:t>
            </w:r>
            <w:r w:rsidRPr="000043E7">
              <w:rPr>
                <w:b/>
                <w:sz w:val="21"/>
                <w:szCs w:val="21"/>
              </w:rPr>
              <w:t>I</w:t>
            </w:r>
            <w:r w:rsidRPr="000043E7">
              <w:rPr>
                <w:sz w:val="21"/>
                <w:szCs w:val="21"/>
              </w:rPr>
              <w:t xml:space="preserve"> (</w:t>
            </w:r>
            <w:r w:rsidR="002A005D">
              <w:rPr>
                <w:sz w:val="21"/>
                <w:szCs w:val="21"/>
              </w:rPr>
              <w:t>6</w:t>
            </w:r>
            <w:r w:rsidR="002A005D" w:rsidRPr="000043E7">
              <w:rPr>
                <w:sz w:val="21"/>
                <w:szCs w:val="21"/>
              </w:rPr>
              <w:t>0</w:t>
            </w:r>
            <w:r w:rsidRPr="000043E7">
              <w:rPr>
                <w:sz w:val="21"/>
                <w:szCs w:val="21"/>
              </w:rPr>
              <w:t>% s)</w:t>
            </w:r>
          </w:p>
          <w:p w14:paraId="36157A71" w14:textId="77777777" w:rsidR="005F363D" w:rsidRDefault="005F363D" w:rsidP="00D30179">
            <w:pPr>
              <w:pStyle w:val="Zkladntext"/>
              <w:spacing w:before="60" w:after="60"/>
              <w:ind w:left="0" w:right="108"/>
              <w:rPr>
                <w:sz w:val="21"/>
                <w:szCs w:val="21"/>
              </w:rPr>
            </w:pPr>
            <w:r w:rsidRPr="00C2702E">
              <w:rPr>
                <w:b/>
                <w:sz w:val="21"/>
                <w:szCs w:val="21"/>
                <w:lang w:val="cs-CZ"/>
              </w:rPr>
              <w:t xml:space="preserve">Project of Biotechnology </w:t>
            </w:r>
            <w:r w:rsidRPr="000043E7">
              <w:rPr>
                <w:b/>
                <w:sz w:val="21"/>
                <w:szCs w:val="21"/>
              </w:rPr>
              <w:t>II</w:t>
            </w:r>
            <w:r w:rsidRPr="000043E7">
              <w:rPr>
                <w:sz w:val="21"/>
                <w:szCs w:val="21"/>
              </w:rPr>
              <w:t xml:space="preserve"> (70% s)</w:t>
            </w:r>
          </w:p>
          <w:p w14:paraId="31463C5C" w14:textId="63F5CA9A" w:rsidR="00A733F8" w:rsidRDefault="00C2702E" w:rsidP="00D30179">
            <w:pPr>
              <w:pStyle w:val="Zkladntext"/>
              <w:spacing w:before="60" w:after="60"/>
              <w:ind w:left="0" w:right="108"/>
            </w:pPr>
            <w:r w:rsidRPr="00C2702E">
              <w:rPr>
                <w:sz w:val="21"/>
                <w:szCs w:val="21"/>
                <w:lang w:val="cs-CZ"/>
              </w:rPr>
              <w:t xml:space="preserve">Recombinant Biotechnology </w:t>
            </w:r>
            <w:r w:rsidR="000043E7">
              <w:rPr>
                <w:sz w:val="21"/>
                <w:szCs w:val="21"/>
              </w:rPr>
              <w:t>(</w:t>
            </w:r>
            <w:r w:rsidR="00BA62E3">
              <w:rPr>
                <w:sz w:val="21"/>
                <w:szCs w:val="21"/>
              </w:rPr>
              <w:t>3</w:t>
            </w:r>
            <w:r w:rsidR="000043E7">
              <w:rPr>
                <w:sz w:val="21"/>
                <w:szCs w:val="21"/>
              </w:rPr>
              <w:t>0% p)</w:t>
            </w:r>
          </w:p>
        </w:tc>
      </w:tr>
      <w:tr w:rsidR="0053707C" w14:paraId="23DBCCE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F7CAAC"/>
          </w:tcPr>
          <w:p w14:paraId="356FFA22" w14:textId="77777777" w:rsidR="0053707C" w:rsidRDefault="0053707C" w:rsidP="0053707C">
            <w:pPr>
              <w:jc w:val="both"/>
            </w:pPr>
            <w:r>
              <w:rPr>
                <w:b/>
              </w:rPr>
              <w:t xml:space="preserve">Údaje o vzdělání na VŠ </w:t>
            </w:r>
          </w:p>
        </w:tc>
      </w:tr>
      <w:tr w:rsidR="0053707C" w:rsidRPr="0076295E" w14:paraId="0AB0BF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274"/>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auto"/>
          </w:tcPr>
          <w:p w14:paraId="424FCE79" w14:textId="77777777" w:rsidR="0053707C" w:rsidRPr="000043E7" w:rsidRDefault="0053707C" w:rsidP="0053707C">
            <w:pPr>
              <w:spacing w:before="60" w:after="60"/>
              <w:jc w:val="both"/>
              <w:rPr>
                <w:b/>
                <w:sz w:val="21"/>
                <w:szCs w:val="21"/>
              </w:rPr>
            </w:pPr>
            <w:r w:rsidRPr="000043E7">
              <w:rPr>
                <w:rFonts w:eastAsia="Arial Unicode MS"/>
                <w:sz w:val="21"/>
                <w:szCs w:val="21"/>
              </w:rPr>
              <w:t xml:space="preserve">2009: UTB Zlín, FT, SP </w:t>
            </w:r>
            <w:r w:rsidRPr="000043E7">
              <w:rPr>
                <w:sz w:val="21"/>
                <w:szCs w:val="21"/>
              </w:rPr>
              <w:t>Chemie a technologie potravin, obor Technologie potravin, Ph.D.</w:t>
            </w:r>
          </w:p>
        </w:tc>
      </w:tr>
      <w:tr w:rsidR="0053707C" w14:paraId="0A30C88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F7CAAC"/>
          </w:tcPr>
          <w:p w14:paraId="39B5B014" w14:textId="77777777" w:rsidR="0053707C" w:rsidRDefault="0053707C" w:rsidP="0053707C">
            <w:pPr>
              <w:jc w:val="both"/>
            </w:pPr>
            <w:r>
              <w:rPr>
                <w:b/>
              </w:rPr>
              <w:t>Údaje o odborném působení od absolvování VŠ</w:t>
            </w:r>
          </w:p>
        </w:tc>
      </w:tr>
      <w:tr w:rsidR="0053707C" w:rsidRPr="0076295E" w14:paraId="7A8D12F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376"/>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auto"/>
          </w:tcPr>
          <w:p w14:paraId="0C88E385" w14:textId="77777777" w:rsidR="0053707C" w:rsidRPr="000043E7" w:rsidRDefault="0053707C" w:rsidP="0053707C">
            <w:pPr>
              <w:spacing w:before="60" w:after="60"/>
              <w:jc w:val="both"/>
              <w:rPr>
                <w:sz w:val="21"/>
                <w:szCs w:val="21"/>
              </w:rPr>
            </w:pPr>
            <w:r w:rsidRPr="000043E7">
              <w:rPr>
                <w:sz w:val="21"/>
                <w:szCs w:val="21"/>
              </w:rPr>
              <w:t>2005 – dosud: UTB Zlín, FT, odborný asistent</w:t>
            </w:r>
          </w:p>
        </w:tc>
      </w:tr>
      <w:tr w:rsidR="0053707C" w14:paraId="16EB9FC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250"/>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F7CAAC"/>
          </w:tcPr>
          <w:p w14:paraId="111CBF82" w14:textId="77777777" w:rsidR="0053707C" w:rsidRDefault="0053707C" w:rsidP="0053707C">
            <w:pPr>
              <w:jc w:val="both"/>
            </w:pPr>
            <w:r>
              <w:rPr>
                <w:b/>
              </w:rPr>
              <w:t>Zkušenosti s vedením kvalifikačních a rigorózních prací</w:t>
            </w:r>
          </w:p>
        </w:tc>
      </w:tr>
      <w:tr w:rsidR="0053707C" w:rsidRPr="0076295E" w14:paraId="745D9AA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184"/>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auto"/>
          </w:tcPr>
          <w:p w14:paraId="685DDFBF" w14:textId="77777777" w:rsidR="0053707C" w:rsidRPr="000043E7" w:rsidRDefault="0053707C" w:rsidP="0053707C">
            <w:pPr>
              <w:spacing w:before="60" w:after="60"/>
              <w:jc w:val="both"/>
              <w:rPr>
                <w:sz w:val="21"/>
                <w:szCs w:val="21"/>
              </w:rPr>
            </w:pPr>
            <w:r w:rsidRPr="000043E7">
              <w:rPr>
                <w:sz w:val="21"/>
                <w:szCs w:val="21"/>
              </w:rPr>
              <w:t>Počet obhájených prací, které vyučující vedl v období 2013 – 2017: 5 BP, 9 DP.</w:t>
            </w:r>
          </w:p>
        </w:tc>
      </w:tr>
      <w:tr w:rsidR="0053707C" w14:paraId="3AC26A8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3180" w:type="dxa"/>
            <w:gridSpan w:val="24"/>
            <w:tcBorders>
              <w:top w:val="single" w:sz="12" w:space="0" w:color="00000A"/>
              <w:left w:val="single" w:sz="4" w:space="0" w:color="00000A"/>
              <w:bottom w:val="single" w:sz="4" w:space="0" w:color="00000A"/>
              <w:right w:val="single" w:sz="4" w:space="0" w:color="00000A"/>
            </w:tcBorders>
            <w:shd w:val="clear" w:color="auto" w:fill="F7CAAC"/>
          </w:tcPr>
          <w:p w14:paraId="46029A3C" w14:textId="77777777" w:rsidR="0053707C" w:rsidRDefault="0053707C" w:rsidP="0053707C">
            <w:pPr>
              <w:jc w:val="both"/>
              <w:rPr>
                <w:b/>
              </w:rPr>
            </w:pPr>
            <w:r>
              <w:rPr>
                <w:b/>
              </w:rPr>
              <w:t xml:space="preserve">Obor habilitačního řízení </w:t>
            </w:r>
          </w:p>
        </w:tc>
        <w:tc>
          <w:tcPr>
            <w:tcW w:w="2170" w:type="dxa"/>
            <w:gridSpan w:val="20"/>
            <w:tcBorders>
              <w:top w:val="single" w:sz="12" w:space="0" w:color="00000A"/>
              <w:left w:val="single" w:sz="4" w:space="0" w:color="00000A"/>
              <w:bottom w:val="single" w:sz="4" w:space="0" w:color="00000A"/>
              <w:right w:val="single" w:sz="4" w:space="0" w:color="00000A"/>
            </w:tcBorders>
            <w:shd w:val="clear" w:color="auto" w:fill="F7CAAC"/>
          </w:tcPr>
          <w:p w14:paraId="6CE3D805" w14:textId="77777777" w:rsidR="0053707C" w:rsidRDefault="0053707C" w:rsidP="0053707C">
            <w:pPr>
              <w:jc w:val="both"/>
              <w:rPr>
                <w:b/>
              </w:rPr>
            </w:pPr>
            <w:r>
              <w:rPr>
                <w:b/>
              </w:rPr>
              <w:t>Rok udělení hodnosti</w:t>
            </w:r>
          </w:p>
        </w:tc>
        <w:tc>
          <w:tcPr>
            <w:tcW w:w="2186" w:type="dxa"/>
            <w:gridSpan w:val="29"/>
            <w:tcBorders>
              <w:top w:val="single" w:sz="12" w:space="0" w:color="00000A"/>
              <w:left w:val="single" w:sz="4" w:space="0" w:color="00000A"/>
              <w:bottom w:val="single" w:sz="4" w:space="0" w:color="00000A"/>
              <w:right w:val="single" w:sz="12" w:space="0" w:color="00000A"/>
            </w:tcBorders>
            <w:shd w:val="clear" w:color="auto" w:fill="F7CAAC"/>
          </w:tcPr>
          <w:p w14:paraId="7BE32B0E" w14:textId="77777777" w:rsidR="0053707C" w:rsidRDefault="0053707C" w:rsidP="0053707C">
            <w:pPr>
              <w:jc w:val="both"/>
              <w:rPr>
                <w:b/>
              </w:rPr>
            </w:pPr>
            <w:r>
              <w:rPr>
                <w:b/>
              </w:rPr>
              <w:t>Řízení konáno na VŠ</w:t>
            </w:r>
          </w:p>
        </w:tc>
        <w:tc>
          <w:tcPr>
            <w:tcW w:w="2536" w:type="dxa"/>
            <w:gridSpan w:val="43"/>
            <w:tcBorders>
              <w:top w:val="single" w:sz="12" w:space="0" w:color="00000A"/>
              <w:left w:val="single" w:sz="12" w:space="0" w:color="00000A"/>
              <w:bottom w:val="single" w:sz="4" w:space="0" w:color="00000A"/>
              <w:right w:val="single" w:sz="4" w:space="0" w:color="00000A"/>
            </w:tcBorders>
            <w:shd w:val="clear" w:color="auto" w:fill="F7CAAC"/>
          </w:tcPr>
          <w:p w14:paraId="54F7A003" w14:textId="77777777" w:rsidR="0053707C" w:rsidRDefault="0053707C" w:rsidP="0053707C">
            <w:pPr>
              <w:jc w:val="both"/>
            </w:pPr>
            <w:r>
              <w:rPr>
                <w:b/>
              </w:rPr>
              <w:t>Ohlasy publikací</w:t>
            </w:r>
          </w:p>
        </w:tc>
      </w:tr>
      <w:tr w:rsidR="0053707C" w14:paraId="5E8AF17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3180" w:type="dxa"/>
            <w:gridSpan w:val="24"/>
            <w:tcBorders>
              <w:top w:val="single" w:sz="4" w:space="0" w:color="00000A"/>
              <w:left w:val="single" w:sz="4" w:space="0" w:color="00000A"/>
              <w:bottom w:val="single" w:sz="4" w:space="0" w:color="00000A"/>
              <w:right w:val="single" w:sz="4" w:space="0" w:color="00000A"/>
            </w:tcBorders>
            <w:shd w:val="clear" w:color="auto" w:fill="auto"/>
          </w:tcPr>
          <w:p w14:paraId="4F7DBC45" w14:textId="77777777" w:rsidR="0053707C" w:rsidRDefault="0053707C" w:rsidP="0053707C">
            <w:pPr>
              <w:jc w:val="both"/>
            </w:pPr>
            <w:r>
              <w:t>---</w:t>
            </w:r>
          </w:p>
        </w:tc>
        <w:tc>
          <w:tcPr>
            <w:tcW w:w="2170" w:type="dxa"/>
            <w:gridSpan w:val="20"/>
            <w:tcBorders>
              <w:top w:val="single" w:sz="4" w:space="0" w:color="00000A"/>
              <w:left w:val="single" w:sz="4" w:space="0" w:color="00000A"/>
              <w:bottom w:val="single" w:sz="4" w:space="0" w:color="00000A"/>
              <w:right w:val="single" w:sz="4" w:space="0" w:color="00000A"/>
            </w:tcBorders>
            <w:shd w:val="clear" w:color="auto" w:fill="auto"/>
          </w:tcPr>
          <w:p w14:paraId="25AC8D3E" w14:textId="77777777" w:rsidR="0053707C" w:rsidRDefault="0053707C" w:rsidP="0053707C">
            <w:pPr>
              <w:jc w:val="both"/>
            </w:pPr>
            <w:r>
              <w:t>---</w:t>
            </w:r>
          </w:p>
        </w:tc>
        <w:tc>
          <w:tcPr>
            <w:tcW w:w="2186" w:type="dxa"/>
            <w:gridSpan w:val="29"/>
            <w:tcBorders>
              <w:top w:val="single" w:sz="4" w:space="0" w:color="00000A"/>
              <w:left w:val="single" w:sz="4" w:space="0" w:color="00000A"/>
              <w:bottom w:val="single" w:sz="4" w:space="0" w:color="00000A"/>
              <w:right w:val="single" w:sz="12" w:space="0" w:color="00000A"/>
            </w:tcBorders>
            <w:shd w:val="clear" w:color="auto" w:fill="auto"/>
          </w:tcPr>
          <w:p w14:paraId="67B345C2" w14:textId="77777777" w:rsidR="0053707C" w:rsidRDefault="0053707C" w:rsidP="0053707C">
            <w:pPr>
              <w:jc w:val="both"/>
              <w:rPr>
                <w:b/>
              </w:rPr>
            </w:pPr>
            <w:r>
              <w:t>---</w:t>
            </w:r>
          </w:p>
        </w:tc>
        <w:tc>
          <w:tcPr>
            <w:tcW w:w="639" w:type="dxa"/>
            <w:gridSpan w:val="13"/>
            <w:tcBorders>
              <w:top w:val="single" w:sz="4" w:space="0" w:color="00000A"/>
              <w:left w:val="single" w:sz="12" w:space="0" w:color="00000A"/>
              <w:bottom w:val="single" w:sz="4" w:space="0" w:color="00000A"/>
              <w:right w:val="single" w:sz="4" w:space="0" w:color="00000A"/>
            </w:tcBorders>
            <w:shd w:val="clear" w:color="auto" w:fill="F7CAAC"/>
          </w:tcPr>
          <w:p w14:paraId="63881331" w14:textId="77777777" w:rsidR="0053707C" w:rsidRDefault="0053707C" w:rsidP="0053707C">
            <w:pPr>
              <w:jc w:val="both"/>
              <w:rPr>
                <w:b/>
                <w:sz w:val="18"/>
              </w:rPr>
            </w:pPr>
            <w:r>
              <w:rPr>
                <w:b/>
              </w:rPr>
              <w:t>WOS</w:t>
            </w:r>
          </w:p>
        </w:tc>
        <w:tc>
          <w:tcPr>
            <w:tcW w:w="700"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6553855" w14:textId="77777777" w:rsidR="0053707C" w:rsidRDefault="0053707C" w:rsidP="0053707C">
            <w:pPr>
              <w:jc w:val="both"/>
              <w:rPr>
                <w:b/>
                <w:sz w:val="18"/>
              </w:rPr>
            </w:pPr>
            <w:r>
              <w:rPr>
                <w:b/>
                <w:sz w:val="18"/>
              </w:rPr>
              <w:t>Scopus</w:t>
            </w:r>
          </w:p>
        </w:tc>
        <w:tc>
          <w:tcPr>
            <w:tcW w:w="119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E5F068C" w14:textId="77777777" w:rsidR="0053707C" w:rsidRDefault="0053707C" w:rsidP="0053707C">
            <w:pPr>
              <w:jc w:val="both"/>
            </w:pPr>
            <w:r>
              <w:rPr>
                <w:b/>
                <w:sz w:val="18"/>
              </w:rPr>
              <w:t>ostatní</w:t>
            </w:r>
          </w:p>
        </w:tc>
      </w:tr>
      <w:tr w:rsidR="0053707C" w:rsidRPr="00A47093" w14:paraId="03DDB0A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70"/>
        </w:trPr>
        <w:tc>
          <w:tcPr>
            <w:tcW w:w="3180" w:type="dxa"/>
            <w:gridSpan w:val="24"/>
            <w:tcBorders>
              <w:top w:val="single" w:sz="4" w:space="0" w:color="00000A"/>
              <w:left w:val="single" w:sz="4" w:space="0" w:color="00000A"/>
              <w:bottom w:val="single" w:sz="4" w:space="0" w:color="00000A"/>
              <w:right w:val="single" w:sz="4" w:space="0" w:color="00000A"/>
            </w:tcBorders>
            <w:shd w:val="clear" w:color="auto" w:fill="F7CAAC"/>
          </w:tcPr>
          <w:p w14:paraId="135E3C72" w14:textId="77777777" w:rsidR="0053707C" w:rsidRDefault="0053707C" w:rsidP="0053707C">
            <w:pPr>
              <w:jc w:val="both"/>
              <w:rPr>
                <w:b/>
              </w:rPr>
            </w:pPr>
            <w:r>
              <w:rPr>
                <w:b/>
              </w:rPr>
              <w:t>Obor jmenovacího řízení</w:t>
            </w:r>
          </w:p>
        </w:tc>
        <w:tc>
          <w:tcPr>
            <w:tcW w:w="2170" w:type="dxa"/>
            <w:gridSpan w:val="20"/>
            <w:tcBorders>
              <w:top w:val="single" w:sz="4" w:space="0" w:color="00000A"/>
              <w:left w:val="single" w:sz="4" w:space="0" w:color="00000A"/>
              <w:bottom w:val="single" w:sz="4" w:space="0" w:color="00000A"/>
              <w:right w:val="single" w:sz="4" w:space="0" w:color="00000A"/>
            </w:tcBorders>
            <w:shd w:val="clear" w:color="auto" w:fill="F7CAAC"/>
          </w:tcPr>
          <w:p w14:paraId="2141AF91" w14:textId="77777777" w:rsidR="0053707C" w:rsidRDefault="0053707C" w:rsidP="0053707C">
            <w:pPr>
              <w:jc w:val="both"/>
              <w:rPr>
                <w:b/>
              </w:rPr>
            </w:pPr>
            <w:r>
              <w:rPr>
                <w:b/>
              </w:rPr>
              <w:t>Rok udělení hodnosti</w:t>
            </w:r>
          </w:p>
        </w:tc>
        <w:tc>
          <w:tcPr>
            <w:tcW w:w="2186" w:type="dxa"/>
            <w:gridSpan w:val="29"/>
            <w:tcBorders>
              <w:top w:val="single" w:sz="4" w:space="0" w:color="00000A"/>
              <w:left w:val="single" w:sz="4" w:space="0" w:color="00000A"/>
              <w:bottom w:val="single" w:sz="4" w:space="0" w:color="00000A"/>
              <w:right w:val="single" w:sz="12" w:space="0" w:color="00000A"/>
            </w:tcBorders>
            <w:shd w:val="clear" w:color="auto" w:fill="F7CAAC"/>
          </w:tcPr>
          <w:p w14:paraId="6FF91275" w14:textId="77777777" w:rsidR="0053707C" w:rsidRDefault="0053707C" w:rsidP="0053707C">
            <w:pPr>
              <w:jc w:val="both"/>
              <w:rPr>
                <w:b/>
              </w:rPr>
            </w:pPr>
            <w:r>
              <w:rPr>
                <w:b/>
              </w:rPr>
              <w:t>Řízení konáno na VŠ</w:t>
            </w:r>
          </w:p>
        </w:tc>
        <w:tc>
          <w:tcPr>
            <w:tcW w:w="639" w:type="dxa"/>
            <w:gridSpan w:val="13"/>
            <w:vMerge w:val="restart"/>
            <w:tcBorders>
              <w:top w:val="single" w:sz="4" w:space="0" w:color="00000A"/>
              <w:left w:val="single" w:sz="12" w:space="0" w:color="00000A"/>
              <w:bottom w:val="single" w:sz="4" w:space="0" w:color="00000A"/>
              <w:right w:val="single" w:sz="4" w:space="0" w:color="00000A"/>
            </w:tcBorders>
            <w:shd w:val="clear" w:color="auto" w:fill="auto"/>
          </w:tcPr>
          <w:p w14:paraId="414608F7" w14:textId="77777777" w:rsidR="0053707C" w:rsidRPr="00A47093" w:rsidRDefault="0053707C" w:rsidP="0053707C">
            <w:pPr>
              <w:jc w:val="both"/>
              <w:rPr>
                <w:b/>
                <w:highlight w:val="yellow"/>
              </w:rPr>
            </w:pPr>
            <w:r w:rsidRPr="00A47093">
              <w:rPr>
                <w:b/>
              </w:rPr>
              <w:t>62</w:t>
            </w:r>
          </w:p>
        </w:tc>
        <w:tc>
          <w:tcPr>
            <w:tcW w:w="700" w:type="dxa"/>
            <w:gridSpan w:val="13"/>
            <w:vMerge w:val="restart"/>
            <w:tcBorders>
              <w:top w:val="single" w:sz="4" w:space="0" w:color="00000A"/>
              <w:left w:val="single" w:sz="4" w:space="0" w:color="00000A"/>
              <w:bottom w:val="single" w:sz="4" w:space="0" w:color="00000A"/>
              <w:right w:val="single" w:sz="4" w:space="0" w:color="00000A"/>
            </w:tcBorders>
            <w:shd w:val="clear" w:color="auto" w:fill="auto"/>
          </w:tcPr>
          <w:p w14:paraId="36D2CC50" w14:textId="77777777" w:rsidR="0053707C" w:rsidRPr="00A47093" w:rsidRDefault="0053707C" w:rsidP="0053707C">
            <w:pPr>
              <w:jc w:val="both"/>
              <w:rPr>
                <w:b/>
              </w:rPr>
            </w:pPr>
            <w:r w:rsidRPr="00A47093">
              <w:rPr>
                <w:b/>
              </w:rPr>
              <w:t>65</w:t>
            </w:r>
          </w:p>
        </w:tc>
        <w:tc>
          <w:tcPr>
            <w:tcW w:w="1197" w:type="dxa"/>
            <w:gridSpan w:val="17"/>
            <w:vMerge w:val="restart"/>
            <w:tcBorders>
              <w:top w:val="single" w:sz="4" w:space="0" w:color="00000A"/>
              <w:left w:val="single" w:sz="4" w:space="0" w:color="00000A"/>
              <w:bottom w:val="single" w:sz="4" w:space="0" w:color="00000A"/>
              <w:right w:val="single" w:sz="4" w:space="0" w:color="00000A"/>
            </w:tcBorders>
            <w:shd w:val="clear" w:color="auto" w:fill="auto"/>
          </w:tcPr>
          <w:p w14:paraId="4FF4F812" w14:textId="77777777" w:rsidR="0053707C" w:rsidRPr="00A47093" w:rsidRDefault="0053707C" w:rsidP="0053707C">
            <w:pPr>
              <w:jc w:val="both"/>
              <w:rPr>
                <w:b/>
              </w:rPr>
            </w:pPr>
            <w:r w:rsidRPr="00A47093">
              <w:rPr>
                <w:b/>
              </w:rPr>
              <w:t>neevid.</w:t>
            </w:r>
          </w:p>
        </w:tc>
      </w:tr>
      <w:tr w:rsidR="0053707C" w14:paraId="6704371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205"/>
        </w:trPr>
        <w:tc>
          <w:tcPr>
            <w:tcW w:w="3180" w:type="dxa"/>
            <w:gridSpan w:val="24"/>
            <w:tcBorders>
              <w:top w:val="single" w:sz="4" w:space="0" w:color="00000A"/>
              <w:left w:val="single" w:sz="4" w:space="0" w:color="00000A"/>
              <w:bottom w:val="single" w:sz="4" w:space="0" w:color="00000A"/>
              <w:right w:val="single" w:sz="4" w:space="0" w:color="00000A"/>
            </w:tcBorders>
            <w:shd w:val="clear" w:color="auto" w:fill="auto"/>
          </w:tcPr>
          <w:p w14:paraId="6ACF59B3" w14:textId="77777777" w:rsidR="0053707C" w:rsidRDefault="0053707C" w:rsidP="0053707C">
            <w:pPr>
              <w:jc w:val="both"/>
            </w:pPr>
            <w:r>
              <w:t>---</w:t>
            </w:r>
          </w:p>
        </w:tc>
        <w:tc>
          <w:tcPr>
            <w:tcW w:w="2170" w:type="dxa"/>
            <w:gridSpan w:val="20"/>
            <w:tcBorders>
              <w:top w:val="single" w:sz="4" w:space="0" w:color="00000A"/>
              <w:left w:val="single" w:sz="4" w:space="0" w:color="00000A"/>
              <w:bottom w:val="single" w:sz="4" w:space="0" w:color="00000A"/>
              <w:right w:val="single" w:sz="4" w:space="0" w:color="00000A"/>
            </w:tcBorders>
            <w:shd w:val="clear" w:color="auto" w:fill="auto"/>
          </w:tcPr>
          <w:p w14:paraId="2FB1101B" w14:textId="77777777" w:rsidR="0053707C" w:rsidRDefault="0053707C" w:rsidP="0053707C">
            <w:pPr>
              <w:jc w:val="both"/>
            </w:pPr>
            <w:r>
              <w:t>---</w:t>
            </w:r>
          </w:p>
        </w:tc>
        <w:tc>
          <w:tcPr>
            <w:tcW w:w="2186" w:type="dxa"/>
            <w:gridSpan w:val="29"/>
            <w:tcBorders>
              <w:top w:val="single" w:sz="4" w:space="0" w:color="00000A"/>
              <w:left w:val="single" w:sz="4" w:space="0" w:color="00000A"/>
              <w:bottom w:val="single" w:sz="4" w:space="0" w:color="00000A"/>
              <w:right w:val="single" w:sz="12" w:space="0" w:color="00000A"/>
            </w:tcBorders>
            <w:shd w:val="clear" w:color="auto" w:fill="auto"/>
          </w:tcPr>
          <w:p w14:paraId="36C39AD3" w14:textId="77777777" w:rsidR="0053707C" w:rsidRDefault="0053707C" w:rsidP="0053707C">
            <w:pPr>
              <w:jc w:val="both"/>
              <w:rPr>
                <w:b/>
              </w:rPr>
            </w:pPr>
            <w:r>
              <w:t>---</w:t>
            </w:r>
          </w:p>
        </w:tc>
        <w:tc>
          <w:tcPr>
            <w:tcW w:w="639" w:type="dxa"/>
            <w:gridSpan w:val="13"/>
            <w:vMerge/>
            <w:tcBorders>
              <w:top w:val="single" w:sz="4" w:space="0" w:color="00000A"/>
              <w:left w:val="single" w:sz="12" w:space="0" w:color="00000A"/>
              <w:bottom w:val="single" w:sz="4" w:space="0" w:color="00000A"/>
              <w:right w:val="single" w:sz="4" w:space="0" w:color="00000A"/>
            </w:tcBorders>
            <w:shd w:val="clear" w:color="auto" w:fill="auto"/>
            <w:vAlign w:val="center"/>
          </w:tcPr>
          <w:p w14:paraId="09176147" w14:textId="77777777" w:rsidR="0053707C" w:rsidRDefault="0053707C" w:rsidP="0053707C">
            <w:pPr>
              <w:rPr>
                <w:b/>
              </w:rPr>
            </w:pPr>
          </w:p>
        </w:tc>
        <w:tc>
          <w:tcPr>
            <w:tcW w:w="700" w:type="dxa"/>
            <w:gridSpan w:val="13"/>
            <w:vMerge/>
            <w:tcBorders>
              <w:top w:val="single" w:sz="4" w:space="0" w:color="00000A"/>
              <w:left w:val="single" w:sz="4" w:space="0" w:color="00000A"/>
              <w:bottom w:val="single" w:sz="4" w:space="0" w:color="00000A"/>
              <w:right w:val="single" w:sz="4" w:space="0" w:color="00000A"/>
            </w:tcBorders>
            <w:shd w:val="clear" w:color="auto" w:fill="auto"/>
            <w:vAlign w:val="center"/>
          </w:tcPr>
          <w:p w14:paraId="60FBA55A" w14:textId="77777777" w:rsidR="0053707C" w:rsidRDefault="0053707C" w:rsidP="0053707C">
            <w:pPr>
              <w:rPr>
                <w:b/>
              </w:rPr>
            </w:pPr>
          </w:p>
        </w:tc>
        <w:tc>
          <w:tcPr>
            <w:tcW w:w="1197" w:type="dxa"/>
            <w:gridSpan w:val="17"/>
            <w:vMerge/>
            <w:tcBorders>
              <w:top w:val="single" w:sz="4" w:space="0" w:color="00000A"/>
              <w:left w:val="single" w:sz="4" w:space="0" w:color="00000A"/>
              <w:bottom w:val="single" w:sz="4" w:space="0" w:color="00000A"/>
              <w:right w:val="single" w:sz="4" w:space="0" w:color="00000A"/>
            </w:tcBorders>
            <w:shd w:val="clear" w:color="auto" w:fill="auto"/>
            <w:vAlign w:val="center"/>
          </w:tcPr>
          <w:p w14:paraId="31034F41" w14:textId="77777777" w:rsidR="0053707C" w:rsidRDefault="0053707C" w:rsidP="0053707C">
            <w:pPr>
              <w:rPr>
                <w:b/>
              </w:rPr>
            </w:pPr>
          </w:p>
        </w:tc>
      </w:tr>
      <w:tr w:rsidR="0053707C" w14:paraId="10BFEE2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F7CAAC"/>
          </w:tcPr>
          <w:p w14:paraId="27C3772E" w14:textId="77777777" w:rsidR="0053707C" w:rsidRDefault="0053707C" w:rsidP="0053707C">
            <w:pPr>
              <w:jc w:val="both"/>
            </w:pPr>
            <w:r>
              <w:rPr>
                <w:b/>
              </w:rPr>
              <w:t xml:space="preserve">Přehled o nejvýznamnější publikační a další tvůrčí činnosti nebo další profesní činnosti u odborníků z praxe vztahující se k zabezpečovaným předmětům </w:t>
            </w:r>
          </w:p>
        </w:tc>
      </w:tr>
      <w:tr w:rsidR="0053707C" w:rsidRPr="008357D3" w14:paraId="3746BF6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283"/>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auto"/>
          </w:tcPr>
          <w:p w14:paraId="2E207B8E" w14:textId="4473AD64" w:rsidR="0053707C" w:rsidRPr="00D30179" w:rsidRDefault="0053707C" w:rsidP="00D30179">
            <w:pPr>
              <w:spacing w:before="120" w:after="120"/>
              <w:jc w:val="both"/>
              <w:rPr>
                <w:caps/>
                <w:sz w:val="21"/>
                <w:szCs w:val="21"/>
              </w:rPr>
            </w:pPr>
            <w:r w:rsidRPr="00D30179">
              <w:rPr>
                <w:sz w:val="21"/>
                <w:szCs w:val="21"/>
                <w:shd w:val="clear" w:color="auto" w:fill="FFFFFF"/>
              </w:rPr>
              <w:t xml:space="preserve">BOSÁK, J., MICENKOVÁ, L., </w:t>
            </w:r>
            <w:r w:rsidRPr="00D30179">
              <w:rPr>
                <w:b/>
                <w:sz w:val="21"/>
                <w:szCs w:val="21"/>
                <w:shd w:val="clear" w:color="auto" w:fill="FFFFFF"/>
              </w:rPr>
              <w:t xml:space="preserve">DOLEŽALOVÁ, M. </w:t>
            </w:r>
            <w:r w:rsidRPr="00D30179">
              <w:rPr>
                <w:b/>
                <w:caps/>
                <w:color w:val="000000"/>
                <w:sz w:val="21"/>
                <w:szCs w:val="21"/>
              </w:rPr>
              <w:t>(30%)</w:t>
            </w:r>
            <w:r w:rsidRPr="00D30179">
              <w:rPr>
                <w:caps/>
                <w:color w:val="000000"/>
                <w:sz w:val="21"/>
                <w:szCs w:val="21"/>
              </w:rPr>
              <w:t>,</w:t>
            </w:r>
            <w:r w:rsidRPr="00D30179">
              <w:rPr>
                <w:sz w:val="21"/>
                <w:szCs w:val="21"/>
                <w:shd w:val="clear" w:color="auto" w:fill="FFFFFF"/>
              </w:rPr>
              <w:t xml:space="preserve"> ŠMAJS, D.: Colicins U and Y inhibit growth of </w:t>
            </w:r>
            <w:proofErr w:type="gramStart"/>
            <w:r w:rsidRPr="00D30179">
              <w:rPr>
                <w:sz w:val="21"/>
                <w:szCs w:val="21"/>
                <w:shd w:val="clear" w:color="auto" w:fill="FFFFFF"/>
              </w:rPr>
              <w:t>Escherichia</w:t>
            </w:r>
            <w:proofErr w:type="gramEnd"/>
            <w:r w:rsidRPr="00D30179">
              <w:rPr>
                <w:sz w:val="21"/>
                <w:szCs w:val="21"/>
                <w:shd w:val="clear" w:color="auto" w:fill="FFFFFF"/>
              </w:rPr>
              <w:t xml:space="preserve"> coli strains via recognition of conserved OmpA extracellular loop 1. </w:t>
            </w:r>
            <w:r w:rsidRPr="00D30179">
              <w:rPr>
                <w:i/>
                <w:iCs/>
                <w:sz w:val="21"/>
                <w:szCs w:val="21"/>
                <w:shd w:val="clear" w:color="auto" w:fill="FFFFFF"/>
              </w:rPr>
              <w:t>International Journal of Medical Microbiology</w:t>
            </w:r>
            <w:r w:rsidRPr="00D30179">
              <w:rPr>
                <w:sz w:val="21"/>
                <w:szCs w:val="21"/>
                <w:shd w:val="clear" w:color="auto" w:fill="FFFFFF"/>
              </w:rPr>
              <w:t> [online], </w:t>
            </w:r>
            <w:r w:rsidRPr="00D30179">
              <w:rPr>
                <w:bCs/>
                <w:sz w:val="21"/>
                <w:szCs w:val="21"/>
                <w:shd w:val="clear" w:color="auto" w:fill="FFFFFF"/>
              </w:rPr>
              <w:t>306</w:t>
            </w:r>
            <w:r w:rsidRPr="00D30179">
              <w:rPr>
                <w:sz w:val="21"/>
                <w:szCs w:val="21"/>
                <w:shd w:val="clear" w:color="auto" w:fill="FFFFFF"/>
              </w:rPr>
              <w:t xml:space="preserve">(7), 486-494, </w:t>
            </w:r>
            <w:r w:rsidRPr="00D30179">
              <w:rPr>
                <w:b/>
                <w:sz w:val="21"/>
                <w:szCs w:val="21"/>
                <w:shd w:val="clear" w:color="auto" w:fill="FFFFFF"/>
              </w:rPr>
              <w:t>2016</w:t>
            </w:r>
            <w:r w:rsidRPr="00D30179">
              <w:rPr>
                <w:sz w:val="21"/>
                <w:szCs w:val="21"/>
                <w:shd w:val="clear" w:color="auto" w:fill="FFFFFF"/>
              </w:rPr>
              <w:t xml:space="preserve">. </w:t>
            </w:r>
          </w:p>
          <w:p w14:paraId="2F30B634" w14:textId="5009A493" w:rsidR="0053707C" w:rsidRPr="00D30179" w:rsidRDefault="0053707C" w:rsidP="00D30179">
            <w:pPr>
              <w:spacing w:before="120" w:after="120"/>
              <w:jc w:val="both"/>
              <w:rPr>
                <w:caps/>
                <w:color w:val="000000"/>
                <w:sz w:val="21"/>
                <w:szCs w:val="21"/>
              </w:rPr>
            </w:pPr>
            <w:r w:rsidRPr="00D30179">
              <w:rPr>
                <w:sz w:val="21"/>
                <w:szCs w:val="21"/>
                <w:shd w:val="clear" w:color="auto" w:fill="FFFFFF"/>
              </w:rPr>
              <w:t xml:space="preserve">BUŇKOVÁ, L., GÁL, R., LORENCOVÁ, E., JANČOVÁ, P., </w:t>
            </w:r>
            <w:r w:rsidRPr="00D30179">
              <w:rPr>
                <w:b/>
                <w:sz w:val="21"/>
                <w:szCs w:val="21"/>
                <w:shd w:val="clear" w:color="auto" w:fill="FFFFFF"/>
              </w:rPr>
              <w:t>DOLEŽALOVÁ, M.</w:t>
            </w:r>
            <w:r w:rsidRPr="00D30179">
              <w:rPr>
                <w:sz w:val="21"/>
                <w:szCs w:val="21"/>
                <w:shd w:val="clear" w:color="auto" w:fill="FFFFFF"/>
              </w:rPr>
              <w:t xml:space="preserve"> </w:t>
            </w:r>
            <w:r w:rsidRPr="00D30179">
              <w:rPr>
                <w:b/>
                <w:sz w:val="21"/>
                <w:szCs w:val="21"/>
                <w:shd w:val="clear" w:color="auto" w:fill="FFFFFF"/>
              </w:rPr>
              <w:t>(5%)</w:t>
            </w:r>
            <w:r w:rsidRPr="00D30179">
              <w:rPr>
                <w:sz w:val="21"/>
                <w:szCs w:val="21"/>
                <w:shd w:val="clear" w:color="auto" w:fill="FFFFFF"/>
              </w:rPr>
              <w:t>, KMEŤ, V., BUŇKA, F.: Microflora of farm and hunted pheasants in relation to biogenic amines production. </w:t>
            </w:r>
            <w:r w:rsidRPr="00D30179">
              <w:rPr>
                <w:i/>
                <w:iCs/>
                <w:sz w:val="21"/>
                <w:szCs w:val="21"/>
                <w:shd w:val="clear" w:color="auto" w:fill="FFFFFF"/>
              </w:rPr>
              <w:t>European Journal of Wildlife Research</w:t>
            </w:r>
            <w:r w:rsidRPr="00D30179">
              <w:rPr>
                <w:sz w:val="21"/>
                <w:szCs w:val="21"/>
                <w:shd w:val="clear" w:color="auto" w:fill="FFFFFF"/>
              </w:rPr>
              <w:t> [online], </w:t>
            </w:r>
            <w:r w:rsidRPr="00D30179">
              <w:rPr>
                <w:bCs/>
                <w:sz w:val="21"/>
                <w:szCs w:val="21"/>
                <w:shd w:val="clear" w:color="auto" w:fill="FFFFFF"/>
              </w:rPr>
              <w:t>62</w:t>
            </w:r>
            <w:r w:rsidRPr="00D30179">
              <w:rPr>
                <w:sz w:val="21"/>
                <w:szCs w:val="21"/>
                <w:shd w:val="clear" w:color="auto" w:fill="FFFFFF"/>
              </w:rPr>
              <w:t xml:space="preserve">(3), 341-352, </w:t>
            </w:r>
            <w:r w:rsidRPr="00D30179">
              <w:rPr>
                <w:b/>
                <w:sz w:val="21"/>
                <w:szCs w:val="21"/>
                <w:shd w:val="clear" w:color="auto" w:fill="FFFFFF"/>
              </w:rPr>
              <w:t>2016</w:t>
            </w:r>
            <w:r w:rsidRPr="00D30179">
              <w:rPr>
                <w:sz w:val="21"/>
                <w:szCs w:val="21"/>
                <w:shd w:val="clear" w:color="auto" w:fill="FFFFFF"/>
              </w:rPr>
              <w:t>.</w:t>
            </w:r>
            <w:r w:rsidRPr="00D30179">
              <w:rPr>
                <w:color w:val="000000"/>
                <w:sz w:val="21"/>
                <w:szCs w:val="21"/>
              </w:rPr>
              <w:t xml:space="preserve"> </w:t>
            </w:r>
          </w:p>
          <w:p w14:paraId="7ACAA488" w14:textId="1CFB7FA9" w:rsidR="0053707C" w:rsidRPr="00D30179" w:rsidRDefault="0053707C" w:rsidP="00D30179">
            <w:pPr>
              <w:spacing w:before="120" w:after="120"/>
              <w:jc w:val="both"/>
              <w:rPr>
                <w:bCs/>
                <w:caps/>
                <w:color w:val="000000"/>
                <w:sz w:val="21"/>
                <w:szCs w:val="21"/>
              </w:rPr>
            </w:pPr>
            <w:r w:rsidRPr="00D30179">
              <w:rPr>
                <w:caps/>
                <w:color w:val="000000"/>
                <w:sz w:val="21"/>
                <w:szCs w:val="21"/>
              </w:rPr>
              <w:t xml:space="preserve">Pavlíčková, S., </w:t>
            </w:r>
            <w:r w:rsidRPr="00D30179">
              <w:rPr>
                <w:b/>
                <w:caps/>
                <w:color w:val="000000"/>
                <w:sz w:val="21"/>
                <w:szCs w:val="21"/>
              </w:rPr>
              <w:t>Doležalová, M. (70%)</w:t>
            </w:r>
            <w:r w:rsidRPr="00D30179">
              <w:rPr>
                <w:caps/>
                <w:color w:val="000000"/>
                <w:sz w:val="21"/>
                <w:szCs w:val="21"/>
              </w:rPr>
              <w:t>, Holko,</w:t>
            </w:r>
            <w:r w:rsidRPr="00D30179">
              <w:rPr>
                <w:color w:val="000000"/>
                <w:sz w:val="21"/>
                <w:szCs w:val="21"/>
              </w:rPr>
              <w:t xml:space="preserve"> I.: Resistance and virulence factors of </w:t>
            </w:r>
            <w:proofErr w:type="gramStart"/>
            <w:r w:rsidRPr="00D30179">
              <w:rPr>
                <w:i/>
                <w:color w:val="000000"/>
                <w:sz w:val="21"/>
                <w:szCs w:val="21"/>
              </w:rPr>
              <w:t>Escherichia</w:t>
            </w:r>
            <w:proofErr w:type="gramEnd"/>
            <w:r w:rsidRPr="00D30179">
              <w:rPr>
                <w:i/>
                <w:color w:val="000000"/>
                <w:sz w:val="21"/>
                <w:szCs w:val="21"/>
              </w:rPr>
              <w:t xml:space="preserve"> coli</w:t>
            </w:r>
            <w:r w:rsidRPr="00D30179">
              <w:rPr>
                <w:color w:val="000000"/>
                <w:sz w:val="21"/>
                <w:szCs w:val="21"/>
              </w:rPr>
              <w:t xml:space="preserve"> isolated from chicken. </w:t>
            </w:r>
            <w:r w:rsidRPr="00D30179">
              <w:rPr>
                <w:i/>
                <w:iCs/>
                <w:color w:val="000000"/>
                <w:sz w:val="21"/>
                <w:szCs w:val="21"/>
              </w:rPr>
              <w:t>Journal of Environmental Science and Health - Part B Pesticides, Food Contaminants, and Agricultural Wastes</w:t>
            </w:r>
            <w:r w:rsidRPr="00D30179">
              <w:rPr>
                <w:color w:val="000000"/>
                <w:sz w:val="21"/>
                <w:szCs w:val="21"/>
              </w:rPr>
              <w:t xml:space="preserve"> 50(6), 417-421, </w:t>
            </w:r>
            <w:r w:rsidRPr="00D30179">
              <w:rPr>
                <w:b/>
                <w:color w:val="000000"/>
                <w:sz w:val="21"/>
                <w:szCs w:val="21"/>
              </w:rPr>
              <w:t>2015</w:t>
            </w:r>
            <w:r w:rsidRPr="00D30179">
              <w:rPr>
                <w:color w:val="000000"/>
                <w:sz w:val="21"/>
                <w:szCs w:val="21"/>
              </w:rPr>
              <w:t xml:space="preserve">. </w:t>
            </w:r>
          </w:p>
          <w:p w14:paraId="4B16E5B9" w14:textId="775D2B37" w:rsidR="0053707C" w:rsidRPr="00D30179" w:rsidRDefault="0053707C" w:rsidP="00D30179">
            <w:pPr>
              <w:spacing w:before="120" w:after="120"/>
              <w:jc w:val="both"/>
              <w:rPr>
                <w:caps/>
                <w:color w:val="000000"/>
                <w:sz w:val="21"/>
                <w:szCs w:val="21"/>
              </w:rPr>
            </w:pPr>
            <w:r w:rsidRPr="00D30179">
              <w:rPr>
                <w:bCs/>
                <w:caps/>
                <w:color w:val="000000"/>
                <w:sz w:val="21"/>
                <w:szCs w:val="21"/>
              </w:rPr>
              <w:t>Fic</w:t>
            </w:r>
            <w:r w:rsidRPr="00D30179">
              <w:rPr>
                <w:caps/>
                <w:color w:val="000000"/>
                <w:sz w:val="21"/>
                <w:szCs w:val="21"/>
              </w:rPr>
              <w:t xml:space="preserve">, </w:t>
            </w:r>
            <w:r w:rsidRPr="00D30179">
              <w:rPr>
                <w:bCs/>
                <w:caps/>
                <w:color w:val="000000"/>
                <w:sz w:val="21"/>
                <w:szCs w:val="21"/>
              </w:rPr>
              <w:t>V.,</w:t>
            </w:r>
            <w:r w:rsidRPr="00D30179">
              <w:rPr>
                <w:caps/>
                <w:color w:val="000000"/>
                <w:sz w:val="21"/>
                <w:szCs w:val="21"/>
              </w:rPr>
              <w:t xml:space="preserve"> </w:t>
            </w:r>
            <w:r w:rsidRPr="00D30179">
              <w:rPr>
                <w:bCs/>
                <w:caps/>
                <w:color w:val="000000"/>
                <w:sz w:val="21"/>
                <w:szCs w:val="21"/>
              </w:rPr>
              <w:t>Buňka</w:t>
            </w:r>
            <w:r w:rsidRPr="00D30179">
              <w:rPr>
                <w:caps/>
                <w:color w:val="000000"/>
                <w:sz w:val="21"/>
                <w:szCs w:val="21"/>
              </w:rPr>
              <w:t xml:space="preserve">, </w:t>
            </w:r>
            <w:r w:rsidRPr="00D30179">
              <w:rPr>
                <w:bCs/>
                <w:caps/>
                <w:color w:val="000000"/>
                <w:sz w:val="21"/>
                <w:szCs w:val="21"/>
              </w:rPr>
              <w:t>F.,</w:t>
            </w:r>
            <w:r w:rsidRPr="00D30179">
              <w:rPr>
                <w:caps/>
                <w:color w:val="000000"/>
                <w:sz w:val="21"/>
                <w:szCs w:val="21"/>
              </w:rPr>
              <w:t xml:space="preserve"> </w:t>
            </w:r>
            <w:r w:rsidRPr="00D30179">
              <w:rPr>
                <w:bCs/>
                <w:caps/>
                <w:color w:val="000000"/>
                <w:sz w:val="21"/>
                <w:szCs w:val="21"/>
              </w:rPr>
              <w:t>Buňková</w:t>
            </w:r>
            <w:r w:rsidRPr="00D30179">
              <w:rPr>
                <w:caps/>
                <w:color w:val="000000"/>
                <w:sz w:val="21"/>
                <w:szCs w:val="21"/>
              </w:rPr>
              <w:t xml:space="preserve">, </w:t>
            </w:r>
            <w:r w:rsidRPr="00D30179">
              <w:rPr>
                <w:bCs/>
                <w:caps/>
                <w:color w:val="000000"/>
                <w:sz w:val="21"/>
                <w:szCs w:val="21"/>
              </w:rPr>
              <w:t>L.,</w:t>
            </w:r>
            <w:r w:rsidRPr="00D30179">
              <w:rPr>
                <w:caps/>
                <w:color w:val="000000"/>
                <w:sz w:val="21"/>
                <w:szCs w:val="21"/>
              </w:rPr>
              <w:t xml:space="preserve"> </w:t>
            </w:r>
            <w:r w:rsidRPr="00D30179">
              <w:rPr>
                <w:bCs/>
                <w:caps/>
                <w:color w:val="000000"/>
                <w:sz w:val="21"/>
                <w:szCs w:val="21"/>
              </w:rPr>
              <w:t>Budinský</w:t>
            </w:r>
            <w:r w:rsidRPr="00D30179">
              <w:rPr>
                <w:caps/>
                <w:color w:val="000000"/>
                <w:sz w:val="21"/>
                <w:szCs w:val="21"/>
              </w:rPr>
              <w:t xml:space="preserve">, </w:t>
            </w:r>
            <w:r w:rsidRPr="00D30179">
              <w:rPr>
                <w:bCs/>
                <w:caps/>
                <w:color w:val="000000"/>
                <w:sz w:val="21"/>
                <w:szCs w:val="21"/>
              </w:rPr>
              <w:t>P., Burešová</w:t>
            </w:r>
            <w:r w:rsidRPr="00D30179">
              <w:rPr>
                <w:caps/>
                <w:color w:val="000000"/>
                <w:sz w:val="21"/>
                <w:szCs w:val="21"/>
              </w:rPr>
              <w:t xml:space="preserve">, </w:t>
            </w:r>
            <w:r w:rsidRPr="00D30179">
              <w:rPr>
                <w:bCs/>
                <w:caps/>
                <w:color w:val="000000"/>
                <w:sz w:val="21"/>
                <w:szCs w:val="21"/>
              </w:rPr>
              <w:t>P.,</w:t>
            </w:r>
            <w:r w:rsidRPr="00D30179">
              <w:rPr>
                <w:caps/>
                <w:color w:val="000000"/>
                <w:sz w:val="21"/>
                <w:szCs w:val="21"/>
              </w:rPr>
              <w:t xml:space="preserve"> </w:t>
            </w:r>
            <w:r w:rsidRPr="00D30179">
              <w:rPr>
                <w:bCs/>
                <w:caps/>
                <w:color w:val="000000"/>
                <w:sz w:val="21"/>
                <w:szCs w:val="21"/>
              </w:rPr>
              <w:t>Burg</w:t>
            </w:r>
            <w:r w:rsidRPr="00D30179">
              <w:rPr>
                <w:caps/>
                <w:color w:val="000000"/>
                <w:sz w:val="21"/>
                <w:szCs w:val="21"/>
              </w:rPr>
              <w:t xml:space="preserve">, </w:t>
            </w:r>
            <w:r w:rsidRPr="00D30179">
              <w:rPr>
                <w:bCs/>
                <w:caps/>
                <w:color w:val="000000"/>
                <w:sz w:val="21"/>
                <w:szCs w:val="21"/>
              </w:rPr>
              <w:t>P.,</w:t>
            </w:r>
            <w:r w:rsidRPr="00D30179">
              <w:rPr>
                <w:caps/>
                <w:color w:val="000000"/>
                <w:sz w:val="21"/>
                <w:szCs w:val="21"/>
              </w:rPr>
              <w:t xml:space="preserve"> </w:t>
            </w:r>
            <w:r w:rsidRPr="00D30179">
              <w:rPr>
                <w:bCs/>
                <w:caps/>
                <w:color w:val="000000"/>
                <w:sz w:val="21"/>
                <w:szCs w:val="21"/>
              </w:rPr>
              <w:t>Černý</w:t>
            </w:r>
            <w:r w:rsidRPr="00D30179">
              <w:rPr>
                <w:caps/>
                <w:color w:val="000000"/>
                <w:sz w:val="21"/>
                <w:szCs w:val="21"/>
              </w:rPr>
              <w:t xml:space="preserve">, </w:t>
            </w:r>
            <w:r w:rsidRPr="00D30179">
              <w:rPr>
                <w:bCs/>
                <w:caps/>
                <w:color w:val="000000"/>
                <w:sz w:val="21"/>
                <w:szCs w:val="21"/>
              </w:rPr>
              <w:t>B.,</w:t>
            </w:r>
            <w:r w:rsidRPr="00D30179">
              <w:rPr>
                <w:caps/>
                <w:color w:val="000000"/>
                <w:sz w:val="21"/>
                <w:szCs w:val="21"/>
              </w:rPr>
              <w:t xml:space="preserve"> </w:t>
            </w:r>
            <w:r w:rsidRPr="00D30179">
              <w:rPr>
                <w:b/>
                <w:bCs/>
                <w:caps/>
                <w:color w:val="000000"/>
                <w:sz w:val="21"/>
                <w:szCs w:val="21"/>
              </w:rPr>
              <w:t>Doležalová</w:t>
            </w:r>
            <w:r w:rsidRPr="00D30179">
              <w:rPr>
                <w:b/>
                <w:caps/>
                <w:color w:val="000000"/>
                <w:sz w:val="21"/>
                <w:szCs w:val="21"/>
              </w:rPr>
              <w:t xml:space="preserve">, </w:t>
            </w:r>
            <w:r w:rsidRPr="00D30179">
              <w:rPr>
                <w:b/>
                <w:bCs/>
                <w:caps/>
                <w:color w:val="000000"/>
                <w:sz w:val="21"/>
                <w:szCs w:val="21"/>
              </w:rPr>
              <w:t>M. (5%)</w:t>
            </w:r>
            <w:r w:rsidRPr="00D30179">
              <w:rPr>
                <w:bCs/>
                <w:caps/>
                <w:color w:val="000000"/>
                <w:sz w:val="21"/>
                <w:szCs w:val="21"/>
              </w:rPr>
              <w:t>,</w:t>
            </w:r>
            <w:r w:rsidRPr="00D30179">
              <w:rPr>
                <w:caps/>
                <w:color w:val="000000"/>
                <w:sz w:val="21"/>
                <w:szCs w:val="21"/>
              </w:rPr>
              <w:t xml:space="preserve"> </w:t>
            </w:r>
            <w:r w:rsidRPr="00D30179">
              <w:rPr>
                <w:bCs/>
                <w:caps/>
                <w:color w:val="000000"/>
                <w:sz w:val="21"/>
                <w:szCs w:val="21"/>
              </w:rPr>
              <w:t>Fic</w:t>
            </w:r>
            <w:r w:rsidRPr="00D30179">
              <w:rPr>
                <w:caps/>
                <w:color w:val="000000"/>
                <w:sz w:val="21"/>
                <w:szCs w:val="21"/>
              </w:rPr>
              <w:t xml:space="preserve">, </w:t>
            </w:r>
            <w:r w:rsidRPr="00D30179">
              <w:rPr>
                <w:bCs/>
                <w:caps/>
                <w:color w:val="000000"/>
                <w:sz w:val="21"/>
                <w:szCs w:val="21"/>
              </w:rPr>
              <w:t>M.,</w:t>
            </w:r>
            <w:r w:rsidRPr="00D30179">
              <w:rPr>
                <w:caps/>
                <w:color w:val="000000"/>
                <w:sz w:val="21"/>
                <w:szCs w:val="21"/>
              </w:rPr>
              <w:t xml:space="preserve"> </w:t>
            </w:r>
            <w:r w:rsidRPr="00D30179">
              <w:rPr>
                <w:bCs/>
                <w:caps/>
                <w:color w:val="000000"/>
                <w:sz w:val="21"/>
                <w:szCs w:val="21"/>
              </w:rPr>
              <w:t>Fišera</w:t>
            </w:r>
            <w:r w:rsidRPr="00D30179">
              <w:rPr>
                <w:caps/>
                <w:color w:val="000000"/>
                <w:sz w:val="21"/>
                <w:szCs w:val="21"/>
              </w:rPr>
              <w:t xml:space="preserve">, </w:t>
            </w:r>
            <w:r w:rsidRPr="00D30179">
              <w:rPr>
                <w:bCs/>
                <w:caps/>
                <w:color w:val="000000"/>
                <w:sz w:val="21"/>
                <w:szCs w:val="21"/>
              </w:rPr>
              <w:t>M.,</w:t>
            </w:r>
            <w:r w:rsidRPr="00D30179">
              <w:rPr>
                <w:caps/>
                <w:color w:val="000000"/>
                <w:sz w:val="21"/>
                <w:szCs w:val="21"/>
              </w:rPr>
              <w:t xml:space="preserve"> </w:t>
            </w:r>
            <w:r w:rsidRPr="00D30179">
              <w:rPr>
                <w:bCs/>
                <w:caps/>
                <w:color w:val="000000"/>
                <w:sz w:val="21"/>
                <w:szCs w:val="21"/>
              </w:rPr>
              <w:t>Kubáň</w:t>
            </w:r>
            <w:r w:rsidRPr="00D30179">
              <w:rPr>
                <w:caps/>
                <w:color w:val="000000"/>
                <w:sz w:val="21"/>
                <w:szCs w:val="21"/>
              </w:rPr>
              <w:t xml:space="preserve">, </w:t>
            </w:r>
            <w:r w:rsidRPr="00D30179">
              <w:rPr>
                <w:bCs/>
                <w:caps/>
                <w:color w:val="000000"/>
                <w:sz w:val="21"/>
                <w:szCs w:val="21"/>
              </w:rPr>
              <w:t>V.,</w:t>
            </w:r>
            <w:r w:rsidRPr="00D30179">
              <w:rPr>
                <w:caps/>
                <w:color w:val="000000"/>
                <w:sz w:val="21"/>
                <w:szCs w:val="21"/>
              </w:rPr>
              <w:t xml:space="preserve"> </w:t>
            </w:r>
            <w:r w:rsidRPr="00D30179">
              <w:rPr>
                <w:bCs/>
                <w:caps/>
                <w:color w:val="000000"/>
                <w:sz w:val="21"/>
                <w:szCs w:val="21"/>
              </w:rPr>
              <w:t>Marcinčák</w:t>
            </w:r>
            <w:r w:rsidRPr="00D30179">
              <w:rPr>
                <w:caps/>
                <w:color w:val="000000"/>
                <w:sz w:val="21"/>
                <w:szCs w:val="21"/>
              </w:rPr>
              <w:t xml:space="preserve">, </w:t>
            </w:r>
            <w:r w:rsidRPr="00D30179">
              <w:rPr>
                <w:bCs/>
                <w:caps/>
                <w:color w:val="000000"/>
                <w:sz w:val="21"/>
                <w:szCs w:val="21"/>
              </w:rPr>
              <w:t>P.,</w:t>
            </w:r>
            <w:r w:rsidRPr="00D30179">
              <w:rPr>
                <w:caps/>
                <w:color w:val="000000"/>
                <w:sz w:val="21"/>
                <w:szCs w:val="21"/>
              </w:rPr>
              <w:t xml:space="preserve"> </w:t>
            </w:r>
            <w:r w:rsidRPr="00D30179">
              <w:rPr>
                <w:bCs/>
                <w:caps/>
                <w:color w:val="000000"/>
                <w:sz w:val="21"/>
                <w:szCs w:val="21"/>
              </w:rPr>
              <w:t>Škrovánková</w:t>
            </w:r>
            <w:r w:rsidRPr="00D30179">
              <w:rPr>
                <w:caps/>
                <w:color w:val="000000"/>
                <w:sz w:val="21"/>
                <w:szCs w:val="21"/>
              </w:rPr>
              <w:t xml:space="preserve">, </w:t>
            </w:r>
            <w:r w:rsidRPr="00D30179">
              <w:rPr>
                <w:bCs/>
                <w:caps/>
                <w:color w:val="000000"/>
                <w:sz w:val="21"/>
                <w:szCs w:val="21"/>
              </w:rPr>
              <w:t>S.,</w:t>
            </w:r>
            <w:r w:rsidRPr="00D30179">
              <w:rPr>
                <w:caps/>
                <w:color w:val="000000"/>
                <w:sz w:val="21"/>
                <w:szCs w:val="21"/>
              </w:rPr>
              <w:t xml:space="preserve"> </w:t>
            </w:r>
            <w:r w:rsidRPr="00D30179">
              <w:rPr>
                <w:bCs/>
                <w:caps/>
                <w:color w:val="000000"/>
                <w:sz w:val="21"/>
                <w:szCs w:val="21"/>
              </w:rPr>
              <w:t>Valášek</w:t>
            </w:r>
            <w:r w:rsidRPr="00D30179">
              <w:rPr>
                <w:caps/>
                <w:color w:val="000000"/>
                <w:sz w:val="21"/>
                <w:szCs w:val="21"/>
              </w:rPr>
              <w:t xml:space="preserve">, </w:t>
            </w:r>
            <w:r w:rsidRPr="00D30179">
              <w:rPr>
                <w:bCs/>
                <w:caps/>
                <w:color w:val="000000"/>
                <w:sz w:val="21"/>
                <w:szCs w:val="21"/>
              </w:rPr>
              <w:t>P.,</w:t>
            </w:r>
            <w:r w:rsidRPr="00D30179">
              <w:rPr>
                <w:caps/>
                <w:color w:val="000000"/>
                <w:sz w:val="21"/>
                <w:szCs w:val="21"/>
              </w:rPr>
              <w:t xml:space="preserve"> </w:t>
            </w:r>
            <w:r w:rsidRPr="00D30179">
              <w:rPr>
                <w:bCs/>
                <w:caps/>
                <w:color w:val="000000"/>
                <w:sz w:val="21"/>
                <w:szCs w:val="21"/>
              </w:rPr>
              <w:t>Zemánek</w:t>
            </w:r>
            <w:r w:rsidRPr="00D30179">
              <w:rPr>
                <w:caps/>
                <w:color w:val="000000"/>
                <w:sz w:val="21"/>
                <w:szCs w:val="21"/>
              </w:rPr>
              <w:t xml:space="preserve">, </w:t>
            </w:r>
            <w:r w:rsidRPr="00D30179">
              <w:rPr>
                <w:bCs/>
                <w:caps/>
                <w:color w:val="000000"/>
                <w:sz w:val="21"/>
                <w:szCs w:val="21"/>
              </w:rPr>
              <w:t>P.:</w:t>
            </w:r>
            <w:r w:rsidRPr="00D30179">
              <w:rPr>
                <w:color w:val="000000"/>
                <w:sz w:val="21"/>
                <w:szCs w:val="21"/>
              </w:rPr>
              <w:t xml:space="preserve"> Víno - analýza, technologie, gastronomie. 299 s. Český Těšín: Ing. Václav Helán - 2 THETA, </w:t>
            </w:r>
            <w:r w:rsidRPr="00D30179">
              <w:rPr>
                <w:b/>
                <w:color w:val="000000"/>
                <w:sz w:val="21"/>
                <w:szCs w:val="21"/>
              </w:rPr>
              <w:t>2015</w:t>
            </w:r>
            <w:r w:rsidRPr="00D30179">
              <w:rPr>
                <w:color w:val="000000"/>
                <w:sz w:val="21"/>
                <w:szCs w:val="21"/>
              </w:rPr>
              <w:t xml:space="preserve">.  </w:t>
            </w:r>
          </w:p>
          <w:p w14:paraId="4877CED6" w14:textId="2F3881FF" w:rsidR="0053707C" w:rsidRPr="008357D3" w:rsidRDefault="0053707C" w:rsidP="00EA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b/>
                <w:color w:val="000000"/>
              </w:rPr>
            </w:pPr>
            <w:r w:rsidRPr="00D30179">
              <w:rPr>
                <w:caps/>
                <w:color w:val="000000"/>
                <w:sz w:val="21"/>
                <w:szCs w:val="21"/>
              </w:rPr>
              <w:t xml:space="preserve">Pavlíčková, S., </w:t>
            </w:r>
            <w:r w:rsidRPr="00D30179">
              <w:rPr>
                <w:b/>
                <w:caps/>
                <w:color w:val="000000"/>
                <w:sz w:val="21"/>
                <w:szCs w:val="21"/>
              </w:rPr>
              <w:t>Doležalová, M. (50%)</w:t>
            </w:r>
            <w:r w:rsidRPr="00D30179">
              <w:rPr>
                <w:caps/>
                <w:color w:val="000000"/>
                <w:sz w:val="21"/>
                <w:szCs w:val="21"/>
              </w:rPr>
              <w:t>, Holko, I.:</w:t>
            </w:r>
            <w:r w:rsidRPr="00D30179">
              <w:rPr>
                <w:color w:val="000000"/>
                <w:sz w:val="21"/>
                <w:szCs w:val="21"/>
              </w:rPr>
              <w:t xml:space="preserve"> Characterization of </w:t>
            </w:r>
            <w:proofErr w:type="gramStart"/>
            <w:r w:rsidRPr="00D30179">
              <w:rPr>
                <w:i/>
                <w:color w:val="000000"/>
                <w:sz w:val="21"/>
                <w:szCs w:val="21"/>
              </w:rPr>
              <w:t>Escherichia</w:t>
            </w:r>
            <w:proofErr w:type="gramEnd"/>
            <w:r w:rsidRPr="00D30179">
              <w:rPr>
                <w:i/>
                <w:color w:val="000000"/>
                <w:sz w:val="21"/>
                <w:szCs w:val="21"/>
              </w:rPr>
              <w:t xml:space="preserve"> coli</w:t>
            </w:r>
            <w:r w:rsidRPr="00D30179">
              <w:rPr>
                <w:color w:val="000000"/>
                <w:sz w:val="21"/>
                <w:szCs w:val="21"/>
              </w:rPr>
              <w:t xml:space="preserve"> strains isolated from food. </w:t>
            </w:r>
            <w:r w:rsidRPr="00D30179">
              <w:rPr>
                <w:i/>
                <w:color w:val="000000"/>
                <w:sz w:val="21"/>
                <w:szCs w:val="21"/>
              </w:rPr>
              <w:t>The 4th International Scientific Conference Applied Natural Sciences,</w:t>
            </w:r>
            <w:r w:rsidRPr="00D30179">
              <w:rPr>
                <w:color w:val="000000"/>
                <w:sz w:val="21"/>
                <w:szCs w:val="21"/>
              </w:rPr>
              <w:t xml:space="preserve"> </w:t>
            </w:r>
            <w:r w:rsidRPr="00D30179">
              <w:rPr>
                <w:b/>
                <w:color w:val="000000"/>
                <w:sz w:val="21"/>
                <w:szCs w:val="21"/>
              </w:rPr>
              <w:t>2013</w:t>
            </w:r>
            <w:r w:rsidRPr="00D30179">
              <w:rPr>
                <w:color w:val="000000"/>
                <w:sz w:val="21"/>
                <w:szCs w:val="21"/>
              </w:rPr>
              <w:t xml:space="preserve">. </w:t>
            </w:r>
          </w:p>
        </w:tc>
      </w:tr>
      <w:tr w:rsidR="0053707C" w14:paraId="527E8D0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218"/>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F7CAAC"/>
          </w:tcPr>
          <w:p w14:paraId="3029E68D" w14:textId="77777777" w:rsidR="0053707C" w:rsidRDefault="0053707C" w:rsidP="0053707C">
            <w:r>
              <w:rPr>
                <w:b/>
              </w:rPr>
              <w:t>Působení v zahraničí</w:t>
            </w:r>
          </w:p>
        </w:tc>
      </w:tr>
      <w:tr w:rsidR="0053707C" w14:paraId="6C143B64"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328"/>
        </w:trPr>
        <w:tc>
          <w:tcPr>
            <w:tcW w:w="10072" w:type="dxa"/>
            <w:gridSpan w:val="116"/>
            <w:tcBorders>
              <w:top w:val="single" w:sz="4" w:space="0" w:color="00000A"/>
              <w:left w:val="single" w:sz="4" w:space="0" w:color="00000A"/>
              <w:bottom w:val="single" w:sz="4" w:space="0" w:color="00000A"/>
              <w:right w:val="single" w:sz="4" w:space="0" w:color="00000A"/>
            </w:tcBorders>
            <w:shd w:val="clear" w:color="auto" w:fill="auto"/>
          </w:tcPr>
          <w:p w14:paraId="34B703A9" w14:textId="77F8FBDB" w:rsidR="0053707C" w:rsidRDefault="0053707C" w:rsidP="0053707C">
            <w:r>
              <w:t>---</w:t>
            </w:r>
          </w:p>
        </w:tc>
      </w:tr>
      <w:tr w:rsidR="0053707C" w14:paraId="0BE0599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2"/>
          <w:wAfter w:w="337" w:type="dxa"/>
          <w:trHeight w:val="470"/>
        </w:trPr>
        <w:tc>
          <w:tcPr>
            <w:tcW w:w="2384" w:type="dxa"/>
            <w:gridSpan w:val="5"/>
            <w:tcBorders>
              <w:top w:val="single" w:sz="4" w:space="0" w:color="00000A"/>
              <w:left w:val="single" w:sz="4" w:space="0" w:color="00000A"/>
              <w:bottom w:val="single" w:sz="4" w:space="0" w:color="00000A"/>
              <w:right w:val="single" w:sz="4" w:space="0" w:color="00000A"/>
            </w:tcBorders>
            <w:shd w:val="clear" w:color="auto" w:fill="F7CAAC"/>
          </w:tcPr>
          <w:p w14:paraId="5F3752BA" w14:textId="77777777" w:rsidR="0053707C" w:rsidRDefault="0053707C" w:rsidP="0053707C">
            <w:pPr>
              <w:jc w:val="both"/>
            </w:pPr>
            <w:r>
              <w:rPr>
                <w:b/>
              </w:rPr>
              <w:t xml:space="preserve">Podpis </w:t>
            </w:r>
          </w:p>
        </w:tc>
        <w:tc>
          <w:tcPr>
            <w:tcW w:w="4386" w:type="dxa"/>
            <w:gridSpan w:val="56"/>
            <w:tcBorders>
              <w:top w:val="single" w:sz="4" w:space="0" w:color="00000A"/>
              <w:left w:val="single" w:sz="4" w:space="0" w:color="00000A"/>
              <w:bottom w:val="single" w:sz="4" w:space="0" w:color="00000A"/>
              <w:right w:val="single" w:sz="4" w:space="0" w:color="00000A"/>
            </w:tcBorders>
            <w:shd w:val="clear" w:color="auto" w:fill="auto"/>
          </w:tcPr>
          <w:p w14:paraId="686D9CE2" w14:textId="77777777" w:rsidR="0053707C" w:rsidRDefault="0053707C" w:rsidP="0053707C">
            <w:pPr>
              <w:jc w:val="both"/>
            </w:pPr>
          </w:p>
        </w:tc>
        <w:tc>
          <w:tcPr>
            <w:tcW w:w="766" w:type="dxa"/>
            <w:gridSpan w:val="12"/>
            <w:tcBorders>
              <w:top w:val="single" w:sz="4" w:space="0" w:color="00000A"/>
              <w:left w:val="single" w:sz="4" w:space="0" w:color="00000A"/>
              <w:bottom w:val="single" w:sz="4" w:space="0" w:color="00000A"/>
              <w:right w:val="single" w:sz="4" w:space="0" w:color="00000A"/>
            </w:tcBorders>
            <w:shd w:val="clear" w:color="auto" w:fill="F7CAAC"/>
          </w:tcPr>
          <w:p w14:paraId="502878D8" w14:textId="77777777" w:rsidR="0053707C" w:rsidRDefault="0053707C" w:rsidP="0053707C">
            <w:pPr>
              <w:jc w:val="both"/>
            </w:pPr>
            <w:r>
              <w:rPr>
                <w:b/>
              </w:rPr>
              <w:t>datum</w:t>
            </w:r>
          </w:p>
        </w:tc>
        <w:tc>
          <w:tcPr>
            <w:tcW w:w="2536" w:type="dxa"/>
            <w:gridSpan w:val="43"/>
            <w:tcBorders>
              <w:top w:val="single" w:sz="4" w:space="0" w:color="00000A"/>
              <w:left w:val="single" w:sz="4" w:space="0" w:color="00000A"/>
              <w:bottom w:val="single" w:sz="4" w:space="0" w:color="00000A"/>
              <w:right w:val="single" w:sz="4" w:space="0" w:color="00000A"/>
            </w:tcBorders>
            <w:shd w:val="clear" w:color="auto" w:fill="auto"/>
          </w:tcPr>
          <w:p w14:paraId="3BB0E224" w14:textId="77777777" w:rsidR="0053707C" w:rsidRDefault="0053707C" w:rsidP="0053707C">
            <w:pPr>
              <w:jc w:val="both"/>
            </w:pPr>
          </w:p>
        </w:tc>
      </w:tr>
      <w:tr w:rsidR="0053707C" w14:paraId="196E956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double" w:sz="4" w:space="0" w:color="00000A"/>
              <w:right w:val="single" w:sz="4" w:space="0" w:color="00000A"/>
            </w:tcBorders>
            <w:shd w:val="clear" w:color="auto" w:fill="BDD6EE"/>
          </w:tcPr>
          <w:p w14:paraId="38D9DFE1" w14:textId="77777777" w:rsidR="0053707C" w:rsidRDefault="0053707C" w:rsidP="0053707C">
            <w:pPr>
              <w:jc w:val="both"/>
            </w:pPr>
            <w:r>
              <w:lastRenderedPageBreak/>
              <w:br w:type="page"/>
            </w:r>
            <w:r>
              <w:br w:type="page"/>
            </w:r>
            <w:r>
              <w:rPr>
                <w:b/>
                <w:sz w:val="28"/>
              </w:rPr>
              <w:t>C-I – Personální zabezpečení</w:t>
            </w:r>
          </w:p>
        </w:tc>
      </w:tr>
      <w:tr w:rsidR="0053707C" w:rsidRPr="00B901A1" w14:paraId="43AD34B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682" w:type="dxa"/>
            <w:gridSpan w:val="16"/>
            <w:tcBorders>
              <w:top w:val="double" w:sz="4" w:space="0" w:color="00000A"/>
              <w:left w:val="single" w:sz="4" w:space="0" w:color="00000A"/>
              <w:bottom w:val="single" w:sz="4" w:space="0" w:color="00000A"/>
              <w:right w:val="single" w:sz="4" w:space="0" w:color="00000A"/>
            </w:tcBorders>
            <w:shd w:val="clear" w:color="auto" w:fill="F7CAAC"/>
          </w:tcPr>
          <w:p w14:paraId="42666204" w14:textId="77777777" w:rsidR="0053707C" w:rsidRPr="00B901A1" w:rsidRDefault="0053707C" w:rsidP="0053707C">
            <w:pPr>
              <w:jc w:val="both"/>
            </w:pPr>
            <w:r w:rsidRPr="00B901A1">
              <w:rPr>
                <w:b/>
              </w:rPr>
              <w:t>Vysoká škola</w:t>
            </w:r>
          </w:p>
        </w:tc>
        <w:tc>
          <w:tcPr>
            <w:tcW w:w="7252" w:type="dxa"/>
            <w:gridSpan w:val="97"/>
            <w:tcBorders>
              <w:top w:val="single" w:sz="4" w:space="0" w:color="00000A"/>
              <w:left w:val="single" w:sz="4" w:space="0" w:color="00000A"/>
              <w:bottom w:val="single" w:sz="4" w:space="0" w:color="00000A"/>
              <w:right w:val="single" w:sz="4" w:space="0" w:color="00000A"/>
            </w:tcBorders>
            <w:shd w:val="clear" w:color="auto" w:fill="auto"/>
            <w:vAlign w:val="center"/>
          </w:tcPr>
          <w:p w14:paraId="6CCB05DF" w14:textId="77777777" w:rsidR="0053707C" w:rsidRPr="00B901A1" w:rsidRDefault="0053707C" w:rsidP="0053707C">
            <w:pPr>
              <w:pStyle w:val="western"/>
              <w:spacing w:before="0" w:beforeAutospacing="0" w:after="0" w:line="240" w:lineRule="auto"/>
            </w:pPr>
            <w:r w:rsidRPr="00B901A1">
              <w:t>Univerzita Tomáše Bati ve Zlíně</w:t>
            </w:r>
          </w:p>
        </w:tc>
      </w:tr>
      <w:tr w:rsidR="0053707C" w:rsidRPr="00B901A1" w14:paraId="5966764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682" w:type="dxa"/>
            <w:gridSpan w:val="16"/>
            <w:tcBorders>
              <w:top w:val="single" w:sz="4" w:space="0" w:color="00000A"/>
              <w:left w:val="single" w:sz="4" w:space="0" w:color="00000A"/>
              <w:bottom w:val="single" w:sz="4" w:space="0" w:color="00000A"/>
              <w:right w:val="single" w:sz="4" w:space="0" w:color="00000A"/>
            </w:tcBorders>
            <w:shd w:val="clear" w:color="auto" w:fill="F7CAAC"/>
          </w:tcPr>
          <w:p w14:paraId="66CC68A8" w14:textId="77777777" w:rsidR="0053707C" w:rsidRPr="00B901A1" w:rsidRDefault="0053707C" w:rsidP="0053707C">
            <w:pPr>
              <w:jc w:val="both"/>
            </w:pPr>
            <w:r w:rsidRPr="00B901A1">
              <w:rPr>
                <w:b/>
              </w:rPr>
              <w:t>Součást vysoké školy</w:t>
            </w:r>
          </w:p>
        </w:tc>
        <w:tc>
          <w:tcPr>
            <w:tcW w:w="7252" w:type="dxa"/>
            <w:gridSpan w:val="97"/>
            <w:tcBorders>
              <w:top w:val="single" w:sz="4" w:space="0" w:color="00000A"/>
              <w:left w:val="single" w:sz="4" w:space="0" w:color="00000A"/>
              <w:bottom w:val="single" w:sz="4" w:space="0" w:color="00000A"/>
              <w:right w:val="single" w:sz="4" w:space="0" w:color="00000A"/>
            </w:tcBorders>
            <w:shd w:val="clear" w:color="auto" w:fill="auto"/>
          </w:tcPr>
          <w:p w14:paraId="4AD7F1DD" w14:textId="77777777" w:rsidR="0053707C" w:rsidRPr="00B901A1" w:rsidRDefault="0053707C" w:rsidP="0053707C">
            <w:pPr>
              <w:jc w:val="both"/>
            </w:pPr>
            <w:r w:rsidRPr="00B901A1">
              <w:t>Fakulta technologická</w:t>
            </w:r>
          </w:p>
        </w:tc>
      </w:tr>
      <w:tr w:rsidR="0053707C" w:rsidRPr="00B901A1" w14:paraId="5988CD1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682" w:type="dxa"/>
            <w:gridSpan w:val="16"/>
            <w:tcBorders>
              <w:top w:val="single" w:sz="4" w:space="0" w:color="00000A"/>
              <w:left w:val="single" w:sz="4" w:space="0" w:color="00000A"/>
              <w:bottom w:val="single" w:sz="4" w:space="0" w:color="00000A"/>
              <w:right w:val="single" w:sz="4" w:space="0" w:color="00000A"/>
            </w:tcBorders>
            <w:shd w:val="clear" w:color="auto" w:fill="F7CAAC"/>
          </w:tcPr>
          <w:p w14:paraId="4AD4C7E7" w14:textId="77777777" w:rsidR="0053707C" w:rsidRPr="00B901A1" w:rsidRDefault="0053707C" w:rsidP="0053707C">
            <w:pPr>
              <w:jc w:val="both"/>
            </w:pPr>
            <w:r w:rsidRPr="00B901A1">
              <w:rPr>
                <w:b/>
              </w:rPr>
              <w:t>Název studijního programu</w:t>
            </w:r>
          </w:p>
        </w:tc>
        <w:tc>
          <w:tcPr>
            <w:tcW w:w="7252" w:type="dxa"/>
            <w:gridSpan w:val="97"/>
            <w:tcBorders>
              <w:top w:val="single" w:sz="4" w:space="0" w:color="00000A"/>
              <w:left w:val="single" w:sz="4" w:space="0" w:color="00000A"/>
              <w:bottom w:val="single" w:sz="4" w:space="0" w:color="00000A"/>
              <w:right w:val="single" w:sz="4" w:space="0" w:color="00000A"/>
            </w:tcBorders>
            <w:shd w:val="clear" w:color="auto" w:fill="auto"/>
          </w:tcPr>
          <w:p w14:paraId="6005CCA5" w14:textId="433C188D" w:rsidR="0053707C" w:rsidRPr="00B901A1" w:rsidRDefault="0053707C" w:rsidP="0053707C">
            <w:pPr>
              <w:jc w:val="both"/>
            </w:pPr>
            <w:r>
              <w:t>Biotechnologie</w:t>
            </w:r>
            <w:ins w:id="629" w:author="Frantisek Bunka" w:date="2018-05-31T18:09:00Z">
              <w:r w:rsidR="00DE60EF">
                <w:t xml:space="preserve"> / Biotechnology</w:t>
              </w:r>
            </w:ins>
          </w:p>
        </w:tc>
      </w:tr>
      <w:tr w:rsidR="0053707C" w:rsidRPr="00B901A1" w14:paraId="781DC19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682" w:type="dxa"/>
            <w:gridSpan w:val="16"/>
            <w:tcBorders>
              <w:top w:val="single" w:sz="4" w:space="0" w:color="00000A"/>
              <w:left w:val="single" w:sz="4" w:space="0" w:color="00000A"/>
              <w:bottom w:val="single" w:sz="4" w:space="0" w:color="00000A"/>
              <w:right w:val="single" w:sz="4" w:space="0" w:color="00000A"/>
            </w:tcBorders>
            <w:shd w:val="clear" w:color="auto" w:fill="F7CAAC"/>
          </w:tcPr>
          <w:p w14:paraId="70304AC2" w14:textId="77777777" w:rsidR="0053707C" w:rsidRPr="00B901A1" w:rsidRDefault="0053707C" w:rsidP="0053707C">
            <w:pPr>
              <w:jc w:val="both"/>
            </w:pPr>
            <w:r w:rsidRPr="00B901A1">
              <w:rPr>
                <w:b/>
              </w:rPr>
              <w:t>Jméno a příjmení</w:t>
            </w:r>
          </w:p>
        </w:tc>
        <w:tc>
          <w:tcPr>
            <w:tcW w:w="4532" w:type="dxa"/>
            <w:gridSpan w:val="50"/>
            <w:tcBorders>
              <w:top w:val="single" w:sz="4" w:space="0" w:color="00000A"/>
              <w:left w:val="single" w:sz="4" w:space="0" w:color="00000A"/>
              <w:bottom w:val="single" w:sz="4" w:space="0" w:color="00000A"/>
              <w:right w:val="single" w:sz="4" w:space="0" w:color="00000A"/>
            </w:tcBorders>
            <w:shd w:val="clear" w:color="auto" w:fill="auto"/>
          </w:tcPr>
          <w:p w14:paraId="07B0F428" w14:textId="77777777" w:rsidR="0053707C" w:rsidRPr="00006A55" w:rsidRDefault="0053707C" w:rsidP="0053707C">
            <w:pPr>
              <w:pStyle w:val="western"/>
              <w:spacing w:before="0" w:beforeAutospacing="0" w:after="0" w:line="240" w:lineRule="auto"/>
              <w:rPr>
                <w:b/>
              </w:rPr>
            </w:pPr>
            <w:bookmarkStart w:id="630" w:name="Jančová"/>
            <w:r w:rsidRPr="00006A55">
              <w:rPr>
                <w:b/>
              </w:rPr>
              <w:t>P</w:t>
            </w:r>
            <w:bookmarkEnd w:id="630"/>
            <w:r w:rsidRPr="00006A55">
              <w:rPr>
                <w:b/>
              </w:rPr>
              <w:t>etra Jančová</w:t>
            </w:r>
          </w:p>
        </w:tc>
        <w:tc>
          <w:tcPr>
            <w:tcW w:w="987" w:type="dxa"/>
            <w:gridSpan w:val="20"/>
            <w:tcBorders>
              <w:top w:val="single" w:sz="4" w:space="0" w:color="00000A"/>
              <w:left w:val="single" w:sz="4" w:space="0" w:color="00000A"/>
              <w:bottom w:val="single" w:sz="4" w:space="0" w:color="00000A"/>
              <w:right w:val="single" w:sz="4" w:space="0" w:color="00000A"/>
            </w:tcBorders>
            <w:shd w:val="clear" w:color="auto" w:fill="F7CAAC"/>
          </w:tcPr>
          <w:p w14:paraId="2A9369CA" w14:textId="77777777" w:rsidR="0053707C" w:rsidRPr="00B901A1" w:rsidRDefault="0053707C" w:rsidP="0053707C">
            <w:pPr>
              <w:jc w:val="both"/>
            </w:pPr>
            <w:r w:rsidRPr="00B901A1">
              <w:rPr>
                <w:b/>
              </w:rPr>
              <w:t>Tituly</w:t>
            </w:r>
          </w:p>
        </w:tc>
        <w:tc>
          <w:tcPr>
            <w:tcW w:w="1733" w:type="dxa"/>
            <w:gridSpan w:val="27"/>
            <w:tcBorders>
              <w:top w:val="single" w:sz="4" w:space="0" w:color="00000A"/>
              <w:left w:val="single" w:sz="4" w:space="0" w:color="00000A"/>
              <w:bottom w:val="single" w:sz="4" w:space="0" w:color="00000A"/>
              <w:right w:val="single" w:sz="4" w:space="0" w:color="00000A"/>
            </w:tcBorders>
            <w:shd w:val="clear" w:color="auto" w:fill="auto"/>
          </w:tcPr>
          <w:p w14:paraId="744E3A41" w14:textId="77777777" w:rsidR="0053707C" w:rsidRPr="00B901A1" w:rsidRDefault="0053707C" w:rsidP="0053707C">
            <w:pPr>
              <w:jc w:val="both"/>
            </w:pPr>
            <w:r>
              <w:t>Mgr., Ph.D.</w:t>
            </w:r>
          </w:p>
        </w:tc>
      </w:tr>
      <w:tr w:rsidR="0053707C" w:rsidRPr="00B901A1" w14:paraId="2216B61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2682" w:type="dxa"/>
            <w:gridSpan w:val="16"/>
            <w:tcBorders>
              <w:top w:val="single" w:sz="4" w:space="0" w:color="00000A"/>
              <w:left w:val="single" w:sz="4" w:space="0" w:color="00000A"/>
              <w:bottom w:val="single" w:sz="4" w:space="0" w:color="00000A"/>
              <w:right w:val="single" w:sz="4" w:space="0" w:color="00000A"/>
            </w:tcBorders>
            <w:shd w:val="clear" w:color="auto" w:fill="F7CAAC"/>
          </w:tcPr>
          <w:p w14:paraId="28982F3F" w14:textId="77777777" w:rsidR="0053707C" w:rsidRPr="00B901A1" w:rsidRDefault="0053707C" w:rsidP="0053707C">
            <w:pPr>
              <w:jc w:val="both"/>
            </w:pPr>
            <w:r w:rsidRPr="00B901A1">
              <w:rPr>
                <w:b/>
              </w:rPr>
              <w:t>Rok narození</w:t>
            </w:r>
          </w:p>
        </w:tc>
        <w:tc>
          <w:tcPr>
            <w:tcW w:w="794" w:type="dxa"/>
            <w:gridSpan w:val="13"/>
            <w:tcBorders>
              <w:top w:val="single" w:sz="4" w:space="0" w:color="00000A"/>
              <w:left w:val="single" w:sz="4" w:space="0" w:color="00000A"/>
              <w:bottom w:val="single" w:sz="4" w:space="0" w:color="00000A"/>
              <w:right w:val="single" w:sz="4" w:space="0" w:color="00000A"/>
            </w:tcBorders>
            <w:shd w:val="clear" w:color="auto" w:fill="auto"/>
          </w:tcPr>
          <w:p w14:paraId="71594DB0" w14:textId="77777777" w:rsidR="0053707C" w:rsidRPr="00B901A1" w:rsidRDefault="0053707C" w:rsidP="0053707C">
            <w:pPr>
              <w:jc w:val="both"/>
            </w:pPr>
            <w:r>
              <w:t>1982</w:t>
            </w:r>
          </w:p>
        </w:tc>
        <w:tc>
          <w:tcPr>
            <w:tcW w:w="1795" w:type="dxa"/>
            <w:gridSpan w:val="12"/>
            <w:tcBorders>
              <w:top w:val="single" w:sz="4" w:space="0" w:color="00000A"/>
              <w:left w:val="single" w:sz="4" w:space="0" w:color="00000A"/>
              <w:bottom w:val="single" w:sz="4" w:space="0" w:color="00000A"/>
              <w:right w:val="single" w:sz="4" w:space="0" w:color="00000A"/>
            </w:tcBorders>
            <w:shd w:val="clear" w:color="auto" w:fill="F7CAAC"/>
          </w:tcPr>
          <w:p w14:paraId="0A0655EC" w14:textId="77777777" w:rsidR="0053707C" w:rsidRPr="00B901A1" w:rsidRDefault="0053707C" w:rsidP="0053707C">
            <w:pPr>
              <w:jc w:val="both"/>
            </w:pPr>
            <w:r w:rsidRPr="00B901A1">
              <w:rPr>
                <w:b/>
              </w:rPr>
              <w:t>typ vztahu k VŠ</w:t>
            </w:r>
          </w:p>
        </w:tc>
        <w:tc>
          <w:tcPr>
            <w:tcW w:w="1044" w:type="dxa"/>
            <w:gridSpan w:val="17"/>
            <w:tcBorders>
              <w:top w:val="single" w:sz="4" w:space="0" w:color="00000A"/>
              <w:left w:val="single" w:sz="4" w:space="0" w:color="00000A"/>
              <w:bottom w:val="single" w:sz="4" w:space="0" w:color="00000A"/>
              <w:right w:val="single" w:sz="4" w:space="0" w:color="00000A"/>
            </w:tcBorders>
            <w:shd w:val="clear" w:color="auto" w:fill="auto"/>
          </w:tcPr>
          <w:p w14:paraId="301AF150" w14:textId="77777777" w:rsidR="0053707C" w:rsidRPr="00B901A1" w:rsidRDefault="0053707C" w:rsidP="0053707C">
            <w:pPr>
              <w:jc w:val="both"/>
            </w:pPr>
            <w:r w:rsidRPr="007A3006">
              <w:t>pp</w:t>
            </w:r>
            <w:r>
              <w:t>.</w:t>
            </w:r>
          </w:p>
        </w:tc>
        <w:tc>
          <w:tcPr>
            <w:tcW w:w="899" w:type="dxa"/>
            <w:gridSpan w:val="8"/>
            <w:tcBorders>
              <w:top w:val="single" w:sz="4" w:space="0" w:color="00000A"/>
              <w:left w:val="single" w:sz="4" w:space="0" w:color="00000A"/>
              <w:bottom w:val="single" w:sz="4" w:space="0" w:color="00000A"/>
              <w:right w:val="single" w:sz="4" w:space="0" w:color="00000A"/>
            </w:tcBorders>
            <w:shd w:val="clear" w:color="auto" w:fill="F7CAAC"/>
          </w:tcPr>
          <w:p w14:paraId="14A854D8" w14:textId="77777777" w:rsidR="0053707C" w:rsidRPr="00B901A1" w:rsidRDefault="0053707C" w:rsidP="0053707C">
            <w:pPr>
              <w:jc w:val="both"/>
            </w:pPr>
            <w:r w:rsidRPr="00B901A1">
              <w:rPr>
                <w:b/>
              </w:rPr>
              <w:t>rozsah</w:t>
            </w:r>
          </w:p>
        </w:tc>
        <w:tc>
          <w:tcPr>
            <w:tcW w:w="987" w:type="dxa"/>
            <w:gridSpan w:val="20"/>
            <w:tcBorders>
              <w:top w:val="single" w:sz="4" w:space="0" w:color="00000A"/>
              <w:left w:val="single" w:sz="4" w:space="0" w:color="00000A"/>
              <w:bottom w:val="single" w:sz="4" w:space="0" w:color="00000A"/>
              <w:right w:val="single" w:sz="4" w:space="0" w:color="00000A"/>
            </w:tcBorders>
            <w:shd w:val="clear" w:color="auto" w:fill="auto"/>
          </w:tcPr>
          <w:p w14:paraId="18CBA096" w14:textId="77777777" w:rsidR="0053707C" w:rsidRPr="00B901A1" w:rsidRDefault="0053707C" w:rsidP="0053707C">
            <w:pPr>
              <w:jc w:val="both"/>
            </w:pPr>
            <w:r w:rsidRPr="007A3006">
              <w:t>40</w:t>
            </w:r>
          </w:p>
        </w:tc>
        <w:tc>
          <w:tcPr>
            <w:tcW w:w="670" w:type="dxa"/>
            <w:gridSpan w:val="12"/>
            <w:tcBorders>
              <w:top w:val="single" w:sz="4" w:space="0" w:color="00000A"/>
              <w:left w:val="single" w:sz="4" w:space="0" w:color="00000A"/>
              <w:bottom w:val="single" w:sz="4" w:space="0" w:color="00000A"/>
              <w:right w:val="single" w:sz="4" w:space="0" w:color="00000A"/>
            </w:tcBorders>
            <w:shd w:val="clear" w:color="auto" w:fill="F7CAAC"/>
          </w:tcPr>
          <w:p w14:paraId="56DC6438" w14:textId="77777777" w:rsidR="0053707C" w:rsidRPr="00B901A1" w:rsidRDefault="0053707C" w:rsidP="0053707C">
            <w:pPr>
              <w:jc w:val="both"/>
            </w:pPr>
            <w:r w:rsidRPr="00B901A1">
              <w:rPr>
                <w:b/>
              </w:rPr>
              <w:t>do kdy</w:t>
            </w:r>
          </w:p>
        </w:tc>
        <w:tc>
          <w:tcPr>
            <w:tcW w:w="1063" w:type="dxa"/>
            <w:gridSpan w:val="15"/>
            <w:tcBorders>
              <w:top w:val="single" w:sz="4" w:space="0" w:color="00000A"/>
              <w:left w:val="single" w:sz="4" w:space="0" w:color="00000A"/>
              <w:bottom w:val="single" w:sz="4" w:space="0" w:color="00000A"/>
              <w:right w:val="single" w:sz="4" w:space="0" w:color="00000A"/>
            </w:tcBorders>
            <w:shd w:val="clear" w:color="auto" w:fill="auto"/>
          </w:tcPr>
          <w:p w14:paraId="5FFDAE5B" w14:textId="77777777" w:rsidR="0053707C" w:rsidRPr="00B901A1" w:rsidRDefault="0053707C" w:rsidP="0053707C">
            <w:pPr>
              <w:jc w:val="both"/>
            </w:pPr>
            <w:r w:rsidRPr="007A3006">
              <w:t>N</w:t>
            </w:r>
          </w:p>
        </w:tc>
      </w:tr>
      <w:tr w:rsidR="0053707C" w:rsidRPr="00B901A1" w14:paraId="0BA3DFF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5271" w:type="dxa"/>
            <w:gridSpan w:val="41"/>
            <w:tcBorders>
              <w:top w:val="single" w:sz="4" w:space="0" w:color="00000A"/>
              <w:left w:val="single" w:sz="4" w:space="0" w:color="00000A"/>
              <w:bottom w:val="single" w:sz="4" w:space="0" w:color="00000A"/>
              <w:right w:val="single" w:sz="4" w:space="0" w:color="00000A"/>
            </w:tcBorders>
            <w:shd w:val="clear" w:color="auto" w:fill="F7CAAC"/>
          </w:tcPr>
          <w:p w14:paraId="5C558DAA" w14:textId="77777777" w:rsidR="0053707C" w:rsidRPr="00B901A1" w:rsidRDefault="0053707C" w:rsidP="0053707C">
            <w:pPr>
              <w:jc w:val="both"/>
            </w:pPr>
            <w:r w:rsidRPr="00B901A1">
              <w:rPr>
                <w:b/>
              </w:rPr>
              <w:t>Typ vztahu na součásti VŠ, která uskutečňuje st. program</w:t>
            </w:r>
          </w:p>
        </w:tc>
        <w:tc>
          <w:tcPr>
            <w:tcW w:w="1044" w:type="dxa"/>
            <w:gridSpan w:val="17"/>
            <w:tcBorders>
              <w:top w:val="single" w:sz="4" w:space="0" w:color="00000A"/>
              <w:left w:val="single" w:sz="4" w:space="0" w:color="00000A"/>
              <w:bottom w:val="single" w:sz="4" w:space="0" w:color="00000A"/>
              <w:right w:val="single" w:sz="4" w:space="0" w:color="00000A"/>
            </w:tcBorders>
            <w:shd w:val="clear" w:color="auto" w:fill="auto"/>
          </w:tcPr>
          <w:p w14:paraId="59289AC2" w14:textId="77777777" w:rsidR="0053707C" w:rsidRPr="00B901A1" w:rsidRDefault="0053707C" w:rsidP="0053707C">
            <w:pPr>
              <w:jc w:val="both"/>
            </w:pPr>
            <w:r w:rsidRPr="00B901A1">
              <w:t>---</w:t>
            </w:r>
          </w:p>
        </w:tc>
        <w:tc>
          <w:tcPr>
            <w:tcW w:w="899" w:type="dxa"/>
            <w:gridSpan w:val="8"/>
            <w:tcBorders>
              <w:top w:val="single" w:sz="4" w:space="0" w:color="00000A"/>
              <w:left w:val="single" w:sz="4" w:space="0" w:color="00000A"/>
              <w:bottom w:val="single" w:sz="4" w:space="0" w:color="00000A"/>
              <w:right w:val="single" w:sz="4" w:space="0" w:color="00000A"/>
            </w:tcBorders>
            <w:shd w:val="clear" w:color="auto" w:fill="F7CAAC"/>
          </w:tcPr>
          <w:p w14:paraId="05C5E2D1" w14:textId="77777777" w:rsidR="0053707C" w:rsidRPr="00B901A1" w:rsidRDefault="0053707C" w:rsidP="0053707C">
            <w:pPr>
              <w:jc w:val="both"/>
            </w:pPr>
            <w:r w:rsidRPr="00B901A1">
              <w:rPr>
                <w:b/>
              </w:rPr>
              <w:t>rozsah</w:t>
            </w:r>
          </w:p>
        </w:tc>
        <w:tc>
          <w:tcPr>
            <w:tcW w:w="987" w:type="dxa"/>
            <w:gridSpan w:val="20"/>
            <w:tcBorders>
              <w:top w:val="single" w:sz="4" w:space="0" w:color="00000A"/>
              <w:left w:val="single" w:sz="4" w:space="0" w:color="00000A"/>
              <w:bottom w:val="single" w:sz="4" w:space="0" w:color="00000A"/>
              <w:right w:val="single" w:sz="4" w:space="0" w:color="00000A"/>
            </w:tcBorders>
            <w:shd w:val="clear" w:color="auto" w:fill="auto"/>
          </w:tcPr>
          <w:p w14:paraId="139B1357" w14:textId="77777777" w:rsidR="0053707C" w:rsidRPr="00B901A1" w:rsidRDefault="0053707C" w:rsidP="0053707C">
            <w:pPr>
              <w:jc w:val="both"/>
            </w:pPr>
            <w:r w:rsidRPr="00B901A1">
              <w:t>---</w:t>
            </w:r>
          </w:p>
        </w:tc>
        <w:tc>
          <w:tcPr>
            <w:tcW w:w="670" w:type="dxa"/>
            <w:gridSpan w:val="12"/>
            <w:tcBorders>
              <w:top w:val="single" w:sz="4" w:space="0" w:color="00000A"/>
              <w:left w:val="single" w:sz="4" w:space="0" w:color="00000A"/>
              <w:bottom w:val="single" w:sz="4" w:space="0" w:color="00000A"/>
              <w:right w:val="single" w:sz="4" w:space="0" w:color="00000A"/>
            </w:tcBorders>
            <w:shd w:val="clear" w:color="auto" w:fill="F7CAAC"/>
          </w:tcPr>
          <w:p w14:paraId="3F41B8E9" w14:textId="77777777" w:rsidR="0053707C" w:rsidRPr="00B901A1" w:rsidRDefault="0053707C" w:rsidP="0053707C">
            <w:pPr>
              <w:jc w:val="both"/>
            </w:pPr>
            <w:r w:rsidRPr="00B901A1">
              <w:rPr>
                <w:b/>
              </w:rPr>
              <w:t>do kdy</w:t>
            </w:r>
          </w:p>
        </w:tc>
        <w:tc>
          <w:tcPr>
            <w:tcW w:w="1063" w:type="dxa"/>
            <w:gridSpan w:val="15"/>
            <w:tcBorders>
              <w:top w:val="single" w:sz="4" w:space="0" w:color="00000A"/>
              <w:left w:val="single" w:sz="4" w:space="0" w:color="00000A"/>
              <w:bottom w:val="single" w:sz="4" w:space="0" w:color="00000A"/>
              <w:right w:val="single" w:sz="4" w:space="0" w:color="00000A"/>
            </w:tcBorders>
            <w:shd w:val="clear" w:color="auto" w:fill="auto"/>
          </w:tcPr>
          <w:p w14:paraId="575FA759" w14:textId="77777777" w:rsidR="0053707C" w:rsidRPr="00B901A1" w:rsidRDefault="0053707C" w:rsidP="0053707C">
            <w:pPr>
              <w:jc w:val="both"/>
            </w:pPr>
            <w:r w:rsidRPr="00B901A1">
              <w:t>---</w:t>
            </w:r>
          </w:p>
        </w:tc>
      </w:tr>
      <w:tr w:rsidR="0053707C" w:rsidRPr="00B901A1" w14:paraId="51FEC93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315" w:type="dxa"/>
            <w:gridSpan w:val="58"/>
            <w:tcBorders>
              <w:top w:val="single" w:sz="4" w:space="0" w:color="00000A"/>
              <w:left w:val="single" w:sz="4" w:space="0" w:color="00000A"/>
              <w:bottom w:val="single" w:sz="4" w:space="0" w:color="00000A"/>
              <w:right w:val="single" w:sz="4" w:space="0" w:color="00000A"/>
            </w:tcBorders>
            <w:shd w:val="clear" w:color="auto" w:fill="F7CAAC"/>
          </w:tcPr>
          <w:p w14:paraId="28D3F062" w14:textId="77777777" w:rsidR="0053707C" w:rsidRPr="00B901A1" w:rsidRDefault="0053707C" w:rsidP="0053707C">
            <w:pPr>
              <w:jc w:val="both"/>
              <w:rPr>
                <w:b/>
              </w:rPr>
            </w:pPr>
            <w:r w:rsidRPr="00B901A1">
              <w:rPr>
                <w:b/>
              </w:rPr>
              <w:t>Další současná působení jako akademický pracovník na jiných VŠ</w:t>
            </w:r>
          </w:p>
        </w:tc>
        <w:tc>
          <w:tcPr>
            <w:tcW w:w="1886" w:type="dxa"/>
            <w:gridSpan w:val="28"/>
            <w:tcBorders>
              <w:top w:val="single" w:sz="4" w:space="0" w:color="00000A"/>
              <w:left w:val="single" w:sz="4" w:space="0" w:color="00000A"/>
              <w:bottom w:val="single" w:sz="4" w:space="0" w:color="00000A"/>
              <w:right w:val="single" w:sz="4" w:space="0" w:color="00000A"/>
            </w:tcBorders>
            <w:shd w:val="clear" w:color="auto" w:fill="F7CAAC"/>
          </w:tcPr>
          <w:p w14:paraId="65B9976C" w14:textId="77777777" w:rsidR="0053707C" w:rsidRPr="00B901A1" w:rsidRDefault="0053707C" w:rsidP="0053707C">
            <w:pPr>
              <w:jc w:val="both"/>
              <w:rPr>
                <w:b/>
              </w:rPr>
            </w:pPr>
            <w:r w:rsidRPr="00B901A1">
              <w:rPr>
                <w:b/>
              </w:rPr>
              <w:t xml:space="preserve">typ prac. </w:t>
            </w:r>
            <w:proofErr w:type="gramStart"/>
            <w:r w:rsidRPr="00B901A1">
              <w:rPr>
                <w:b/>
              </w:rPr>
              <w:t>vztahu</w:t>
            </w:r>
            <w:proofErr w:type="gramEnd"/>
          </w:p>
        </w:tc>
        <w:tc>
          <w:tcPr>
            <w:tcW w:w="17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1BF2F070" w14:textId="77777777" w:rsidR="0053707C" w:rsidRPr="00B901A1" w:rsidRDefault="0053707C" w:rsidP="0053707C">
            <w:pPr>
              <w:jc w:val="both"/>
            </w:pPr>
            <w:r w:rsidRPr="00B901A1">
              <w:rPr>
                <w:b/>
              </w:rPr>
              <w:t>rozsah</w:t>
            </w:r>
          </w:p>
        </w:tc>
      </w:tr>
      <w:tr w:rsidR="0053707C" w:rsidRPr="00B901A1" w14:paraId="1E8A2E2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315" w:type="dxa"/>
            <w:gridSpan w:val="58"/>
            <w:tcBorders>
              <w:top w:val="single" w:sz="4" w:space="0" w:color="00000A"/>
              <w:left w:val="single" w:sz="4" w:space="0" w:color="00000A"/>
              <w:bottom w:val="single" w:sz="4" w:space="0" w:color="00000A"/>
              <w:right w:val="single" w:sz="4" w:space="0" w:color="00000A"/>
            </w:tcBorders>
            <w:shd w:val="clear" w:color="auto" w:fill="auto"/>
          </w:tcPr>
          <w:p w14:paraId="367AE6C1" w14:textId="77777777" w:rsidR="0053707C" w:rsidRPr="00B901A1" w:rsidRDefault="0053707C" w:rsidP="0053707C">
            <w:pPr>
              <w:jc w:val="both"/>
            </w:pPr>
            <w:r>
              <w:t>---</w:t>
            </w:r>
          </w:p>
        </w:tc>
        <w:tc>
          <w:tcPr>
            <w:tcW w:w="1886" w:type="dxa"/>
            <w:gridSpan w:val="28"/>
            <w:tcBorders>
              <w:top w:val="single" w:sz="4" w:space="0" w:color="00000A"/>
              <w:left w:val="single" w:sz="4" w:space="0" w:color="00000A"/>
              <w:bottom w:val="single" w:sz="4" w:space="0" w:color="00000A"/>
              <w:right w:val="single" w:sz="4" w:space="0" w:color="00000A"/>
            </w:tcBorders>
            <w:shd w:val="clear" w:color="auto" w:fill="auto"/>
          </w:tcPr>
          <w:p w14:paraId="23F3396E" w14:textId="77777777" w:rsidR="0053707C" w:rsidRPr="00B901A1" w:rsidRDefault="0053707C" w:rsidP="0053707C">
            <w:pPr>
              <w:jc w:val="both"/>
            </w:pPr>
            <w:r>
              <w:t>---</w:t>
            </w:r>
          </w:p>
        </w:tc>
        <w:tc>
          <w:tcPr>
            <w:tcW w:w="1733" w:type="dxa"/>
            <w:gridSpan w:val="27"/>
            <w:tcBorders>
              <w:top w:val="single" w:sz="4" w:space="0" w:color="00000A"/>
              <w:left w:val="single" w:sz="4" w:space="0" w:color="00000A"/>
              <w:bottom w:val="single" w:sz="4" w:space="0" w:color="00000A"/>
              <w:right w:val="single" w:sz="4" w:space="0" w:color="00000A"/>
            </w:tcBorders>
            <w:shd w:val="clear" w:color="auto" w:fill="auto"/>
          </w:tcPr>
          <w:p w14:paraId="44EEF718" w14:textId="77777777" w:rsidR="0053707C" w:rsidRPr="00B901A1" w:rsidRDefault="0053707C" w:rsidP="0053707C">
            <w:pPr>
              <w:jc w:val="both"/>
            </w:pPr>
            <w:r>
              <w:t>---</w:t>
            </w:r>
          </w:p>
        </w:tc>
      </w:tr>
      <w:tr w:rsidR="0053707C" w:rsidRPr="00B901A1" w14:paraId="3DDEC46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6315" w:type="dxa"/>
            <w:gridSpan w:val="58"/>
            <w:tcBorders>
              <w:top w:val="single" w:sz="4" w:space="0" w:color="00000A"/>
              <w:left w:val="single" w:sz="4" w:space="0" w:color="00000A"/>
              <w:bottom w:val="single" w:sz="4" w:space="0" w:color="00000A"/>
              <w:right w:val="single" w:sz="4" w:space="0" w:color="00000A"/>
            </w:tcBorders>
            <w:shd w:val="clear" w:color="auto" w:fill="auto"/>
          </w:tcPr>
          <w:p w14:paraId="36199796" w14:textId="77777777" w:rsidR="0053707C" w:rsidRPr="00B901A1" w:rsidRDefault="0053707C" w:rsidP="0053707C">
            <w:pPr>
              <w:jc w:val="both"/>
            </w:pPr>
          </w:p>
        </w:tc>
        <w:tc>
          <w:tcPr>
            <w:tcW w:w="1886" w:type="dxa"/>
            <w:gridSpan w:val="28"/>
            <w:tcBorders>
              <w:top w:val="single" w:sz="4" w:space="0" w:color="00000A"/>
              <w:left w:val="single" w:sz="4" w:space="0" w:color="00000A"/>
              <w:bottom w:val="single" w:sz="4" w:space="0" w:color="00000A"/>
              <w:right w:val="single" w:sz="4" w:space="0" w:color="00000A"/>
            </w:tcBorders>
            <w:shd w:val="clear" w:color="auto" w:fill="auto"/>
          </w:tcPr>
          <w:p w14:paraId="0ED93448" w14:textId="77777777" w:rsidR="0053707C" w:rsidRPr="00B901A1" w:rsidRDefault="0053707C" w:rsidP="0053707C">
            <w:pPr>
              <w:jc w:val="both"/>
            </w:pPr>
          </w:p>
        </w:tc>
        <w:tc>
          <w:tcPr>
            <w:tcW w:w="1733" w:type="dxa"/>
            <w:gridSpan w:val="27"/>
            <w:tcBorders>
              <w:top w:val="single" w:sz="4" w:space="0" w:color="00000A"/>
              <w:left w:val="single" w:sz="4" w:space="0" w:color="00000A"/>
              <w:bottom w:val="single" w:sz="4" w:space="0" w:color="00000A"/>
              <w:right w:val="single" w:sz="4" w:space="0" w:color="00000A"/>
            </w:tcBorders>
            <w:shd w:val="clear" w:color="auto" w:fill="auto"/>
          </w:tcPr>
          <w:p w14:paraId="3DB75904" w14:textId="77777777" w:rsidR="0053707C" w:rsidRPr="00B901A1" w:rsidRDefault="0053707C" w:rsidP="0053707C">
            <w:pPr>
              <w:jc w:val="both"/>
            </w:pPr>
          </w:p>
        </w:tc>
      </w:tr>
      <w:tr w:rsidR="0053707C" w:rsidRPr="00B901A1" w14:paraId="483C8E4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68A62093" w14:textId="77777777" w:rsidR="0053707C" w:rsidRPr="00B901A1" w:rsidRDefault="0053707C" w:rsidP="0053707C">
            <w:pPr>
              <w:jc w:val="both"/>
            </w:pPr>
            <w:r w:rsidRPr="00B901A1">
              <w:rPr>
                <w:b/>
              </w:rPr>
              <w:t>Předměty příslušného studijního programu a způsob zapojení do jejich výuky, příp. další zapojení do uskutečňování studijního programu</w:t>
            </w:r>
          </w:p>
        </w:tc>
      </w:tr>
      <w:tr w:rsidR="0053707C" w:rsidRPr="00FE526B" w14:paraId="4FDEC58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466"/>
        </w:trPr>
        <w:tc>
          <w:tcPr>
            <w:tcW w:w="9934" w:type="dxa"/>
            <w:gridSpan w:val="113"/>
            <w:tcBorders>
              <w:left w:val="single" w:sz="4" w:space="0" w:color="00000A"/>
              <w:bottom w:val="single" w:sz="4" w:space="0" w:color="00000A"/>
              <w:right w:val="single" w:sz="4" w:space="0" w:color="00000A"/>
            </w:tcBorders>
            <w:shd w:val="clear" w:color="auto" w:fill="auto"/>
          </w:tcPr>
          <w:p w14:paraId="6FED0113" w14:textId="77777777" w:rsidR="000043E7" w:rsidRPr="00D30179" w:rsidRDefault="00C2702E" w:rsidP="00D30179">
            <w:pPr>
              <w:spacing w:before="60" w:after="60"/>
              <w:jc w:val="both"/>
              <w:rPr>
                <w:sz w:val="21"/>
                <w:szCs w:val="21"/>
              </w:rPr>
            </w:pPr>
            <w:r w:rsidRPr="00D30179">
              <w:rPr>
                <w:b/>
                <w:sz w:val="21"/>
                <w:szCs w:val="21"/>
              </w:rPr>
              <w:t xml:space="preserve">Biomedical Applications and Pharmacological Biotechnology </w:t>
            </w:r>
            <w:r w:rsidR="000043E7" w:rsidRPr="00D30179">
              <w:rPr>
                <w:sz w:val="21"/>
                <w:szCs w:val="21"/>
              </w:rPr>
              <w:t>(100% p)</w:t>
            </w:r>
          </w:p>
          <w:p w14:paraId="33A93609" w14:textId="77777777" w:rsidR="005F363D" w:rsidRPr="00D30179" w:rsidRDefault="005F363D" w:rsidP="005F363D">
            <w:pPr>
              <w:spacing w:before="60" w:after="60"/>
              <w:jc w:val="both"/>
              <w:rPr>
                <w:sz w:val="21"/>
                <w:szCs w:val="21"/>
              </w:rPr>
            </w:pPr>
            <w:r w:rsidRPr="00D30179">
              <w:rPr>
                <w:sz w:val="21"/>
                <w:szCs w:val="21"/>
              </w:rPr>
              <w:t>Branch Seminar (100% s)</w:t>
            </w:r>
          </w:p>
          <w:p w14:paraId="562B22B1" w14:textId="1D913AB5" w:rsidR="005F363D" w:rsidRPr="00FE526B" w:rsidRDefault="005F363D" w:rsidP="00D30179">
            <w:pPr>
              <w:spacing w:before="60" w:after="60"/>
              <w:jc w:val="both"/>
            </w:pPr>
            <w:r w:rsidRPr="00D30179">
              <w:rPr>
                <w:b/>
                <w:sz w:val="21"/>
                <w:szCs w:val="21"/>
              </w:rPr>
              <w:t xml:space="preserve">Toxicology </w:t>
            </w:r>
            <w:r w:rsidRPr="00D30179">
              <w:rPr>
                <w:sz w:val="21"/>
                <w:szCs w:val="21"/>
              </w:rPr>
              <w:t>(100% p)</w:t>
            </w:r>
          </w:p>
        </w:tc>
      </w:tr>
      <w:tr w:rsidR="0053707C" w:rsidRPr="00FE526B" w14:paraId="09CC268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304CB518" w14:textId="77777777" w:rsidR="0053707C" w:rsidRPr="00FE526B" w:rsidRDefault="0053707C" w:rsidP="0053707C">
            <w:pPr>
              <w:jc w:val="both"/>
            </w:pPr>
            <w:r w:rsidRPr="00FE526B">
              <w:rPr>
                <w:b/>
              </w:rPr>
              <w:t xml:space="preserve">Údaje o vzdělání na VŠ </w:t>
            </w:r>
          </w:p>
        </w:tc>
      </w:tr>
      <w:tr w:rsidR="0053707C" w:rsidRPr="00FE526B" w14:paraId="180EA22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30"/>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77EE9D1F" w14:textId="77777777" w:rsidR="0053707C" w:rsidRPr="00D30179" w:rsidRDefault="0053707C" w:rsidP="0053707C">
            <w:pPr>
              <w:spacing w:before="60" w:after="60"/>
              <w:rPr>
                <w:sz w:val="21"/>
                <w:szCs w:val="21"/>
              </w:rPr>
            </w:pPr>
            <w:r w:rsidRPr="00D30179">
              <w:rPr>
                <w:sz w:val="21"/>
                <w:szCs w:val="21"/>
              </w:rPr>
              <w:t>2010: UP Olomouc, LF, SP Lékařská chemie a biochemie, obor Lékařská chemie a biochemie, Ph.D.</w:t>
            </w:r>
          </w:p>
        </w:tc>
      </w:tr>
      <w:tr w:rsidR="0053707C" w:rsidRPr="00FE526B" w14:paraId="68D96D1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04707231" w14:textId="77777777" w:rsidR="0053707C" w:rsidRPr="00FE526B" w:rsidRDefault="0053707C" w:rsidP="0053707C">
            <w:pPr>
              <w:jc w:val="both"/>
            </w:pPr>
            <w:r w:rsidRPr="00FE526B">
              <w:rPr>
                <w:b/>
              </w:rPr>
              <w:t>Údaje o odborném působení od absolvování VŠ</w:t>
            </w:r>
          </w:p>
        </w:tc>
      </w:tr>
      <w:tr w:rsidR="0053707C" w:rsidRPr="00FE526B" w14:paraId="5C12D7E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464"/>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783BA48F" w14:textId="77777777" w:rsidR="0053707C" w:rsidRPr="00D30179" w:rsidRDefault="0053707C" w:rsidP="00372F64">
            <w:pPr>
              <w:spacing w:before="60" w:after="60"/>
              <w:jc w:val="both"/>
              <w:rPr>
                <w:sz w:val="21"/>
                <w:szCs w:val="21"/>
              </w:rPr>
            </w:pPr>
            <w:r w:rsidRPr="00D30179">
              <w:rPr>
                <w:sz w:val="21"/>
                <w:szCs w:val="21"/>
              </w:rPr>
              <w:t>2008 – 2010: UP Olomouc, LF, Ústav lékařské chemie a biochemie,</w:t>
            </w:r>
            <w:r w:rsidRPr="00D30179">
              <w:rPr>
                <w:color w:val="212121"/>
                <w:sz w:val="21"/>
                <w:szCs w:val="21"/>
                <w:shd w:val="clear" w:color="auto" w:fill="FFFFFF"/>
              </w:rPr>
              <w:t xml:space="preserve"> odborný pracovník (zaměření na analytické metody hodnocení interakcí biologicky aktivních látek s cytochromy P450), od 09/2009 vědecký pracovník </w:t>
            </w:r>
            <w:r w:rsidRPr="00D30179">
              <w:rPr>
                <w:sz w:val="21"/>
                <w:szCs w:val="21"/>
              </w:rPr>
              <w:t>(jpp. - úvazek 0,25)</w:t>
            </w:r>
          </w:p>
          <w:p w14:paraId="2324F68A" w14:textId="77777777" w:rsidR="0053707C" w:rsidRPr="00FE526B" w:rsidRDefault="0053707C" w:rsidP="00372F64">
            <w:pPr>
              <w:spacing w:before="60" w:after="60"/>
              <w:jc w:val="both"/>
            </w:pPr>
            <w:r w:rsidRPr="00D30179">
              <w:rPr>
                <w:sz w:val="21"/>
                <w:szCs w:val="21"/>
              </w:rPr>
              <w:t>09/2010 – dosud: UTB Zlín, FT, odborný asistent</w:t>
            </w:r>
          </w:p>
        </w:tc>
      </w:tr>
      <w:tr w:rsidR="0053707C" w:rsidRPr="00FE526B" w14:paraId="0A852EF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50"/>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F7CAAC"/>
          </w:tcPr>
          <w:p w14:paraId="59F0EB71" w14:textId="77777777" w:rsidR="0053707C" w:rsidRPr="00FE526B" w:rsidRDefault="0053707C" w:rsidP="0053707C">
            <w:pPr>
              <w:jc w:val="both"/>
            </w:pPr>
            <w:r w:rsidRPr="00FE526B">
              <w:rPr>
                <w:b/>
              </w:rPr>
              <w:t>Zkušenosti s vedením kvalifikačních a rigorózních prací</w:t>
            </w:r>
          </w:p>
        </w:tc>
      </w:tr>
      <w:tr w:rsidR="0053707C" w:rsidRPr="00FE526B" w14:paraId="1BCB149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3"/>
          <w:gridAfter w:val="3"/>
          <w:wBefore w:w="47" w:type="dxa"/>
          <w:wAfter w:w="433" w:type="dxa"/>
          <w:trHeight w:val="290"/>
        </w:trPr>
        <w:tc>
          <w:tcPr>
            <w:tcW w:w="9934" w:type="dxa"/>
            <w:gridSpan w:val="113"/>
            <w:tcBorders>
              <w:top w:val="single" w:sz="4" w:space="0" w:color="00000A"/>
              <w:left w:val="single" w:sz="4" w:space="0" w:color="00000A"/>
              <w:bottom w:val="single" w:sz="4" w:space="0" w:color="00000A"/>
              <w:right w:val="single" w:sz="4" w:space="0" w:color="00000A"/>
            </w:tcBorders>
            <w:shd w:val="clear" w:color="auto" w:fill="auto"/>
          </w:tcPr>
          <w:p w14:paraId="32665B58" w14:textId="77777777" w:rsidR="0053707C" w:rsidRPr="00D30179" w:rsidRDefault="0053707C" w:rsidP="0053707C">
            <w:pPr>
              <w:pStyle w:val="western"/>
              <w:spacing w:before="60" w:beforeAutospacing="0" w:after="60" w:line="240" w:lineRule="auto"/>
              <w:rPr>
                <w:sz w:val="21"/>
                <w:szCs w:val="21"/>
              </w:rPr>
            </w:pPr>
            <w:r w:rsidRPr="00D30179">
              <w:rPr>
                <w:sz w:val="21"/>
                <w:szCs w:val="21"/>
              </w:rPr>
              <w:t>Počet obhájených prací, které vyučující vedl v období 2013 – 2017: 6 BP, 3 DP.</w:t>
            </w:r>
          </w:p>
        </w:tc>
      </w:tr>
      <w:tr w:rsidR="0053707C" w:rsidRPr="00FE526B" w14:paraId="53ED4DF4"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Pr>
        <w:tc>
          <w:tcPr>
            <w:tcW w:w="3142" w:type="dxa"/>
            <w:gridSpan w:val="22"/>
            <w:tcBorders>
              <w:top w:val="single" w:sz="12" w:space="0" w:color="00000A"/>
              <w:left w:val="single" w:sz="4" w:space="0" w:color="00000A"/>
              <w:bottom w:val="single" w:sz="4" w:space="0" w:color="00000A"/>
              <w:right w:val="single" w:sz="4" w:space="0" w:color="00000A"/>
            </w:tcBorders>
            <w:shd w:val="clear" w:color="auto" w:fill="F7CAAC"/>
          </w:tcPr>
          <w:p w14:paraId="58E2961D" w14:textId="77777777" w:rsidR="0053707C" w:rsidRPr="00FE526B" w:rsidRDefault="0053707C" w:rsidP="0053707C">
            <w:pPr>
              <w:jc w:val="both"/>
              <w:rPr>
                <w:b/>
              </w:rPr>
            </w:pPr>
            <w:r w:rsidRPr="00FE526B">
              <w:rPr>
                <w:b/>
              </w:rPr>
              <w:t xml:space="preserve">Obor habilitačního řízení </w:t>
            </w:r>
          </w:p>
        </w:tc>
        <w:tc>
          <w:tcPr>
            <w:tcW w:w="2420" w:type="dxa"/>
            <w:gridSpan w:val="24"/>
            <w:tcBorders>
              <w:top w:val="single" w:sz="12" w:space="0" w:color="00000A"/>
              <w:left w:val="single" w:sz="4" w:space="0" w:color="00000A"/>
              <w:bottom w:val="single" w:sz="4" w:space="0" w:color="00000A"/>
              <w:right w:val="single" w:sz="4" w:space="0" w:color="00000A"/>
            </w:tcBorders>
            <w:shd w:val="clear" w:color="auto" w:fill="F7CAAC"/>
          </w:tcPr>
          <w:p w14:paraId="07A5B087" w14:textId="77777777" w:rsidR="0053707C" w:rsidRPr="00FE526B" w:rsidRDefault="0053707C" w:rsidP="0053707C">
            <w:pPr>
              <w:jc w:val="both"/>
              <w:rPr>
                <w:b/>
              </w:rPr>
            </w:pPr>
            <w:r w:rsidRPr="00FE526B">
              <w:rPr>
                <w:b/>
              </w:rPr>
              <w:t>Rok udělení hodnosti</w:t>
            </w:r>
          </w:p>
        </w:tc>
        <w:tc>
          <w:tcPr>
            <w:tcW w:w="2004" w:type="dxa"/>
            <w:gridSpan w:val="28"/>
            <w:tcBorders>
              <w:top w:val="single" w:sz="12" w:space="0" w:color="00000A"/>
              <w:left w:val="single" w:sz="4" w:space="0" w:color="00000A"/>
              <w:bottom w:val="single" w:sz="4" w:space="0" w:color="00000A"/>
              <w:right w:val="single" w:sz="12" w:space="0" w:color="00000A"/>
            </w:tcBorders>
            <w:shd w:val="clear" w:color="auto" w:fill="F7CAAC"/>
          </w:tcPr>
          <w:p w14:paraId="7A71E449" w14:textId="77777777" w:rsidR="0053707C" w:rsidRPr="00FE526B" w:rsidRDefault="0053707C" w:rsidP="0053707C">
            <w:pPr>
              <w:jc w:val="both"/>
              <w:rPr>
                <w:b/>
              </w:rPr>
            </w:pPr>
            <w:r w:rsidRPr="00FE526B">
              <w:rPr>
                <w:b/>
              </w:rPr>
              <w:t>Řízení konáno na VŠ</w:t>
            </w:r>
          </w:p>
        </w:tc>
        <w:tc>
          <w:tcPr>
            <w:tcW w:w="2410" w:type="dxa"/>
            <w:gridSpan w:val="41"/>
            <w:tcBorders>
              <w:top w:val="single" w:sz="12" w:space="0" w:color="00000A"/>
              <w:left w:val="single" w:sz="12" w:space="0" w:color="00000A"/>
              <w:bottom w:val="single" w:sz="4" w:space="0" w:color="00000A"/>
              <w:right w:val="single" w:sz="4" w:space="0" w:color="00000A"/>
            </w:tcBorders>
            <w:shd w:val="clear" w:color="auto" w:fill="F7CAAC"/>
          </w:tcPr>
          <w:p w14:paraId="7E4FBC07" w14:textId="77777777" w:rsidR="0053707C" w:rsidRPr="00FE526B" w:rsidRDefault="0053707C" w:rsidP="0053707C">
            <w:pPr>
              <w:jc w:val="both"/>
            </w:pPr>
            <w:r w:rsidRPr="00FE526B">
              <w:rPr>
                <w:b/>
              </w:rPr>
              <w:t>Ohlasy publikací</w:t>
            </w:r>
          </w:p>
        </w:tc>
      </w:tr>
      <w:tr w:rsidR="0053707C" w:rsidRPr="00FE526B" w14:paraId="338EE174"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Pr>
        <w:tc>
          <w:tcPr>
            <w:tcW w:w="3142" w:type="dxa"/>
            <w:gridSpan w:val="22"/>
            <w:tcBorders>
              <w:top w:val="single" w:sz="4" w:space="0" w:color="00000A"/>
              <w:left w:val="single" w:sz="4" w:space="0" w:color="00000A"/>
              <w:bottom w:val="single" w:sz="4" w:space="0" w:color="00000A"/>
              <w:right w:val="single" w:sz="4" w:space="0" w:color="00000A"/>
            </w:tcBorders>
            <w:shd w:val="clear" w:color="auto" w:fill="auto"/>
          </w:tcPr>
          <w:p w14:paraId="51D47BC1" w14:textId="77777777" w:rsidR="0053707C" w:rsidRPr="00FE526B" w:rsidRDefault="0053707C" w:rsidP="0053707C">
            <w:pPr>
              <w:pStyle w:val="western"/>
              <w:spacing w:before="0" w:beforeAutospacing="0" w:after="0" w:line="240" w:lineRule="auto"/>
            </w:pPr>
            <w:r w:rsidRPr="00FE526B">
              <w:t>---</w:t>
            </w:r>
          </w:p>
        </w:tc>
        <w:tc>
          <w:tcPr>
            <w:tcW w:w="2420" w:type="dxa"/>
            <w:gridSpan w:val="24"/>
            <w:tcBorders>
              <w:top w:val="single" w:sz="4" w:space="0" w:color="00000A"/>
              <w:left w:val="single" w:sz="4" w:space="0" w:color="00000A"/>
              <w:bottom w:val="single" w:sz="4" w:space="0" w:color="00000A"/>
              <w:right w:val="single" w:sz="4" w:space="0" w:color="00000A"/>
            </w:tcBorders>
            <w:shd w:val="clear" w:color="auto" w:fill="auto"/>
          </w:tcPr>
          <w:p w14:paraId="5F9C8D74" w14:textId="77777777" w:rsidR="0053707C" w:rsidRPr="00FE526B" w:rsidRDefault="0053707C" w:rsidP="0053707C">
            <w:pPr>
              <w:pStyle w:val="western"/>
              <w:spacing w:before="0" w:beforeAutospacing="0" w:after="0" w:line="240" w:lineRule="auto"/>
            </w:pPr>
            <w:r w:rsidRPr="00FE526B">
              <w:t>---</w:t>
            </w:r>
          </w:p>
        </w:tc>
        <w:tc>
          <w:tcPr>
            <w:tcW w:w="2004" w:type="dxa"/>
            <w:gridSpan w:val="28"/>
            <w:tcBorders>
              <w:top w:val="single" w:sz="4" w:space="0" w:color="00000A"/>
              <w:left w:val="single" w:sz="4" w:space="0" w:color="00000A"/>
              <w:bottom w:val="single" w:sz="4" w:space="0" w:color="00000A"/>
              <w:right w:val="single" w:sz="12" w:space="0" w:color="00000A"/>
            </w:tcBorders>
            <w:shd w:val="clear" w:color="auto" w:fill="auto"/>
          </w:tcPr>
          <w:p w14:paraId="13EB7C07" w14:textId="77777777" w:rsidR="0053707C" w:rsidRPr="00FE526B" w:rsidRDefault="0053707C" w:rsidP="0053707C">
            <w:pPr>
              <w:pStyle w:val="western"/>
              <w:spacing w:before="0" w:beforeAutospacing="0" w:after="0" w:line="240" w:lineRule="auto"/>
            </w:pPr>
            <w:r w:rsidRPr="00FE526B">
              <w:t>---</w:t>
            </w:r>
          </w:p>
        </w:tc>
        <w:tc>
          <w:tcPr>
            <w:tcW w:w="708" w:type="dxa"/>
            <w:gridSpan w:val="15"/>
            <w:tcBorders>
              <w:top w:val="single" w:sz="4" w:space="0" w:color="00000A"/>
              <w:left w:val="single" w:sz="12" w:space="0" w:color="00000A"/>
              <w:bottom w:val="single" w:sz="4" w:space="0" w:color="00000A"/>
              <w:right w:val="single" w:sz="4" w:space="0" w:color="00000A"/>
            </w:tcBorders>
            <w:shd w:val="clear" w:color="auto" w:fill="F7CAAC"/>
          </w:tcPr>
          <w:p w14:paraId="4C01C6B3" w14:textId="77777777" w:rsidR="0053707C" w:rsidRPr="00FE526B" w:rsidRDefault="0053707C" w:rsidP="0053707C">
            <w:pPr>
              <w:jc w:val="both"/>
              <w:rPr>
                <w:b/>
              </w:rPr>
            </w:pPr>
            <w:r w:rsidRPr="00FE526B">
              <w:rPr>
                <w:b/>
              </w:rPr>
              <w:t>WOS</w:t>
            </w:r>
          </w:p>
        </w:tc>
        <w:tc>
          <w:tcPr>
            <w:tcW w:w="851" w:type="dxa"/>
            <w:gridSpan w:val="14"/>
            <w:tcBorders>
              <w:top w:val="single" w:sz="4" w:space="0" w:color="00000A"/>
              <w:left w:val="single" w:sz="4" w:space="0" w:color="00000A"/>
              <w:bottom w:val="single" w:sz="4" w:space="0" w:color="00000A"/>
              <w:right w:val="single" w:sz="4" w:space="0" w:color="00000A"/>
            </w:tcBorders>
            <w:shd w:val="clear" w:color="auto" w:fill="F7CAAC"/>
          </w:tcPr>
          <w:p w14:paraId="7B3096AB" w14:textId="77777777" w:rsidR="0053707C" w:rsidRPr="00FE526B" w:rsidRDefault="0053707C" w:rsidP="0053707C">
            <w:pPr>
              <w:jc w:val="both"/>
              <w:rPr>
                <w:b/>
              </w:rPr>
            </w:pPr>
            <w:r w:rsidRPr="00FE526B">
              <w:rPr>
                <w:b/>
              </w:rPr>
              <w:t>Scopus</w:t>
            </w:r>
          </w:p>
        </w:tc>
        <w:tc>
          <w:tcPr>
            <w:tcW w:w="851" w:type="dxa"/>
            <w:gridSpan w:val="12"/>
            <w:tcBorders>
              <w:top w:val="single" w:sz="4" w:space="0" w:color="00000A"/>
              <w:left w:val="single" w:sz="4" w:space="0" w:color="00000A"/>
              <w:bottom w:val="single" w:sz="4" w:space="0" w:color="00000A"/>
              <w:right w:val="single" w:sz="4" w:space="0" w:color="00000A"/>
            </w:tcBorders>
            <w:shd w:val="clear" w:color="auto" w:fill="F7CAAC"/>
          </w:tcPr>
          <w:p w14:paraId="12110F91" w14:textId="77777777" w:rsidR="0053707C" w:rsidRPr="00FE526B" w:rsidRDefault="0053707C" w:rsidP="0053707C">
            <w:pPr>
              <w:jc w:val="both"/>
            </w:pPr>
            <w:r w:rsidRPr="00FE526B">
              <w:rPr>
                <w:b/>
              </w:rPr>
              <w:t>ostatní</w:t>
            </w:r>
          </w:p>
        </w:tc>
      </w:tr>
      <w:tr w:rsidR="0053707C" w:rsidRPr="00FE526B" w14:paraId="1928CC3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Height w:val="70"/>
        </w:trPr>
        <w:tc>
          <w:tcPr>
            <w:tcW w:w="3149" w:type="dxa"/>
            <w:gridSpan w:val="23"/>
            <w:tcBorders>
              <w:top w:val="single" w:sz="4" w:space="0" w:color="00000A"/>
              <w:left w:val="single" w:sz="4" w:space="0" w:color="00000A"/>
              <w:bottom w:val="single" w:sz="4" w:space="0" w:color="00000A"/>
              <w:right w:val="single" w:sz="4" w:space="0" w:color="00000A"/>
            </w:tcBorders>
            <w:shd w:val="clear" w:color="auto" w:fill="F7CAAC"/>
          </w:tcPr>
          <w:p w14:paraId="0B6BE653" w14:textId="77777777" w:rsidR="0053707C" w:rsidRPr="00FE526B" w:rsidRDefault="0053707C" w:rsidP="0053707C">
            <w:pPr>
              <w:jc w:val="both"/>
              <w:rPr>
                <w:b/>
              </w:rPr>
            </w:pPr>
            <w:r w:rsidRPr="00FE526B">
              <w:rPr>
                <w:b/>
              </w:rPr>
              <w:t>Obor jmenovacího řízení</w:t>
            </w:r>
          </w:p>
        </w:tc>
        <w:tc>
          <w:tcPr>
            <w:tcW w:w="2413" w:type="dxa"/>
            <w:gridSpan w:val="23"/>
            <w:tcBorders>
              <w:top w:val="single" w:sz="4" w:space="0" w:color="00000A"/>
              <w:left w:val="single" w:sz="4" w:space="0" w:color="00000A"/>
              <w:bottom w:val="single" w:sz="4" w:space="0" w:color="00000A"/>
              <w:right w:val="single" w:sz="4" w:space="0" w:color="00000A"/>
            </w:tcBorders>
            <w:shd w:val="clear" w:color="auto" w:fill="F7CAAC"/>
          </w:tcPr>
          <w:p w14:paraId="456FC70F" w14:textId="77777777" w:rsidR="0053707C" w:rsidRPr="00FE526B" w:rsidRDefault="0053707C" w:rsidP="0053707C">
            <w:pPr>
              <w:jc w:val="both"/>
              <w:rPr>
                <w:b/>
              </w:rPr>
            </w:pPr>
            <w:r w:rsidRPr="00FE526B">
              <w:rPr>
                <w:b/>
              </w:rPr>
              <w:t>Rok udělení hodnosti</w:t>
            </w:r>
          </w:p>
        </w:tc>
        <w:tc>
          <w:tcPr>
            <w:tcW w:w="2004" w:type="dxa"/>
            <w:gridSpan w:val="28"/>
            <w:tcBorders>
              <w:top w:val="single" w:sz="4" w:space="0" w:color="00000A"/>
              <w:left w:val="single" w:sz="4" w:space="0" w:color="00000A"/>
              <w:bottom w:val="single" w:sz="4" w:space="0" w:color="00000A"/>
              <w:right w:val="single" w:sz="12" w:space="0" w:color="00000A"/>
            </w:tcBorders>
            <w:shd w:val="clear" w:color="auto" w:fill="F7CAAC"/>
          </w:tcPr>
          <w:p w14:paraId="6C345A2C" w14:textId="77777777" w:rsidR="0053707C" w:rsidRPr="00FE526B" w:rsidRDefault="0053707C" w:rsidP="0053707C">
            <w:pPr>
              <w:jc w:val="both"/>
              <w:rPr>
                <w:b/>
              </w:rPr>
            </w:pPr>
          </w:p>
        </w:tc>
        <w:tc>
          <w:tcPr>
            <w:tcW w:w="708" w:type="dxa"/>
            <w:gridSpan w:val="15"/>
            <w:vMerge w:val="restart"/>
            <w:tcBorders>
              <w:top w:val="single" w:sz="4" w:space="0" w:color="00000A"/>
              <w:left w:val="single" w:sz="12" w:space="0" w:color="00000A"/>
              <w:bottom w:val="single" w:sz="4" w:space="0" w:color="00000A"/>
              <w:right w:val="single" w:sz="4" w:space="0" w:color="00000A"/>
            </w:tcBorders>
            <w:shd w:val="clear" w:color="auto" w:fill="auto"/>
          </w:tcPr>
          <w:p w14:paraId="2F742E04" w14:textId="77777777" w:rsidR="0053707C" w:rsidRPr="00FE526B" w:rsidRDefault="0053707C" w:rsidP="0053707C">
            <w:pPr>
              <w:pStyle w:val="western"/>
              <w:spacing w:before="0" w:line="240" w:lineRule="auto"/>
              <w:rPr>
                <w:b/>
              </w:rPr>
            </w:pPr>
            <w:r w:rsidRPr="00FE526B">
              <w:rPr>
                <w:b/>
              </w:rPr>
              <w:t>326</w:t>
            </w:r>
          </w:p>
        </w:tc>
        <w:tc>
          <w:tcPr>
            <w:tcW w:w="851" w:type="dxa"/>
            <w:gridSpan w:val="14"/>
            <w:vMerge w:val="restart"/>
            <w:tcBorders>
              <w:top w:val="single" w:sz="4" w:space="0" w:color="00000A"/>
              <w:left w:val="single" w:sz="4" w:space="0" w:color="00000A"/>
              <w:bottom w:val="single" w:sz="4" w:space="0" w:color="00000A"/>
              <w:right w:val="single" w:sz="4" w:space="0" w:color="00000A"/>
            </w:tcBorders>
            <w:shd w:val="clear" w:color="auto" w:fill="auto"/>
          </w:tcPr>
          <w:p w14:paraId="171615D0" w14:textId="77777777" w:rsidR="0053707C" w:rsidRPr="00FE526B" w:rsidRDefault="0053707C" w:rsidP="0053707C">
            <w:pPr>
              <w:pStyle w:val="western"/>
              <w:spacing w:before="0" w:line="240" w:lineRule="auto"/>
              <w:rPr>
                <w:b/>
              </w:rPr>
            </w:pPr>
            <w:r w:rsidRPr="00FE526B">
              <w:rPr>
                <w:b/>
              </w:rPr>
              <w:t>299</w:t>
            </w:r>
          </w:p>
        </w:tc>
        <w:tc>
          <w:tcPr>
            <w:tcW w:w="851" w:type="dxa"/>
            <w:gridSpan w:val="12"/>
            <w:vMerge w:val="restart"/>
            <w:tcBorders>
              <w:top w:val="single" w:sz="4" w:space="0" w:color="00000A"/>
              <w:left w:val="single" w:sz="4" w:space="0" w:color="00000A"/>
              <w:bottom w:val="single" w:sz="4" w:space="0" w:color="00000A"/>
              <w:right w:val="single" w:sz="4" w:space="0" w:color="00000A"/>
            </w:tcBorders>
            <w:shd w:val="clear" w:color="auto" w:fill="auto"/>
          </w:tcPr>
          <w:p w14:paraId="454F958B" w14:textId="77777777" w:rsidR="0053707C" w:rsidRPr="00FE526B" w:rsidRDefault="0053707C" w:rsidP="0053707C">
            <w:pPr>
              <w:pStyle w:val="western"/>
              <w:spacing w:before="0" w:line="240" w:lineRule="auto"/>
              <w:rPr>
                <w:b/>
              </w:rPr>
            </w:pPr>
            <w:r w:rsidRPr="00FE526B">
              <w:rPr>
                <w:b/>
              </w:rPr>
              <w:t>neevid.</w:t>
            </w:r>
          </w:p>
        </w:tc>
      </w:tr>
      <w:tr w:rsidR="0053707C" w:rsidRPr="00FE526B" w14:paraId="294AFB1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Height w:val="205"/>
        </w:trPr>
        <w:tc>
          <w:tcPr>
            <w:tcW w:w="3149" w:type="dxa"/>
            <w:gridSpan w:val="23"/>
            <w:tcBorders>
              <w:top w:val="single" w:sz="4" w:space="0" w:color="00000A"/>
              <w:left w:val="single" w:sz="4" w:space="0" w:color="00000A"/>
              <w:bottom w:val="single" w:sz="4" w:space="0" w:color="00000A"/>
              <w:right w:val="single" w:sz="4" w:space="0" w:color="00000A"/>
            </w:tcBorders>
            <w:shd w:val="clear" w:color="auto" w:fill="auto"/>
          </w:tcPr>
          <w:p w14:paraId="4D2E2D58" w14:textId="77777777" w:rsidR="0053707C" w:rsidRPr="00FE526B" w:rsidRDefault="0053707C" w:rsidP="0053707C">
            <w:pPr>
              <w:jc w:val="both"/>
            </w:pPr>
            <w:r w:rsidRPr="00FE526B">
              <w:t>---</w:t>
            </w:r>
          </w:p>
        </w:tc>
        <w:tc>
          <w:tcPr>
            <w:tcW w:w="2413" w:type="dxa"/>
            <w:gridSpan w:val="23"/>
            <w:tcBorders>
              <w:top w:val="single" w:sz="4" w:space="0" w:color="00000A"/>
              <w:left w:val="single" w:sz="4" w:space="0" w:color="00000A"/>
              <w:bottom w:val="single" w:sz="4" w:space="0" w:color="00000A"/>
              <w:right w:val="single" w:sz="4" w:space="0" w:color="00000A"/>
            </w:tcBorders>
            <w:shd w:val="clear" w:color="auto" w:fill="auto"/>
          </w:tcPr>
          <w:p w14:paraId="7F8E75FC" w14:textId="77777777" w:rsidR="0053707C" w:rsidRPr="00FE526B" w:rsidRDefault="0053707C" w:rsidP="0053707C">
            <w:pPr>
              <w:jc w:val="both"/>
            </w:pPr>
            <w:r w:rsidRPr="00FE526B">
              <w:t>---</w:t>
            </w:r>
          </w:p>
        </w:tc>
        <w:tc>
          <w:tcPr>
            <w:tcW w:w="2004" w:type="dxa"/>
            <w:gridSpan w:val="28"/>
            <w:tcBorders>
              <w:top w:val="single" w:sz="4" w:space="0" w:color="00000A"/>
              <w:left w:val="single" w:sz="4" w:space="0" w:color="00000A"/>
              <w:bottom w:val="single" w:sz="4" w:space="0" w:color="00000A"/>
              <w:right w:val="single" w:sz="12" w:space="0" w:color="00000A"/>
            </w:tcBorders>
            <w:shd w:val="clear" w:color="auto" w:fill="auto"/>
          </w:tcPr>
          <w:p w14:paraId="17514FC4" w14:textId="77777777" w:rsidR="0053707C" w:rsidRPr="00FE526B" w:rsidRDefault="0053707C" w:rsidP="0053707C">
            <w:pPr>
              <w:jc w:val="both"/>
            </w:pPr>
            <w:r w:rsidRPr="00FE526B">
              <w:t>---</w:t>
            </w:r>
          </w:p>
        </w:tc>
        <w:tc>
          <w:tcPr>
            <w:tcW w:w="708" w:type="dxa"/>
            <w:gridSpan w:val="15"/>
            <w:vMerge/>
            <w:tcBorders>
              <w:top w:val="single" w:sz="4" w:space="0" w:color="00000A"/>
              <w:left w:val="single" w:sz="12" w:space="0" w:color="00000A"/>
              <w:bottom w:val="single" w:sz="4" w:space="0" w:color="00000A"/>
              <w:right w:val="single" w:sz="4" w:space="0" w:color="00000A"/>
            </w:tcBorders>
            <w:shd w:val="clear" w:color="auto" w:fill="auto"/>
            <w:vAlign w:val="center"/>
          </w:tcPr>
          <w:p w14:paraId="256DD890" w14:textId="77777777" w:rsidR="0053707C" w:rsidRPr="00FE526B" w:rsidRDefault="0053707C" w:rsidP="0053707C">
            <w:pPr>
              <w:rPr>
                <w:b/>
              </w:rPr>
            </w:pPr>
          </w:p>
        </w:tc>
        <w:tc>
          <w:tcPr>
            <w:tcW w:w="851" w:type="dxa"/>
            <w:gridSpan w:val="14"/>
            <w:vMerge/>
            <w:tcBorders>
              <w:top w:val="single" w:sz="4" w:space="0" w:color="00000A"/>
              <w:left w:val="single" w:sz="4" w:space="0" w:color="00000A"/>
              <w:bottom w:val="single" w:sz="4" w:space="0" w:color="00000A"/>
              <w:right w:val="single" w:sz="4" w:space="0" w:color="00000A"/>
            </w:tcBorders>
            <w:shd w:val="clear" w:color="auto" w:fill="auto"/>
            <w:vAlign w:val="center"/>
          </w:tcPr>
          <w:p w14:paraId="0219D54C" w14:textId="77777777" w:rsidR="0053707C" w:rsidRPr="00FE526B" w:rsidRDefault="0053707C" w:rsidP="0053707C">
            <w:pPr>
              <w:rPr>
                <w:b/>
              </w:rPr>
            </w:pPr>
          </w:p>
        </w:tc>
        <w:tc>
          <w:tcPr>
            <w:tcW w:w="851" w:type="dxa"/>
            <w:gridSpan w:val="12"/>
            <w:vMerge/>
            <w:tcBorders>
              <w:top w:val="single" w:sz="4" w:space="0" w:color="00000A"/>
              <w:left w:val="single" w:sz="4" w:space="0" w:color="00000A"/>
              <w:bottom w:val="single" w:sz="4" w:space="0" w:color="00000A"/>
              <w:right w:val="single" w:sz="4" w:space="0" w:color="00000A"/>
            </w:tcBorders>
            <w:shd w:val="clear" w:color="auto" w:fill="auto"/>
            <w:vAlign w:val="center"/>
          </w:tcPr>
          <w:p w14:paraId="341874F0" w14:textId="77777777" w:rsidR="0053707C" w:rsidRPr="00FE526B" w:rsidRDefault="0053707C" w:rsidP="0053707C">
            <w:pPr>
              <w:rPr>
                <w:b/>
              </w:rPr>
            </w:pPr>
          </w:p>
        </w:tc>
      </w:tr>
      <w:tr w:rsidR="0053707C" w:rsidRPr="00FE526B" w14:paraId="738813C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Pr>
        <w:tc>
          <w:tcPr>
            <w:tcW w:w="9976" w:type="dxa"/>
            <w:gridSpan w:val="115"/>
            <w:tcBorders>
              <w:top w:val="single" w:sz="4" w:space="0" w:color="00000A"/>
              <w:left w:val="single" w:sz="4" w:space="0" w:color="00000A"/>
              <w:bottom w:val="single" w:sz="4" w:space="0" w:color="00000A"/>
              <w:right w:val="single" w:sz="4" w:space="0" w:color="00000A"/>
            </w:tcBorders>
            <w:shd w:val="clear" w:color="auto" w:fill="F7CAAC"/>
          </w:tcPr>
          <w:p w14:paraId="3C8FCBBE" w14:textId="77777777" w:rsidR="0053707C" w:rsidRPr="00FE526B" w:rsidRDefault="0053707C" w:rsidP="0053707C">
            <w:pPr>
              <w:jc w:val="both"/>
            </w:pPr>
            <w:r w:rsidRPr="00FE526B">
              <w:rPr>
                <w:b/>
              </w:rPr>
              <w:t xml:space="preserve">Přehled o nejvýznamnější publikační a další tvůrčí činnosti nebo další profesní činnosti u odborníků z praxe vztahující se k zabezpečovaným předmětům </w:t>
            </w:r>
          </w:p>
        </w:tc>
      </w:tr>
      <w:tr w:rsidR="0053707C" w:rsidRPr="00FE526B" w14:paraId="668CDAD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Height w:val="560"/>
        </w:trPr>
        <w:tc>
          <w:tcPr>
            <w:tcW w:w="9976" w:type="dxa"/>
            <w:gridSpan w:val="115"/>
            <w:tcBorders>
              <w:top w:val="single" w:sz="4" w:space="0" w:color="00000A"/>
              <w:left w:val="single" w:sz="4" w:space="0" w:color="00000A"/>
              <w:bottom w:val="single" w:sz="4" w:space="0" w:color="00000A"/>
              <w:right w:val="single" w:sz="4" w:space="0" w:color="00000A"/>
            </w:tcBorders>
            <w:shd w:val="clear" w:color="auto" w:fill="auto"/>
          </w:tcPr>
          <w:p w14:paraId="466CD998" w14:textId="4B48E0C3" w:rsidR="0053707C" w:rsidRPr="00D30179" w:rsidRDefault="0053707C" w:rsidP="00D30179">
            <w:pPr>
              <w:spacing w:before="120" w:after="120"/>
              <w:jc w:val="both"/>
              <w:rPr>
                <w:sz w:val="21"/>
                <w:szCs w:val="21"/>
              </w:rPr>
            </w:pPr>
            <w:r w:rsidRPr="00D30179">
              <w:rPr>
                <w:caps/>
                <w:kern w:val="20"/>
                <w:sz w:val="21"/>
                <w:szCs w:val="21"/>
              </w:rPr>
              <w:t xml:space="preserve">Šerá, J., Stloukal, P., </w:t>
            </w:r>
            <w:r w:rsidRPr="00D30179">
              <w:rPr>
                <w:b/>
                <w:caps/>
                <w:kern w:val="20"/>
                <w:sz w:val="21"/>
                <w:szCs w:val="21"/>
              </w:rPr>
              <w:t>Jančová, P. (20%)</w:t>
            </w:r>
            <w:r w:rsidRPr="00D30179">
              <w:rPr>
                <w:caps/>
                <w:kern w:val="20"/>
                <w:sz w:val="21"/>
                <w:szCs w:val="21"/>
              </w:rPr>
              <w:t>, Verney, V., Pekařová, S., Koutný, M.:</w:t>
            </w:r>
            <w:r w:rsidRPr="00D30179">
              <w:rPr>
                <w:sz w:val="21"/>
                <w:szCs w:val="21"/>
              </w:rPr>
              <w:t xml:space="preserve"> </w:t>
            </w:r>
            <w:r w:rsidRPr="00D30179">
              <w:rPr>
                <w:rStyle w:val="hlfld-title"/>
                <w:sz w:val="21"/>
                <w:szCs w:val="21"/>
              </w:rPr>
              <w:t xml:space="preserve">Accelerated biodegradation of agriculture film based on </w:t>
            </w:r>
            <w:proofErr w:type="gramStart"/>
            <w:r w:rsidRPr="00D30179">
              <w:rPr>
                <w:rStyle w:val="hlfld-title"/>
                <w:sz w:val="21"/>
                <w:szCs w:val="21"/>
              </w:rPr>
              <w:t>aromatic</w:t>
            </w:r>
            <w:proofErr w:type="gramEnd"/>
            <w:r w:rsidRPr="00D30179">
              <w:rPr>
                <w:rStyle w:val="hlfld-title"/>
                <w:sz w:val="21"/>
                <w:szCs w:val="21"/>
              </w:rPr>
              <w:t>–</w:t>
            </w:r>
            <w:proofErr w:type="gramStart"/>
            <w:r w:rsidRPr="00D30179">
              <w:rPr>
                <w:rStyle w:val="hlfld-title"/>
                <w:sz w:val="21"/>
                <w:szCs w:val="21"/>
              </w:rPr>
              <w:t>aliphatic</w:t>
            </w:r>
            <w:proofErr w:type="gramEnd"/>
            <w:r w:rsidRPr="00D30179">
              <w:rPr>
                <w:rStyle w:val="hlfld-title"/>
                <w:sz w:val="21"/>
                <w:szCs w:val="21"/>
              </w:rPr>
              <w:t xml:space="preserve"> copolyester in soil under mesophilic conditions. </w:t>
            </w:r>
            <w:r w:rsidRPr="00D30179">
              <w:rPr>
                <w:i/>
                <w:sz w:val="21"/>
                <w:szCs w:val="21"/>
              </w:rPr>
              <w:t>Journal of Agricultural and Food Chemistry</w:t>
            </w:r>
            <w:r w:rsidRPr="00D30179">
              <w:rPr>
                <w:b/>
                <w:bCs/>
                <w:i/>
                <w:sz w:val="21"/>
                <w:szCs w:val="21"/>
              </w:rPr>
              <w:t xml:space="preserve"> </w:t>
            </w:r>
            <w:r w:rsidRPr="00D30179">
              <w:rPr>
                <w:rStyle w:val="citationvolume"/>
                <w:rFonts w:eastAsiaTheme="minorHAnsi"/>
                <w:iCs/>
                <w:sz w:val="21"/>
                <w:szCs w:val="21"/>
                <w:shd w:val="clear" w:color="auto" w:fill="FFFFFF"/>
              </w:rPr>
              <w:t>64</w:t>
            </w:r>
            <w:r w:rsidRPr="00D30179">
              <w:rPr>
                <w:sz w:val="21"/>
                <w:szCs w:val="21"/>
                <w:shd w:val="clear" w:color="auto" w:fill="FFFFFF"/>
              </w:rPr>
              <w:t xml:space="preserve">(28), 5653-5661, </w:t>
            </w:r>
            <w:r w:rsidRPr="00D30179">
              <w:rPr>
                <w:b/>
                <w:sz w:val="21"/>
                <w:szCs w:val="21"/>
                <w:shd w:val="clear" w:color="auto" w:fill="FFFFFF"/>
              </w:rPr>
              <w:t>2016</w:t>
            </w:r>
            <w:r w:rsidRPr="00D30179">
              <w:rPr>
                <w:sz w:val="21"/>
                <w:szCs w:val="21"/>
                <w:shd w:val="clear" w:color="auto" w:fill="FFFFFF"/>
              </w:rPr>
              <w:t xml:space="preserve">. </w:t>
            </w:r>
          </w:p>
          <w:p w14:paraId="58E47D8D" w14:textId="3F77489E" w:rsidR="0053707C" w:rsidRPr="00D30179" w:rsidRDefault="0053707C" w:rsidP="00D30179">
            <w:pPr>
              <w:spacing w:before="120" w:after="120"/>
              <w:jc w:val="both"/>
              <w:rPr>
                <w:b/>
                <w:i/>
                <w:kern w:val="36"/>
                <w:sz w:val="21"/>
                <w:szCs w:val="21"/>
              </w:rPr>
            </w:pPr>
            <w:r w:rsidRPr="00D30179">
              <w:rPr>
                <w:caps/>
                <w:kern w:val="20"/>
                <w:sz w:val="21"/>
                <w:szCs w:val="21"/>
              </w:rPr>
              <w:t xml:space="preserve">Buňková, L., Gál, R., Lorencová, E., </w:t>
            </w:r>
            <w:r w:rsidRPr="00D30179">
              <w:rPr>
                <w:b/>
                <w:caps/>
                <w:kern w:val="20"/>
                <w:sz w:val="21"/>
                <w:szCs w:val="21"/>
              </w:rPr>
              <w:t>Jančová, P. (10%)</w:t>
            </w:r>
            <w:r w:rsidRPr="00D30179">
              <w:rPr>
                <w:caps/>
                <w:kern w:val="20"/>
                <w:sz w:val="21"/>
                <w:szCs w:val="21"/>
              </w:rPr>
              <w:t>, Doležalová, M., Kmeť, V., Buňka, F.</w:t>
            </w:r>
            <w:r w:rsidRPr="00D30179">
              <w:rPr>
                <w:sz w:val="21"/>
                <w:szCs w:val="21"/>
              </w:rPr>
              <w:t xml:space="preserve">: Microflora of farm and hunted pheasants in relation to biogenic amines production. </w:t>
            </w:r>
            <w:r w:rsidRPr="00D30179">
              <w:rPr>
                <w:i/>
                <w:sz w:val="21"/>
                <w:szCs w:val="21"/>
              </w:rPr>
              <w:t>European Journal of </w:t>
            </w:r>
            <w:r w:rsidRPr="00D30179">
              <w:rPr>
                <w:rStyle w:val="highlight"/>
                <w:i/>
                <w:sz w:val="21"/>
                <w:szCs w:val="21"/>
              </w:rPr>
              <w:t>Wildlife</w:t>
            </w:r>
            <w:r w:rsidRPr="00D30179">
              <w:rPr>
                <w:i/>
                <w:sz w:val="21"/>
                <w:szCs w:val="21"/>
              </w:rPr>
              <w:t xml:space="preserve"> Research </w:t>
            </w:r>
            <w:r w:rsidRPr="00D30179">
              <w:rPr>
                <w:sz w:val="21"/>
                <w:szCs w:val="21"/>
              </w:rPr>
              <w:t xml:space="preserve">62(3), 341-352, </w:t>
            </w:r>
            <w:r w:rsidRPr="00D30179">
              <w:rPr>
                <w:b/>
                <w:sz w:val="21"/>
                <w:szCs w:val="21"/>
              </w:rPr>
              <w:t>2016</w:t>
            </w:r>
            <w:r w:rsidRPr="00D30179">
              <w:rPr>
                <w:sz w:val="21"/>
                <w:szCs w:val="21"/>
              </w:rPr>
              <w:t>.</w:t>
            </w:r>
            <w:r w:rsidRPr="00D30179">
              <w:rPr>
                <w:sz w:val="21"/>
                <w:szCs w:val="21"/>
                <w:shd w:val="clear" w:color="auto" w:fill="FFFFFF"/>
              </w:rPr>
              <w:t xml:space="preserve"> </w:t>
            </w:r>
          </w:p>
          <w:p w14:paraId="50B16230" w14:textId="5E29BD3F" w:rsidR="0053707C" w:rsidRPr="00D30179" w:rsidRDefault="0053707C" w:rsidP="00D30179">
            <w:pPr>
              <w:spacing w:before="120" w:after="120"/>
              <w:jc w:val="both"/>
              <w:rPr>
                <w:sz w:val="21"/>
                <w:szCs w:val="21"/>
              </w:rPr>
            </w:pPr>
            <w:r w:rsidRPr="00D30179">
              <w:rPr>
                <w:caps/>
                <w:kern w:val="20"/>
                <w:sz w:val="21"/>
                <w:szCs w:val="21"/>
              </w:rPr>
              <w:t>KŘÍŽek, K., RŮŽIČka, J., JulinovÁ, M., HusÁrovÁ, L.,</w:t>
            </w:r>
            <w:r w:rsidRPr="00D30179">
              <w:rPr>
                <w:b/>
                <w:bCs/>
                <w:caps/>
                <w:kern w:val="20"/>
                <w:sz w:val="21"/>
                <w:szCs w:val="21"/>
                <w:vertAlign w:val="superscript"/>
              </w:rPr>
              <w:t xml:space="preserve"> </w:t>
            </w:r>
            <w:r w:rsidRPr="00D30179">
              <w:rPr>
                <w:caps/>
                <w:kern w:val="20"/>
                <w:sz w:val="21"/>
                <w:szCs w:val="21"/>
              </w:rPr>
              <w:t xml:space="preserve">Houser, J., DvoŘÁČkovÁ, M., </w:t>
            </w:r>
            <w:r w:rsidRPr="00D30179">
              <w:rPr>
                <w:b/>
                <w:caps/>
                <w:kern w:val="20"/>
                <w:sz w:val="21"/>
                <w:szCs w:val="21"/>
              </w:rPr>
              <w:t>JanČovÁ, P. (5%)</w:t>
            </w:r>
            <w:r w:rsidRPr="00D30179">
              <w:rPr>
                <w:sz w:val="21"/>
                <w:szCs w:val="21"/>
              </w:rPr>
              <w:t>:</w:t>
            </w:r>
            <w:r w:rsidRPr="00D30179">
              <w:rPr>
                <w:b/>
                <w:sz w:val="21"/>
                <w:szCs w:val="21"/>
              </w:rPr>
              <w:t xml:space="preserve"> </w:t>
            </w:r>
            <w:r w:rsidRPr="00D30179">
              <w:rPr>
                <w:sz w:val="21"/>
                <w:szCs w:val="21"/>
              </w:rPr>
              <w:t xml:space="preserve">N-methyl-2-pyrrolidone-degrading bacteria from activated sludge. </w:t>
            </w:r>
            <w:r w:rsidRPr="00D30179">
              <w:rPr>
                <w:i/>
                <w:sz w:val="21"/>
                <w:szCs w:val="21"/>
              </w:rPr>
              <w:t xml:space="preserve">Water Science and Technology </w:t>
            </w:r>
            <w:r w:rsidRPr="00D30179">
              <w:rPr>
                <w:sz w:val="21"/>
                <w:szCs w:val="21"/>
              </w:rPr>
              <w:t xml:space="preserve">71(5), 776-782, </w:t>
            </w:r>
            <w:r w:rsidRPr="00D30179">
              <w:rPr>
                <w:b/>
                <w:sz w:val="21"/>
                <w:szCs w:val="21"/>
              </w:rPr>
              <w:t>2015</w:t>
            </w:r>
            <w:r w:rsidRPr="00D30179">
              <w:rPr>
                <w:sz w:val="21"/>
                <w:szCs w:val="21"/>
              </w:rPr>
              <w:t xml:space="preserve">. </w:t>
            </w:r>
          </w:p>
          <w:p w14:paraId="4010AEB8" w14:textId="71EAE5B5" w:rsidR="0053707C" w:rsidRPr="00D30179" w:rsidRDefault="0053707C" w:rsidP="00D30179">
            <w:pPr>
              <w:spacing w:before="120" w:after="120"/>
              <w:jc w:val="both"/>
              <w:rPr>
                <w:b/>
                <w:bCs/>
                <w:caps/>
                <w:sz w:val="21"/>
                <w:szCs w:val="21"/>
              </w:rPr>
            </w:pPr>
            <w:r w:rsidRPr="00D30179">
              <w:rPr>
                <w:caps/>
                <w:kern w:val="20"/>
                <w:sz w:val="21"/>
                <w:szCs w:val="21"/>
              </w:rPr>
              <w:t xml:space="preserve">Wunderlichová, L., Buňková, L., Koutný, M., </w:t>
            </w:r>
            <w:r w:rsidRPr="00D30179">
              <w:rPr>
                <w:b/>
                <w:caps/>
                <w:kern w:val="20"/>
                <w:sz w:val="21"/>
                <w:szCs w:val="21"/>
              </w:rPr>
              <w:t>Jančová, P. (15%)</w:t>
            </w:r>
            <w:r w:rsidRPr="00D30179">
              <w:rPr>
                <w:caps/>
                <w:kern w:val="20"/>
                <w:sz w:val="21"/>
                <w:szCs w:val="21"/>
              </w:rPr>
              <w:t>, Buňka, F.</w:t>
            </w:r>
            <w:r w:rsidRPr="00D30179">
              <w:rPr>
                <w:sz w:val="21"/>
                <w:szCs w:val="21"/>
              </w:rPr>
              <w:t xml:space="preserve">: </w:t>
            </w:r>
            <w:r w:rsidRPr="00D30179">
              <w:rPr>
                <w:rStyle w:val="maintitle"/>
                <w:sz w:val="21"/>
                <w:szCs w:val="21"/>
              </w:rPr>
              <w:t xml:space="preserve">Formation, degradation, and detoxification of </w:t>
            </w:r>
            <w:proofErr w:type="gramStart"/>
            <w:r w:rsidRPr="00D30179">
              <w:rPr>
                <w:rStyle w:val="maintitle"/>
                <w:sz w:val="21"/>
                <w:szCs w:val="21"/>
              </w:rPr>
              <w:t>putrescine</w:t>
            </w:r>
            <w:proofErr w:type="gramEnd"/>
            <w:r w:rsidRPr="00D30179">
              <w:rPr>
                <w:rStyle w:val="maintitle"/>
                <w:sz w:val="21"/>
                <w:szCs w:val="21"/>
              </w:rPr>
              <w:t xml:space="preserve"> by foodborne bacteria: A review. </w:t>
            </w:r>
            <w:r w:rsidRPr="00D30179">
              <w:rPr>
                <w:bCs/>
                <w:i/>
                <w:kern w:val="36"/>
                <w:sz w:val="21"/>
                <w:szCs w:val="21"/>
              </w:rPr>
              <w:t xml:space="preserve">Comprehensive Reviews in Food Science and Food Safety </w:t>
            </w:r>
            <w:r w:rsidRPr="00D30179">
              <w:rPr>
                <w:sz w:val="21"/>
                <w:szCs w:val="21"/>
              </w:rPr>
              <w:t xml:space="preserve">13(5), 1012-1030, </w:t>
            </w:r>
            <w:r w:rsidRPr="00D30179">
              <w:rPr>
                <w:b/>
                <w:sz w:val="21"/>
                <w:szCs w:val="21"/>
              </w:rPr>
              <w:t>2014</w:t>
            </w:r>
            <w:r w:rsidRPr="00D30179">
              <w:rPr>
                <w:sz w:val="21"/>
                <w:szCs w:val="21"/>
              </w:rPr>
              <w:t xml:space="preserve">. </w:t>
            </w:r>
          </w:p>
          <w:p w14:paraId="5B0B962B" w14:textId="77777777" w:rsidR="0053707C" w:rsidRPr="00FE526B" w:rsidRDefault="0053707C" w:rsidP="00D30179">
            <w:pPr>
              <w:spacing w:before="120" w:after="120"/>
              <w:jc w:val="both"/>
            </w:pPr>
            <w:r w:rsidRPr="00D30179">
              <w:rPr>
                <w:b/>
                <w:bCs/>
                <w:caps/>
                <w:sz w:val="21"/>
                <w:szCs w:val="21"/>
              </w:rPr>
              <w:t>JanČovÁ, P. (60%)</w:t>
            </w:r>
            <w:r w:rsidRPr="00D30179">
              <w:rPr>
                <w:bCs/>
                <w:caps/>
                <w:sz w:val="21"/>
                <w:szCs w:val="21"/>
              </w:rPr>
              <w:t>,</w:t>
            </w:r>
            <w:r w:rsidRPr="00D30179">
              <w:rPr>
                <w:b/>
                <w:bCs/>
                <w:caps/>
                <w:sz w:val="21"/>
                <w:szCs w:val="21"/>
              </w:rPr>
              <w:t xml:space="preserve"> </w:t>
            </w:r>
            <w:r w:rsidRPr="00D30179">
              <w:rPr>
                <w:caps/>
                <w:sz w:val="21"/>
                <w:szCs w:val="21"/>
              </w:rPr>
              <w:t>Siller, M.:</w:t>
            </w:r>
            <w:r w:rsidRPr="00D30179">
              <w:rPr>
                <w:b/>
                <w:bCs/>
                <w:sz w:val="21"/>
                <w:szCs w:val="21"/>
              </w:rPr>
              <w:t xml:space="preserve"> </w:t>
            </w:r>
            <w:r w:rsidRPr="00D30179">
              <w:rPr>
                <w:sz w:val="21"/>
                <w:szCs w:val="21"/>
              </w:rPr>
              <w:t xml:space="preserve">Phase II drug metabolism, Topics on drug metabolism, James Paxton (Ed.), ISBN 978-953-51-0099-7, </w:t>
            </w:r>
            <w:r w:rsidRPr="00D30179">
              <w:rPr>
                <w:b/>
                <w:bCs/>
                <w:sz w:val="21"/>
                <w:szCs w:val="21"/>
              </w:rPr>
              <w:t>2012</w:t>
            </w:r>
            <w:r w:rsidRPr="00D30179">
              <w:rPr>
                <w:sz w:val="21"/>
                <w:szCs w:val="21"/>
              </w:rPr>
              <w:t xml:space="preserve">. InTech, dostupné online: </w:t>
            </w:r>
            <w:hyperlink r:id="rId21" w:history="1">
              <w:r w:rsidRPr="00D30179">
                <w:rPr>
                  <w:rStyle w:val="Hypertextovodkaz"/>
                  <w:sz w:val="21"/>
                  <w:szCs w:val="21"/>
                </w:rPr>
                <w:t>http://www.intechopen.com/books/topics-on-drug-metabolism/phase-ii-drug-metabolism</w:t>
              </w:r>
            </w:hyperlink>
            <w:r w:rsidRPr="00D30179">
              <w:rPr>
                <w:sz w:val="21"/>
                <w:szCs w:val="21"/>
              </w:rPr>
              <w:t>.</w:t>
            </w:r>
            <w:r w:rsidRPr="00D30179">
              <w:rPr>
                <w:bCs/>
                <w:sz w:val="21"/>
                <w:szCs w:val="21"/>
              </w:rPr>
              <w:t xml:space="preserve"> </w:t>
            </w:r>
            <w:r w:rsidRPr="00D30179">
              <w:rPr>
                <w:sz w:val="21"/>
                <w:szCs w:val="21"/>
              </w:rPr>
              <w:t>DOI</w:t>
            </w:r>
            <w:r w:rsidRPr="00D30179">
              <w:rPr>
                <w:b/>
                <w:bCs/>
                <w:sz w:val="21"/>
                <w:szCs w:val="21"/>
              </w:rPr>
              <w:t xml:space="preserve"> </w:t>
            </w:r>
            <w:r w:rsidRPr="00D30179">
              <w:rPr>
                <w:sz w:val="21"/>
                <w:szCs w:val="21"/>
              </w:rPr>
              <w:t>10.5772/29996.</w:t>
            </w:r>
            <w:r w:rsidRPr="00FE526B">
              <w:t xml:space="preserve"> </w:t>
            </w:r>
          </w:p>
        </w:tc>
      </w:tr>
      <w:tr w:rsidR="0053707C" w:rsidRPr="00FE526B" w14:paraId="57F4CF2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Height w:val="218"/>
        </w:trPr>
        <w:tc>
          <w:tcPr>
            <w:tcW w:w="9976" w:type="dxa"/>
            <w:gridSpan w:val="115"/>
            <w:tcBorders>
              <w:top w:val="single" w:sz="4" w:space="0" w:color="00000A"/>
              <w:left w:val="single" w:sz="4" w:space="0" w:color="00000A"/>
              <w:bottom w:val="single" w:sz="4" w:space="0" w:color="00000A"/>
              <w:right w:val="single" w:sz="4" w:space="0" w:color="00000A"/>
            </w:tcBorders>
            <w:shd w:val="clear" w:color="auto" w:fill="F7CAAC"/>
          </w:tcPr>
          <w:p w14:paraId="44B46789" w14:textId="77777777" w:rsidR="0053707C" w:rsidRPr="00FE526B" w:rsidRDefault="0053707C" w:rsidP="0053707C">
            <w:r w:rsidRPr="00FE526B">
              <w:rPr>
                <w:b/>
              </w:rPr>
              <w:t>Působení v zahraničí</w:t>
            </w:r>
          </w:p>
        </w:tc>
      </w:tr>
      <w:tr w:rsidR="0053707C" w:rsidRPr="00FE526B" w14:paraId="3285C18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Height w:val="328"/>
        </w:trPr>
        <w:tc>
          <w:tcPr>
            <w:tcW w:w="9976" w:type="dxa"/>
            <w:gridSpan w:val="115"/>
            <w:tcBorders>
              <w:top w:val="single" w:sz="4" w:space="0" w:color="00000A"/>
              <w:left w:val="single" w:sz="4" w:space="0" w:color="00000A"/>
              <w:bottom w:val="single" w:sz="4" w:space="0" w:color="00000A"/>
              <w:right w:val="single" w:sz="4" w:space="0" w:color="00000A"/>
            </w:tcBorders>
            <w:shd w:val="clear" w:color="auto" w:fill="auto"/>
          </w:tcPr>
          <w:p w14:paraId="79D66FA3" w14:textId="52E63BA1" w:rsidR="0053707C" w:rsidRPr="00D30179" w:rsidRDefault="0053707C" w:rsidP="0053707C">
            <w:pPr>
              <w:spacing w:before="60" w:after="60"/>
              <w:rPr>
                <w:sz w:val="21"/>
                <w:szCs w:val="21"/>
              </w:rPr>
            </w:pPr>
            <w:r w:rsidRPr="00D30179">
              <w:rPr>
                <w:sz w:val="21"/>
                <w:szCs w:val="21"/>
              </w:rPr>
              <w:t>2009: Univerzita v Birminghamu, Institute for Cancer Studies, Velká Británie (3 měsíce)</w:t>
            </w:r>
          </w:p>
        </w:tc>
      </w:tr>
      <w:tr w:rsidR="0053707C" w:rsidRPr="00B901A1" w14:paraId="1B77466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gridAfter w:val="3"/>
          <w:wAfter w:w="433" w:type="dxa"/>
          <w:trHeight w:val="470"/>
        </w:trPr>
        <w:tc>
          <w:tcPr>
            <w:tcW w:w="2841" w:type="dxa"/>
            <w:gridSpan w:val="20"/>
            <w:tcBorders>
              <w:top w:val="single" w:sz="4" w:space="0" w:color="00000A"/>
              <w:left w:val="single" w:sz="4" w:space="0" w:color="00000A"/>
              <w:bottom w:val="single" w:sz="4" w:space="0" w:color="00000A"/>
              <w:right w:val="single" w:sz="4" w:space="0" w:color="00000A"/>
            </w:tcBorders>
            <w:shd w:val="clear" w:color="auto" w:fill="F7CAAC"/>
          </w:tcPr>
          <w:p w14:paraId="505EB8C1" w14:textId="77777777" w:rsidR="0053707C" w:rsidRPr="00FE526B" w:rsidRDefault="0053707C" w:rsidP="0053707C">
            <w:pPr>
              <w:jc w:val="both"/>
            </w:pPr>
            <w:r w:rsidRPr="00FE526B">
              <w:rPr>
                <w:b/>
              </w:rPr>
              <w:t xml:space="preserve">Podpis </w:t>
            </w:r>
          </w:p>
        </w:tc>
        <w:tc>
          <w:tcPr>
            <w:tcW w:w="5186" w:type="dxa"/>
            <w:gridSpan w:val="64"/>
            <w:tcBorders>
              <w:top w:val="single" w:sz="4" w:space="0" w:color="00000A"/>
              <w:left w:val="single" w:sz="4" w:space="0" w:color="00000A"/>
              <w:bottom w:val="single" w:sz="4" w:space="0" w:color="00000A"/>
              <w:right w:val="single" w:sz="4" w:space="0" w:color="00000A"/>
            </w:tcBorders>
            <w:shd w:val="clear" w:color="auto" w:fill="auto"/>
          </w:tcPr>
          <w:p w14:paraId="5CE293FC" w14:textId="77777777" w:rsidR="0053707C" w:rsidRPr="00FE526B" w:rsidRDefault="0053707C" w:rsidP="0053707C">
            <w:pPr>
              <w:jc w:val="both"/>
            </w:pPr>
          </w:p>
        </w:tc>
        <w:tc>
          <w:tcPr>
            <w:tcW w:w="911" w:type="dxa"/>
            <w:gridSpan w:val="17"/>
            <w:tcBorders>
              <w:top w:val="single" w:sz="4" w:space="0" w:color="00000A"/>
              <w:left w:val="single" w:sz="4" w:space="0" w:color="00000A"/>
              <w:bottom w:val="single" w:sz="4" w:space="0" w:color="00000A"/>
              <w:right w:val="single" w:sz="4" w:space="0" w:color="00000A"/>
            </w:tcBorders>
            <w:shd w:val="clear" w:color="auto" w:fill="F7CAAC"/>
          </w:tcPr>
          <w:p w14:paraId="7B541C82" w14:textId="77777777" w:rsidR="0053707C" w:rsidRPr="00FE526B" w:rsidRDefault="0053707C" w:rsidP="0053707C">
            <w:pPr>
              <w:jc w:val="both"/>
            </w:pPr>
            <w:r w:rsidRPr="00FE526B">
              <w:rPr>
                <w:b/>
              </w:rPr>
              <w:t>datum</w:t>
            </w:r>
          </w:p>
        </w:tc>
        <w:tc>
          <w:tcPr>
            <w:tcW w:w="1038" w:type="dxa"/>
            <w:gridSpan w:val="14"/>
            <w:tcBorders>
              <w:top w:val="single" w:sz="4" w:space="0" w:color="00000A"/>
              <w:left w:val="single" w:sz="4" w:space="0" w:color="00000A"/>
              <w:bottom w:val="single" w:sz="4" w:space="0" w:color="00000A"/>
              <w:right w:val="single" w:sz="4" w:space="0" w:color="00000A"/>
            </w:tcBorders>
            <w:shd w:val="clear" w:color="auto" w:fill="auto"/>
          </w:tcPr>
          <w:p w14:paraId="64D6B1FE" w14:textId="77777777" w:rsidR="0053707C" w:rsidRPr="00FE526B" w:rsidRDefault="0053707C" w:rsidP="0053707C">
            <w:pPr>
              <w:jc w:val="both"/>
            </w:pPr>
          </w:p>
        </w:tc>
      </w:tr>
      <w:tr w:rsidR="0053707C" w14:paraId="6C46E08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trPr>
        <w:tc>
          <w:tcPr>
            <w:tcW w:w="10409" w:type="dxa"/>
            <w:gridSpan w:val="118"/>
            <w:tcBorders>
              <w:top w:val="single" w:sz="4" w:space="0" w:color="00000A"/>
              <w:left w:val="single" w:sz="4" w:space="0" w:color="00000A"/>
              <w:bottom w:val="double" w:sz="4" w:space="0" w:color="00000A"/>
              <w:right w:val="single" w:sz="4" w:space="0" w:color="00000A"/>
            </w:tcBorders>
            <w:shd w:val="clear" w:color="auto" w:fill="BDD6EE"/>
          </w:tcPr>
          <w:p w14:paraId="79DE9D56" w14:textId="77777777" w:rsidR="0053707C" w:rsidRDefault="0053707C" w:rsidP="0053707C">
            <w:pPr>
              <w:jc w:val="both"/>
            </w:pPr>
            <w:r>
              <w:lastRenderedPageBreak/>
              <w:br w:type="page"/>
            </w:r>
            <w:r>
              <w:br w:type="page"/>
            </w:r>
            <w:r>
              <w:br w:type="page"/>
            </w:r>
            <w:r>
              <w:rPr>
                <w:b/>
                <w:sz w:val="28"/>
              </w:rPr>
              <w:t>C-I – Personální zabezpečení</w:t>
            </w:r>
          </w:p>
        </w:tc>
      </w:tr>
      <w:tr w:rsidR="0053707C" w:rsidRPr="00B901A1" w14:paraId="09DBF98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trPr>
        <w:tc>
          <w:tcPr>
            <w:tcW w:w="2680" w:type="dxa"/>
            <w:gridSpan w:val="17"/>
            <w:tcBorders>
              <w:top w:val="double" w:sz="4" w:space="0" w:color="00000A"/>
              <w:left w:val="single" w:sz="4" w:space="0" w:color="00000A"/>
              <w:bottom w:val="single" w:sz="4" w:space="0" w:color="00000A"/>
              <w:right w:val="single" w:sz="4" w:space="0" w:color="00000A"/>
            </w:tcBorders>
            <w:shd w:val="clear" w:color="auto" w:fill="F7CAAC"/>
          </w:tcPr>
          <w:p w14:paraId="762097A5" w14:textId="77777777" w:rsidR="0053707C" w:rsidRPr="00B901A1" w:rsidRDefault="0053707C" w:rsidP="0053707C">
            <w:pPr>
              <w:jc w:val="both"/>
            </w:pPr>
            <w:r w:rsidRPr="00B901A1">
              <w:rPr>
                <w:b/>
              </w:rPr>
              <w:t>Vysoká škola</w:t>
            </w:r>
          </w:p>
        </w:tc>
        <w:tc>
          <w:tcPr>
            <w:tcW w:w="7729" w:type="dxa"/>
            <w:gridSpan w:val="101"/>
            <w:tcBorders>
              <w:top w:val="single" w:sz="4" w:space="0" w:color="00000A"/>
              <w:left w:val="single" w:sz="4" w:space="0" w:color="00000A"/>
              <w:bottom w:val="single" w:sz="4" w:space="0" w:color="00000A"/>
              <w:right w:val="single" w:sz="4" w:space="0" w:color="00000A"/>
            </w:tcBorders>
            <w:shd w:val="clear" w:color="auto" w:fill="auto"/>
            <w:vAlign w:val="center"/>
          </w:tcPr>
          <w:p w14:paraId="5B6697D7" w14:textId="77777777" w:rsidR="0053707C" w:rsidRPr="00B901A1" w:rsidRDefault="0053707C" w:rsidP="0053707C">
            <w:pPr>
              <w:pStyle w:val="western"/>
              <w:spacing w:before="0" w:beforeAutospacing="0" w:after="0" w:line="240" w:lineRule="auto"/>
            </w:pPr>
            <w:r w:rsidRPr="00B901A1">
              <w:t>Univerzita Tomáše Bati ve Zlíně</w:t>
            </w:r>
          </w:p>
        </w:tc>
      </w:tr>
      <w:tr w:rsidR="0053707C" w:rsidRPr="00B901A1" w14:paraId="26208E6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trPr>
        <w:tc>
          <w:tcPr>
            <w:tcW w:w="2680" w:type="dxa"/>
            <w:gridSpan w:val="17"/>
            <w:tcBorders>
              <w:top w:val="single" w:sz="4" w:space="0" w:color="00000A"/>
              <w:left w:val="single" w:sz="4" w:space="0" w:color="00000A"/>
              <w:bottom w:val="single" w:sz="4" w:space="0" w:color="00000A"/>
              <w:right w:val="single" w:sz="4" w:space="0" w:color="00000A"/>
            </w:tcBorders>
            <w:shd w:val="clear" w:color="auto" w:fill="F7CAAC"/>
          </w:tcPr>
          <w:p w14:paraId="5700BBDC" w14:textId="77777777" w:rsidR="0053707C" w:rsidRPr="00B901A1" w:rsidRDefault="0053707C" w:rsidP="0053707C">
            <w:pPr>
              <w:jc w:val="both"/>
            </w:pPr>
            <w:r w:rsidRPr="00B901A1">
              <w:rPr>
                <w:b/>
              </w:rPr>
              <w:t>Součást vysoké školy</w:t>
            </w:r>
          </w:p>
        </w:tc>
        <w:tc>
          <w:tcPr>
            <w:tcW w:w="7729" w:type="dxa"/>
            <w:gridSpan w:val="101"/>
            <w:tcBorders>
              <w:top w:val="single" w:sz="4" w:space="0" w:color="00000A"/>
              <w:left w:val="single" w:sz="4" w:space="0" w:color="00000A"/>
              <w:bottom w:val="single" w:sz="4" w:space="0" w:color="00000A"/>
              <w:right w:val="single" w:sz="4" w:space="0" w:color="00000A"/>
            </w:tcBorders>
            <w:shd w:val="clear" w:color="auto" w:fill="auto"/>
          </w:tcPr>
          <w:p w14:paraId="5233BE83" w14:textId="77777777" w:rsidR="0053707C" w:rsidRPr="00B901A1" w:rsidRDefault="0053707C" w:rsidP="0053707C">
            <w:pPr>
              <w:jc w:val="both"/>
            </w:pPr>
            <w:r w:rsidRPr="00B901A1">
              <w:t>Fakulta technologická</w:t>
            </w:r>
          </w:p>
        </w:tc>
      </w:tr>
      <w:tr w:rsidR="0053707C" w:rsidRPr="00B901A1" w14:paraId="0A29E5D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trPr>
        <w:tc>
          <w:tcPr>
            <w:tcW w:w="2680" w:type="dxa"/>
            <w:gridSpan w:val="17"/>
            <w:tcBorders>
              <w:top w:val="single" w:sz="4" w:space="0" w:color="00000A"/>
              <w:left w:val="single" w:sz="4" w:space="0" w:color="00000A"/>
              <w:bottom w:val="single" w:sz="4" w:space="0" w:color="00000A"/>
              <w:right w:val="single" w:sz="4" w:space="0" w:color="00000A"/>
            </w:tcBorders>
            <w:shd w:val="clear" w:color="auto" w:fill="F7CAAC"/>
          </w:tcPr>
          <w:p w14:paraId="4A037442" w14:textId="77777777" w:rsidR="0053707C" w:rsidRPr="00B901A1" w:rsidRDefault="0053707C" w:rsidP="0053707C">
            <w:pPr>
              <w:jc w:val="both"/>
            </w:pPr>
            <w:r w:rsidRPr="00B901A1">
              <w:rPr>
                <w:b/>
              </w:rPr>
              <w:t>Název studijního programu</w:t>
            </w:r>
          </w:p>
        </w:tc>
        <w:tc>
          <w:tcPr>
            <w:tcW w:w="7729" w:type="dxa"/>
            <w:gridSpan w:val="101"/>
            <w:tcBorders>
              <w:top w:val="single" w:sz="4" w:space="0" w:color="00000A"/>
              <w:left w:val="single" w:sz="4" w:space="0" w:color="00000A"/>
              <w:bottom w:val="single" w:sz="4" w:space="0" w:color="00000A"/>
              <w:right w:val="single" w:sz="4" w:space="0" w:color="00000A"/>
            </w:tcBorders>
            <w:shd w:val="clear" w:color="auto" w:fill="auto"/>
          </w:tcPr>
          <w:p w14:paraId="018FF154" w14:textId="7386AF63" w:rsidR="0053707C" w:rsidRPr="00B901A1" w:rsidRDefault="0053707C" w:rsidP="0053707C">
            <w:pPr>
              <w:jc w:val="both"/>
            </w:pPr>
            <w:r>
              <w:t>Biotechnologie</w:t>
            </w:r>
            <w:ins w:id="631" w:author="Frantisek Bunka" w:date="2018-05-31T18:09:00Z">
              <w:r w:rsidR="00DE60EF">
                <w:t xml:space="preserve"> / Biotechnology</w:t>
              </w:r>
            </w:ins>
          </w:p>
        </w:tc>
      </w:tr>
      <w:tr w:rsidR="0053707C" w:rsidRPr="00B901A1" w14:paraId="57F6ECD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2683" w:type="dxa"/>
            <w:gridSpan w:val="17"/>
            <w:tcBorders>
              <w:top w:val="single" w:sz="4" w:space="0" w:color="00000A"/>
              <w:left w:val="single" w:sz="4" w:space="0" w:color="00000A"/>
              <w:bottom w:val="single" w:sz="4" w:space="0" w:color="00000A"/>
              <w:right w:val="single" w:sz="4" w:space="0" w:color="00000A"/>
            </w:tcBorders>
            <w:shd w:val="clear" w:color="auto" w:fill="F7CAAC"/>
          </w:tcPr>
          <w:p w14:paraId="0462C658" w14:textId="77777777" w:rsidR="0053707C" w:rsidRPr="00B901A1" w:rsidRDefault="0053707C" w:rsidP="0053707C">
            <w:pPr>
              <w:jc w:val="both"/>
            </w:pPr>
            <w:r w:rsidRPr="00B901A1">
              <w:rPr>
                <w:b/>
              </w:rPr>
              <w:t>Jméno a příjmení</w:t>
            </w:r>
          </w:p>
        </w:tc>
        <w:tc>
          <w:tcPr>
            <w:tcW w:w="4533" w:type="dxa"/>
            <w:gridSpan w:val="51"/>
            <w:tcBorders>
              <w:top w:val="single" w:sz="4" w:space="0" w:color="00000A"/>
              <w:left w:val="single" w:sz="4" w:space="0" w:color="00000A"/>
              <w:bottom w:val="single" w:sz="4" w:space="0" w:color="00000A"/>
              <w:right w:val="single" w:sz="4" w:space="0" w:color="00000A"/>
            </w:tcBorders>
            <w:shd w:val="clear" w:color="auto" w:fill="auto"/>
          </w:tcPr>
          <w:p w14:paraId="5C5FD228" w14:textId="77777777" w:rsidR="0053707C" w:rsidRPr="00FC0FD9" w:rsidRDefault="0053707C" w:rsidP="0053707C">
            <w:pPr>
              <w:pStyle w:val="western"/>
              <w:spacing w:before="0" w:beforeAutospacing="0" w:after="0" w:line="240" w:lineRule="auto"/>
              <w:rPr>
                <w:b/>
              </w:rPr>
            </w:pPr>
            <w:bookmarkStart w:id="632" w:name="Julinová"/>
            <w:bookmarkEnd w:id="632"/>
            <w:r w:rsidRPr="00FC0FD9">
              <w:rPr>
                <w:b/>
              </w:rPr>
              <w:t>Markéta Julinová</w:t>
            </w:r>
          </w:p>
        </w:tc>
        <w:tc>
          <w:tcPr>
            <w:tcW w:w="730" w:type="dxa"/>
            <w:gridSpan w:val="13"/>
            <w:tcBorders>
              <w:top w:val="single" w:sz="4" w:space="0" w:color="00000A"/>
              <w:left w:val="single" w:sz="4" w:space="0" w:color="00000A"/>
              <w:bottom w:val="single" w:sz="4" w:space="0" w:color="00000A"/>
              <w:right w:val="single" w:sz="4" w:space="0" w:color="00000A"/>
            </w:tcBorders>
            <w:shd w:val="clear" w:color="auto" w:fill="F7CAAC"/>
          </w:tcPr>
          <w:p w14:paraId="630E22DB" w14:textId="77777777" w:rsidR="0053707C" w:rsidRPr="00B901A1" w:rsidRDefault="0053707C" w:rsidP="0053707C">
            <w:pPr>
              <w:jc w:val="both"/>
            </w:pPr>
            <w:r w:rsidRPr="00B901A1">
              <w:rPr>
                <w:b/>
              </w:rPr>
              <w:t>Tituly</w:t>
            </w:r>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auto"/>
          </w:tcPr>
          <w:p w14:paraId="305C174F" w14:textId="77777777" w:rsidR="0053707C" w:rsidRPr="00B901A1" w:rsidRDefault="0053707C" w:rsidP="0053707C">
            <w:pPr>
              <w:jc w:val="both"/>
            </w:pPr>
            <w:r>
              <w:t>Ing., Ph.D.</w:t>
            </w:r>
          </w:p>
        </w:tc>
      </w:tr>
      <w:tr w:rsidR="0053707C" w:rsidRPr="00B901A1" w14:paraId="53CDF20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2683"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6E7F3D4" w14:textId="77777777" w:rsidR="0053707C" w:rsidRPr="00B901A1" w:rsidRDefault="0053707C" w:rsidP="0053707C">
            <w:pPr>
              <w:jc w:val="both"/>
            </w:pPr>
            <w:r w:rsidRPr="00B901A1">
              <w:rPr>
                <w:b/>
              </w:rPr>
              <w:t>Rok narození</w:t>
            </w:r>
          </w:p>
        </w:tc>
        <w:tc>
          <w:tcPr>
            <w:tcW w:w="734" w:type="dxa"/>
            <w:gridSpan w:val="14"/>
            <w:tcBorders>
              <w:top w:val="single" w:sz="4" w:space="0" w:color="00000A"/>
              <w:left w:val="single" w:sz="4" w:space="0" w:color="00000A"/>
              <w:bottom w:val="single" w:sz="4" w:space="0" w:color="00000A"/>
              <w:right w:val="single" w:sz="4" w:space="0" w:color="00000A"/>
            </w:tcBorders>
            <w:shd w:val="clear" w:color="auto" w:fill="auto"/>
          </w:tcPr>
          <w:p w14:paraId="7B81E70D" w14:textId="77777777" w:rsidR="0053707C" w:rsidRPr="00B901A1" w:rsidRDefault="0053707C" w:rsidP="0053707C">
            <w:pPr>
              <w:jc w:val="both"/>
            </w:pPr>
            <w:r>
              <w:t>1978</w:t>
            </w:r>
          </w:p>
        </w:tc>
        <w:tc>
          <w:tcPr>
            <w:tcW w:w="1759" w:type="dxa"/>
            <w:gridSpan w:val="11"/>
            <w:tcBorders>
              <w:top w:val="single" w:sz="4" w:space="0" w:color="00000A"/>
              <w:left w:val="single" w:sz="4" w:space="0" w:color="00000A"/>
              <w:bottom w:val="single" w:sz="4" w:space="0" w:color="00000A"/>
              <w:right w:val="single" w:sz="4" w:space="0" w:color="00000A"/>
            </w:tcBorders>
            <w:shd w:val="clear" w:color="auto" w:fill="F7CAAC"/>
          </w:tcPr>
          <w:p w14:paraId="4189D229" w14:textId="77777777" w:rsidR="0053707C" w:rsidRPr="00B901A1" w:rsidRDefault="0053707C" w:rsidP="0053707C">
            <w:pPr>
              <w:jc w:val="both"/>
            </w:pPr>
            <w:r w:rsidRPr="00B901A1">
              <w:rPr>
                <w:b/>
              </w:rPr>
              <w:t>typ vztahu k VŠ</w:t>
            </w:r>
          </w:p>
        </w:tc>
        <w:tc>
          <w:tcPr>
            <w:tcW w:w="1019" w:type="dxa"/>
            <w:gridSpan w:val="17"/>
            <w:tcBorders>
              <w:top w:val="single" w:sz="4" w:space="0" w:color="00000A"/>
              <w:left w:val="single" w:sz="4" w:space="0" w:color="00000A"/>
              <w:bottom w:val="single" w:sz="4" w:space="0" w:color="00000A"/>
              <w:right w:val="single" w:sz="4" w:space="0" w:color="00000A"/>
            </w:tcBorders>
            <w:shd w:val="clear" w:color="auto" w:fill="auto"/>
          </w:tcPr>
          <w:p w14:paraId="5F505339" w14:textId="77777777" w:rsidR="0053707C" w:rsidRPr="00B901A1" w:rsidRDefault="0053707C" w:rsidP="0053707C">
            <w:pPr>
              <w:jc w:val="both"/>
            </w:pPr>
            <w:r w:rsidRPr="00B901A1">
              <w:t>pp</w:t>
            </w:r>
            <w:r>
              <w:t>.</w:t>
            </w:r>
          </w:p>
        </w:tc>
        <w:tc>
          <w:tcPr>
            <w:tcW w:w="1021" w:type="dxa"/>
            <w:gridSpan w:val="9"/>
            <w:tcBorders>
              <w:top w:val="single" w:sz="4" w:space="0" w:color="00000A"/>
              <w:left w:val="single" w:sz="4" w:space="0" w:color="00000A"/>
              <w:bottom w:val="single" w:sz="4" w:space="0" w:color="00000A"/>
              <w:right w:val="single" w:sz="4" w:space="0" w:color="00000A"/>
            </w:tcBorders>
            <w:shd w:val="clear" w:color="auto" w:fill="F7CAAC"/>
          </w:tcPr>
          <w:p w14:paraId="279593DD" w14:textId="77777777" w:rsidR="0053707C" w:rsidRPr="00B901A1" w:rsidRDefault="0053707C" w:rsidP="0053707C">
            <w:pPr>
              <w:jc w:val="both"/>
            </w:pPr>
            <w:r w:rsidRPr="00B901A1">
              <w:rPr>
                <w:b/>
              </w:rPr>
              <w:t>rozsah</w:t>
            </w:r>
          </w:p>
        </w:tc>
        <w:tc>
          <w:tcPr>
            <w:tcW w:w="730" w:type="dxa"/>
            <w:gridSpan w:val="13"/>
            <w:tcBorders>
              <w:top w:val="single" w:sz="4" w:space="0" w:color="00000A"/>
              <w:left w:val="single" w:sz="4" w:space="0" w:color="00000A"/>
              <w:bottom w:val="single" w:sz="4" w:space="0" w:color="00000A"/>
              <w:right w:val="single" w:sz="4" w:space="0" w:color="00000A"/>
            </w:tcBorders>
            <w:shd w:val="clear" w:color="auto" w:fill="auto"/>
          </w:tcPr>
          <w:p w14:paraId="30565D2D" w14:textId="77777777" w:rsidR="0053707C" w:rsidRPr="00B901A1" w:rsidRDefault="0053707C" w:rsidP="0053707C">
            <w:pPr>
              <w:jc w:val="both"/>
            </w:pPr>
            <w:r w:rsidRPr="00B901A1">
              <w:t>40</w:t>
            </w:r>
          </w:p>
        </w:tc>
        <w:tc>
          <w:tcPr>
            <w:tcW w:w="736" w:type="dxa"/>
            <w:gridSpan w:val="16"/>
            <w:tcBorders>
              <w:top w:val="single" w:sz="4" w:space="0" w:color="00000A"/>
              <w:left w:val="single" w:sz="4" w:space="0" w:color="00000A"/>
              <w:bottom w:val="single" w:sz="4" w:space="0" w:color="00000A"/>
              <w:right w:val="single" w:sz="4" w:space="0" w:color="00000A"/>
            </w:tcBorders>
            <w:shd w:val="clear" w:color="auto" w:fill="F7CAAC"/>
          </w:tcPr>
          <w:p w14:paraId="7C4163A8" w14:textId="77777777" w:rsidR="0053707C" w:rsidRPr="00B901A1" w:rsidRDefault="0053707C" w:rsidP="0053707C">
            <w:pPr>
              <w:jc w:val="both"/>
            </w:pPr>
            <w:r w:rsidRPr="00B901A1">
              <w:rPr>
                <w:b/>
              </w:rPr>
              <w:t>do kdy</w:t>
            </w:r>
          </w:p>
        </w:tc>
        <w:tc>
          <w:tcPr>
            <w:tcW w:w="1727" w:type="dxa"/>
            <w:gridSpan w:val="21"/>
            <w:tcBorders>
              <w:top w:val="single" w:sz="4" w:space="0" w:color="00000A"/>
              <w:left w:val="single" w:sz="4" w:space="0" w:color="00000A"/>
              <w:bottom w:val="single" w:sz="4" w:space="0" w:color="00000A"/>
              <w:right w:val="single" w:sz="4" w:space="0" w:color="00000A"/>
            </w:tcBorders>
            <w:shd w:val="clear" w:color="auto" w:fill="auto"/>
          </w:tcPr>
          <w:p w14:paraId="73991BD7" w14:textId="77777777" w:rsidR="0053707C" w:rsidRPr="00B901A1" w:rsidRDefault="0053707C" w:rsidP="0053707C">
            <w:pPr>
              <w:jc w:val="both"/>
            </w:pPr>
            <w:r w:rsidRPr="00B901A1">
              <w:t>N</w:t>
            </w:r>
          </w:p>
        </w:tc>
      </w:tr>
      <w:tr w:rsidR="0053707C" w:rsidRPr="00B901A1" w14:paraId="5249120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5176" w:type="dxa"/>
            <w:gridSpan w:val="42"/>
            <w:tcBorders>
              <w:top w:val="single" w:sz="4" w:space="0" w:color="00000A"/>
              <w:left w:val="single" w:sz="4" w:space="0" w:color="00000A"/>
              <w:bottom w:val="single" w:sz="4" w:space="0" w:color="00000A"/>
              <w:right w:val="single" w:sz="4" w:space="0" w:color="00000A"/>
            </w:tcBorders>
            <w:shd w:val="clear" w:color="auto" w:fill="F7CAAC"/>
          </w:tcPr>
          <w:p w14:paraId="1ECAD82D" w14:textId="77777777" w:rsidR="0053707C" w:rsidRPr="00B901A1" w:rsidRDefault="0053707C" w:rsidP="0053707C">
            <w:pPr>
              <w:jc w:val="both"/>
            </w:pPr>
            <w:r w:rsidRPr="00B901A1">
              <w:rPr>
                <w:b/>
              </w:rPr>
              <w:t>Typ vztahu na součásti VŠ, která uskutečňuje st. program</w:t>
            </w:r>
          </w:p>
        </w:tc>
        <w:tc>
          <w:tcPr>
            <w:tcW w:w="1019" w:type="dxa"/>
            <w:gridSpan w:val="17"/>
            <w:tcBorders>
              <w:top w:val="single" w:sz="4" w:space="0" w:color="00000A"/>
              <w:left w:val="single" w:sz="4" w:space="0" w:color="00000A"/>
              <w:bottom w:val="single" w:sz="4" w:space="0" w:color="00000A"/>
              <w:right w:val="single" w:sz="4" w:space="0" w:color="00000A"/>
            </w:tcBorders>
            <w:shd w:val="clear" w:color="auto" w:fill="auto"/>
          </w:tcPr>
          <w:p w14:paraId="66D403D2" w14:textId="77777777" w:rsidR="0053707C" w:rsidRPr="00B901A1" w:rsidRDefault="0053707C" w:rsidP="0053707C">
            <w:pPr>
              <w:jc w:val="both"/>
            </w:pPr>
            <w:r w:rsidRPr="00B901A1">
              <w:t>---</w:t>
            </w:r>
          </w:p>
        </w:tc>
        <w:tc>
          <w:tcPr>
            <w:tcW w:w="1021" w:type="dxa"/>
            <w:gridSpan w:val="9"/>
            <w:tcBorders>
              <w:top w:val="single" w:sz="4" w:space="0" w:color="00000A"/>
              <w:left w:val="single" w:sz="4" w:space="0" w:color="00000A"/>
              <w:bottom w:val="single" w:sz="4" w:space="0" w:color="00000A"/>
              <w:right w:val="single" w:sz="4" w:space="0" w:color="00000A"/>
            </w:tcBorders>
            <w:shd w:val="clear" w:color="auto" w:fill="F7CAAC"/>
          </w:tcPr>
          <w:p w14:paraId="6EA38872" w14:textId="77777777" w:rsidR="0053707C" w:rsidRPr="00B901A1" w:rsidRDefault="0053707C" w:rsidP="0053707C">
            <w:pPr>
              <w:jc w:val="both"/>
            </w:pPr>
            <w:r w:rsidRPr="00B901A1">
              <w:rPr>
                <w:b/>
              </w:rPr>
              <w:t>rozsah</w:t>
            </w:r>
          </w:p>
        </w:tc>
        <w:tc>
          <w:tcPr>
            <w:tcW w:w="730" w:type="dxa"/>
            <w:gridSpan w:val="13"/>
            <w:tcBorders>
              <w:top w:val="single" w:sz="4" w:space="0" w:color="00000A"/>
              <w:left w:val="single" w:sz="4" w:space="0" w:color="00000A"/>
              <w:bottom w:val="single" w:sz="4" w:space="0" w:color="00000A"/>
              <w:right w:val="single" w:sz="4" w:space="0" w:color="00000A"/>
            </w:tcBorders>
            <w:shd w:val="clear" w:color="auto" w:fill="auto"/>
          </w:tcPr>
          <w:p w14:paraId="12B6729B" w14:textId="77777777" w:rsidR="0053707C" w:rsidRPr="00B901A1" w:rsidRDefault="0053707C" w:rsidP="0053707C">
            <w:pPr>
              <w:jc w:val="both"/>
            </w:pPr>
            <w:r w:rsidRPr="00B901A1">
              <w:t>---</w:t>
            </w:r>
          </w:p>
        </w:tc>
        <w:tc>
          <w:tcPr>
            <w:tcW w:w="736" w:type="dxa"/>
            <w:gridSpan w:val="16"/>
            <w:tcBorders>
              <w:top w:val="single" w:sz="4" w:space="0" w:color="00000A"/>
              <w:left w:val="single" w:sz="4" w:space="0" w:color="00000A"/>
              <w:bottom w:val="single" w:sz="4" w:space="0" w:color="00000A"/>
              <w:right w:val="single" w:sz="4" w:space="0" w:color="00000A"/>
            </w:tcBorders>
            <w:shd w:val="clear" w:color="auto" w:fill="F7CAAC"/>
          </w:tcPr>
          <w:p w14:paraId="7C575B14" w14:textId="77777777" w:rsidR="0053707C" w:rsidRPr="00B901A1" w:rsidRDefault="0053707C" w:rsidP="0053707C">
            <w:pPr>
              <w:jc w:val="both"/>
            </w:pPr>
            <w:r w:rsidRPr="00B901A1">
              <w:rPr>
                <w:b/>
              </w:rPr>
              <w:t>do kdy</w:t>
            </w:r>
          </w:p>
        </w:tc>
        <w:tc>
          <w:tcPr>
            <w:tcW w:w="1727" w:type="dxa"/>
            <w:gridSpan w:val="21"/>
            <w:tcBorders>
              <w:top w:val="single" w:sz="4" w:space="0" w:color="00000A"/>
              <w:left w:val="single" w:sz="4" w:space="0" w:color="00000A"/>
              <w:bottom w:val="single" w:sz="4" w:space="0" w:color="00000A"/>
              <w:right w:val="single" w:sz="4" w:space="0" w:color="00000A"/>
            </w:tcBorders>
            <w:shd w:val="clear" w:color="auto" w:fill="auto"/>
          </w:tcPr>
          <w:p w14:paraId="3E4E0600" w14:textId="77777777" w:rsidR="0053707C" w:rsidRPr="00B901A1" w:rsidRDefault="0053707C" w:rsidP="0053707C">
            <w:pPr>
              <w:jc w:val="both"/>
            </w:pPr>
            <w:r w:rsidRPr="00B901A1">
              <w:t>---</w:t>
            </w:r>
          </w:p>
        </w:tc>
      </w:tr>
      <w:tr w:rsidR="0053707C" w:rsidRPr="00B901A1" w14:paraId="43EDA06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shd w:val="clear" w:color="auto" w:fill="F7CAAC"/>
          </w:tcPr>
          <w:p w14:paraId="58458330" w14:textId="77777777" w:rsidR="0053707C" w:rsidRPr="00B901A1" w:rsidRDefault="0053707C" w:rsidP="0053707C">
            <w:pPr>
              <w:jc w:val="both"/>
              <w:rPr>
                <w:b/>
              </w:rPr>
            </w:pPr>
            <w:r w:rsidRPr="00B901A1">
              <w:rPr>
                <w:b/>
              </w:rPr>
              <w:t>Další současná působení jako akademický pracovník na jiných VŠ</w:t>
            </w:r>
          </w:p>
        </w:tc>
        <w:tc>
          <w:tcPr>
            <w:tcW w:w="1751" w:type="dxa"/>
            <w:gridSpan w:val="22"/>
            <w:tcBorders>
              <w:top w:val="single" w:sz="4" w:space="0" w:color="00000A"/>
              <w:left w:val="single" w:sz="4" w:space="0" w:color="00000A"/>
              <w:bottom w:val="single" w:sz="4" w:space="0" w:color="00000A"/>
              <w:right w:val="single" w:sz="4" w:space="0" w:color="00000A"/>
            </w:tcBorders>
            <w:shd w:val="clear" w:color="auto" w:fill="F7CAAC"/>
          </w:tcPr>
          <w:p w14:paraId="7DC6B0CF" w14:textId="77777777" w:rsidR="0053707C" w:rsidRPr="00B901A1" w:rsidRDefault="0053707C" w:rsidP="0053707C">
            <w:pPr>
              <w:jc w:val="both"/>
              <w:rPr>
                <w:b/>
              </w:rPr>
            </w:pPr>
            <w:r w:rsidRPr="00B901A1">
              <w:rPr>
                <w:b/>
              </w:rPr>
              <w:t xml:space="preserve">typ prac. </w:t>
            </w:r>
            <w:proofErr w:type="gramStart"/>
            <w:r w:rsidRPr="00B901A1">
              <w:rPr>
                <w:b/>
              </w:rPr>
              <w:t>vztahu</w:t>
            </w:r>
            <w:proofErr w:type="gramEnd"/>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F7CAAC"/>
          </w:tcPr>
          <w:p w14:paraId="4A79F660" w14:textId="77777777" w:rsidR="0053707C" w:rsidRPr="00B901A1" w:rsidRDefault="0053707C" w:rsidP="0053707C">
            <w:pPr>
              <w:jc w:val="both"/>
            </w:pPr>
            <w:r w:rsidRPr="00B901A1">
              <w:rPr>
                <w:b/>
              </w:rPr>
              <w:t>rozsah</w:t>
            </w:r>
          </w:p>
        </w:tc>
      </w:tr>
      <w:tr w:rsidR="0053707C" w:rsidRPr="00B901A1" w14:paraId="00AF2F2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shd w:val="clear" w:color="auto" w:fill="auto"/>
          </w:tcPr>
          <w:p w14:paraId="0E2FA654" w14:textId="77777777" w:rsidR="0053707C" w:rsidRPr="00B901A1" w:rsidRDefault="0053707C" w:rsidP="0053707C">
            <w:pPr>
              <w:jc w:val="both"/>
            </w:pPr>
            <w:r>
              <w:t>---</w:t>
            </w:r>
          </w:p>
        </w:tc>
        <w:tc>
          <w:tcPr>
            <w:tcW w:w="1751" w:type="dxa"/>
            <w:gridSpan w:val="22"/>
            <w:tcBorders>
              <w:top w:val="single" w:sz="4" w:space="0" w:color="00000A"/>
              <w:left w:val="single" w:sz="4" w:space="0" w:color="00000A"/>
              <w:bottom w:val="single" w:sz="4" w:space="0" w:color="00000A"/>
              <w:right w:val="single" w:sz="4" w:space="0" w:color="00000A"/>
            </w:tcBorders>
            <w:shd w:val="clear" w:color="auto" w:fill="auto"/>
          </w:tcPr>
          <w:p w14:paraId="550C913F" w14:textId="77777777" w:rsidR="0053707C" w:rsidRPr="00B901A1" w:rsidRDefault="0053707C" w:rsidP="0053707C">
            <w:pPr>
              <w:jc w:val="both"/>
            </w:pPr>
            <w:r>
              <w:t>---</w:t>
            </w:r>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auto"/>
          </w:tcPr>
          <w:p w14:paraId="5E2D0895" w14:textId="77777777" w:rsidR="0053707C" w:rsidRPr="00B901A1" w:rsidRDefault="0053707C" w:rsidP="0053707C">
            <w:pPr>
              <w:jc w:val="both"/>
            </w:pPr>
            <w:r>
              <w:t>---</w:t>
            </w:r>
          </w:p>
        </w:tc>
      </w:tr>
      <w:tr w:rsidR="0053707C" w:rsidRPr="00B901A1" w14:paraId="50EE7E5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shd w:val="clear" w:color="auto" w:fill="auto"/>
          </w:tcPr>
          <w:p w14:paraId="5BB07150" w14:textId="77777777" w:rsidR="0053707C" w:rsidRPr="00B901A1" w:rsidRDefault="0053707C" w:rsidP="0053707C">
            <w:pPr>
              <w:jc w:val="both"/>
            </w:pPr>
          </w:p>
        </w:tc>
        <w:tc>
          <w:tcPr>
            <w:tcW w:w="1751" w:type="dxa"/>
            <w:gridSpan w:val="22"/>
            <w:tcBorders>
              <w:top w:val="single" w:sz="4" w:space="0" w:color="00000A"/>
              <w:left w:val="single" w:sz="4" w:space="0" w:color="00000A"/>
              <w:bottom w:val="single" w:sz="4" w:space="0" w:color="00000A"/>
              <w:right w:val="single" w:sz="4" w:space="0" w:color="00000A"/>
            </w:tcBorders>
            <w:shd w:val="clear" w:color="auto" w:fill="auto"/>
          </w:tcPr>
          <w:p w14:paraId="1AF7DFDC" w14:textId="77777777" w:rsidR="0053707C" w:rsidRPr="00B901A1" w:rsidRDefault="0053707C" w:rsidP="0053707C">
            <w:pPr>
              <w:jc w:val="both"/>
            </w:pPr>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auto"/>
          </w:tcPr>
          <w:p w14:paraId="3253B90A" w14:textId="77777777" w:rsidR="0053707C" w:rsidRPr="00B901A1" w:rsidRDefault="0053707C" w:rsidP="0053707C">
            <w:pPr>
              <w:jc w:val="both"/>
            </w:pPr>
          </w:p>
        </w:tc>
      </w:tr>
      <w:tr w:rsidR="0053707C" w:rsidRPr="00B901A1" w14:paraId="00F46E2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shd w:val="clear" w:color="auto" w:fill="auto"/>
          </w:tcPr>
          <w:p w14:paraId="6872856F" w14:textId="77777777" w:rsidR="0053707C" w:rsidRPr="00B901A1" w:rsidRDefault="0053707C" w:rsidP="0053707C">
            <w:pPr>
              <w:jc w:val="both"/>
            </w:pPr>
          </w:p>
        </w:tc>
        <w:tc>
          <w:tcPr>
            <w:tcW w:w="1751" w:type="dxa"/>
            <w:gridSpan w:val="22"/>
            <w:tcBorders>
              <w:top w:val="single" w:sz="4" w:space="0" w:color="00000A"/>
              <w:left w:val="single" w:sz="4" w:space="0" w:color="00000A"/>
              <w:bottom w:val="single" w:sz="4" w:space="0" w:color="00000A"/>
              <w:right w:val="single" w:sz="4" w:space="0" w:color="00000A"/>
            </w:tcBorders>
            <w:shd w:val="clear" w:color="auto" w:fill="auto"/>
          </w:tcPr>
          <w:p w14:paraId="0C75D063" w14:textId="77777777" w:rsidR="0053707C" w:rsidRPr="00B901A1" w:rsidRDefault="0053707C" w:rsidP="0053707C">
            <w:pPr>
              <w:jc w:val="both"/>
            </w:pPr>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auto"/>
          </w:tcPr>
          <w:p w14:paraId="1EC8305F" w14:textId="77777777" w:rsidR="0053707C" w:rsidRPr="00B901A1" w:rsidRDefault="0053707C" w:rsidP="0053707C">
            <w:pPr>
              <w:jc w:val="both"/>
            </w:pPr>
          </w:p>
        </w:tc>
      </w:tr>
      <w:tr w:rsidR="0053707C" w:rsidRPr="00B901A1" w14:paraId="570C445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shd w:val="clear" w:color="auto" w:fill="auto"/>
          </w:tcPr>
          <w:p w14:paraId="3C328624" w14:textId="77777777" w:rsidR="0053707C" w:rsidRPr="00B901A1" w:rsidRDefault="0053707C" w:rsidP="0053707C">
            <w:pPr>
              <w:jc w:val="both"/>
            </w:pPr>
          </w:p>
        </w:tc>
        <w:tc>
          <w:tcPr>
            <w:tcW w:w="1751" w:type="dxa"/>
            <w:gridSpan w:val="22"/>
            <w:tcBorders>
              <w:top w:val="single" w:sz="4" w:space="0" w:color="00000A"/>
              <w:left w:val="single" w:sz="4" w:space="0" w:color="00000A"/>
              <w:bottom w:val="single" w:sz="4" w:space="0" w:color="00000A"/>
              <w:right w:val="single" w:sz="4" w:space="0" w:color="00000A"/>
            </w:tcBorders>
            <w:shd w:val="clear" w:color="auto" w:fill="auto"/>
          </w:tcPr>
          <w:p w14:paraId="7950E0DA" w14:textId="77777777" w:rsidR="0053707C" w:rsidRPr="00B901A1" w:rsidRDefault="0053707C" w:rsidP="0053707C">
            <w:pPr>
              <w:jc w:val="both"/>
            </w:pPr>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auto"/>
          </w:tcPr>
          <w:p w14:paraId="2ECF0554" w14:textId="77777777" w:rsidR="0053707C" w:rsidRPr="00B901A1" w:rsidRDefault="0053707C" w:rsidP="0053707C">
            <w:pPr>
              <w:jc w:val="both"/>
            </w:pPr>
          </w:p>
        </w:tc>
      </w:tr>
      <w:tr w:rsidR="0053707C" w:rsidRPr="00B901A1" w14:paraId="7F9997F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Pr>
          <w:p w14:paraId="0CA70C90" w14:textId="77777777" w:rsidR="0053707C" w:rsidRPr="00B901A1" w:rsidRDefault="0053707C" w:rsidP="0053707C">
            <w:pPr>
              <w:jc w:val="both"/>
            </w:pPr>
            <w:r w:rsidRPr="00B901A1">
              <w:rPr>
                <w:b/>
              </w:rPr>
              <w:t>Předměty příslušného studijního programu a způsob zapojení do jejich výuky, příp. další zapojení do uskutečňování studijního programu</w:t>
            </w:r>
          </w:p>
        </w:tc>
      </w:tr>
      <w:tr w:rsidR="0053707C" w:rsidRPr="00B901A1" w14:paraId="54A4604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608"/>
        </w:trPr>
        <w:tc>
          <w:tcPr>
            <w:tcW w:w="10409" w:type="dxa"/>
            <w:gridSpan w:val="118"/>
            <w:tcBorders>
              <w:left w:val="single" w:sz="4" w:space="0" w:color="00000A"/>
              <w:bottom w:val="single" w:sz="4" w:space="0" w:color="00000A"/>
              <w:right w:val="single" w:sz="4" w:space="0" w:color="00000A"/>
            </w:tcBorders>
            <w:shd w:val="clear" w:color="auto" w:fill="auto"/>
          </w:tcPr>
          <w:p w14:paraId="09A2EDC1" w14:textId="3FA56B72" w:rsidR="0053707C" w:rsidRPr="00D30179" w:rsidRDefault="00C2702E" w:rsidP="00D30179">
            <w:pPr>
              <w:spacing w:before="60" w:after="60"/>
              <w:jc w:val="both"/>
              <w:rPr>
                <w:sz w:val="21"/>
                <w:szCs w:val="21"/>
              </w:rPr>
            </w:pPr>
            <w:r w:rsidRPr="00D30179">
              <w:rPr>
                <w:b/>
                <w:sz w:val="21"/>
                <w:szCs w:val="21"/>
              </w:rPr>
              <w:t xml:space="preserve">Biotechnology in Wastewater Treatment Processes </w:t>
            </w:r>
            <w:r w:rsidR="00BA62E3" w:rsidRPr="00D30179">
              <w:rPr>
                <w:sz w:val="21"/>
                <w:szCs w:val="21"/>
              </w:rPr>
              <w:t>(100% p)</w:t>
            </w:r>
          </w:p>
          <w:p w14:paraId="4A87BE82" w14:textId="0F44A3BB" w:rsidR="0053707C" w:rsidRPr="00B901A1" w:rsidRDefault="00C2702E" w:rsidP="00D30179">
            <w:pPr>
              <w:spacing w:before="60" w:after="60"/>
              <w:jc w:val="both"/>
            </w:pPr>
            <w:r w:rsidRPr="00D30179">
              <w:rPr>
                <w:sz w:val="21"/>
                <w:szCs w:val="21"/>
              </w:rPr>
              <w:t>Educational Excursion</w:t>
            </w:r>
            <w:r w:rsidR="00BA62E3" w:rsidRPr="00D30179">
              <w:rPr>
                <w:sz w:val="21"/>
                <w:szCs w:val="21"/>
              </w:rPr>
              <w:t xml:space="preserve"> (100% l)</w:t>
            </w:r>
          </w:p>
        </w:tc>
      </w:tr>
      <w:tr w:rsidR="0053707C" w:rsidRPr="00B901A1" w14:paraId="100B8E9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Pr>
          <w:p w14:paraId="410FA3CC" w14:textId="77777777" w:rsidR="0053707C" w:rsidRPr="00B901A1" w:rsidRDefault="0053707C" w:rsidP="0053707C">
            <w:pPr>
              <w:jc w:val="both"/>
            </w:pPr>
            <w:r w:rsidRPr="00B901A1">
              <w:rPr>
                <w:b/>
              </w:rPr>
              <w:t xml:space="preserve">Údaje o vzdělání na VŠ </w:t>
            </w:r>
          </w:p>
        </w:tc>
      </w:tr>
      <w:tr w:rsidR="0053707C" w:rsidRPr="00B901A1" w14:paraId="2DC1626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230"/>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auto"/>
          </w:tcPr>
          <w:p w14:paraId="26693921" w14:textId="77777777" w:rsidR="0053707C" w:rsidRPr="00D30179" w:rsidRDefault="0053707C" w:rsidP="0053707C">
            <w:pPr>
              <w:spacing w:before="60" w:after="60"/>
              <w:jc w:val="both"/>
              <w:rPr>
                <w:b/>
                <w:sz w:val="21"/>
                <w:szCs w:val="21"/>
              </w:rPr>
            </w:pPr>
            <w:r w:rsidRPr="00D30179">
              <w:rPr>
                <w:sz w:val="21"/>
                <w:szCs w:val="21"/>
              </w:rPr>
              <w:t>2004: UTB Zlín, FT, SP Chemie a technologie materiálů, obor Technologie makromolekulárních látek, Ph.D.</w:t>
            </w:r>
          </w:p>
        </w:tc>
      </w:tr>
      <w:tr w:rsidR="0053707C" w:rsidRPr="00B901A1" w14:paraId="7D5F47B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Pr>
          <w:p w14:paraId="6EE90B31" w14:textId="77777777" w:rsidR="0053707C" w:rsidRPr="00B901A1" w:rsidRDefault="0053707C" w:rsidP="0053707C">
            <w:pPr>
              <w:jc w:val="both"/>
            </w:pPr>
            <w:r w:rsidRPr="00B901A1">
              <w:rPr>
                <w:b/>
              </w:rPr>
              <w:t>Údaje o odborném působení od absolvování VŠ</w:t>
            </w:r>
          </w:p>
        </w:tc>
      </w:tr>
      <w:tr w:rsidR="0053707C" w:rsidRPr="00B901A1" w14:paraId="379117E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170"/>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auto"/>
          </w:tcPr>
          <w:p w14:paraId="4B4F2D7E" w14:textId="77777777" w:rsidR="0053707C" w:rsidRPr="00D30179" w:rsidRDefault="0053707C" w:rsidP="0053707C">
            <w:pPr>
              <w:spacing w:before="60" w:after="60"/>
              <w:rPr>
                <w:sz w:val="21"/>
                <w:szCs w:val="21"/>
              </w:rPr>
            </w:pPr>
            <w:r w:rsidRPr="00D30179">
              <w:rPr>
                <w:sz w:val="21"/>
                <w:szCs w:val="21"/>
              </w:rPr>
              <w:t>2001 – dosud: UTB Zlín, FT, odborný asistent</w:t>
            </w:r>
          </w:p>
        </w:tc>
      </w:tr>
      <w:tr w:rsidR="0053707C" w:rsidRPr="00B901A1" w14:paraId="7932D854"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250"/>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Pr>
          <w:p w14:paraId="544F1704" w14:textId="77777777" w:rsidR="0053707C" w:rsidRPr="00B901A1" w:rsidRDefault="0053707C" w:rsidP="0053707C">
            <w:pPr>
              <w:jc w:val="both"/>
            </w:pPr>
            <w:r w:rsidRPr="00B901A1">
              <w:rPr>
                <w:b/>
              </w:rPr>
              <w:t>Zkušenosti s vedením kvalifikačních a rigorózních prací</w:t>
            </w:r>
          </w:p>
        </w:tc>
      </w:tr>
      <w:tr w:rsidR="0053707C" w:rsidRPr="00B901A1" w14:paraId="1AD6521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272"/>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auto"/>
          </w:tcPr>
          <w:p w14:paraId="2EA21397" w14:textId="77777777" w:rsidR="0053707C" w:rsidRPr="00D30179" w:rsidRDefault="0053707C" w:rsidP="0053707C">
            <w:pPr>
              <w:pStyle w:val="western"/>
              <w:spacing w:before="60" w:beforeAutospacing="0" w:after="60" w:line="240" w:lineRule="auto"/>
              <w:rPr>
                <w:sz w:val="21"/>
                <w:szCs w:val="21"/>
              </w:rPr>
            </w:pPr>
            <w:r w:rsidRPr="00D30179">
              <w:rPr>
                <w:sz w:val="21"/>
                <w:szCs w:val="21"/>
              </w:rPr>
              <w:t>Počet obhájených prací, které vyučující vedl v období 2013 – 2017: 6 BP, 4 DP.</w:t>
            </w:r>
          </w:p>
        </w:tc>
      </w:tr>
      <w:tr w:rsidR="0053707C" w:rsidRPr="00B901A1" w14:paraId="6B78C24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3417" w:type="dxa"/>
            <w:gridSpan w:val="31"/>
            <w:tcBorders>
              <w:top w:val="single" w:sz="12" w:space="0" w:color="00000A"/>
              <w:left w:val="single" w:sz="4" w:space="0" w:color="00000A"/>
              <w:bottom w:val="single" w:sz="4" w:space="0" w:color="00000A"/>
              <w:right w:val="single" w:sz="4" w:space="0" w:color="00000A"/>
            </w:tcBorders>
            <w:shd w:val="clear" w:color="auto" w:fill="F7CAAC"/>
          </w:tcPr>
          <w:p w14:paraId="2B18D63D" w14:textId="77777777" w:rsidR="0053707C" w:rsidRPr="00B901A1" w:rsidRDefault="0053707C" w:rsidP="0053707C">
            <w:pPr>
              <w:jc w:val="both"/>
              <w:rPr>
                <w:b/>
              </w:rPr>
            </w:pPr>
            <w:r w:rsidRPr="00B901A1">
              <w:rPr>
                <w:b/>
              </w:rPr>
              <w:t xml:space="preserve">Obor habilitačního řízení </w:t>
            </w:r>
          </w:p>
        </w:tc>
        <w:tc>
          <w:tcPr>
            <w:tcW w:w="2298" w:type="dxa"/>
            <w:gridSpan w:val="21"/>
            <w:tcBorders>
              <w:top w:val="single" w:sz="12" w:space="0" w:color="00000A"/>
              <w:left w:val="single" w:sz="4" w:space="0" w:color="00000A"/>
              <w:bottom w:val="single" w:sz="4" w:space="0" w:color="00000A"/>
              <w:right w:val="single" w:sz="4" w:space="0" w:color="00000A"/>
            </w:tcBorders>
            <w:shd w:val="clear" w:color="auto" w:fill="F7CAAC"/>
          </w:tcPr>
          <w:p w14:paraId="72DFA25F" w14:textId="77777777" w:rsidR="0053707C" w:rsidRPr="00B901A1" w:rsidRDefault="0053707C" w:rsidP="0053707C">
            <w:pPr>
              <w:jc w:val="both"/>
              <w:rPr>
                <w:b/>
              </w:rPr>
            </w:pPr>
            <w:r w:rsidRPr="00B901A1">
              <w:rPr>
                <w:b/>
              </w:rPr>
              <w:t>Rok udělení hodnosti</w:t>
            </w:r>
          </w:p>
        </w:tc>
        <w:tc>
          <w:tcPr>
            <w:tcW w:w="2309" w:type="dxa"/>
            <w:gridSpan w:val="32"/>
            <w:tcBorders>
              <w:top w:val="single" w:sz="12" w:space="0" w:color="00000A"/>
              <w:left w:val="single" w:sz="4" w:space="0" w:color="00000A"/>
              <w:bottom w:val="single" w:sz="4" w:space="0" w:color="00000A"/>
              <w:right w:val="single" w:sz="12" w:space="0" w:color="00000A"/>
            </w:tcBorders>
            <w:shd w:val="clear" w:color="auto" w:fill="F7CAAC"/>
          </w:tcPr>
          <w:p w14:paraId="086509E8" w14:textId="77777777" w:rsidR="0053707C" w:rsidRPr="00B901A1" w:rsidRDefault="0053707C" w:rsidP="0053707C">
            <w:pPr>
              <w:jc w:val="both"/>
              <w:rPr>
                <w:b/>
              </w:rPr>
            </w:pPr>
            <w:r w:rsidRPr="00B901A1">
              <w:rPr>
                <w:b/>
              </w:rPr>
              <w:t>Řízení konáno na VŠ</w:t>
            </w:r>
          </w:p>
        </w:tc>
        <w:tc>
          <w:tcPr>
            <w:tcW w:w="2385" w:type="dxa"/>
            <w:gridSpan w:val="34"/>
            <w:tcBorders>
              <w:top w:val="single" w:sz="12" w:space="0" w:color="00000A"/>
              <w:left w:val="single" w:sz="12" w:space="0" w:color="00000A"/>
              <w:bottom w:val="single" w:sz="4" w:space="0" w:color="00000A"/>
              <w:right w:val="single" w:sz="4" w:space="0" w:color="00000A"/>
            </w:tcBorders>
            <w:shd w:val="clear" w:color="auto" w:fill="F7CAAC"/>
          </w:tcPr>
          <w:p w14:paraId="2739B245" w14:textId="77777777" w:rsidR="0053707C" w:rsidRPr="00B901A1" w:rsidRDefault="0053707C" w:rsidP="0053707C">
            <w:pPr>
              <w:jc w:val="both"/>
            </w:pPr>
            <w:r w:rsidRPr="00B901A1">
              <w:rPr>
                <w:b/>
              </w:rPr>
              <w:t>Ohlasy publikací</w:t>
            </w:r>
          </w:p>
        </w:tc>
      </w:tr>
      <w:tr w:rsidR="0053707C" w:rsidRPr="00B901A1" w14:paraId="63AE816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3417" w:type="dxa"/>
            <w:gridSpan w:val="31"/>
            <w:tcBorders>
              <w:top w:val="single" w:sz="4" w:space="0" w:color="00000A"/>
              <w:left w:val="single" w:sz="4" w:space="0" w:color="00000A"/>
              <w:bottom w:val="single" w:sz="4" w:space="0" w:color="00000A"/>
              <w:right w:val="single" w:sz="4" w:space="0" w:color="00000A"/>
            </w:tcBorders>
            <w:shd w:val="clear" w:color="auto" w:fill="auto"/>
          </w:tcPr>
          <w:p w14:paraId="12C11281" w14:textId="77777777" w:rsidR="0053707C" w:rsidRPr="00B901A1" w:rsidRDefault="0053707C" w:rsidP="0053707C">
            <w:pPr>
              <w:pStyle w:val="western"/>
              <w:spacing w:before="0" w:beforeAutospacing="0" w:after="0" w:line="240" w:lineRule="auto"/>
            </w:pPr>
            <w:r>
              <w:t>---</w:t>
            </w:r>
          </w:p>
        </w:tc>
        <w:tc>
          <w:tcPr>
            <w:tcW w:w="2298" w:type="dxa"/>
            <w:gridSpan w:val="21"/>
            <w:tcBorders>
              <w:top w:val="single" w:sz="4" w:space="0" w:color="00000A"/>
              <w:left w:val="single" w:sz="4" w:space="0" w:color="00000A"/>
              <w:bottom w:val="single" w:sz="4" w:space="0" w:color="00000A"/>
              <w:right w:val="single" w:sz="4" w:space="0" w:color="00000A"/>
            </w:tcBorders>
            <w:shd w:val="clear" w:color="auto" w:fill="auto"/>
          </w:tcPr>
          <w:p w14:paraId="13EF9F14" w14:textId="77777777" w:rsidR="0053707C" w:rsidRPr="00B901A1" w:rsidRDefault="0053707C" w:rsidP="0053707C">
            <w:pPr>
              <w:pStyle w:val="western"/>
              <w:spacing w:before="0" w:beforeAutospacing="0" w:after="0" w:line="240" w:lineRule="auto"/>
            </w:pPr>
            <w:r>
              <w:t>---</w:t>
            </w:r>
          </w:p>
        </w:tc>
        <w:tc>
          <w:tcPr>
            <w:tcW w:w="2309" w:type="dxa"/>
            <w:gridSpan w:val="32"/>
            <w:tcBorders>
              <w:top w:val="single" w:sz="4" w:space="0" w:color="00000A"/>
              <w:left w:val="single" w:sz="4" w:space="0" w:color="00000A"/>
              <w:bottom w:val="single" w:sz="4" w:space="0" w:color="00000A"/>
              <w:right w:val="single" w:sz="12" w:space="0" w:color="00000A"/>
            </w:tcBorders>
            <w:shd w:val="clear" w:color="auto" w:fill="auto"/>
          </w:tcPr>
          <w:p w14:paraId="6AB68F4A" w14:textId="77777777" w:rsidR="0053707C" w:rsidRPr="00B901A1" w:rsidRDefault="0053707C" w:rsidP="0053707C">
            <w:pPr>
              <w:pStyle w:val="western"/>
              <w:spacing w:before="0" w:beforeAutospacing="0" w:after="0" w:line="240" w:lineRule="auto"/>
            </w:pPr>
            <w:r>
              <w:t>---</w:t>
            </w:r>
          </w:p>
        </w:tc>
        <w:tc>
          <w:tcPr>
            <w:tcW w:w="658" w:type="dxa"/>
            <w:gridSpan w:val="13"/>
            <w:tcBorders>
              <w:top w:val="single" w:sz="4" w:space="0" w:color="00000A"/>
              <w:left w:val="single" w:sz="12" w:space="0" w:color="00000A"/>
              <w:bottom w:val="single" w:sz="4" w:space="0" w:color="00000A"/>
              <w:right w:val="single" w:sz="4" w:space="0" w:color="00000A"/>
            </w:tcBorders>
            <w:shd w:val="clear" w:color="auto" w:fill="F7CAAC"/>
          </w:tcPr>
          <w:p w14:paraId="78A3FF98" w14:textId="77777777" w:rsidR="0053707C" w:rsidRPr="00B901A1" w:rsidRDefault="0053707C" w:rsidP="0053707C">
            <w:pPr>
              <w:jc w:val="both"/>
              <w:rPr>
                <w:b/>
              </w:rPr>
            </w:pPr>
            <w:r w:rsidRPr="00B901A1">
              <w:rPr>
                <w:b/>
              </w:rPr>
              <w:t>WOS</w:t>
            </w:r>
          </w:p>
        </w:tc>
        <w:tc>
          <w:tcPr>
            <w:tcW w:w="870" w:type="dxa"/>
            <w:gridSpan w:val="13"/>
            <w:tcBorders>
              <w:top w:val="single" w:sz="4" w:space="0" w:color="00000A"/>
              <w:left w:val="single" w:sz="4" w:space="0" w:color="00000A"/>
              <w:bottom w:val="single" w:sz="4" w:space="0" w:color="00000A"/>
              <w:right w:val="single" w:sz="4" w:space="0" w:color="00000A"/>
            </w:tcBorders>
            <w:shd w:val="clear" w:color="auto" w:fill="F7CAAC"/>
          </w:tcPr>
          <w:p w14:paraId="469151C5" w14:textId="77777777" w:rsidR="0053707C" w:rsidRPr="00B901A1" w:rsidRDefault="0053707C" w:rsidP="0053707C">
            <w:pPr>
              <w:jc w:val="both"/>
              <w:rPr>
                <w:b/>
              </w:rPr>
            </w:pPr>
            <w:r w:rsidRPr="00B901A1">
              <w:rPr>
                <w:b/>
              </w:rPr>
              <w:t>Scopus</w:t>
            </w:r>
          </w:p>
        </w:tc>
        <w:tc>
          <w:tcPr>
            <w:tcW w:w="857" w:type="dxa"/>
            <w:gridSpan w:val="8"/>
            <w:tcBorders>
              <w:top w:val="single" w:sz="4" w:space="0" w:color="00000A"/>
              <w:left w:val="single" w:sz="4" w:space="0" w:color="00000A"/>
              <w:bottom w:val="single" w:sz="4" w:space="0" w:color="00000A"/>
              <w:right w:val="single" w:sz="4" w:space="0" w:color="00000A"/>
            </w:tcBorders>
            <w:shd w:val="clear" w:color="auto" w:fill="F7CAAC"/>
          </w:tcPr>
          <w:p w14:paraId="4FFACD9B" w14:textId="77777777" w:rsidR="0053707C" w:rsidRPr="00B901A1" w:rsidRDefault="0053707C" w:rsidP="0053707C">
            <w:pPr>
              <w:jc w:val="both"/>
            </w:pPr>
            <w:r w:rsidRPr="00B901A1">
              <w:rPr>
                <w:b/>
              </w:rPr>
              <w:t>ostatní</w:t>
            </w:r>
          </w:p>
        </w:tc>
      </w:tr>
      <w:tr w:rsidR="0053707C" w:rsidRPr="00B901A1" w14:paraId="05364E7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70"/>
        </w:trPr>
        <w:tc>
          <w:tcPr>
            <w:tcW w:w="3417" w:type="dxa"/>
            <w:gridSpan w:val="31"/>
            <w:tcBorders>
              <w:top w:val="single" w:sz="4" w:space="0" w:color="00000A"/>
              <w:left w:val="single" w:sz="4" w:space="0" w:color="00000A"/>
              <w:bottom w:val="single" w:sz="4" w:space="0" w:color="00000A"/>
              <w:right w:val="single" w:sz="4" w:space="0" w:color="00000A"/>
            </w:tcBorders>
            <w:shd w:val="clear" w:color="auto" w:fill="F7CAAC"/>
          </w:tcPr>
          <w:p w14:paraId="38A670C8" w14:textId="77777777" w:rsidR="0053707C" w:rsidRPr="00B901A1" w:rsidRDefault="0053707C" w:rsidP="0053707C">
            <w:pPr>
              <w:jc w:val="both"/>
              <w:rPr>
                <w:b/>
              </w:rPr>
            </w:pPr>
            <w:r w:rsidRPr="00B901A1">
              <w:rPr>
                <w:b/>
              </w:rPr>
              <w:t>Obor jmenovacího řízení</w:t>
            </w:r>
          </w:p>
        </w:tc>
        <w:tc>
          <w:tcPr>
            <w:tcW w:w="2298" w:type="dxa"/>
            <w:gridSpan w:val="21"/>
            <w:tcBorders>
              <w:top w:val="single" w:sz="4" w:space="0" w:color="00000A"/>
              <w:left w:val="single" w:sz="4" w:space="0" w:color="00000A"/>
              <w:bottom w:val="single" w:sz="4" w:space="0" w:color="00000A"/>
              <w:right w:val="single" w:sz="4" w:space="0" w:color="00000A"/>
            </w:tcBorders>
            <w:shd w:val="clear" w:color="auto" w:fill="F7CAAC"/>
          </w:tcPr>
          <w:p w14:paraId="64417CE0" w14:textId="77777777" w:rsidR="0053707C" w:rsidRPr="00B901A1" w:rsidRDefault="0053707C" w:rsidP="0053707C">
            <w:pPr>
              <w:jc w:val="both"/>
              <w:rPr>
                <w:b/>
              </w:rPr>
            </w:pPr>
            <w:r w:rsidRPr="00B901A1">
              <w:rPr>
                <w:b/>
              </w:rPr>
              <w:t>Rok udělení hodnosti</w:t>
            </w:r>
          </w:p>
        </w:tc>
        <w:tc>
          <w:tcPr>
            <w:tcW w:w="2309" w:type="dxa"/>
            <w:gridSpan w:val="32"/>
            <w:tcBorders>
              <w:top w:val="single" w:sz="4" w:space="0" w:color="00000A"/>
              <w:left w:val="single" w:sz="4" w:space="0" w:color="00000A"/>
              <w:bottom w:val="single" w:sz="4" w:space="0" w:color="00000A"/>
              <w:right w:val="single" w:sz="12" w:space="0" w:color="00000A"/>
            </w:tcBorders>
            <w:shd w:val="clear" w:color="auto" w:fill="F7CAAC"/>
          </w:tcPr>
          <w:p w14:paraId="3F607D82" w14:textId="77777777" w:rsidR="0053707C" w:rsidRPr="00B901A1" w:rsidRDefault="0053707C" w:rsidP="0053707C">
            <w:pPr>
              <w:jc w:val="both"/>
              <w:rPr>
                <w:b/>
              </w:rPr>
            </w:pPr>
            <w:r w:rsidRPr="00B901A1">
              <w:rPr>
                <w:b/>
              </w:rPr>
              <w:t>Řízení konáno na VŠ</w:t>
            </w:r>
          </w:p>
        </w:tc>
        <w:tc>
          <w:tcPr>
            <w:tcW w:w="658" w:type="dxa"/>
            <w:gridSpan w:val="13"/>
            <w:vMerge w:val="restart"/>
            <w:tcBorders>
              <w:top w:val="single" w:sz="4" w:space="0" w:color="00000A"/>
              <w:left w:val="single" w:sz="12" w:space="0" w:color="00000A"/>
              <w:bottom w:val="single" w:sz="4" w:space="0" w:color="00000A"/>
              <w:right w:val="single" w:sz="4" w:space="0" w:color="00000A"/>
            </w:tcBorders>
            <w:shd w:val="clear" w:color="auto" w:fill="auto"/>
          </w:tcPr>
          <w:p w14:paraId="73BBBFC9" w14:textId="77777777" w:rsidR="0053707C" w:rsidRPr="005C2DC1" w:rsidRDefault="0053707C" w:rsidP="0053707C">
            <w:pPr>
              <w:pStyle w:val="western"/>
              <w:spacing w:before="0" w:line="240" w:lineRule="auto"/>
              <w:rPr>
                <w:b/>
              </w:rPr>
            </w:pPr>
            <w:r w:rsidRPr="005C2DC1">
              <w:rPr>
                <w:b/>
              </w:rPr>
              <w:t>132</w:t>
            </w:r>
          </w:p>
        </w:tc>
        <w:tc>
          <w:tcPr>
            <w:tcW w:w="870" w:type="dxa"/>
            <w:gridSpan w:val="13"/>
            <w:vMerge w:val="restart"/>
            <w:tcBorders>
              <w:top w:val="single" w:sz="4" w:space="0" w:color="00000A"/>
              <w:left w:val="single" w:sz="4" w:space="0" w:color="00000A"/>
              <w:bottom w:val="single" w:sz="4" w:space="0" w:color="00000A"/>
              <w:right w:val="single" w:sz="4" w:space="0" w:color="00000A"/>
            </w:tcBorders>
            <w:shd w:val="clear" w:color="auto" w:fill="auto"/>
          </w:tcPr>
          <w:p w14:paraId="04B980E1" w14:textId="77777777" w:rsidR="0053707C" w:rsidRPr="005C2DC1" w:rsidRDefault="0053707C" w:rsidP="0053707C">
            <w:pPr>
              <w:pStyle w:val="western"/>
              <w:spacing w:before="0" w:line="240" w:lineRule="auto"/>
              <w:rPr>
                <w:b/>
              </w:rPr>
            </w:pPr>
            <w:r w:rsidRPr="005C2DC1">
              <w:rPr>
                <w:b/>
              </w:rPr>
              <w:t>150</w:t>
            </w:r>
          </w:p>
        </w:tc>
        <w:tc>
          <w:tcPr>
            <w:tcW w:w="857" w:type="dxa"/>
            <w:gridSpan w:val="8"/>
            <w:vMerge w:val="restart"/>
            <w:tcBorders>
              <w:top w:val="single" w:sz="4" w:space="0" w:color="00000A"/>
              <w:left w:val="single" w:sz="4" w:space="0" w:color="00000A"/>
              <w:bottom w:val="single" w:sz="4" w:space="0" w:color="00000A"/>
              <w:right w:val="single" w:sz="4" w:space="0" w:color="00000A"/>
            </w:tcBorders>
            <w:shd w:val="clear" w:color="auto" w:fill="auto"/>
          </w:tcPr>
          <w:p w14:paraId="5B91D8C8" w14:textId="77777777" w:rsidR="0053707C" w:rsidRPr="005C2DC1" w:rsidRDefault="0053707C" w:rsidP="0053707C">
            <w:pPr>
              <w:pStyle w:val="western"/>
              <w:spacing w:before="0" w:line="240" w:lineRule="auto"/>
              <w:rPr>
                <w:b/>
              </w:rPr>
            </w:pPr>
            <w:r w:rsidRPr="005C2DC1">
              <w:rPr>
                <w:b/>
              </w:rPr>
              <w:t>neevid.</w:t>
            </w:r>
          </w:p>
        </w:tc>
      </w:tr>
      <w:tr w:rsidR="0053707C" w:rsidRPr="00B901A1" w14:paraId="292047E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205"/>
        </w:trPr>
        <w:tc>
          <w:tcPr>
            <w:tcW w:w="3417" w:type="dxa"/>
            <w:gridSpan w:val="31"/>
            <w:tcBorders>
              <w:top w:val="single" w:sz="4" w:space="0" w:color="00000A"/>
              <w:left w:val="single" w:sz="4" w:space="0" w:color="00000A"/>
              <w:bottom w:val="single" w:sz="4" w:space="0" w:color="00000A"/>
              <w:right w:val="single" w:sz="4" w:space="0" w:color="00000A"/>
            </w:tcBorders>
            <w:shd w:val="clear" w:color="auto" w:fill="auto"/>
          </w:tcPr>
          <w:p w14:paraId="0F6D14F5" w14:textId="77777777" w:rsidR="0053707C" w:rsidRPr="00B901A1" w:rsidRDefault="0053707C" w:rsidP="0053707C">
            <w:pPr>
              <w:jc w:val="both"/>
            </w:pPr>
            <w:r>
              <w:t>---</w:t>
            </w:r>
          </w:p>
        </w:tc>
        <w:tc>
          <w:tcPr>
            <w:tcW w:w="2298" w:type="dxa"/>
            <w:gridSpan w:val="21"/>
            <w:tcBorders>
              <w:top w:val="single" w:sz="4" w:space="0" w:color="00000A"/>
              <w:left w:val="single" w:sz="4" w:space="0" w:color="00000A"/>
              <w:bottom w:val="single" w:sz="4" w:space="0" w:color="00000A"/>
              <w:right w:val="single" w:sz="4" w:space="0" w:color="00000A"/>
            </w:tcBorders>
            <w:shd w:val="clear" w:color="auto" w:fill="auto"/>
          </w:tcPr>
          <w:p w14:paraId="66C9B9CB" w14:textId="77777777" w:rsidR="0053707C" w:rsidRPr="00B901A1" w:rsidRDefault="0053707C" w:rsidP="0053707C">
            <w:pPr>
              <w:jc w:val="both"/>
            </w:pPr>
            <w:r>
              <w:t>---</w:t>
            </w:r>
          </w:p>
        </w:tc>
        <w:tc>
          <w:tcPr>
            <w:tcW w:w="2309" w:type="dxa"/>
            <w:gridSpan w:val="32"/>
            <w:tcBorders>
              <w:top w:val="single" w:sz="4" w:space="0" w:color="00000A"/>
              <w:left w:val="single" w:sz="4" w:space="0" w:color="00000A"/>
              <w:bottom w:val="single" w:sz="4" w:space="0" w:color="00000A"/>
              <w:right w:val="single" w:sz="12" w:space="0" w:color="00000A"/>
            </w:tcBorders>
            <w:shd w:val="clear" w:color="auto" w:fill="auto"/>
          </w:tcPr>
          <w:p w14:paraId="63E982D3" w14:textId="77777777" w:rsidR="0053707C" w:rsidRPr="00B901A1" w:rsidRDefault="0053707C" w:rsidP="0053707C">
            <w:pPr>
              <w:jc w:val="both"/>
            </w:pPr>
            <w:r>
              <w:t>---</w:t>
            </w:r>
          </w:p>
        </w:tc>
        <w:tc>
          <w:tcPr>
            <w:tcW w:w="658" w:type="dxa"/>
            <w:gridSpan w:val="13"/>
            <w:vMerge/>
            <w:tcBorders>
              <w:top w:val="single" w:sz="4" w:space="0" w:color="00000A"/>
              <w:left w:val="single" w:sz="12" w:space="0" w:color="00000A"/>
              <w:bottom w:val="single" w:sz="4" w:space="0" w:color="00000A"/>
              <w:right w:val="single" w:sz="4" w:space="0" w:color="00000A"/>
            </w:tcBorders>
            <w:shd w:val="clear" w:color="auto" w:fill="auto"/>
            <w:vAlign w:val="center"/>
          </w:tcPr>
          <w:p w14:paraId="104CCFF1" w14:textId="77777777" w:rsidR="0053707C" w:rsidRPr="00B901A1" w:rsidRDefault="0053707C" w:rsidP="0053707C">
            <w:pPr>
              <w:rPr>
                <w:b/>
              </w:rPr>
            </w:pPr>
          </w:p>
        </w:tc>
        <w:tc>
          <w:tcPr>
            <w:tcW w:w="870" w:type="dxa"/>
            <w:gridSpan w:val="13"/>
            <w:vMerge/>
            <w:tcBorders>
              <w:top w:val="single" w:sz="4" w:space="0" w:color="00000A"/>
              <w:left w:val="single" w:sz="4" w:space="0" w:color="00000A"/>
              <w:bottom w:val="single" w:sz="4" w:space="0" w:color="00000A"/>
              <w:right w:val="single" w:sz="4" w:space="0" w:color="00000A"/>
            </w:tcBorders>
            <w:shd w:val="clear" w:color="auto" w:fill="auto"/>
            <w:vAlign w:val="center"/>
          </w:tcPr>
          <w:p w14:paraId="6DD20A9E" w14:textId="77777777" w:rsidR="0053707C" w:rsidRPr="00B901A1" w:rsidRDefault="0053707C" w:rsidP="0053707C">
            <w:pPr>
              <w:rPr>
                <w:b/>
              </w:rPr>
            </w:pPr>
          </w:p>
        </w:tc>
        <w:tc>
          <w:tcPr>
            <w:tcW w:w="857" w:type="dxa"/>
            <w:gridSpan w:val="8"/>
            <w:vMerge/>
            <w:tcBorders>
              <w:top w:val="single" w:sz="4" w:space="0" w:color="00000A"/>
              <w:left w:val="single" w:sz="4" w:space="0" w:color="00000A"/>
              <w:bottom w:val="single" w:sz="4" w:space="0" w:color="00000A"/>
              <w:right w:val="single" w:sz="4" w:space="0" w:color="00000A"/>
            </w:tcBorders>
            <w:shd w:val="clear" w:color="auto" w:fill="auto"/>
            <w:vAlign w:val="center"/>
          </w:tcPr>
          <w:p w14:paraId="2DEE46D6" w14:textId="77777777" w:rsidR="0053707C" w:rsidRPr="00B901A1" w:rsidRDefault="0053707C" w:rsidP="0053707C">
            <w:pPr>
              <w:rPr>
                <w:b/>
              </w:rPr>
            </w:pPr>
          </w:p>
        </w:tc>
      </w:tr>
      <w:tr w:rsidR="0053707C" w:rsidRPr="00B901A1" w14:paraId="189F45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Pr>
          <w:p w14:paraId="56731952" w14:textId="77777777" w:rsidR="0053707C" w:rsidRPr="00B901A1" w:rsidRDefault="0053707C" w:rsidP="0053707C">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53707C" w:rsidRPr="00B901A1" w14:paraId="5121FAD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560"/>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auto"/>
          </w:tcPr>
          <w:p w14:paraId="314073A9" w14:textId="77777777" w:rsidR="0053707C" w:rsidRPr="00D30179" w:rsidRDefault="0053707C" w:rsidP="00D30179">
            <w:pPr>
              <w:spacing w:before="120" w:after="120"/>
              <w:jc w:val="both"/>
              <w:rPr>
                <w:color w:val="222222"/>
                <w:sz w:val="21"/>
                <w:szCs w:val="21"/>
                <w:shd w:val="clear" w:color="auto" w:fill="FFFFFF"/>
              </w:rPr>
            </w:pPr>
            <w:r w:rsidRPr="00D30179">
              <w:rPr>
                <w:caps/>
                <w:color w:val="222222"/>
                <w:sz w:val="21"/>
                <w:szCs w:val="21"/>
                <w:shd w:val="clear" w:color="auto" w:fill="FFFFFF"/>
              </w:rPr>
              <w:t xml:space="preserve">Křížek, K., Růžička, J., </w:t>
            </w:r>
            <w:r w:rsidRPr="00D30179">
              <w:rPr>
                <w:b/>
                <w:caps/>
                <w:color w:val="222222"/>
                <w:sz w:val="21"/>
                <w:szCs w:val="21"/>
                <w:shd w:val="clear" w:color="auto" w:fill="FFFFFF"/>
              </w:rPr>
              <w:t>Julinová, M. (15%)</w:t>
            </w:r>
            <w:r w:rsidRPr="00D30179">
              <w:rPr>
                <w:caps/>
                <w:color w:val="222222"/>
                <w:sz w:val="21"/>
                <w:szCs w:val="21"/>
                <w:shd w:val="clear" w:color="auto" w:fill="FFFFFF"/>
              </w:rPr>
              <w:t>, Husárová, L., Houser, J., Dvořáčková, M., Jančová, P.:</w:t>
            </w:r>
            <w:r w:rsidRPr="00D30179">
              <w:rPr>
                <w:color w:val="222222"/>
                <w:sz w:val="21"/>
                <w:szCs w:val="21"/>
                <w:shd w:val="clear" w:color="auto" w:fill="FFFFFF"/>
              </w:rPr>
              <w:t xml:space="preserve"> N-methyl-2-pyrrolidone-degrading bacteria from activated sludge.</w:t>
            </w:r>
            <w:r w:rsidRPr="00D30179">
              <w:rPr>
                <w:rStyle w:val="apple-converted-space"/>
                <w:color w:val="222222"/>
                <w:sz w:val="21"/>
                <w:szCs w:val="21"/>
                <w:shd w:val="clear" w:color="auto" w:fill="FFFFFF"/>
              </w:rPr>
              <w:t> </w:t>
            </w:r>
            <w:r w:rsidRPr="00D30179">
              <w:rPr>
                <w:i/>
                <w:iCs/>
                <w:color w:val="222222"/>
                <w:sz w:val="21"/>
                <w:szCs w:val="21"/>
                <w:shd w:val="clear" w:color="auto" w:fill="FFFFFF"/>
              </w:rPr>
              <w:t>Water Science and Technology</w:t>
            </w:r>
            <w:r w:rsidRPr="00D30179">
              <w:rPr>
                <w:color w:val="222222"/>
                <w:sz w:val="21"/>
                <w:szCs w:val="21"/>
                <w:shd w:val="clear" w:color="auto" w:fill="FFFFFF"/>
              </w:rPr>
              <w:t xml:space="preserve"> </w:t>
            </w:r>
            <w:r w:rsidRPr="00D30179">
              <w:rPr>
                <w:iCs/>
                <w:color w:val="222222"/>
                <w:sz w:val="21"/>
                <w:szCs w:val="21"/>
                <w:shd w:val="clear" w:color="auto" w:fill="FFFFFF"/>
              </w:rPr>
              <w:t>71</w:t>
            </w:r>
            <w:r w:rsidRPr="00D30179">
              <w:rPr>
                <w:color w:val="222222"/>
                <w:sz w:val="21"/>
                <w:szCs w:val="21"/>
                <w:shd w:val="clear" w:color="auto" w:fill="FFFFFF"/>
              </w:rPr>
              <w:t xml:space="preserve">(5), 776-782, </w:t>
            </w:r>
            <w:r w:rsidRPr="00D30179">
              <w:rPr>
                <w:b/>
                <w:color w:val="222222"/>
                <w:sz w:val="21"/>
                <w:szCs w:val="21"/>
                <w:shd w:val="clear" w:color="auto" w:fill="FFFFFF"/>
              </w:rPr>
              <w:t>2015</w:t>
            </w:r>
            <w:r w:rsidRPr="00D30179">
              <w:rPr>
                <w:color w:val="222222"/>
                <w:sz w:val="21"/>
                <w:szCs w:val="21"/>
                <w:shd w:val="clear" w:color="auto" w:fill="FFFFFF"/>
              </w:rPr>
              <w:t xml:space="preserve">. </w:t>
            </w:r>
            <w:r w:rsidRPr="00D30179">
              <w:rPr>
                <w:sz w:val="21"/>
                <w:szCs w:val="21"/>
              </w:rPr>
              <w:t xml:space="preserve"> </w:t>
            </w:r>
          </w:p>
          <w:p w14:paraId="10A1D943" w14:textId="77777777" w:rsidR="0053707C" w:rsidRPr="00D30179" w:rsidRDefault="0053707C" w:rsidP="00D30179">
            <w:pPr>
              <w:spacing w:before="120" w:after="120"/>
              <w:jc w:val="both"/>
              <w:rPr>
                <w:color w:val="222222"/>
                <w:sz w:val="21"/>
                <w:szCs w:val="21"/>
                <w:shd w:val="clear" w:color="auto" w:fill="FFFFFF"/>
              </w:rPr>
            </w:pPr>
            <w:r w:rsidRPr="00D30179">
              <w:rPr>
                <w:b/>
                <w:caps/>
                <w:color w:val="222222"/>
                <w:sz w:val="21"/>
                <w:szCs w:val="21"/>
                <w:shd w:val="clear" w:color="auto" w:fill="FFFFFF"/>
              </w:rPr>
              <w:t>Julinová, M. (40%)</w:t>
            </w:r>
            <w:r w:rsidRPr="00D30179">
              <w:rPr>
                <w:caps/>
                <w:color w:val="222222"/>
                <w:sz w:val="21"/>
                <w:szCs w:val="21"/>
                <w:shd w:val="clear" w:color="auto" w:fill="FFFFFF"/>
              </w:rPr>
              <w:t>, Slavík, R., Kalendová, A., ŠmÍda, P., Kratina, J.:</w:t>
            </w:r>
            <w:r w:rsidRPr="00D30179">
              <w:rPr>
                <w:color w:val="222222"/>
                <w:sz w:val="21"/>
                <w:szCs w:val="21"/>
                <w:shd w:val="clear" w:color="auto" w:fill="FFFFFF"/>
              </w:rPr>
              <w:t xml:space="preserve"> Biodeterioration of plasticized PVC/montmorillonite nanocomposites in aerobic soil environment.</w:t>
            </w:r>
            <w:r w:rsidRPr="00D30179">
              <w:rPr>
                <w:rStyle w:val="apple-converted-space"/>
                <w:color w:val="222222"/>
                <w:sz w:val="21"/>
                <w:szCs w:val="21"/>
                <w:shd w:val="clear" w:color="auto" w:fill="FFFFFF"/>
              </w:rPr>
              <w:t> </w:t>
            </w:r>
            <w:r w:rsidRPr="00D30179">
              <w:rPr>
                <w:i/>
                <w:iCs/>
                <w:color w:val="222222"/>
                <w:sz w:val="21"/>
                <w:szCs w:val="21"/>
                <w:shd w:val="clear" w:color="auto" w:fill="FFFFFF"/>
              </w:rPr>
              <w:t>Iranian Polymer Journal</w:t>
            </w:r>
            <w:r w:rsidRPr="00D30179">
              <w:rPr>
                <w:caps/>
                <w:color w:val="222222"/>
                <w:sz w:val="21"/>
                <w:szCs w:val="21"/>
                <w:shd w:val="clear" w:color="auto" w:fill="FFFFFF"/>
              </w:rPr>
              <w:t xml:space="preserve"> </w:t>
            </w:r>
            <w:r w:rsidRPr="00D30179">
              <w:rPr>
                <w:iCs/>
                <w:color w:val="222222"/>
                <w:sz w:val="21"/>
                <w:szCs w:val="21"/>
                <w:shd w:val="clear" w:color="auto" w:fill="FFFFFF"/>
              </w:rPr>
              <w:t>23</w:t>
            </w:r>
            <w:r w:rsidRPr="00D30179">
              <w:rPr>
                <w:color w:val="222222"/>
                <w:sz w:val="21"/>
                <w:szCs w:val="21"/>
                <w:shd w:val="clear" w:color="auto" w:fill="FFFFFF"/>
              </w:rPr>
              <w:t xml:space="preserve">(7), 547-557, </w:t>
            </w:r>
            <w:r w:rsidRPr="00D30179">
              <w:rPr>
                <w:b/>
                <w:color w:val="222222"/>
                <w:sz w:val="21"/>
                <w:szCs w:val="21"/>
                <w:shd w:val="clear" w:color="auto" w:fill="FFFFFF"/>
              </w:rPr>
              <w:t>2014</w:t>
            </w:r>
            <w:r w:rsidRPr="00D30179">
              <w:rPr>
                <w:color w:val="222222"/>
                <w:sz w:val="21"/>
                <w:szCs w:val="21"/>
                <w:shd w:val="clear" w:color="auto" w:fill="FFFFFF"/>
              </w:rPr>
              <w:t>.</w:t>
            </w:r>
            <w:r w:rsidRPr="00D30179">
              <w:rPr>
                <w:sz w:val="21"/>
                <w:szCs w:val="21"/>
              </w:rPr>
              <w:t xml:space="preserve"> </w:t>
            </w:r>
          </w:p>
          <w:p w14:paraId="2C18A207" w14:textId="77777777" w:rsidR="0053707C" w:rsidRPr="00D30179" w:rsidRDefault="0053707C" w:rsidP="00D30179">
            <w:pPr>
              <w:spacing w:before="120" w:after="120"/>
              <w:jc w:val="both"/>
              <w:rPr>
                <w:color w:val="222222"/>
                <w:sz w:val="21"/>
                <w:szCs w:val="21"/>
                <w:shd w:val="clear" w:color="auto" w:fill="FFFFFF"/>
              </w:rPr>
            </w:pPr>
            <w:r w:rsidRPr="00D30179">
              <w:rPr>
                <w:caps/>
                <w:color w:val="222222"/>
                <w:sz w:val="21"/>
                <w:szCs w:val="21"/>
                <w:shd w:val="clear" w:color="auto" w:fill="FFFFFF"/>
              </w:rPr>
              <w:t xml:space="preserve">Kopčilová, M., Hubáčková, J., Růžička, J., Dvořáčková, M., </w:t>
            </w:r>
            <w:r w:rsidRPr="00D30179">
              <w:rPr>
                <w:b/>
                <w:caps/>
                <w:color w:val="222222"/>
                <w:sz w:val="21"/>
                <w:szCs w:val="21"/>
                <w:shd w:val="clear" w:color="auto" w:fill="FFFFFF"/>
              </w:rPr>
              <w:t>Julinová, M.</w:t>
            </w:r>
            <w:r w:rsidRPr="00D30179">
              <w:rPr>
                <w:caps/>
                <w:color w:val="222222"/>
                <w:sz w:val="21"/>
                <w:szCs w:val="21"/>
                <w:shd w:val="clear" w:color="auto" w:fill="FFFFFF"/>
              </w:rPr>
              <w:t xml:space="preserve"> </w:t>
            </w:r>
            <w:r w:rsidRPr="00D30179">
              <w:rPr>
                <w:b/>
                <w:caps/>
                <w:color w:val="222222"/>
                <w:sz w:val="21"/>
                <w:szCs w:val="21"/>
                <w:shd w:val="clear" w:color="auto" w:fill="FFFFFF"/>
              </w:rPr>
              <w:t>(10%)</w:t>
            </w:r>
            <w:r w:rsidRPr="00D30179">
              <w:rPr>
                <w:caps/>
                <w:color w:val="222222"/>
                <w:sz w:val="21"/>
                <w:szCs w:val="21"/>
                <w:shd w:val="clear" w:color="auto" w:fill="FFFFFF"/>
              </w:rPr>
              <w:t>, Koutný, M., TomalovÁ, M., Alexy, P., Bugaj, P., Filip, J.:</w:t>
            </w:r>
            <w:r w:rsidRPr="00D30179">
              <w:rPr>
                <w:color w:val="222222"/>
                <w:sz w:val="21"/>
                <w:szCs w:val="21"/>
                <w:shd w:val="clear" w:color="auto" w:fill="FFFFFF"/>
              </w:rPr>
              <w:t xml:space="preserve"> Biodegradability and mechanical properties of poly (vinyl alcohol)-based blend plastics prepared through extrusion method. </w:t>
            </w:r>
            <w:r w:rsidRPr="00D30179">
              <w:rPr>
                <w:i/>
                <w:iCs/>
                <w:color w:val="222222"/>
                <w:sz w:val="21"/>
                <w:szCs w:val="21"/>
                <w:shd w:val="clear" w:color="auto" w:fill="FFFFFF"/>
              </w:rPr>
              <w:t>Journal of Polymers and the Environment</w:t>
            </w:r>
            <w:r w:rsidRPr="00D30179">
              <w:rPr>
                <w:caps/>
                <w:color w:val="222222"/>
                <w:sz w:val="21"/>
                <w:szCs w:val="21"/>
                <w:shd w:val="clear" w:color="auto" w:fill="FFFFFF"/>
              </w:rPr>
              <w:t xml:space="preserve"> </w:t>
            </w:r>
            <w:r w:rsidRPr="00D30179">
              <w:rPr>
                <w:iCs/>
                <w:color w:val="222222"/>
                <w:sz w:val="21"/>
                <w:szCs w:val="21"/>
                <w:shd w:val="clear" w:color="auto" w:fill="FFFFFF"/>
              </w:rPr>
              <w:t>21</w:t>
            </w:r>
            <w:r w:rsidRPr="00D30179">
              <w:rPr>
                <w:color w:val="222222"/>
                <w:sz w:val="21"/>
                <w:szCs w:val="21"/>
                <w:shd w:val="clear" w:color="auto" w:fill="FFFFFF"/>
              </w:rPr>
              <w:t xml:space="preserve">(1), 88-94, </w:t>
            </w:r>
            <w:r w:rsidRPr="00D30179">
              <w:rPr>
                <w:b/>
                <w:color w:val="222222"/>
                <w:sz w:val="21"/>
                <w:szCs w:val="21"/>
                <w:shd w:val="clear" w:color="auto" w:fill="FFFFFF"/>
              </w:rPr>
              <w:t>2013</w:t>
            </w:r>
            <w:r w:rsidRPr="00D30179">
              <w:rPr>
                <w:color w:val="222222"/>
                <w:sz w:val="21"/>
                <w:szCs w:val="21"/>
                <w:shd w:val="clear" w:color="auto" w:fill="FFFFFF"/>
              </w:rPr>
              <w:t xml:space="preserve">. </w:t>
            </w:r>
          </w:p>
          <w:p w14:paraId="480CB358" w14:textId="77777777" w:rsidR="0053707C" w:rsidRPr="00D30179" w:rsidRDefault="0053707C" w:rsidP="00D30179">
            <w:pPr>
              <w:spacing w:before="120" w:after="120"/>
              <w:jc w:val="both"/>
              <w:rPr>
                <w:sz w:val="21"/>
                <w:szCs w:val="21"/>
              </w:rPr>
            </w:pPr>
            <w:r w:rsidRPr="00D30179">
              <w:rPr>
                <w:b/>
                <w:bCs/>
                <w:caps/>
                <w:sz w:val="21"/>
                <w:szCs w:val="21"/>
              </w:rPr>
              <w:t>JulinovÁ, M. (35%)</w:t>
            </w:r>
            <w:r w:rsidRPr="00D30179">
              <w:rPr>
                <w:bCs/>
                <w:caps/>
                <w:sz w:val="21"/>
                <w:szCs w:val="21"/>
              </w:rPr>
              <w:t>,</w:t>
            </w:r>
            <w:r w:rsidRPr="00D30179">
              <w:rPr>
                <w:caps/>
                <w:sz w:val="21"/>
                <w:szCs w:val="21"/>
              </w:rPr>
              <w:t xml:space="preserve"> Kupec, J., SlavÍk, R.,</w:t>
            </w:r>
            <w:r w:rsidRPr="00D30179">
              <w:rPr>
                <w:b/>
                <w:bCs/>
                <w:caps/>
                <w:sz w:val="21"/>
                <w:szCs w:val="21"/>
              </w:rPr>
              <w:t xml:space="preserve"> </w:t>
            </w:r>
            <w:r w:rsidRPr="00D30179">
              <w:rPr>
                <w:caps/>
                <w:sz w:val="21"/>
                <w:szCs w:val="21"/>
              </w:rPr>
              <w:t>VaŠkovÁ, M</w:t>
            </w:r>
            <w:r w:rsidRPr="00D30179">
              <w:rPr>
                <w:sz w:val="21"/>
                <w:szCs w:val="21"/>
              </w:rPr>
              <w:t xml:space="preserve">.: Initiating biodegration of polyvinylpyrrolidone in an aqueous aerobic environment: Technical note. </w:t>
            </w:r>
            <w:r w:rsidRPr="00D30179">
              <w:rPr>
                <w:i/>
                <w:sz w:val="21"/>
                <w:szCs w:val="21"/>
              </w:rPr>
              <w:t>Ecological Chemistry and Engineering S-Chemia I Inzynieria Ekologiczna S</w:t>
            </w:r>
            <w:r w:rsidRPr="00D30179">
              <w:rPr>
                <w:sz w:val="21"/>
                <w:szCs w:val="21"/>
              </w:rPr>
              <w:t> 20(1), 199-208,</w:t>
            </w:r>
            <w:r w:rsidRPr="00D30179">
              <w:rPr>
                <w:b/>
                <w:bCs/>
                <w:sz w:val="21"/>
                <w:szCs w:val="21"/>
              </w:rPr>
              <w:t xml:space="preserve"> 2013</w:t>
            </w:r>
            <w:r w:rsidRPr="00D30179">
              <w:rPr>
                <w:sz w:val="21"/>
                <w:szCs w:val="21"/>
              </w:rPr>
              <w:t xml:space="preserve">. </w:t>
            </w:r>
          </w:p>
          <w:p w14:paraId="2A4917C7" w14:textId="77777777" w:rsidR="0053707C" w:rsidRPr="00BC29EF" w:rsidRDefault="0053707C" w:rsidP="00D30179">
            <w:pPr>
              <w:spacing w:before="120" w:after="120"/>
              <w:jc w:val="both"/>
            </w:pPr>
            <w:r w:rsidRPr="00D30179">
              <w:rPr>
                <w:b/>
                <w:bCs/>
                <w:caps/>
                <w:sz w:val="21"/>
                <w:szCs w:val="21"/>
              </w:rPr>
              <w:t>JulinovÁ, M. (50%)</w:t>
            </w:r>
            <w:r w:rsidRPr="00D30179">
              <w:rPr>
                <w:bCs/>
                <w:caps/>
                <w:sz w:val="21"/>
                <w:szCs w:val="21"/>
              </w:rPr>
              <w:t>,</w:t>
            </w:r>
            <w:r w:rsidRPr="00D30179">
              <w:rPr>
                <w:caps/>
                <w:sz w:val="21"/>
                <w:szCs w:val="21"/>
              </w:rPr>
              <w:t xml:space="preserve"> SlavÍk, R.:</w:t>
            </w:r>
            <w:r w:rsidRPr="00D30179">
              <w:rPr>
                <w:sz w:val="21"/>
                <w:szCs w:val="21"/>
              </w:rPr>
              <w:t xml:space="preserve"> Removal of phthalates from aqueous solution by different adsorbents: A short review. </w:t>
            </w:r>
            <w:r w:rsidRPr="00D30179">
              <w:rPr>
                <w:i/>
                <w:sz w:val="21"/>
                <w:szCs w:val="21"/>
              </w:rPr>
              <w:t>Journal of Environmental Management</w:t>
            </w:r>
            <w:r w:rsidRPr="00D30179">
              <w:rPr>
                <w:sz w:val="21"/>
                <w:szCs w:val="21"/>
              </w:rPr>
              <w:t xml:space="preserve"> 94(1), 13-24, </w:t>
            </w:r>
            <w:r w:rsidRPr="00D30179">
              <w:rPr>
                <w:b/>
                <w:bCs/>
                <w:sz w:val="21"/>
                <w:szCs w:val="21"/>
              </w:rPr>
              <w:t>2012</w:t>
            </w:r>
            <w:r w:rsidRPr="00D30179">
              <w:rPr>
                <w:sz w:val="21"/>
                <w:szCs w:val="21"/>
              </w:rPr>
              <w:t>.</w:t>
            </w:r>
            <w:r w:rsidRPr="00BA62E3">
              <w:rPr>
                <w:sz w:val="18"/>
              </w:rPr>
              <w:t xml:space="preserve"> </w:t>
            </w:r>
          </w:p>
        </w:tc>
      </w:tr>
      <w:tr w:rsidR="0053707C" w:rsidRPr="00B901A1" w14:paraId="00126A8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218"/>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tcPr>
          <w:p w14:paraId="1FA10A3C" w14:textId="77777777" w:rsidR="0053707C" w:rsidRPr="00B901A1" w:rsidRDefault="0053707C" w:rsidP="0053707C">
            <w:r w:rsidRPr="00B901A1">
              <w:rPr>
                <w:b/>
              </w:rPr>
              <w:t>Působení v zahraničí</w:t>
            </w:r>
          </w:p>
        </w:tc>
      </w:tr>
      <w:tr w:rsidR="0053707C" w:rsidRPr="00B901A1" w14:paraId="335B69B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328"/>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auto"/>
          </w:tcPr>
          <w:p w14:paraId="5D8C8E02" w14:textId="77777777" w:rsidR="0053707C" w:rsidRDefault="0053707C" w:rsidP="0053707C">
            <w:r>
              <w:t>---</w:t>
            </w:r>
          </w:p>
          <w:p w14:paraId="7430D6F0" w14:textId="77777777" w:rsidR="0053707C" w:rsidRDefault="0053707C" w:rsidP="0053707C"/>
          <w:p w14:paraId="752ECA5E" w14:textId="77777777" w:rsidR="0016038A" w:rsidRDefault="0016038A" w:rsidP="0053707C"/>
          <w:p w14:paraId="1F1681A5" w14:textId="77777777" w:rsidR="0016038A" w:rsidRDefault="0016038A" w:rsidP="0053707C"/>
          <w:p w14:paraId="3D785668" w14:textId="77777777" w:rsidR="0016038A" w:rsidRDefault="0016038A" w:rsidP="0053707C"/>
          <w:p w14:paraId="4C97A7DA" w14:textId="77777777" w:rsidR="0016038A" w:rsidRDefault="0016038A" w:rsidP="0053707C"/>
          <w:p w14:paraId="10B2B877" w14:textId="77777777" w:rsidR="004D5300" w:rsidRPr="00B901A1" w:rsidRDefault="004D5300" w:rsidP="0053707C"/>
        </w:tc>
      </w:tr>
      <w:tr w:rsidR="0053707C" w:rsidRPr="00B901A1" w14:paraId="23EED33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trHeight w:val="470"/>
        </w:trPr>
        <w:tc>
          <w:tcPr>
            <w:tcW w:w="2566" w:type="dxa"/>
            <w:gridSpan w:val="11"/>
            <w:tcBorders>
              <w:top w:val="single" w:sz="4" w:space="0" w:color="00000A"/>
              <w:left w:val="single" w:sz="4" w:space="0" w:color="00000A"/>
              <w:bottom w:val="single" w:sz="4" w:space="0" w:color="00000A"/>
              <w:right w:val="single" w:sz="4" w:space="0" w:color="00000A"/>
            </w:tcBorders>
            <w:shd w:val="clear" w:color="auto" w:fill="F7CAAC"/>
          </w:tcPr>
          <w:p w14:paraId="54F2C1E8" w14:textId="77777777" w:rsidR="0053707C" w:rsidRPr="00B901A1" w:rsidRDefault="0053707C" w:rsidP="0053707C">
            <w:pPr>
              <w:jc w:val="both"/>
            </w:pPr>
            <w:r w:rsidRPr="00B901A1">
              <w:rPr>
                <w:b/>
              </w:rPr>
              <w:t xml:space="preserve">Podpis </w:t>
            </w:r>
          </w:p>
        </w:tc>
        <w:tc>
          <w:tcPr>
            <w:tcW w:w="4650" w:type="dxa"/>
            <w:gridSpan w:val="57"/>
            <w:tcBorders>
              <w:top w:val="single" w:sz="4" w:space="0" w:color="00000A"/>
              <w:left w:val="single" w:sz="4" w:space="0" w:color="00000A"/>
              <w:bottom w:val="single" w:sz="4" w:space="0" w:color="00000A"/>
              <w:right w:val="single" w:sz="4" w:space="0" w:color="00000A"/>
            </w:tcBorders>
            <w:shd w:val="clear" w:color="auto" w:fill="auto"/>
          </w:tcPr>
          <w:p w14:paraId="0005BEDF" w14:textId="77777777" w:rsidR="0053707C" w:rsidRPr="00B901A1" w:rsidRDefault="0053707C" w:rsidP="0053707C">
            <w:pPr>
              <w:jc w:val="both"/>
            </w:pPr>
          </w:p>
        </w:tc>
        <w:tc>
          <w:tcPr>
            <w:tcW w:w="808" w:type="dxa"/>
            <w:gridSpan w:val="16"/>
            <w:tcBorders>
              <w:top w:val="single" w:sz="4" w:space="0" w:color="00000A"/>
              <w:left w:val="single" w:sz="4" w:space="0" w:color="00000A"/>
              <w:bottom w:val="single" w:sz="4" w:space="0" w:color="00000A"/>
              <w:right w:val="single" w:sz="4" w:space="0" w:color="00000A"/>
            </w:tcBorders>
            <w:shd w:val="clear" w:color="auto" w:fill="F7CAAC"/>
          </w:tcPr>
          <w:p w14:paraId="77781F77" w14:textId="77777777" w:rsidR="0053707C" w:rsidRPr="00B901A1" w:rsidRDefault="0053707C" w:rsidP="0053707C">
            <w:pPr>
              <w:jc w:val="both"/>
            </w:pPr>
            <w:r w:rsidRPr="00B901A1">
              <w:rPr>
                <w:b/>
              </w:rPr>
              <w:t>datum</w:t>
            </w:r>
          </w:p>
        </w:tc>
        <w:tc>
          <w:tcPr>
            <w:tcW w:w="2385" w:type="dxa"/>
            <w:gridSpan w:val="34"/>
            <w:tcBorders>
              <w:top w:val="single" w:sz="4" w:space="0" w:color="00000A"/>
              <w:left w:val="single" w:sz="4" w:space="0" w:color="00000A"/>
              <w:bottom w:val="single" w:sz="4" w:space="0" w:color="00000A"/>
              <w:right w:val="single" w:sz="4" w:space="0" w:color="00000A"/>
            </w:tcBorders>
            <w:shd w:val="clear" w:color="auto" w:fill="auto"/>
          </w:tcPr>
          <w:p w14:paraId="565C09BF" w14:textId="77777777" w:rsidR="0053707C" w:rsidRPr="00B901A1" w:rsidRDefault="0053707C" w:rsidP="0053707C">
            <w:pPr>
              <w:jc w:val="both"/>
            </w:pPr>
          </w:p>
        </w:tc>
      </w:tr>
      <w:tr w:rsidR="0053707C" w14:paraId="7B028BC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10409" w:type="dxa"/>
            <w:gridSpan w:val="118"/>
            <w:tcBorders>
              <w:top w:val="single" w:sz="4" w:space="0" w:color="00000A"/>
              <w:left w:val="single" w:sz="4" w:space="0" w:color="00000A"/>
              <w:bottom w:val="double" w:sz="4" w:space="0" w:color="00000A"/>
              <w:right w:val="single" w:sz="4" w:space="0" w:color="00000A"/>
            </w:tcBorders>
            <w:shd w:val="clear" w:color="auto" w:fill="BDD6EE"/>
            <w:hideMark/>
          </w:tcPr>
          <w:p w14:paraId="1C296489" w14:textId="1D48CE35" w:rsidR="0053707C" w:rsidRPr="00006A55" w:rsidRDefault="0053707C" w:rsidP="0053707C">
            <w:pPr>
              <w:suppressAutoHyphens/>
              <w:jc w:val="both"/>
              <w:rPr>
                <w:b/>
                <w:sz w:val="28"/>
              </w:rPr>
            </w:pPr>
            <w:r>
              <w:lastRenderedPageBreak/>
              <w:br w:type="page"/>
            </w:r>
            <w:r>
              <w:rPr>
                <w:b/>
                <w:sz w:val="28"/>
              </w:rPr>
              <w:t>C-I – Personální zabezpečení</w:t>
            </w:r>
          </w:p>
        </w:tc>
      </w:tr>
      <w:tr w:rsidR="0053707C" w14:paraId="2A59D68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2683" w:type="dxa"/>
            <w:gridSpan w:val="17"/>
            <w:tcBorders>
              <w:top w:val="double" w:sz="4" w:space="0" w:color="00000A"/>
              <w:left w:val="single" w:sz="4" w:space="0" w:color="00000A"/>
              <w:bottom w:val="single" w:sz="4" w:space="0" w:color="00000A"/>
              <w:right w:val="single" w:sz="4" w:space="0" w:color="00000A"/>
            </w:tcBorders>
            <w:shd w:val="clear" w:color="auto" w:fill="F7CAAC"/>
            <w:hideMark/>
          </w:tcPr>
          <w:p w14:paraId="2BB9FB82" w14:textId="77777777" w:rsidR="0053707C" w:rsidRDefault="0053707C" w:rsidP="0053707C">
            <w:pPr>
              <w:suppressAutoHyphens/>
              <w:jc w:val="both"/>
              <w:rPr>
                <w:kern w:val="2"/>
              </w:rPr>
            </w:pPr>
            <w:r>
              <w:rPr>
                <w:b/>
              </w:rPr>
              <w:t>Vysoká škola</w:t>
            </w:r>
          </w:p>
        </w:tc>
        <w:tc>
          <w:tcPr>
            <w:tcW w:w="7726" w:type="dxa"/>
            <w:gridSpan w:val="101"/>
            <w:tcBorders>
              <w:top w:val="single" w:sz="4" w:space="0" w:color="00000A"/>
              <w:left w:val="single" w:sz="4" w:space="0" w:color="00000A"/>
              <w:bottom w:val="single" w:sz="4" w:space="0" w:color="00000A"/>
              <w:right w:val="single" w:sz="4" w:space="0" w:color="00000A"/>
            </w:tcBorders>
            <w:vAlign w:val="center"/>
            <w:hideMark/>
          </w:tcPr>
          <w:p w14:paraId="18F2815F" w14:textId="77777777" w:rsidR="0053707C" w:rsidRDefault="0053707C" w:rsidP="0053707C">
            <w:pPr>
              <w:pStyle w:val="western"/>
              <w:spacing w:before="0" w:beforeAutospacing="0" w:after="0" w:line="240" w:lineRule="auto"/>
            </w:pPr>
            <w:r>
              <w:t>Univerzita Tomáše Bati ve Zlíně</w:t>
            </w:r>
          </w:p>
        </w:tc>
      </w:tr>
      <w:tr w:rsidR="0053707C" w14:paraId="4576AE4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2683" w:type="dxa"/>
            <w:gridSpan w:val="17"/>
            <w:tcBorders>
              <w:top w:val="single" w:sz="4" w:space="0" w:color="00000A"/>
              <w:left w:val="single" w:sz="4" w:space="0" w:color="00000A"/>
              <w:bottom w:val="single" w:sz="4" w:space="0" w:color="00000A"/>
              <w:right w:val="single" w:sz="4" w:space="0" w:color="00000A"/>
            </w:tcBorders>
            <w:shd w:val="clear" w:color="auto" w:fill="F7CAAC"/>
            <w:hideMark/>
          </w:tcPr>
          <w:p w14:paraId="5386E728" w14:textId="77777777" w:rsidR="0053707C" w:rsidRDefault="0053707C" w:rsidP="0053707C">
            <w:pPr>
              <w:suppressAutoHyphens/>
              <w:jc w:val="both"/>
              <w:rPr>
                <w:kern w:val="2"/>
              </w:rPr>
            </w:pPr>
            <w:r>
              <w:rPr>
                <w:b/>
              </w:rPr>
              <w:t>Součást vysoké školy</w:t>
            </w:r>
          </w:p>
        </w:tc>
        <w:tc>
          <w:tcPr>
            <w:tcW w:w="7726" w:type="dxa"/>
            <w:gridSpan w:val="101"/>
            <w:tcBorders>
              <w:top w:val="single" w:sz="4" w:space="0" w:color="00000A"/>
              <w:left w:val="single" w:sz="4" w:space="0" w:color="00000A"/>
              <w:bottom w:val="single" w:sz="4" w:space="0" w:color="00000A"/>
              <w:right w:val="single" w:sz="4" w:space="0" w:color="00000A"/>
            </w:tcBorders>
            <w:hideMark/>
          </w:tcPr>
          <w:p w14:paraId="795ED0A1" w14:textId="77777777" w:rsidR="0053707C" w:rsidRDefault="0053707C" w:rsidP="0053707C">
            <w:pPr>
              <w:suppressAutoHyphens/>
              <w:jc w:val="both"/>
              <w:rPr>
                <w:kern w:val="2"/>
              </w:rPr>
            </w:pPr>
            <w:r>
              <w:t>Fakulta technologická</w:t>
            </w:r>
          </w:p>
        </w:tc>
      </w:tr>
      <w:tr w:rsidR="0053707C" w14:paraId="5E285A9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2683" w:type="dxa"/>
            <w:gridSpan w:val="17"/>
            <w:tcBorders>
              <w:top w:val="single" w:sz="4" w:space="0" w:color="00000A"/>
              <w:left w:val="single" w:sz="4" w:space="0" w:color="00000A"/>
              <w:bottom w:val="single" w:sz="4" w:space="0" w:color="00000A"/>
              <w:right w:val="single" w:sz="4" w:space="0" w:color="00000A"/>
            </w:tcBorders>
            <w:shd w:val="clear" w:color="auto" w:fill="F7CAAC"/>
            <w:hideMark/>
          </w:tcPr>
          <w:p w14:paraId="75094C2F" w14:textId="77777777" w:rsidR="0053707C" w:rsidRDefault="0053707C" w:rsidP="0053707C">
            <w:pPr>
              <w:suppressAutoHyphens/>
              <w:jc w:val="both"/>
              <w:rPr>
                <w:kern w:val="2"/>
              </w:rPr>
            </w:pPr>
            <w:r>
              <w:rPr>
                <w:b/>
              </w:rPr>
              <w:t>Název studijního programu</w:t>
            </w:r>
          </w:p>
        </w:tc>
        <w:tc>
          <w:tcPr>
            <w:tcW w:w="7726" w:type="dxa"/>
            <w:gridSpan w:val="101"/>
            <w:tcBorders>
              <w:top w:val="single" w:sz="4" w:space="0" w:color="00000A"/>
              <w:left w:val="single" w:sz="4" w:space="0" w:color="00000A"/>
              <w:bottom w:val="single" w:sz="4" w:space="0" w:color="00000A"/>
              <w:right w:val="single" w:sz="4" w:space="0" w:color="00000A"/>
            </w:tcBorders>
            <w:hideMark/>
          </w:tcPr>
          <w:p w14:paraId="00BC9838" w14:textId="110364D3" w:rsidR="0053707C" w:rsidRDefault="0053707C" w:rsidP="0053707C">
            <w:pPr>
              <w:suppressAutoHyphens/>
              <w:jc w:val="both"/>
              <w:rPr>
                <w:kern w:val="2"/>
              </w:rPr>
            </w:pPr>
            <w:r>
              <w:t>Biotechnologie</w:t>
            </w:r>
            <w:ins w:id="633" w:author="Frantisek Bunka" w:date="2018-05-31T18:09:00Z">
              <w:r w:rsidR="00DE60EF">
                <w:t xml:space="preserve"> / Biotechnology</w:t>
              </w:r>
            </w:ins>
          </w:p>
        </w:tc>
      </w:tr>
      <w:tr w:rsidR="0053707C" w14:paraId="6829A3F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2683" w:type="dxa"/>
            <w:gridSpan w:val="17"/>
            <w:tcBorders>
              <w:top w:val="single" w:sz="4" w:space="0" w:color="00000A"/>
              <w:left w:val="single" w:sz="4" w:space="0" w:color="00000A"/>
              <w:bottom w:val="single" w:sz="4" w:space="0" w:color="00000A"/>
              <w:right w:val="single" w:sz="4" w:space="0" w:color="00000A"/>
            </w:tcBorders>
            <w:shd w:val="clear" w:color="auto" w:fill="F7CAAC"/>
            <w:hideMark/>
          </w:tcPr>
          <w:p w14:paraId="4D28EA57" w14:textId="77777777" w:rsidR="0053707C" w:rsidRDefault="0053707C" w:rsidP="0053707C">
            <w:pPr>
              <w:suppressAutoHyphens/>
              <w:jc w:val="both"/>
              <w:rPr>
                <w:kern w:val="2"/>
              </w:rPr>
            </w:pPr>
            <w:r>
              <w:rPr>
                <w:b/>
              </w:rPr>
              <w:t>Jméno a příjmení</w:t>
            </w:r>
          </w:p>
        </w:tc>
        <w:tc>
          <w:tcPr>
            <w:tcW w:w="4533" w:type="dxa"/>
            <w:gridSpan w:val="51"/>
            <w:tcBorders>
              <w:top w:val="single" w:sz="4" w:space="0" w:color="00000A"/>
              <w:left w:val="single" w:sz="4" w:space="0" w:color="00000A"/>
              <w:bottom w:val="single" w:sz="4" w:space="0" w:color="00000A"/>
              <w:right w:val="single" w:sz="4" w:space="0" w:color="00000A"/>
            </w:tcBorders>
            <w:hideMark/>
          </w:tcPr>
          <w:p w14:paraId="35B2DE7A" w14:textId="77777777" w:rsidR="0053707C" w:rsidRPr="00FC0FD9" w:rsidRDefault="0053707C" w:rsidP="0053707C">
            <w:pPr>
              <w:pStyle w:val="western"/>
              <w:spacing w:before="0" w:beforeAutospacing="0" w:after="0" w:line="240" w:lineRule="auto"/>
              <w:rPr>
                <w:b/>
              </w:rPr>
            </w:pPr>
            <w:bookmarkStart w:id="634" w:name="Koutný"/>
            <w:bookmarkEnd w:id="634"/>
            <w:r w:rsidRPr="00FC0FD9">
              <w:rPr>
                <w:b/>
              </w:rPr>
              <w:t>Marek Koutný</w:t>
            </w:r>
          </w:p>
        </w:tc>
        <w:tc>
          <w:tcPr>
            <w:tcW w:w="730"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2A0DC41D" w14:textId="77777777" w:rsidR="0053707C" w:rsidRDefault="0053707C" w:rsidP="0053707C">
            <w:pPr>
              <w:suppressAutoHyphens/>
              <w:jc w:val="both"/>
              <w:rPr>
                <w:kern w:val="2"/>
              </w:rPr>
            </w:pPr>
            <w:r>
              <w:rPr>
                <w:b/>
              </w:rPr>
              <w:t>Tituly</w:t>
            </w:r>
          </w:p>
        </w:tc>
        <w:tc>
          <w:tcPr>
            <w:tcW w:w="2463" w:type="dxa"/>
            <w:gridSpan w:val="37"/>
            <w:tcBorders>
              <w:top w:val="single" w:sz="4" w:space="0" w:color="00000A"/>
              <w:left w:val="single" w:sz="4" w:space="0" w:color="00000A"/>
              <w:bottom w:val="single" w:sz="4" w:space="0" w:color="00000A"/>
              <w:right w:val="single" w:sz="4" w:space="0" w:color="00000A"/>
            </w:tcBorders>
            <w:hideMark/>
          </w:tcPr>
          <w:p w14:paraId="6D29658C" w14:textId="77777777" w:rsidR="0053707C" w:rsidRDefault="0053707C" w:rsidP="0053707C">
            <w:pPr>
              <w:suppressAutoHyphens/>
              <w:jc w:val="both"/>
              <w:rPr>
                <w:kern w:val="2"/>
              </w:rPr>
            </w:pPr>
            <w:r>
              <w:t>prof. Mgr., Ph.D.</w:t>
            </w:r>
          </w:p>
        </w:tc>
      </w:tr>
      <w:tr w:rsidR="0053707C" w14:paraId="40F37AF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2683" w:type="dxa"/>
            <w:gridSpan w:val="17"/>
            <w:tcBorders>
              <w:top w:val="single" w:sz="4" w:space="0" w:color="00000A"/>
              <w:left w:val="single" w:sz="4" w:space="0" w:color="00000A"/>
              <w:bottom w:val="single" w:sz="4" w:space="0" w:color="00000A"/>
              <w:right w:val="single" w:sz="4" w:space="0" w:color="00000A"/>
            </w:tcBorders>
            <w:shd w:val="clear" w:color="auto" w:fill="F7CAAC"/>
            <w:hideMark/>
          </w:tcPr>
          <w:p w14:paraId="20844187" w14:textId="77777777" w:rsidR="0053707C" w:rsidRDefault="0053707C" w:rsidP="0053707C">
            <w:pPr>
              <w:suppressAutoHyphens/>
              <w:jc w:val="both"/>
              <w:rPr>
                <w:kern w:val="2"/>
              </w:rPr>
            </w:pPr>
            <w:r>
              <w:rPr>
                <w:b/>
              </w:rPr>
              <w:t>Rok narození</w:t>
            </w:r>
          </w:p>
        </w:tc>
        <w:tc>
          <w:tcPr>
            <w:tcW w:w="734" w:type="dxa"/>
            <w:gridSpan w:val="14"/>
            <w:tcBorders>
              <w:top w:val="single" w:sz="4" w:space="0" w:color="00000A"/>
              <w:left w:val="single" w:sz="4" w:space="0" w:color="00000A"/>
              <w:bottom w:val="single" w:sz="4" w:space="0" w:color="00000A"/>
              <w:right w:val="single" w:sz="4" w:space="0" w:color="00000A"/>
            </w:tcBorders>
            <w:hideMark/>
          </w:tcPr>
          <w:p w14:paraId="0CD2A91E" w14:textId="77777777" w:rsidR="0053707C" w:rsidRDefault="0053707C" w:rsidP="0053707C">
            <w:pPr>
              <w:suppressAutoHyphens/>
              <w:jc w:val="both"/>
              <w:rPr>
                <w:kern w:val="2"/>
              </w:rPr>
            </w:pPr>
            <w:r>
              <w:t>1973</w:t>
            </w:r>
          </w:p>
        </w:tc>
        <w:tc>
          <w:tcPr>
            <w:tcW w:w="1759" w:type="dxa"/>
            <w:gridSpan w:val="11"/>
            <w:tcBorders>
              <w:top w:val="single" w:sz="4" w:space="0" w:color="00000A"/>
              <w:left w:val="single" w:sz="4" w:space="0" w:color="00000A"/>
              <w:bottom w:val="single" w:sz="4" w:space="0" w:color="00000A"/>
              <w:right w:val="single" w:sz="4" w:space="0" w:color="00000A"/>
            </w:tcBorders>
            <w:shd w:val="clear" w:color="auto" w:fill="F7CAAC"/>
            <w:hideMark/>
          </w:tcPr>
          <w:p w14:paraId="08AEABE9" w14:textId="77777777" w:rsidR="0053707C" w:rsidRDefault="0053707C" w:rsidP="0053707C">
            <w:pPr>
              <w:suppressAutoHyphens/>
              <w:jc w:val="both"/>
              <w:rPr>
                <w:kern w:val="2"/>
              </w:rPr>
            </w:pPr>
            <w:r>
              <w:rPr>
                <w:b/>
              </w:rPr>
              <w:t>typ vztahu k VŠ</w:t>
            </w:r>
          </w:p>
        </w:tc>
        <w:tc>
          <w:tcPr>
            <w:tcW w:w="1019" w:type="dxa"/>
            <w:gridSpan w:val="17"/>
            <w:tcBorders>
              <w:top w:val="single" w:sz="4" w:space="0" w:color="00000A"/>
              <w:left w:val="single" w:sz="4" w:space="0" w:color="00000A"/>
              <w:bottom w:val="single" w:sz="4" w:space="0" w:color="00000A"/>
              <w:right w:val="single" w:sz="4" w:space="0" w:color="00000A"/>
            </w:tcBorders>
            <w:hideMark/>
          </w:tcPr>
          <w:p w14:paraId="3005AC1D" w14:textId="77777777" w:rsidR="0053707C" w:rsidRPr="008067BD" w:rsidRDefault="0053707C" w:rsidP="0053707C">
            <w:pPr>
              <w:suppressAutoHyphens/>
              <w:jc w:val="both"/>
              <w:rPr>
                <w:kern w:val="2"/>
              </w:rPr>
            </w:pPr>
            <w:r w:rsidRPr="008067BD">
              <w:t>pp.</w:t>
            </w:r>
          </w:p>
        </w:tc>
        <w:tc>
          <w:tcPr>
            <w:tcW w:w="1021" w:type="dxa"/>
            <w:gridSpan w:val="9"/>
            <w:tcBorders>
              <w:top w:val="single" w:sz="4" w:space="0" w:color="00000A"/>
              <w:left w:val="single" w:sz="4" w:space="0" w:color="00000A"/>
              <w:bottom w:val="single" w:sz="4" w:space="0" w:color="00000A"/>
              <w:right w:val="single" w:sz="4" w:space="0" w:color="00000A"/>
            </w:tcBorders>
            <w:shd w:val="clear" w:color="auto" w:fill="F7CAAC"/>
            <w:hideMark/>
          </w:tcPr>
          <w:p w14:paraId="64A89D4A" w14:textId="77777777" w:rsidR="0053707C" w:rsidRPr="008067BD" w:rsidRDefault="0053707C" w:rsidP="0053707C">
            <w:pPr>
              <w:suppressAutoHyphens/>
              <w:jc w:val="both"/>
              <w:rPr>
                <w:kern w:val="2"/>
              </w:rPr>
            </w:pPr>
            <w:r w:rsidRPr="008067BD">
              <w:rPr>
                <w:b/>
              </w:rPr>
              <w:t>rozsah</w:t>
            </w:r>
          </w:p>
        </w:tc>
        <w:tc>
          <w:tcPr>
            <w:tcW w:w="730" w:type="dxa"/>
            <w:gridSpan w:val="13"/>
            <w:tcBorders>
              <w:top w:val="single" w:sz="4" w:space="0" w:color="00000A"/>
              <w:left w:val="single" w:sz="4" w:space="0" w:color="00000A"/>
              <w:bottom w:val="single" w:sz="4" w:space="0" w:color="00000A"/>
              <w:right w:val="single" w:sz="4" w:space="0" w:color="00000A"/>
            </w:tcBorders>
            <w:hideMark/>
          </w:tcPr>
          <w:p w14:paraId="33A70809" w14:textId="77777777" w:rsidR="0053707C" w:rsidRPr="008067BD" w:rsidRDefault="0053707C" w:rsidP="0053707C">
            <w:pPr>
              <w:suppressAutoHyphens/>
              <w:jc w:val="both"/>
              <w:rPr>
                <w:kern w:val="2"/>
              </w:rPr>
            </w:pPr>
            <w:r w:rsidRPr="008067BD">
              <w:t>40</w:t>
            </w:r>
          </w:p>
        </w:tc>
        <w:tc>
          <w:tcPr>
            <w:tcW w:w="736" w:type="dxa"/>
            <w:gridSpan w:val="16"/>
            <w:tcBorders>
              <w:top w:val="single" w:sz="4" w:space="0" w:color="00000A"/>
              <w:left w:val="single" w:sz="4" w:space="0" w:color="00000A"/>
              <w:bottom w:val="single" w:sz="4" w:space="0" w:color="00000A"/>
              <w:right w:val="single" w:sz="4" w:space="0" w:color="00000A"/>
            </w:tcBorders>
            <w:shd w:val="clear" w:color="auto" w:fill="F7CAAC"/>
            <w:hideMark/>
          </w:tcPr>
          <w:p w14:paraId="29EC072E" w14:textId="77777777" w:rsidR="0053707C" w:rsidRPr="008067BD" w:rsidRDefault="0053707C" w:rsidP="0053707C">
            <w:pPr>
              <w:suppressAutoHyphens/>
              <w:jc w:val="both"/>
              <w:rPr>
                <w:kern w:val="2"/>
              </w:rPr>
            </w:pPr>
            <w:r w:rsidRPr="008067BD">
              <w:rPr>
                <w:b/>
              </w:rPr>
              <w:t>do kdy</w:t>
            </w:r>
          </w:p>
        </w:tc>
        <w:tc>
          <w:tcPr>
            <w:tcW w:w="1727" w:type="dxa"/>
            <w:gridSpan w:val="21"/>
            <w:tcBorders>
              <w:top w:val="single" w:sz="4" w:space="0" w:color="00000A"/>
              <w:left w:val="single" w:sz="4" w:space="0" w:color="00000A"/>
              <w:bottom w:val="single" w:sz="4" w:space="0" w:color="00000A"/>
              <w:right w:val="single" w:sz="4" w:space="0" w:color="00000A"/>
            </w:tcBorders>
            <w:hideMark/>
          </w:tcPr>
          <w:p w14:paraId="5EDC353E" w14:textId="77777777" w:rsidR="0053707C" w:rsidRPr="008067BD" w:rsidRDefault="0053707C" w:rsidP="0053707C">
            <w:pPr>
              <w:suppressAutoHyphens/>
              <w:jc w:val="both"/>
              <w:rPr>
                <w:kern w:val="2"/>
              </w:rPr>
            </w:pPr>
            <w:r w:rsidRPr="008067BD">
              <w:t>N</w:t>
            </w:r>
          </w:p>
        </w:tc>
      </w:tr>
      <w:tr w:rsidR="0053707C" w14:paraId="4F51BAE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5176" w:type="dxa"/>
            <w:gridSpan w:val="42"/>
            <w:tcBorders>
              <w:top w:val="single" w:sz="4" w:space="0" w:color="00000A"/>
              <w:left w:val="single" w:sz="4" w:space="0" w:color="00000A"/>
              <w:bottom w:val="single" w:sz="4" w:space="0" w:color="00000A"/>
              <w:right w:val="single" w:sz="4" w:space="0" w:color="00000A"/>
            </w:tcBorders>
            <w:shd w:val="clear" w:color="auto" w:fill="F7CAAC"/>
            <w:hideMark/>
          </w:tcPr>
          <w:p w14:paraId="57C04D36" w14:textId="77777777" w:rsidR="0053707C" w:rsidRDefault="0053707C" w:rsidP="0053707C">
            <w:pPr>
              <w:suppressAutoHyphens/>
              <w:jc w:val="both"/>
              <w:rPr>
                <w:kern w:val="2"/>
              </w:rPr>
            </w:pPr>
            <w:r>
              <w:rPr>
                <w:b/>
              </w:rPr>
              <w:t>Typ vztahu na součásti VŠ, která uskutečňuje st. program</w:t>
            </w:r>
          </w:p>
        </w:tc>
        <w:tc>
          <w:tcPr>
            <w:tcW w:w="1019" w:type="dxa"/>
            <w:gridSpan w:val="17"/>
            <w:tcBorders>
              <w:top w:val="single" w:sz="4" w:space="0" w:color="00000A"/>
              <w:left w:val="single" w:sz="4" w:space="0" w:color="00000A"/>
              <w:bottom w:val="single" w:sz="4" w:space="0" w:color="00000A"/>
              <w:right w:val="single" w:sz="4" w:space="0" w:color="00000A"/>
            </w:tcBorders>
            <w:hideMark/>
          </w:tcPr>
          <w:p w14:paraId="075EEC68" w14:textId="77777777" w:rsidR="0053707C" w:rsidRDefault="0053707C" w:rsidP="0053707C">
            <w:pPr>
              <w:suppressAutoHyphens/>
              <w:jc w:val="both"/>
              <w:rPr>
                <w:kern w:val="2"/>
              </w:rPr>
            </w:pPr>
            <w:r>
              <w:t>---</w:t>
            </w:r>
          </w:p>
        </w:tc>
        <w:tc>
          <w:tcPr>
            <w:tcW w:w="1021" w:type="dxa"/>
            <w:gridSpan w:val="9"/>
            <w:tcBorders>
              <w:top w:val="single" w:sz="4" w:space="0" w:color="00000A"/>
              <w:left w:val="single" w:sz="4" w:space="0" w:color="00000A"/>
              <w:bottom w:val="single" w:sz="4" w:space="0" w:color="00000A"/>
              <w:right w:val="single" w:sz="4" w:space="0" w:color="00000A"/>
            </w:tcBorders>
            <w:shd w:val="clear" w:color="auto" w:fill="F7CAAC"/>
            <w:hideMark/>
          </w:tcPr>
          <w:p w14:paraId="5FA018D0" w14:textId="77777777" w:rsidR="0053707C" w:rsidRDefault="0053707C" w:rsidP="0053707C">
            <w:pPr>
              <w:suppressAutoHyphens/>
              <w:jc w:val="both"/>
              <w:rPr>
                <w:kern w:val="2"/>
              </w:rPr>
            </w:pPr>
            <w:r>
              <w:rPr>
                <w:b/>
              </w:rPr>
              <w:t>rozsah</w:t>
            </w:r>
          </w:p>
        </w:tc>
        <w:tc>
          <w:tcPr>
            <w:tcW w:w="730" w:type="dxa"/>
            <w:gridSpan w:val="13"/>
            <w:tcBorders>
              <w:top w:val="single" w:sz="4" w:space="0" w:color="00000A"/>
              <w:left w:val="single" w:sz="4" w:space="0" w:color="00000A"/>
              <w:bottom w:val="single" w:sz="4" w:space="0" w:color="00000A"/>
              <w:right w:val="single" w:sz="4" w:space="0" w:color="00000A"/>
            </w:tcBorders>
            <w:hideMark/>
          </w:tcPr>
          <w:p w14:paraId="1BE4C4E6" w14:textId="77777777" w:rsidR="0053707C" w:rsidRDefault="0053707C" w:rsidP="0053707C">
            <w:pPr>
              <w:suppressAutoHyphens/>
              <w:jc w:val="both"/>
              <w:rPr>
                <w:kern w:val="2"/>
              </w:rPr>
            </w:pPr>
            <w:r>
              <w:t>---</w:t>
            </w:r>
          </w:p>
        </w:tc>
        <w:tc>
          <w:tcPr>
            <w:tcW w:w="736" w:type="dxa"/>
            <w:gridSpan w:val="16"/>
            <w:tcBorders>
              <w:top w:val="single" w:sz="4" w:space="0" w:color="00000A"/>
              <w:left w:val="single" w:sz="4" w:space="0" w:color="00000A"/>
              <w:bottom w:val="single" w:sz="4" w:space="0" w:color="00000A"/>
              <w:right w:val="single" w:sz="4" w:space="0" w:color="00000A"/>
            </w:tcBorders>
            <w:shd w:val="clear" w:color="auto" w:fill="F7CAAC"/>
            <w:hideMark/>
          </w:tcPr>
          <w:p w14:paraId="32625D29" w14:textId="77777777" w:rsidR="0053707C" w:rsidRDefault="0053707C" w:rsidP="0053707C">
            <w:pPr>
              <w:suppressAutoHyphens/>
              <w:jc w:val="both"/>
              <w:rPr>
                <w:kern w:val="2"/>
              </w:rPr>
            </w:pPr>
            <w:r>
              <w:rPr>
                <w:b/>
              </w:rPr>
              <w:t>do kdy</w:t>
            </w:r>
          </w:p>
        </w:tc>
        <w:tc>
          <w:tcPr>
            <w:tcW w:w="1727" w:type="dxa"/>
            <w:gridSpan w:val="21"/>
            <w:tcBorders>
              <w:top w:val="single" w:sz="4" w:space="0" w:color="00000A"/>
              <w:left w:val="single" w:sz="4" w:space="0" w:color="00000A"/>
              <w:bottom w:val="single" w:sz="4" w:space="0" w:color="00000A"/>
              <w:right w:val="single" w:sz="4" w:space="0" w:color="00000A"/>
            </w:tcBorders>
            <w:hideMark/>
          </w:tcPr>
          <w:p w14:paraId="029CAAD1" w14:textId="77777777" w:rsidR="0053707C" w:rsidRDefault="0053707C" w:rsidP="0053707C">
            <w:pPr>
              <w:suppressAutoHyphens/>
              <w:jc w:val="both"/>
              <w:rPr>
                <w:kern w:val="2"/>
              </w:rPr>
            </w:pPr>
            <w:r>
              <w:t>---</w:t>
            </w:r>
          </w:p>
        </w:tc>
      </w:tr>
      <w:tr w:rsidR="0053707C" w14:paraId="7D37089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shd w:val="clear" w:color="auto" w:fill="F7CAAC"/>
            <w:hideMark/>
          </w:tcPr>
          <w:p w14:paraId="0D7B81B1" w14:textId="77777777" w:rsidR="0053707C" w:rsidRDefault="0053707C" w:rsidP="0053707C">
            <w:pPr>
              <w:suppressAutoHyphens/>
              <w:jc w:val="both"/>
              <w:rPr>
                <w:b/>
                <w:kern w:val="2"/>
              </w:rPr>
            </w:pPr>
            <w:r>
              <w:rPr>
                <w:b/>
              </w:rPr>
              <w:t>Další současná působení jako akademický pracovník na jiných VŠ</w:t>
            </w:r>
          </w:p>
        </w:tc>
        <w:tc>
          <w:tcPr>
            <w:tcW w:w="1751" w:type="dxa"/>
            <w:gridSpan w:val="22"/>
            <w:tcBorders>
              <w:top w:val="single" w:sz="4" w:space="0" w:color="00000A"/>
              <w:left w:val="single" w:sz="4" w:space="0" w:color="00000A"/>
              <w:bottom w:val="single" w:sz="4" w:space="0" w:color="00000A"/>
              <w:right w:val="single" w:sz="4" w:space="0" w:color="00000A"/>
            </w:tcBorders>
            <w:shd w:val="clear" w:color="auto" w:fill="F7CAAC"/>
            <w:hideMark/>
          </w:tcPr>
          <w:p w14:paraId="562B2B02" w14:textId="77777777" w:rsidR="0053707C" w:rsidRDefault="0053707C" w:rsidP="0053707C">
            <w:pPr>
              <w:suppressAutoHyphens/>
              <w:jc w:val="both"/>
              <w:rPr>
                <w:b/>
                <w:kern w:val="2"/>
              </w:rPr>
            </w:pPr>
            <w:r>
              <w:rPr>
                <w:b/>
              </w:rPr>
              <w:t xml:space="preserve">typ prac. </w:t>
            </w:r>
            <w:proofErr w:type="gramStart"/>
            <w:r>
              <w:rPr>
                <w:b/>
              </w:rPr>
              <w:t>vztahu</w:t>
            </w:r>
            <w:proofErr w:type="gramEnd"/>
          </w:p>
        </w:tc>
        <w:tc>
          <w:tcPr>
            <w:tcW w:w="2463" w:type="dxa"/>
            <w:gridSpan w:val="37"/>
            <w:tcBorders>
              <w:top w:val="single" w:sz="4" w:space="0" w:color="00000A"/>
              <w:left w:val="single" w:sz="4" w:space="0" w:color="00000A"/>
              <w:bottom w:val="single" w:sz="4" w:space="0" w:color="00000A"/>
              <w:right w:val="single" w:sz="4" w:space="0" w:color="00000A"/>
            </w:tcBorders>
            <w:shd w:val="clear" w:color="auto" w:fill="F7CAAC"/>
            <w:hideMark/>
          </w:tcPr>
          <w:p w14:paraId="511DBF0C" w14:textId="77777777" w:rsidR="0053707C" w:rsidRDefault="0053707C" w:rsidP="0053707C">
            <w:pPr>
              <w:suppressAutoHyphens/>
              <w:jc w:val="both"/>
              <w:rPr>
                <w:kern w:val="2"/>
              </w:rPr>
            </w:pPr>
            <w:r>
              <w:rPr>
                <w:b/>
              </w:rPr>
              <w:t>rozsah</w:t>
            </w:r>
          </w:p>
        </w:tc>
      </w:tr>
      <w:tr w:rsidR="0053707C" w14:paraId="2E5C6F2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6195" w:type="dxa"/>
            <w:gridSpan w:val="59"/>
            <w:tcBorders>
              <w:top w:val="single" w:sz="4" w:space="0" w:color="00000A"/>
              <w:left w:val="single" w:sz="4" w:space="0" w:color="00000A"/>
              <w:bottom w:val="single" w:sz="4" w:space="0" w:color="00000A"/>
              <w:right w:val="single" w:sz="4" w:space="0" w:color="00000A"/>
            </w:tcBorders>
            <w:hideMark/>
          </w:tcPr>
          <w:p w14:paraId="4351BC3C" w14:textId="77777777" w:rsidR="0053707C" w:rsidRDefault="0053707C" w:rsidP="0053707C">
            <w:pPr>
              <w:suppressAutoHyphens/>
              <w:jc w:val="both"/>
              <w:rPr>
                <w:kern w:val="2"/>
              </w:rPr>
            </w:pPr>
            <w:r>
              <w:t>---</w:t>
            </w:r>
          </w:p>
        </w:tc>
        <w:tc>
          <w:tcPr>
            <w:tcW w:w="1751" w:type="dxa"/>
            <w:gridSpan w:val="22"/>
            <w:tcBorders>
              <w:top w:val="single" w:sz="4" w:space="0" w:color="00000A"/>
              <w:left w:val="single" w:sz="4" w:space="0" w:color="00000A"/>
              <w:bottom w:val="single" w:sz="4" w:space="0" w:color="00000A"/>
              <w:right w:val="single" w:sz="4" w:space="0" w:color="00000A"/>
            </w:tcBorders>
            <w:hideMark/>
          </w:tcPr>
          <w:p w14:paraId="31AF1DF1" w14:textId="77777777" w:rsidR="0053707C" w:rsidRDefault="0053707C" w:rsidP="0053707C">
            <w:pPr>
              <w:suppressAutoHyphens/>
              <w:jc w:val="both"/>
              <w:rPr>
                <w:kern w:val="2"/>
              </w:rPr>
            </w:pPr>
            <w:r>
              <w:t>---</w:t>
            </w:r>
          </w:p>
        </w:tc>
        <w:tc>
          <w:tcPr>
            <w:tcW w:w="2463" w:type="dxa"/>
            <w:gridSpan w:val="37"/>
            <w:tcBorders>
              <w:top w:val="single" w:sz="4" w:space="0" w:color="00000A"/>
              <w:left w:val="single" w:sz="4" w:space="0" w:color="00000A"/>
              <w:bottom w:val="single" w:sz="4" w:space="0" w:color="00000A"/>
              <w:right w:val="single" w:sz="4" w:space="0" w:color="00000A"/>
            </w:tcBorders>
            <w:hideMark/>
          </w:tcPr>
          <w:p w14:paraId="261C7FB8" w14:textId="77777777" w:rsidR="0053707C" w:rsidRDefault="0053707C" w:rsidP="0053707C">
            <w:pPr>
              <w:suppressAutoHyphens/>
              <w:jc w:val="both"/>
              <w:rPr>
                <w:kern w:val="2"/>
              </w:rPr>
            </w:pPr>
            <w:r>
              <w:t>---</w:t>
            </w:r>
          </w:p>
        </w:tc>
      </w:tr>
      <w:tr w:rsidR="0053707C" w14:paraId="58587D4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hideMark/>
          </w:tcPr>
          <w:p w14:paraId="1D2610A0" w14:textId="77777777" w:rsidR="0053707C" w:rsidRDefault="0053707C" w:rsidP="0053707C">
            <w:pPr>
              <w:suppressAutoHyphens/>
              <w:jc w:val="both"/>
              <w:rPr>
                <w:kern w:val="2"/>
              </w:rPr>
            </w:pPr>
            <w:r>
              <w:rPr>
                <w:b/>
              </w:rPr>
              <w:t>Předměty příslušného studijního programu a způsob zapojení do jejich výuky, příp. další zapojení do uskutečňování studijního programu</w:t>
            </w:r>
          </w:p>
        </w:tc>
      </w:tr>
      <w:tr w:rsidR="0053707C" w14:paraId="30D871F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374"/>
        </w:trPr>
        <w:tc>
          <w:tcPr>
            <w:tcW w:w="10409" w:type="dxa"/>
            <w:gridSpan w:val="118"/>
            <w:tcBorders>
              <w:top w:val="nil"/>
              <w:left w:val="single" w:sz="4" w:space="0" w:color="00000A"/>
              <w:bottom w:val="single" w:sz="4" w:space="0" w:color="00000A"/>
              <w:right w:val="single" w:sz="4" w:space="0" w:color="00000A"/>
            </w:tcBorders>
          </w:tcPr>
          <w:p w14:paraId="1BB0AC04" w14:textId="5CEB907E" w:rsidR="0053707C" w:rsidRPr="00A739B5" w:rsidRDefault="00C2702E" w:rsidP="00D30179">
            <w:pPr>
              <w:suppressAutoHyphens/>
              <w:spacing w:before="20"/>
              <w:jc w:val="both"/>
              <w:rPr>
                <w:kern w:val="2"/>
              </w:rPr>
            </w:pPr>
            <w:r w:rsidRPr="00A739B5">
              <w:rPr>
                <w:b/>
                <w:kern w:val="2"/>
              </w:rPr>
              <w:t xml:space="preserve">Analysis of Raw Materials and Biotechnology Products </w:t>
            </w:r>
            <w:r w:rsidR="00BA62E3" w:rsidRPr="00A739B5">
              <w:rPr>
                <w:kern w:val="2"/>
              </w:rPr>
              <w:t>(50% p)</w:t>
            </w:r>
          </w:p>
          <w:p w14:paraId="5D16A9C9" w14:textId="77777777" w:rsidR="005F6254" w:rsidRDefault="00BA62E3" w:rsidP="00D30179">
            <w:pPr>
              <w:suppressAutoHyphens/>
              <w:spacing w:before="20"/>
              <w:jc w:val="both"/>
              <w:rPr>
                <w:b/>
                <w:kern w:val="2"/>
              </w:rPr>
            </w:pPr>
            <w:r w:rsidRPr="00764B16">
              <w:t>Biotechnology in Waste Management</w:t>
            </w:r>
            <w:r w:rsidRPr="00A739B5">
              <w:t xml:space="preserve"> (100% p)</w:t>
            </w:r>
            <w:r w:rsidR="005F6254" w:rsidRPr="00A739B5">
              <w:rPr>
                <w:b/>
                <w:kern w:val="2"/>
              </w:rPr>
              <w:t xml:space="preserve"> </w:t>
            </w:r>
          </w:p>
          <w:p w14:paraId="130BE53C" w14:textId="4A65F4A1" w:rsidR="007B1B45" w:rsidRPr="007B1B45" w:rsidRDefault="007B1B45" w:rsidP="00D30179">
            <w:pPr>
              <w:suppressAutoHyphens/>
              <w:spacing w:before="20"/>
              <w:jc w:val="both"/>
              <w:rPr>
                <w:kern w:val="2"/>
              </w:rPr>
            </w:pPr>
            <w:r>
              <w:rPr>
                <w:kern w:val="2"/>
              </w:rPr>
              <w:t>Industry and Environment (100% p)</w:t>
            </w:r>
          </w:p>
          <w:p w14:paraId="0F67D6AF" w14:textId="497C6BA5" w:rsidR="005F6254" w:rsidRPr="00A739B5" w:rsidRDefault="005F6254" w:rsidP="00D30179">
            <w:pPr>
              <w:suppressAutoHyphens/>
              <w:spacing w:before="20"/>
              <w:jc w:val="both"/>
              <w:rPr>
                <w:kern w:val="2"/>
              </w:rPr>
            </w:pPr>
            <w:r w:rsidRPr="00A739B5">
              <w:rPr>
                <w:b/>
                <w:kern w:val="2"/>
              </w:rPr>
              <w:t xml:space="preserve">Legislation in Biotechnology Applications </w:t>
            </w:r>
            <w:r w:rsidRPr="00A739B5">
              <w:rPr>
                <w:kern w:val="2"/>
              </w:rPr>
              <w:t>(50% p)</w:t>
            </w:r>
          </w:p>
          <w:p w14:paraId="635C2680" w14:textId="77777777" w:rsidR="005F6254" w:rsidRPr="00A739B5" w:rsidRDefault="005F6254" w:rsidP="00D30179">
            <w:pPr>
              <w:pStyle w:val="Zkladntext"/>
              <w:spacing w:before="20"/>
              <w:ind w:left="0" w:right="107"/>
              <w:rPr>
                <w:sz w:val="20"/>
                <w:szCs w:val="20"/>
              </w:rPr>
            </w:pPr>
            <w:r w:rsidRPr="00A739B5">
              <w:rPr>
                <w:b/>
                <w:sz w:val="20"/>
                <w:szCs w:val="20"/>
                <w:lang w:val="cs-CZ"/>
              </w:rPr>
              <w:t xml:space="preserve">Protein and Enzyme Engineering </w:t>
            </w:r>
            <w:r w:rsidRPr="00A739B5">
              <w:rPr>
                <w:sz w:val="20"/>
                <w:szCs w:val="20"/>
              </w:rPr>
              <w:t>(50% p)</w:t>
            </w:r>
          </w:p>
          <w:p w14:paraId="62C4BECC" w14:textId="17CABC99" w:rsidR="00BA62E3" w:rsidRDefault="005F6254" w:rsidP="00D30179">
            <w:pPr>
              <w:suppressAutoHyphens/>
              <w:spacing w:before="20"/>
              <w:jc w:val="both"/>
              <w:rPr>
                <w:kern w:val="2"/>
              </w:rPr>
            </w:pPr>
            <w:r w:rsidRPr="00A739B5">
              <w:rPr>
                <w:b/>
              </w:rPr>
              <w:t xml:space="preserve">Recombinant Biotechnology </w:t>
            </w:r>
            <w:r w:rsidRPr="00A739B5">
              <w:t>(40% p)</w:t>
            </w:r>
          </w:p>
        </w:tc>
      </w:tr>
      <w:tr w:rsidR="0053707C" w14:paraId="3F336B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hideMark/>
          </w:tcPr>
          <w:p w14:paraId="7A9848F2" w14:textId="77777777" w:rsidR="0053707C" w:rsidRDefault="0053707C" w:rsidP="0053707C">
            <w:pPr>
              <w:suppressAutoHyphens/>
              <w:jc w:val="both"/>
              <w:rPr>
                <w:kern w:val="2"/>
              </w:rPr>
            </w:pPr>
            <w:r>
              <w:rPr>
                <w:b/>
              </w:rPr>
              <w:t xml:space="preserve">Údaje o vzdělání na VŠ </w:t>
            </w:r>
          </w:p>
        </w:tc>
      </w:tr>
      <w:tr w:rsidR="0053707C" w14:paraId="16C4FAF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293"/>
        </w:trPr>
        <w:tc>
          <w:tcPr>
            <w:tcW w:w="10409" w:type="dxa"/>
            <w:gridSpan w:val="118"/>
            <w:tcBorders>
              <w:top w:val="single" w:sz="4" w:space="0" w:color="00000A"/>
              <w:left w:val="single" w:sz="4" w:space="0" w:color="00000A"/>
              <w:bottom w:val="single" w:sz="4" w:space="0" w:color="00000A"/>
              <w:right w:val="single" w:sz="4" w:space="0" w:color="00000A"/>
            </w:tcBorders>
            <w:hideMark/>
          </w:tcPr>
          <w:p w14:paraId="32B64D6C" w14:textId="77777777" w:rsidR="0053707C" w:rsidRDefault="0053707C" w:rsidP="0053707C">
            <w:pPr>
              <w:suppressAutoHyphens/>
              <w:spacing w:before="60" w:after="60"/>
              <w:jc w:val="both"/>
              <w:rPr>
                <w:kern w:val="2"/>
              </w:rPr>
            </w:pPr>
            <w:r>
              <w:t xml:space="preserve">1999: </w:t>
            </w:r>
            <w:proofErr w:type="gramStart"/>
            <w:r>
              <w:t>MU</w:t>
            </w:r>
            <w:proofErr w:type="gramEnd"/>
            <w:r>
              <w:t xml:space="preserve"> Brno, PřF, obor Biochemie, Ph.D.</w:t>
            </w:r>
          </w:p>
        </w:tc>
      </w:tr>
      <w:tr w:rsidR="0053707C" w14:paraId="2816E92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hideMark/>
          </w:tcPr>
          <w:p w14:paraId="1DDC50DD" w14:textId="77777777" w:rsidR="0053707C" w:rsidRDefault="0053707C" w:rsidP="0053707C">
            <w:pPr>
              <w:suppressAutoHyphens/>
              <w:jc w:val="both"/>
              <w:rPr>
                <w:kern w:val="2"/>
              </w:rPr>
            </w:pPr>
            <w:r>
              <w:rPr>
                <w:b/>
              </w:rPr>
              <w:t>Údaje o odborném působení od absolvování VŠ</w:t>
            </w:r>
          </w:p>
        </w:tc>
      </w:tr>
      <w:tr w:rsidR="0053707C" w14:paraId="1930B92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477"/>
        </w:trPr>
        <w:tc>
          <w:tcPr>
            <w:tcW w:w="10409" w:type="dxa"/>
            <w:gridSpan w:val="118"/>
            <w:tcBorders>
              <w:top w:val="single" w:sz="4" w:space="0" w:color="00000A"/>
              <w:left w:val="single" w:sz="4" w:space="0" w:color="00000A"/>
              <w:bottom w:val="single" w:sz="4" w:space="0" w:color="00000A"/>
              <w:right w:val="single" w:sz="4" w:space="0" w:color="00000A"/>
            </w:tcBorders>
          </w:tcPr>
          <w:p w14:paraId="11FC5AB6" w14:textId="77777777" w:rsidR="0053707C" w:rsidRDefault="0053707C" w:rsidP="0053707C">
            <w:pPr>
              <w:spacing w:before="60" w:after="60"/>
              <w:jc w:val="both"/>
              <w:rPr>
                <w:color w:val="000000"/>
                <w:shd w:val="clear" w:color="auto" w:fill="00FFFF"/>
              </w:rPr>
            </w:pPr>
            <w:r>
              <w:t>1999 – dosud: UTB Zlín</w:t>
            </w:r>
            <w:r>
              <w:rPr>
                <w:color w:val="000000"/>
              </w:rPr>
              <w:t>, FT, odborný asistent, od r. 2007 docent, od r. 2007 ředitel Ústavu inženýrství ochrany životního</w:t>
            </w:r>
            <w:r w:rsidRPr="00DB2089">
              <w:rPr>
                <w:color w:val="000000"/>
              </w:rPr>
              <w:t xml:space="preserve"> prostředí</w:t>
            </w:r>
            <w:r>
              <w:rPr>
                <w:color w:val="000000"/>
              </w:rPr>
              <w:t>, od r. 2015 profesor</w:t>
            </w:r>
          </w:p>
        </w:tc>
      </w:tr>
      <w:tr w:rsidR="0053707C" w14:paraId="01EB5D6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250"/>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hideMark/>
          </w:tcPr>
          <w:p w14:paraId="7D3C007B" w14:textId="77777777" w:rsidR="0053707C" w:rsidRDefault="0053707C" w:rsidP="0053707C">
            <w:pPr>
              <w:suppressAutoHyphens/>
              <w:jc w:val="both"/>
              <w:rPr>
                <w:kern w:val="2"/>
              </w:rPr>
            </w:pPr>
            <w:r>
              <w:rPr>
                <w:b/>
              </w:rPr>
              <w:t>Zkušenosti s vedením kvalifikačních a rigorózních prací</w:t>
            </w:r>
          </w:p>
        </w:tc>
      </w:tr>
      <w:tr w:rsidR="0053707C" w14:paraId="74D89352"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198"/>
        </w:trPr>
        <w:tc>
          <w:tcPr>
            <w:tcW w:w="10409" w:type="dxa"/>
            <w:gridSpan w:val="118"/>
            <w:tcBorders>
              <w:top w:val="single" w:sz="4" w:space="0" w:color="00000A"/>
              <w:left w:val="single" w:sz="4" w:space="0" w:color="00000A"/>
              <w:bottom w:val="single" w:sz="4" w:space="0" w:color="00000A"/>
              <w:right w:val="single" w:sz="4" w:space="0" w:color="00000A"/>
            </w:tcBorders>
          </w:tcPr>
          <w:p w14:paraId="3D6C0A6C" w14:textId="77777777" w:rsidR="0053707C" w:rsidRPr="00D30179" w:rsidRDefault="0053707C" w:rsidP="0053707C">
            <w:pPr>
              <w:pStyle w:val="western"/>
              <w:spacing w:before="60" w:beforeAutospacing="0" w:after="60" w:line="240" w:lineRule="auto"/>
              <w:rPr>
                <w:kern w:val="2"/>
              </w:rPr>
            </w:pPr>
            <w:r w:rsidRPr="00D30179">
              <w:t>Počet obhájených prací, které vyučující vedl v období 2013 – 2017: 4 BP, 7 DP, 2 DisP.</w:t>
            </w:r>
          </w:p>
        </w:tc>
      </w:tr>
      <w:tr w:rsidR="0053707C" w14:paraId="0DBFCD8A"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3591" w:type="dxa"/>
            <w:gridSpan w:val="34"/>
            <w:tcBorders>
              <w:top w:val="single" w:sz="12" w:space="0" w:color="00000A"/>
              <w:left w:val="single" w:sz="4" w:space="0" w:color="00000A"/>
              <w:bottom w:val="single" w:sz="4" w:space="0" w:color="00000A"/>
              <w:right w:val="single" w:sz="4" w:space="0" w:color="00000A"/>
            </w:tcBorders>
            <w:shd w:val="clear" w:color="auto" w:fill="F7CAAC"/>
            <w:hideMark/>
          </w:tcPr>
          <w:p w14:paraId="3398A993" w14:textId="77777777" w:rsidR="0053707C" w:rsidRDefault="0053707C" w:rsidP="0053707C">
            <w:pPr>
              <w:suppressAutoHyphens/>
              <w:jc w:val="both"/>
              <w:rPr>
                <w:b/>
                <w:kern w:val="2"/>
              </w:rPr>
            </w:pPr>
            <w:r>
              <w:rPr>
                <w:b/>
              </w:rPr>
              <w:t xml:space="preserve">Obor habilitačního řízení </w:t>
            </w:r>
          </w:p>
        </w:tc>
        <w:tc>
          <w:tcPr>
            <w:tcW w:w="2124" w:type="dxa"/>
            <w:gridSpan w:val="18"/>
            <w:tcBorders>
              <w:top w:val="single" w:sz="12" w:space="0" w:color="00000A"/>
              <w:left w:val="single" w:sz="4" w:space="0" w:color="00000A"/>
              <w:bottom w:val="single" w:sz="4" w:space="0" w:color="00000A"/>
              <w:right w:val="single" w:sz="4" w:space="0" w:color="00000A"/>
            </w:tcBorders>
            <w:shd w:val="clear" w:color="auto" w:fill="F7CAAC"/>
            <w:hideMark/>
          </w:tcPr>
          <w:p w14:paraId="02AE3EC1" w14:textId="77777777" w:rsidR="0053707C" w:rsidRDefault="0053707C" w:rsidP="0053707C">
            <w:pPr>
              <w:suppressAutoHyphens/>
              <w:jc w:val="both"/>
              <w:rPr>
                <w:b/>
                <w:kern w:val="2"/>
              </w:rPr>
            </w:pPr>
            <w:r>
              <w:rPr>
                <w:b/>
              </w:rPr>
              <w:t>Rok udělení hodnosti</w:t>
            </w:r>
          </w:p>
        </w:tc>
        <w:tc>
          <w:tcPr>
            <w:tcW w:w="2309" w:type="dxa"/>
            <w:gridSpan w:val="32"/>
            <w:tcBorders>
              <w:top w:val="single" w:sz="12" w:space="0" w:color="00000A"/>
              <w:left w:val="single" w:sz="4" w:space="0" w:color="00000A"/>
              <w:bottom w:val="single" w:sz="4" w:space="0" w:color="00000A"/>
              <w:right w:val="single" w:sz="12" w:space="0" w:color="00000A"/>
            </w:tcBorders>
            <w:shd w:val="clear" w:color="auto" w:fill="F7CAAC"/>
            <w:hideMark/>
          </w:tcPr>
          <w:p w14:paraId="71AA1720" w14:textId="77777777" w:rsidR="0053707C" w:rsidRDefault="0053707C" w:rsidP="0053707C">
            <w:pPr>
              <w:suppressAutoHyphens/>
              <w:jc w:val="both"/>
              <w:rPr>
                <w:b/>
                <w:kern w:val="2"/>
              </w:rPr>
            </w:pPr>
            <w:r>
              <w:rPr>
                <w:b/>
              </w:rPr>
              <w:t>Řízení konáno na VŠ</w:t>
            </w:r>
          </w:p>
        </w:tc>
        <w:tc>
          <w:tcPr>
            <w:tcW w:w="2385" w:type="dxa"/>
            <w:gridSpan w:val="34"/>
            <w:tcBorders>
              <w:top w:val="single" w:sz="12" w:space="0" w:color="00000A"/>
              <w:left w:val="single" w:sz="12" w:space="0" w:color="00000A"/>
              <w:bottom w:val="single" w:sz="4" w:space="0" w:color="00000A"/>
              <w:right w:val="single" w:sz="4" w:space="0" w:color="00000A"/>
            </w:tcBorders>
            <w:shd w:val="clear" w:color="auto" w:fill="F7CAAC"/>
            <w:hideMark/>
          </w:tcPr>
          <w:p w14:paraId="25461C7E" w14:textId="77777777" w:rsidR="0053707C" w:rsidRDefault="0053707C" w:rsidP="0053707C">
            <w:pPr>
              <w:suppressAutoHyphens/>
              <w:jc w:val="both"/>
              <w:rPr>
                <w:kern w:val="2"/>
              </w:rPr>
            </w:pPr>
            <w:r>
              <w:rPr>
                <w:b/>
              </w:rPr>
              <w:t>Ohlasy publikací</w:t>
            </w:r>
          </w:p>
        </w:tc>
      </w:tr>
      <w:tr w:rsidR="0053707C" w14:paraId="1D588F0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3591" w:type="dxa"/>
            <w:gridSpan w:val="34"/>
            <w:tcBorders>
              <w:top w:val="single" w:sz="4" w:space="0" w:color="00000A"/>
              <w:left w:val="single" w:sz="4" w:space="0" w:color="00000A"/>
              <w:bottom w:val="single" w:sz="4" w:space="0" w:color="00000A"/>
              <w:right w:val="single" w:sz="4" w:space="0" w:color="00000A"/>
            </w:tcBorders>
            <w:hideMark/>
          </w:tcPr>
          <w:p w14:paraId="123CF0B7" w14:textId="77777777" w:rsidR="0053707C" w:rsidRDefault="0053707C" w:rsidP="0053707C">
            <w:pPr>
              <w:pStyle w:val="western"/>
              <w:spacing w:before="40" w:beforeAutospacing="0" w:after="40" w:line="240" w:lineRule="auto"/>
            </w:pPr>
            <w:r>
              <w:t>Technologie makromolekulárních látek</w:t>
            </w:r>
          </w:p>
        </w:tc>
        <w:tc>
          <w:tcPr>
            <w:tcW w:w="2124" w:type="dxa"/>
            <w:gridSpan w:val="18"/>
            <w:tcBorders>
              <w:top w:val="single" w:sz="4" w:space="0" w:color="00000A"/>
              <w:left w:val="single" w:sz="4" w:space="0" w:color="00000A"/>
              <w:bottom w:val="single" w:sz="4" w:space="0" w:color="00000A"/>
              <w:right w:val="single" w:sz="4" w:space="0" w:color="00000A"/>
            </w:tcBorders>
            <w:hideMark/>
          </w:tcPr>
          <w:p w14:paraId="46EB5E31" w14:textId="77777777" w:rsidR="0053707C" w:rsidRDefault="0053707C" w:rsidP="0053707C">
            <w:pPr>
              <w:pStyle w:val="western"/>
              <w:spacing w:before="40" w:beforeAutospacing="0" w:after="40" w:line="240" w:lineRule="auto"/>
            </w:pPr>
            <w:r>
              <w:t>2007</w:t>
            </w:r>
          </w:p>
        </w:tc>
        <w:tc>
          <w:tcPr>
            <w:tcW w:w="2309" w:type="dxa"/>
            <w:gridSpan w:val="32"/>
            <w:tcBorders>
              <w:top w:val="single" w:sz="4" w:space="0" w:color="00000A"/>
              <w:left w:val="single" w:sz="4" w:space="0" w:color="00000A"/>
              <w:bottom w:val="single" w:sz="4" w:space="0" w:color="00000A"/>
              <w:right w:val="single" w:sz="12" w:space="0" w:color="00000A"/>
            </w:tcBorders>
            <w:hideMark/>
          </w:tcPr>
          <w:p w14:paraId="4E89631A" w14:textId="77777777" w:rsidR="0053707C" w:rsidRDefault="0053707C" w:rsidP="0053707C">
            <w:pPr>
              <w:pStyle w:val="western"/>
              <w:spacing w:before="40" w:beforeAutospacing="0" w:after="40" w:line="240" w:lineRule="auto"/>
            </w:pPr>
            <w:r>
              <w:t>UTB Zlín</w:t>
            </w:r>
          </w:p>
        </w:tc>
        <w:tc>
          <w:tcPr>
            <w:tcW w:w="658" w:type="dxa"/>
            <w:gridSpan w:val="13"/>
            <w:tcBorders>
              <w:top w:val="single" w:sz="4" w:space="0" w:color="00000A"/>
              <w:left w:val="single" w:sz="12" w:space="0" w:color="00000A"/>
              <w:bottom w:val="single" w:sz="4" w:space="0" w:color="00000A"/>
              <w:right w:val="single" w:sz="4" w:space="0" w:color="00000A"/>
            </w:tcBorders>
            <w:shd w:val="clear" w:color="auto" w:fill="F7CAAC"/>
            <w:hideMark/>
          </w:tcPr>
          <w:p w14:paraId="07ABCC78" w14:textId="77777777" w:rsidR="0053707C" w:rsidRDefault="0053707C" w:rsidP="0053707C">
            <w:pPr>
              <w:suppressAutoHyphens/>
              <w:jc w:val="both"/>
              <w:rPr>
                <w:b/>
                <w:kern w:val="2"/>
              </w:rPr>
            </w:pPr>
            <w:r>
              <w:rPr>
                <w:b/>
              </w:rPr>
              <w:t>WOS</w:t>
            </w:r>
          </w:p>
        </w:tc>
        <w:tc>
          <w:tcPr>
            <w:tcW w:w="870" w:type="dxa"/>
            <w:gridSpan w:val="13"/>
            <w:tcBorders>
              <w:top w:val="single" w:sz="4" w:space="0" w:color="00000A"/>
              <w:left w:val="single" w:sz="4" w:space="0" w:color="00000A"/>
              <w:bottom w:val="single" w:sz="4" w:space="0" w:color="00000A"/>
              <w:right w:val="single" w:sz="4" w:space="0" w:color="00000A"/>
            </w:tcBorders>
            <w:shd w:val="clear" w:color="auto" w:fill="F7CAAC"/>
            <w:hideMark/>
          </w:tcPr>
          <w:p w14:paraId="64CFB9E9" w14:textId="77777777" w:rsidR="0053707C" w:rsidRDefault="0053707C" w:rsidP="0053707C">
            <w:pPr>
              <w:suppressAutoHyphens/>
              <w:jc w:val="both"/>
              <w:rPr>
                <w:b/>
                <w:kern w:val="2"/>
              </w:rPr>
            </w:pPr>
            <w:r>
              <w:rPr>
                <w:b/>
              </w:rPr>
              <w:t>Scopus</w:t>
            </w:r>
          </w:p>
        </w:tc>
        <w:tc>
          <w:tcPr>
            <w:tcW w:w="857" w:type="dxa"/>
            <w:gridSpan w:val="8"/>
            <w:tcBorders>
              <w:top w:val="single" w:sz="4" w:space="0" w:color="00000A"/>
              <w:left w:val="single" w:sz="4" w:space="0" w:color="00000A"/>
              <w:bottom w:val="single" w:sz="4" w:space="0" w:color="00000A"/>
              <w:right w:val="single" w:sz="4" w:space="0" w:color="00000A"/>
            </w:tcBorders>
            <w:shd w:val="clear" w:color="auto" w:fill="F7CAAC"/>
            <w:hideMark/>
          </w:tcPr>
          <w:p w14:paraId="101C00D4" w14:textId="77777777" w:rsidR="0053707C" w:rsidRDefault="0053707C" w:rsidP="0053707C">
            <w:pPr>
              <w:suppressAutoHyphens/>
              <w:jc w:val="both"/>
              <w:rPr>
                <w:kern w:val="2"/>
              </w:rPr>
            </w:pPr>
            <w:r>
              <w:rPr>
                <w:b/>
              </w:rPr>
              <w:t>ostatní</w:t>
            </w:r>
          </w:p>
        </w:tc>
      </w:tr>
      <w:tr w:rsidR="0053707C" w14:paraId="3DCF439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70"/>
        </w:trPr>
        <w:tc>
          <w:tcPr>
            <w:tcW w:w="3591" w:type="dxa"/>
            <w:gridSpan w:val="34"/>
            <w:tcBorders>
              <w:top w:val="single" w:sz="4" w:space="0" w:color="00000A"/>
              <w:left w:val="single" w:sz="4" w:space="0" w:color="00000A"/>
              <w:bottom w:val="single" w:sz="4" w:space="0" w:color="00000A"/>
              <w:right w:val="single" w:sz="4" w:space="0" w:color="00000A"/>
            </w:tcBorders>
            <w:shd w:val="clear" w:color="auto" w:fill="F7CAAC"/>
            <w:hideMark/>
          </w:tcPr>
          <w:p w14:paraId="69748484" w14:textId="77777777" w:rsidR="0053707C" w:rsidRDefault="0053707C" w:rsidP="0053707C">
            <w:pPr>
              <w:suppressAutoHyphens/>
              <w:jc w:val="both"/>
              <w:rPr>
                <w:b/>
                <w:kern w:val="2"/>
              </w:rPr>
            </w:pPr>
            <w:r>
              <w:rPr>
                <w:b/>
              </w:rPr>
              <w:t>Obor jmenovacího řízení</w:t>
            </w:r>
          </w:p>
        </w:tc>
        <w:tc>
          <w:tcPr>
            <w:tcW w:w="2124" w:type="dxa"/>
            <w:gridSpan w:val="18"/>
            <w:tcBorders>
              <w:top w:val="single" w:sz="4" w:space="0" w:color="00000A"/>
              <w:left w:val="single" w:sz="4" w:space="0" w:color="00000A"/>
              <w:bottom w:val="single" w:sz="4" w:space="0" w:color="00000A"/>
              <w:right w:val="single" w:sz="4" w:space="0" w:color="00000A"/>
            </w:tcBorders>
            <w:shd w:val="clear" w:color="auto" w:fill="F7CAAC"/>
            <w:hideMark/>
          </w:tcPr>
          <w:p w14:paraId="360CAEE5" w14:textId="77777777" w:rsidR="0053707C" w:rsidRDefault="0053707C" w:rsidP="0053707C">
            <w:pPr>
              <w:suppressAutoHyphens/>
              <w:jc w:val="both"/>
              <w:rPr>
                <w:b/>
                <w:kern w:val="2"/>
              </w:rPr>
            </w:pPr>
            <w:r>
              <w:rPr>
                <w:b/>
              </w:rPr>
              <w:t>Rok udělení hodnosti</w:t>
            </w:r>
          </w:p>
        </w:tc>
        <w:tc>
          <w:tcPr>
            <w:tcW w:w="2309" w:type="dxa"/>
            <w:gridSpan w:val="32"/>
            <w:tcBorders>
              <w:top w:val="single" w:sz="4" w:space="0" w:color="00000A"/>
              <w:left w:val="single" w:sz="4" w:space="0" w:color="00000A"/>
              <w:bottom w:val="single" w:sz="4" w:space="0" w:color="00000A"/>
              <w:right w:val="single" w:sz="12" w:space="0" w:color="00000A"/>
            </w:tcBorders>
            <w:shd w:val="clear" w:color="auto" w:fill="F7CAAC"/>
            <w:hideMark/>
          </w:tcPr>
          <w:p w14:paraId="1F9E5319" w14:textId="77777777" w:rsidR="0053707C" w:rsidRDefault="0053707C" w:rsidP="0053707C">
            <w:pPr>
              <w:suppressAutoHyphens/>
              <w:jc w:val="both"/>
              <w:rPr>
                <w:b/>
                <w:kern w:val="2"/>
              </w:rPr>
            </w:pPr>
            <w:r>
              <w:rPr>
                <w:b/>
              </w:rPr>
              <w:t>Řízení konáno na VŠ</w:t>
            </w:r>
          </w:p>
        </w:tc>
        <w:tc>
          <w:tcPr>
            <w:tcW w:w="658" w:type="dxa"/>
            <w:gridSpan w:val="13"/>
            <w:vMerge w:val="restart"/>
            <w:tcBorders>
              <w:top w:val="single" w:sz="4" w:space="0" w:color="00000A"/>
              <w:left w:val="single" w:sz="12" w:space="0" w:color="00000A"/>
              <w:bottom w:val="single" w:sz="4" w:space="0" w:color="00000A"/>
              <w:right w:val="single" w:sz="4" w:space="0" w:color="00000A"/>
            </w:tcBorders>
            <w:hideMark/>
          </w:tcPr>
          <w:p w14:paraId="17E699A3" w14:textId="77777777" w:rsidR="0053707C" w:rsidRPr="005C2DC1" w:rsidRDefault="0053707C" w:rsidP="0053707C">
            <w:pPr>
              <w:pStyle w:val="western"/>
              <w:spacing w:before="0" w:line="240" w:lineRule="auto"/>
              <w:rPr>
                <w:b/>
              </w:rPr>
            </w:pPr>
            <w:r w:rsidRPr="005C2DC1">
              <w:rPr>
                <w:b/>
              </w:rPr>
              <w:t>484</w:t>
            </w:r>
          </w:p>
        </w:tc>
        <w:tc>
          <w:tcPr>
            <w:tcW w:w="870" w:type="dxa"/>
            <w:gridSpan w:val="13"/>
            <w:vMerge w:val="restart"/>
            <w:tcBorders>
              <w:top w:val="single" w:sz="4" w:space="0" w:color="00000A"/>
              <w:left w:val="single" w:sz="4" w:space="0" w:color="00000A"/>
              <w:bottom w:val="single" w:sz="4" w:space="0" w:color="00000A"/>
              <w:right w:val="single" w:sz="4" w:space="0" w:color="00000A"/>
            </w:tcBorders>
            <w:hideMark/>
          </w:tcPr>
          <w:p w14:paraId="04A0B47F" w14:textId="77777777" w:rsidR="0053707C" w:rsidRPr="005C2DC1" w:rsidRDefault="0053707C" w:rsidP="0053707C">
            <w:pPr>
              <w:pStyle w:val="western"/>
              <w:spacing w:before="0" w:line="240" w:lineRule="auto"/>
              <w:rPr>
                <w:b/>
              </w:rPr>
            </w:pPr>
            <w:r w:rsidRPr="005C2DC1">
              <w:rPr>
                <w:b/>
              </w:rPr>
              <w:t>510</w:t>
            </w:r>
          </w:p>
        </w:tc>
        <w:tc>
          <w:tcPr>
            <w:tcW w:w="857" w:type="dxa"/>
            <w:gridSpan w:val="8"/>
            <w:vMerge w:val="restart"/>
            <w:tcBorders>
              <w:top w:val="single" w:sz="4" w:space="0" w:color="00000A"/>
              <w:left w:val="single" w:sz="4" w:space="0" w:color="00000A"/>
              <w:bottom w:val="single" w:sz="4" w:space="0" w:color="00000A"/>
              <w:right w:val="single" w:sz="4" w:space="0" w:color="00000A"/>
            </w:tcBorders>
            <w:hideMark/>
          </w:tcPr>
          <w:p w14:paraId="24391B0B" w14:textId="77777777" w:rsidR="0053707C" w:rsidRPr="005C2DC1" w:rsidRDefault="0053707C" w:rsidP="0053707C">
            <w:pPr>
              <w:pStyle w:val="western"/>
              <w:spacing w:before="0" w:line="240" w:lineRule="auto"/>
              <w:rPr>
                <w:b/>
              </w:rPr>
            </w:pPr>
            <w:r w:rsidRPr="005C2DC1">
              <w:rPr>
                <w:b/>
              </w:rPr>
              <w:t>neevid.</w:t>
            </w:r>
          </w:p>
        </w:tc>
      </w:tr>
      <w:tr w:rsidR="0053707C" w14:paraId="1B165C7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205"/>
        </w:trPr>
        <w:tc>
          <w:tcPr>
            <w:tcW w:w="3591" w:type="dxa"/>
            <w:gridSpan w:val="34"/>
            <w:tcBorders>
              <w:top w:val="single" w:sz="4" w:space="0" w:color="00000A"/>
              <w:left w:val="single" w:sz="4" w:space="0" w:color="00000A"/>
              <w:bottom w:val="single" w:sz="4" w:space="0" w:color="00000A"/>
              <w:right w:val="single" w:sz="4" w:space="0" w:color="00000A"/>
            </w:tcBorders>
            <w:hideMark/>
          </w:tcPr>
          <w:p w14:paraId="53610CD0" w14:textId="77777777" w:rsidR="0053707C" w:rsidRPr="00D30179" w:rsidRDefault="0053707C" w:rsidP="0053707C">
            <w:pPr>
              <w:suppressAutoHyphens/>
              <w:spacing w:before="40" w:after="40"/>
              <w:jc w:val="both"/>
              <w:rPr>
                <w:kern w:val="2"/>
              </w:rPr>
            </w:pPr>
            <w:r w:rsidRPr="00D30179">
              <w:t>Chemie a technologie ochrany životního prostředí</w:t>
            </w:r>
          </w:p>
        </w:tc>
        <w:tc>
          <w:tcPr>
            <w:tcW w:w="2124" w:type="dxa"/>
            <w:gridSpan w:val="18"/>
            <w:tcBorders>
              <w:top w:val="single" w:sz="4" w:space="0" w:color="00000A"/>
              <w:left w:val="single" w:sz="4" w:space="0" w:color="00000A"/>
              <w:bottom w:val="single" w:sz="4" w:space="0" w:color="00000A"/>
              <w:right w:val="single" w:sz="4" w:space="0" w:color="00000A"/>
            </w:tcBorders>
            <w:hideMark/>
          </w:tcPr>
          <w:p w14:paraId="4D35654C" w14:textId="77777777" w:rsidR="0053707C" w:rsidRPr="00372F64" w:rsidRDefault="0053707C" w:rsidP="0053707C">
            <w:pPr>
              <w:suppressAutoHyphens/>
              <w:spacing w:before="40" w:after="40"/>
              <w:jc w:val="both"/>
              <w:rPr>
                <w:kern w:val="2"/>
              </w:rPr>
            </w:pPr>
            <w:r w:rsidRPr="00372F64">
              <w:t>2015</w:t>
            </w:r>
          </w:p>
        </w:tc>
        <w:tc>
          <w:tcPr>
            <w:tcW w:w="2309" w:type="dxa"/>
            <w:gridSpan w:val="32"/>
            <w:tcBorders>
              <w:top w:val="single" w:sz="4" w:space="0" w:color="00000A"/>
              <w:left w:val="single" w:sz="4" w:space="0" w:color="00000A"/>
              <w:bottom w:val="single" w:sz="4" w:space="0" w:color="00000A"/>
              <w:right w:val="single" w:sz="12" w:space="0" w:color="00000A"/>
            </w:tcBorders>
            <w:hideMark/>
          </w:tcPr>
          <w:p w14:paraId="147BF75E" w14:textId="77777777" w:rsidR="0053707C" w:rsidRPr="00372F64" w:rsidRDefault="0053707C" w:rsidP="0053707C">
            <w:pPr>
              <w:suppressAutoHyphens/>
              <w:spacing w:before="40" w:after="40"/>
              <w:jc w:val="both"/>
              <w:rPr>
                <w:kern w:val="2"/>
              </w:rPr>
            </w:pPr>
            <w:r w:rsidRPr="00372F64">
              <w:t>VUT Brno</w:t>
            </w:r>
          </w:p>
        </w:tc>
        <w:tc>
          <w:tcPr>
            <w:tcW w:w="658" w:type="dxa"/>
            <w:gridSpan w:val="13"/>
            <w:vMerge/>
            <w:tcBorders>
              <w:top w:val="single" w:sz="4" w:space="0" w:color="00000A"/>
              <w:left w:val="single" w:sz="12" w:space="0" w:color="00000A"/>
              <w:bottom w:val="single" w:sz="4" w:space="0" w:color="00000A"/>
              <w:right w:val="single" w:sz="4" w:space="0" w:color="00000A"/>
            </w:tcBorders>
            <w:vAlign w:val="center"/>
            <w:hideMark/>
          </w:tcPr>
          <w:p w14:paraId="72CD940E" w14:textId="77777777" w:rsidR="0053707C" w:rsidRDefault="0053707C" w:rsidP="0053707C"/>
        </w:tc>
        <w:tc>
          <w:tcPr>
            <w:tcW w:w="870" w:type="dxa"/>
            <w:gridSpan w:val="13"/>
            <w:vMerge/>
            <w:tcBorders>
              <w:top w:val="single" w:sz="4" w:space="0" w:color="00000A"/>
              <w:left w:val="single" w:sz="4" w:space="0" w:color="00000A"/>
              <w:bottom w:val="single" w:sz="4" w:space="0" w:color="00000A"/>
              <w:right w:val="single" w:sz="4" w:space="0" w:color="00000A"/>
            </w:tcBorders>
            <w:vAlign w:val="center"/>
            <w:hideMark/>
          </w:tcPr>
          <w:p w14:paraId="53B5E528" w14:textId="77777777" w:rsidR="0053707C" w:rsidRDefault="0053707C" w:rsidP="0053707C"/>
        </w:tc>
        <w:tc>
          <w:tcPr>
            <w:tcW w:w="857" w:type="dxa"/>
            <w:gridSpan w:val="8"/>
            <w:vMerge/>
            <w:tcBorders>
              <w:top w:val="single" w:sz="4" w:space="0" w:color="00000A"/>
              <w:left w:val="single" w:sz="4" w:space="0" w:color="00000A"/>
              <w:bottom w:val="single" w:sz="4" w:space="0" w:color="00000A"/>
              <w:right w:val="single" w:sz="4" w:space="0" w:color="00000A"/>
            </w:tcBorders>
            <w:vAlign w:val="center"/>
            <w:hideMark/>
          </w:tcPr>
          <w:p w14:paraId="042503FB" w14:textId="77777777" w:rsidR="0053707C" w:rsidRDefault="0053707C" w:rsidP="0053707C"/>
        </w:tc>
      </w:tr>
      <w:tr w:rsidR="0053707C" w14:paraId="1A0F13DC"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hideMark/>
          </w:tcPr>
          <w:p w14:paraId="43E74356" w14:textId="77777777" w:rsidR="0053707C" w:rsidRDefault="0053707C" w:rsidP="0053707C">
            <w:pPr>
              <w:suppressAutoHyphens/>
              <w:jc w:val="both"/>
              <w:rPr>
                <w:kern w:val="2"/>
              </w:rPr>
            </w:pPr>
            <w:r>
              <w:rPr>
                <w:b/>
              </w:rPr>
              <w:t xml:space="preserve">Přehled o nejvýznamnější publikační a další tvůrčí činnosti nebo další profesní činnosti u odborníků z praxe vztahující se k zabezpečovaným předmětům </w:t>
            </w:r>
          </w:p>
        </w:tc>
      </w:tr>
      <w:tr w:rsidR="0053707C" w14:paraId="3147CDD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560"/>
        </w:trPr>
        <w:tc>
          <w:tcPr>
            <w:tcW w:w="10409" w:type="dxa"/>
            <w:gridSpan w:val="118"/>
            <w:tcBorders>
              <w:top w:val="single" w:sz="4" w:space="0" w:color="00000A"/>
              <w:left w:val="single" w:sz="4" w:space="0" w:color="00000A"/>
              <w:bottom w:val="single" w:sz="4" w:space="0" w:color="00000A"/>
              <w:right w:val="single" w:sz="4" w:space="0" w:color="00000A"/>
            </w:tcBorders>
            <w:hideMark/>
          </w:tcPr>
          <w:p w14:paraId="4F799BB0" w14:textId="77777777" w:rsidR="0053707C" w:rsidRPr="005723A5" w:rsidRDefault="0053707C" w:rsidP="0053707C">
            <w:pPr>
              <w:spacing w:before="60" w:after="120"/>
              <w:jc w:val="both"/>
              <w:rPr>
                <w:rFonts w:eastAsia="Calibri"/>
                <w:sz w:val="19"/>
                <w:szCs w:val="19"/>
                <w:lang w:eastAsia="en-US"/>
              </w:rPr>
            </w:pPr>
            <w:r w:rsidRPr="005723A5">
              <w:rPr>
                <w:rFonts w:eastAsia="Calibri"/>
                <w:sz w:val="19"/>
                <w:szCs w:val="19"/>
                <w:lang w:eastAsia="en-US"/>
              </w:rPr>
              <w:t xml:space="preserve">ŠERÁ, J., STLOUKAL, P., JANČOVÁ, P., VERNEY, V., PEKAŘOVÁ, S., </w:t>
            </w:r>
            <w:r w:rsidRPr="005723A5">
              <w:rPr>
                <w:rFonts w:eastAsia="Calibri"/>
                <w:b/>
                <w:sz w:val="19"/>
                <w:szCs w:val="19"/>
                <w:lang w:eastAsia="en-US"/>
              </w:rPr>
              <w:t>KOUTNÝ, M. (35%)</w:t>
            </w:r>
            <w:r w:rsidRPr="005723A5">
              <w:rPr>
                <w:rFonts w:eastAsia="Calibri"/>
                <w:sz w:val="19"/>
                <w:szCs w:val="19"/>
                <w:lang w:eastAsia="en-US"/>
              </w:rPr>
              <w:t xml:space="preserve">: Accelerated biodegradation of agriculture film based on aromatic-aliphatic copolyester in soil under mesophilic conditions. </w:t>
            </w:r>
            <w:r w:rsidRPr="005723A5">
              <w:rPr>
                <w:rFonts w:eastAsia="Calibri"/>
                <w:i/>
                <w:sz w:val="19"/>
                <w:szCs w:val="19"/>
                <w:lang w:eastAsia="en-US"/>
              </w:rPr>
              <w:t>Journal of Agricultural and Food Chemistry</w:t>
            </w:r>
            <w:r w:rsidRPr="005723A5">
              <w:rPr>
                <w:rFonts w:eastAsia="Calibri"/>
                <w:sz w:val="19"/>
                <w:szCs w:val="19"/>
                <w:lang w:eastAsia="en-US"/>
              </w:rPr>
              <w:t xml:space="preserve"> 64, 5653-5661, </w:t>
            </w:r>
            <w:r w:rsidRPr="005723A5">
              <w:rPr>
                <w:rFonts w:eastAsia="Calibri"/>
                <w:b/>
                <w:sz w:val="19"/>
                <w:szCs w:val="19"/>
                <w:lang w:eastAsia="en-US"/>
              </w:rPr>
              <w:t>2016</w:t>
            </w:r>
            <w:r w:rsidRPr="005723A5">
              <w:rPr>
                <w:rFonts w:eastAsia="Calibri"/>
                <w:sz w:val="19"/>
                <w:szCs w:val="19"/>
                <w:lang w:eastAsia="en-US"/>
              </w:rPr>
              <w:t xml:space="preserve">. </w:t>
            </w:r>
          </w:p>
          <w:p w14:paraId="075694B2" w14:textId="77777777" w:rsidR="0053707C" w:rsidRPr="005723A5" w:rsidRDefault="0053707C" w:rsidP="0053707C">
            <w:pPr>
              <w:spacing w:after="120"/>
              <w:jc w:val="both"/>
              <w:rPr>
                <w:rFonts w:eastAsia="Calibri"/>
                <w:sz w:val="19"/>
                <w:szCs w:val="19"/>
                <w:lang w:eastAsia="en-US"/>
              </w:rPr>
            </w:pPr>
            <w:r w:rsidRPr="005723A5">
              <w:rPr>
                <w:rFonts w:eastAsia="Calibri"/>
                <w:sz w:val="19"/>
                <w:szCs w:val="19"/>
                <w:lang w:eastAsia="en-US"/>
              </w:rPr>
              <w:t xml:space="preserve">STLOUKAL, P., JANDIKOVÁ, G., </w:t>
            </w:r>
            <w:r w:rsidRPr="005723A5">
              <w:rPr>
                <w:rFonts w:eastAsia="Calibri"/>
                <w:b/>
                <w:sz w:val="19"/>
                <w:szCs w:val="19"/>
                <w:lang w:eastAsia="en-US"/>
              </w:rPr>
              <w:t>KOUTNÝ, M. (15%)</w:t>
            </w:r>
            <w:r w:rsidRPr="005723A5">
              <w:rPr>
                <w:rFonts w:eastAsia="Calibri"/>
                <w:sz w:val="19"/>
                <w:szCs w:val="19"/>
                <w:lang w:eastAsia="en-US"/>
              </w:rPr>
              <w:t xml:space="preserve">, SEDLAŘÍK, V.: Carbodiimide additive to control hydrolytic stability and biodegradability of PLA. </w:t>
            </w:r>
            <w:r w:rsidRPr="005723A5">
              <w:rPr>
                <w:rFonts w:eastAsia="Calibri"/>
                <w:i/>
                <w:sz w:val="19"/>
                <w:szCs w:val="19"/>
                <w:lang w:eastAsia="en-US"/>
              </w:rPr>
              <w:t>Polymer Testing</w:t>
            </w:r>
            <w:r w:rsidRPr="005723A5">
              <w:rPr>
                <w:rFonts w:eastAsia="Calibri"/>
                <w:sz w:val="19"/>
                <w:szCs w:val="19"/>
                <w:lang w:eastAsia="en-US"/>
              </w:rPr>
              <w:t xml:space="preserve"> 54, 19-28, </w:t>
            </w:r>
            <w:r w:rsidRPr="005723A5">
              <w:rPr>
                <w:rFonts w:eastAsia="Calibri"/>
                <w:b/>
                <w:sz w:val="19"/>
                <w:szCs w:val="19"/>
                <w:lang w:eastAsia="en-US"/>
              </w:rPr>
              <w:t>2016</w:t>
            </w:r>
            <w:r w:rsidRPr="005723A5">
              <w:rPr>
                <w:rFonts w:eastAsia="Calibri"/>
                <w:sz w:val="19"/>
                <w:szCs w:val="19"/>
                <w:lang w:eastAsia="en-US"/>
              </w:rPr>
              <w:t>.</w:t>
            </w:r>
            <w:r w:rsidRPr="005723A5">
              <w:rPr>
                <w:rFonts w:eastAsia="Calibri"/>
                <w:b/>
                <w:sz w:val="19"/>
                <w:szCs w:val="19"/>
                <w:lang w:eastAsia="en-US"/>
              </w:rPr>
              <w:t xml:space="preserve"> </w:t>
            </w:r>
          </w:p>
          <w:p w14:paraId="1F931768" w14:textId="77777777" w:rsidR="0053707C" w:rsidRPr="005723A5" w:rsidRDefault="0053707C" w:rsidP="0053707C">
            <w:pPr>
              <w:spacing w:after="120"/>
              <w:jc w:val="both"/>
              <w:rPr>
                <w:b/>
                <w:color w:val="222222"/>
                <w:sz w:val="19"/>
                <w:szCs w:val="19"/>
                <w:shd w:val="clear" w:color="auto" w:fill="FFFFFF"/>
              </w:rPr>
            </w:pPr>
            <w:r w:rsidRPr="005723A5">
              <w:rPr>
                <w:caps/>
                <w:color w:val="222222"/>
                <w:sz w:val="19"/>
                <w:szCs w:val="19"/>
                <w:shd w:val="clear" w:color="auto" w:fill="FFFFFF"/>
              </w:rPr>
              <w:t xml:space="preserve">Stloukal, P., Pekařová, S., Kalendová, A., Mattausch, H., Laske, S., Holzer, C., Chitu, L., Bodner, S., Maier, G., Šlouf, M., </w:t>
            </w:r>
            <w:r w:rsidRPr="005723A5">
              <w:rPr>
                <w:b/>
                <w:caps/>
                <w:color w:val="222222"/>
                <w:sz w:val="19"/>
                <w:szCs w:val="19"/>
                <w:shd w:val="clear" w:color="auto" w:fill="FFFFFF"/>
              </w:rPr>
              <w:t>KoutnÝ, M. (20%)</w:t>
            </w:r>
            <w:r w:rsidRPr="005723A5">
              <w:rPr>
                <w:caps/>
                <w:color w:val="222222"/>
                <w:sz w:val="19"/>
                <w:szCs w:val="19"/>
                <w:shd w:val="clear" w:color="auto" w:fill="FFFFFF"/>
              </w:rPr>
              <w:t xml:space="preserve">: </w:t>
            </w:r>
            <w:r w:rsidRPr="005723A5">
              <w:rPr>
                <w:color w:val="222222"/>
                <w:sz w:val="19"/>
                <w:szCs w:val="19"/>
                <w:shd w:val="clear" w:color="auto" w:fill="FFFFFF"/>
              </w:rPr>
              <w:t xml:space="preserve">Kinetics and mechanism of the biodegradation of PLA/clay nanocomposites during thermophilic phase of composting process. </w:t>
            </w:r>
            <w:r w:rsidRPr="005723A5">
              <w:rPr>
                <w:i/>
                <w:iCs/>
                <w:color w:val="222222"/>
                <w:sz w:val="19"/>
                <w:szCs w:val="19"/>
                <w:shd w:val="clear" w:color="auto" w:fill="FFFFFF"/>
              </w:rPr>
              <w:t>Waste Management</w:t>
            </w:r>
            <w:r w:rsidRPr="005723A5">
              <w:rPr>
                <w:color w:val="222222"/>
                <w:sz w:val="19"/>
                <w:szCs w:val="19"/>
                <w:shd w:val="clear" w:color="auto" w:fill="FFFFFF"/>
              </w:rPr>
              <w:t xml:space="preserve"> </w:t>
            </w:r>
            <w:r w:rsidRPr="005723A5">
              <w:rPr>
                <w:iCs/>
                <w:color w:val="222222"/>
                <w:sz w:val="19"/>
                <w:szCs w:val="19"/>
                <w:shd w:val="clear" w:color="auto" w:fill="FFFFFF"/>
              </w:rPr>
              <w:t>42</w:t>
            </w:r>
            <w:r w:rsidRPr="005723A5">
              <w:rPr>
                <w:color w:val="222222"/>
                <w:sz w:val="19"/>
                <w:szCs w:val="19"/>
                <w:shd w:val="clear" w:color="auto" w:fill="FFFFFF"/>
              </w:rPr>
              <w:t xml:space="preserve">, 31-40, </w:t>
            </w:r>
            <w:r w:rsidRPr="005723A5">
              <w:rPr>
                <w:b/>
                <w:color w:val="222222"/>
                <w:sz w:val="19"/>
                <w:szCs w:val="19"/>
                <w:shd w:val="clear" w:color="auto" w:fill="FFFFFF"/>
              </w:rPr>
              <w:t>2015</w:t>
            </w:r>
            <w:r w:rsidRPr="005723A5">
              <w:rPr>
                <w:color w:val="222222"/>
                <w:sz w:val="19"/>
                <w:szCs w:val="19"/>
                <w:shd w:val="clear" w:color="auto" w:fill="FFFFFF"/>
              </w:rPr>
              <w:t>.</w:t>
            </w:r>
          </w:p>
          <w:p w14:paraId="68F5A0BC" w14:textId="77777777" w:rsidR="0053707C" w:rsidRPr="005723A5" w:rsidRDefault="0053707C" w:rsidP="0053707C">
            <w:pPr>
              <w:spacing w:after="120"/>
              <w:jc w:val="both"/>
              <w:rPr>
                <w:rFonts w:eastAsia="Calibri"/>
                <w:sz w:val="19"/>
                <w:szCs w:val="19"/>
                <w:lang w:eastAsia="en-US"/>
              </w:rPr>
            </w:pPr>
            <w:r w:rsidRPr="005723A5">
              <w:rPr>
                <w:rFonts w:eastAsia="Calibri"/>
                <w:caps/>
                <w:sz w:val="19"/>
                <w:szCs w:val="19"/>
                <w:lang w:eastAsia="en-US"/>
              </w:rPr>
              <w:t xml:space="preserve">Wunderlichová, L., Buňková, L., </w:t>
            </w:r>
            <w:r w:rsidRPr="005723A5">
              <w:rPr>
                <w:rFonts w:eastAsia="Calibri"/>
                <w:b/>
                <w:caps/>
                <w:sz w:val="19"/>
                <w:szCs w:val="19"/>
                <w:lang w:eastAsia="en-US"/>
              </w:rPr>
              <w:t>Koutný, M. (5%)</w:t>
            </w:r>
            <w:r w:rsidRPr="005723A5">
              <w:rPr>
                <w:rFonts w:eastAsia="Calibri"/>
                <w:caps/>
                <w:sz w:val="19"/>
                <w:szCs w:val="19"/>
                <w:lang w:eastAsia="en-US"/>
              </w:rPr>
              <w:t xml:space="preserve">, Jančová, P., Buňka, F.: </w:t>
            </w:r>
            <w:r w:rsidRPr="005723A5">
              <w:rPr>
                <w:rFonts w:eastAsia="Calibri"/>
                <w:sz w:val="19"/>
                <w:szCs w:val="19"/>
                <w:lang w:eastAsia="en-US"/>
              </w:rPr>
              <w:t xml:space="preserve">Formation, degradation, and detoxification of </w:t>
            </w:r>
            <w:proofErr w:type="gramStart"/>
            <w:r w:rsidRPr="005723A5">
              <w:rPr>
                <w:rFonts w:eastAsia="Calibri"/>
                <w:sz w:val="19"/>
                <w:szCs w:val="19"/>
                <w:lang w:eastAsia="en-US"/>
              </w:rPr>
              <w:t>putrescine</w:t>
            </w:r>
            <w:proofErr w:type="gramEnd"/>
            <w:r w:rsidRPr="005723A5">
              <w:rPr>
                <w:rFonts w:eastAsia="Calibri"/>
                <w:sz w:val="19"/>
                <w:szCs w:val="19"/>
                <w:lang w:eastAsia="en-US"/>
              </w:rPr>
              <w:t xml:space="preserve"> by foodborne bacteria: A review. </w:t>
            </w:r>
            <w:r w:rsidRPr="005723A5">
              <w:rPr>
                <w:rFonts w:eastAsia="Calibri"/>
                <w:i/>
                <w:iCs/>
                <w:sz w:val="19"/>
                <w:szCs w:val="19"/>
                <w:lang w:eastAsia="en-US"/>
              </w:rPr>
              <w:t>Comprehensive Reviews in Food Science and Food Safety</w:t>
            </w:r>
            <w:r w:rsidRPr="005723A5">
              <w:rPr>
                <w:rFonts w:eastAsia="Calibri"/>
                <w:sz w:val="19"/>
                <w:szCs w:val="19"/>
                <w:lang w:eastAsia="en-US"/>
              </w:rPr>
              <w:t xml:space="preserve"> </w:t>
            </w:r>
            <w:r w:rsidRPr="005723A5">
              <w:rPr>
                <w:rFonts w:eastAsia="Calibri"/>
                <w:iCs/>
                <w:sz w:val="19"/>
                <w:szCs w:val="19"/>
                <w:lang w:eastAsia="en-US"/>
              </w:rPr>
              <w:t>13</w:t>
            </w:r>
            <w:r w:rsidRPr="005723A5">
              <w:rPr>
                <w:rFonts w:eastAsia="Calibri"/>
                <w:sz w:val="19"/>
                <w:szCs w:val="19"/>
                <w:lang w:eastAsia="en-US"/>
              </w:rPr>
              <w:t xml:space="preserve">(5), 1012-1030, </w:t>
            </w:r>
            <w:r w:rsidRPr="005723A5">
              <w:rPr>
                <w:rFonts w:eastAsia="Calibri"/>
                <w:b/>
                <w:sz w:val="19"/>
                <w:szCs w:val="19"/>
                <w:lang w:eastAsia="en-US"/>
              </w:rPr>
              <w:t>2014</w:t>
            </w:r>
            <w:r w:rsidRPr="005723A5">
              <w:rPr>
                <w:rFonts w:eastAsia="Calibri"/>
                <w:sz w:val="19"/>
                <w:szCs w:val="19"/>
                <w:lang w:eastAsia="en-US"/>
              </w:rPr>
              <w:t>.</w:t>
            </w:r>
            <w:r w:rsidRPr="005723A5">
              <w:rPr>
                <w:rFonts w:eastAsia="Calibri"/>
                <w:sz w:val="19"/>
                <w:szCs w:val="19"/>
                <w:highlight w:val="yellow"/>
                <w:lang w:eastAsia="en-US"/>
              </w:rPr>
              <w:t xml:space="preserve"> </w:t>
            </w:r>
          </w:p>
          <w:p w14:paraId="32242FBA" w14:textId="22BD4083" w:rsidR="0053707C" w:rsidRPr="00DB7B1A" w:rsidRDefault="0053707C" w:rsidP="0053707C">
            <w:pPr>
              <w:spacing w:after="60"/>
              <w:jc w:val="both"/>
              <w:rPr>
                <w:rFonts w:eastAsia="Calibri"/>
                <w:sz w:val="19"/>
                <w:szCs w:val="19"/>
                <w:lang w:eastAsia="en-US"/>
              </w:rPr>
            </w:pPr>
            <w:del w:id="635" w:author="Buňková Leona" w:date="2018-05-24T14:22:00Z">
              <w:r w:rsidRPr="00DB7B1A" w:rsidDel="00DB7B1A">
                <w:rPr>
                  <w:rFonts w:eastAsia="Calibri"/>
                  <w:caps/>
                  <w:sz w:val="19"/>
                  <w:szCs w:val="19"/>
                  <w:lang w:eastAsia="en-US"/>
                </w:rPr>
                <w:delText xml:space="preserve">PavelkovÁ, A., Kucharczyk, P., Stloukal, P., </w:delText>
              </w:r>
              <w:r w:rsidRPr="00DB7B1A" w:rsidDel="00DB7B1A">
                <w:rPr>
                  <w:rFonts w:eastAsia="Calibri"/>
                  <w:b/>
                  <w:caps/>
                  <w:sz w:val="19"/>
                  <w:szCs w:val="19"/>
                  <w:lang w:eastAsia="en-US"/>
                </w:rPr>
                <w:delText>KoutnÝ, M. (5%)</w:delText>
              </w:r>
              <w:r w:rsidRPr="00DB7B1A" w:rsidDel="00DB7B1A">
                <w:rPr>
                  <w:rFonts w:eastAsia="Calibri"/>
                  <w:caps/>
                  <w:sz w:val="19"/>
                  <w:szCs w:val="19"/>
                  <w:lang w:eastAsia="en-US"/>
                </w:rPr>
                <w:delText>, SedlaŘÍk, V.:</w:delText>
              </w:r>
              <w:r w:rsidRPr="00DB7B1A" w:rsidDel="00DB7B1A">
                <w:rPr>
                  <w:rFonts w:eastAsia="Calibri"/>
                  <w:sz w:val="19"/>
                  <w:szCs w:val="19"/>
                  <w:lang w:eastAsia="en-US"/>
                </w:rPr>
                <w:delText xml:space="preserve"> Novel poly (lactic acid)-poly (ethylene oxide) chain-linked copolymer and its application in nano-encapsulation. </w:delText>
              </w:r>
              <w:r w:rsidRPr="00DB7B1A" w:rsidDel="00DB7B1A">
                <w:rPr>
                  <w:rFonts w:eastAsia="Calibri"/>
                  <w:i/>
                  <w:iCs/>
                  <w:sz w:val="19"/>
                  <w:szCs w:val="19"/>
                  <w:lang w:eastAsia="en-US"/>
                </w:rPr>
                <w:delText>Polymers for Advanced Technologies</w:delText>
              </w:r>
              <w:r w:rsidRPr="00DB7B1A" w:rsidDel="00DB7B1A">
                <w:rPr>
                  <w:rFonts w:eastAsia="Calibri"/>
                  <w:sz w:val="19"/>
                  <w:szCs w:val="19"/>
                  <w:lang w:eastAsia="en-US"/>
                </w:rPr>
                <w:delText xml:space="preserve"> </w:delText>
              </w:r>
              <w:r w:rsidRPr="00DB7B1A" w:rsidDel="00DB7B1A">
                <w:rPr>
                  <w:rFonts w:eastAsia="Calibri"/>
                  <w:iCs/>
                  <w:sz w:val="19"/>
                  <w:szCs w:val="19"/>
                  <w:lang w:eastAsia="en-US"/>
                </w:rPr>
                <w:delText>25</w:delText>
              </w:r>
              <w:r w:rsidRPr="00DB7B1A" w:rsidDel="00DB7B1A">
                <w:rPr>
                  <w:rFonts w:eastAsia="Calibri"/>
                  <w:sz w:val="19"/>
                  <w:szCs w:val="19"/>
                  <w:lang w:eastAsia="en-US"/>
                </w:rPr>
                <w:delText xml:space="preserve">(6), 595-604, </w:delText>
              </w:r>
              <w:r w:rsidRPr="00DB7B1A" w:rsidDel="00DB7B1A">
                <w:rPr>
                  <w:rFonts w:eastAsia="Calibri"/>
                  <w:b/>
                  <w:sz w:val="19"/>
                  <w:szCs w:val="19"/>
                  <w:lang w:eastAsia="en-US"/>
                </w:rPr>
                <w:delText>2014</w:delText>
              </w:r>
              <w:r w:rsidRPr="00DB7B1A" w:rsidDel="00DB7B1A">
                <w:rPr>
                  <w:rFonts w:eastAsia="Calibri"/>
                  <w:sz w:val="19"/>
                  <w:szCs w:val="19"/>
                  <w:lang w:eastAsia="en-US"/>
                </w:rPr>
                <w:delText>.</w:delText>
              </w:r>
              <w:r w:rsidRPr="00DB7B1A" w:rsidDel="00DB7B1A">
                <w:rPr>
                  <w:rFonts w:eastAsia="Calibri"/>
                  <w:sz w:val="19"/>
                  <w:szCs w:val="19"/>
                  <w:highlight w:val="yellow"/>
                  <w:lang w:eastAsia="en-US"/>
                </w:rPr>
                <w:delText xml:space="preserve"> </w:delText>
              </w:r>
            </w:del>
            <w:ins w:id="636" w:author="Buňková Leona" w:date="2018-05-24T14:22:00Z">
              <w:r w:rsidR="00DB7B1A" w:rsidRPr="00DB7B1A">
                <w:rPr>
                  <w:rFonts w:eastAsia="Calibri"/>
                  <w:sz w:val="19"/>
                  <w:szCs w:val="19"/>
                  <w:lang w:eastAsia="en-US"/>
                </w:rPr>
                <w:t xml:space="preserve">HUSÁROVÁ, L., PEKAŘOVÁ, S., STLOUKAL, P., KUCHARCZYK, P., VERNEY, V., COMMEREUC, C., RAMONE, A., </w:t>
              </w:r>
              <w:r w:rsidR="00DB7B1A" w:rsidRPr="00DB7B1A">
                <w:rPr>
                  <w:rFonts w:eastAsia="Calibri"/>
                  <w:b/>
                  <w:sz w:val="19"/>
                  <w:szCs w:val="19"/>
                  <w:lang w:eastAsia="en-US"/>
                </w:rPr>
                <w:t>KOUTNÝ, M. (20%)</w:t>
              </w:r>
              <w:r w:rsidR="00DB7B1A" w:rsidRPr="00DB7B1A">
                <w:rPr>
                  <w:rFonts w:eastAsia="Calibri"/>
                  <w:sz w:val="19"/>
                  <w:szCs w:val="19"/>
                  <w:lang w:eastAsia="en-US"/>
                </w:rPr>
                <w:t xml:space="preserve"> Identification of important abiotic and biotic factors in the biodegradation of </w:t>
              </w:r>
              <w:proofErr w:type="gramStart"/>
              <w:r w:rsidR="00DB7B1A" w:rsidRPr="00DB7B1A">
                <w:rPr>
                  <w:rFonts w:eastAsia="Calibri"/>
                  <w:sz w:val="19"/>
                  <w:szCs w:val="19"/>
                  <w:lang w:eastAsia="en-US"/>
                </w:rPr>
                <w:t>poly(L-lactic</w:t>
              </w:r>
              <w:proofErr w:type="gramEnd"/>
              <w:r w:rsidR="00DB7B1A" w:rsidRPr="00DB7B1A">
                <w:rPr>
                  <w:rFonts w:eastAsia="Calibri"/>
                  <w:sz w:val="19"/>
                  <w:szCs w:val="19"/>
                  <w:lang w:eastAsia="en-US"/>
                </w:rPr>
                <w:t xml:space="preserve"> acid). </w:t>
              </w:r>
              <w:r w:rsidR="00DB7B1A" w:rsidRPr="00DB7B1A">
                <w:rPr>
                  <w:rFonts w:eastAsia="Calibri"/>
                  <w:i/>
                  <w:sz w:val="19"/>
                  <w:szCs w:val="19"/>
                  <w:lang w:eastAsia="en-US"/>
                </w:rPr>
                <w:t xml:space="preserve">International Journal of Biological Macromolecules </w:t>
              </w:r>
              <w:r w:rsidR="00DB7B1A" w:rsidRPr="00DB7B1A">
                <w:rPr>
                  <w:rFonts w:eastAsia="Calibri"/>
                  <w:sz w:val="19"/>
                  <w:szCs w:val="19"/>
                  <w:lang w:eastAsia="en-US"/>
                </w:rPr>
                <w:t xml:space="preserve">71 (Special Issue), 155-162. </w:t>
              </w:r>
              <w:r w:rsidR="00DB7B1A" w:rsidRPr="00DB7B1A">
                <w:rPr>
                  <w:rFonts w:eastAsia="Calibri"/>
                  <w:b/>
                  <w:sz w:val="19"/>
                  <w:szCs w:val="19"/>
                  <w:lang w:eastAsia="en-US"/>
                </w:rPr>
                <w:t>2014.</w:t>
              </w:r>
            </w:ins>
          </w:p>
        </w:tc>
      </w:tr>
      <w:tr w:rsidR="0053707C" w14:paraId="47AE6C3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218"/>
        </w:trPr>
        <w:tc>
          <w:tcPr>
            <w:tcW w:w="10409" w:type="dxa"/>
            <w:gridSpan w:val="118"/>
            <w:tcBorders>
              <w:top w:val="single" w:sz="4" w:space="0" w:color="00000A"/>
              <w:left w:val="single" w:sz="4" w:space="0" w:color="00000A"/>
              <w:bottom w:val="single" w:sz="4" w:space="0" w:color="00000A"/>
              <w:right w:val="single" w:sz="4" w:space="0" w:color="00000A"/>
            </w:tcBorders>
            <w:shd w:val="clear" w:color="auto" w:fill="F7CAAC"/>
            <w:hideMark/>
          </w:tcPr>
          <w:p w14:paraId="2AB0475C" w14:textId="77777777" w:rsidR="0053707C" w:rsidRDefault="0053707C" w:rsidP="0053707C">
            <w:pPr>
              <w:suppressAutoHyphens/>
              <w:rPr>
                <w:kern w:val="2"/>
              </w:rPr>
            </w:pPr>
            <w:r>
              <w:rPr>
                <w:b/>
              </w:rPr>
              <w:t>Působení v zahraničí</w:t>
            </w:r>
          </w:p>
        </w:tc>
      </w:tr>
      <w:tr w:rsidR="0053707C" w14:paraId="1710F89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328"/>
        </w:trPr>
        <w:tc>
          <w:tcPr>
            <w:tcW w:w="10409" w:type="dxa"/>
            <w:gridSpan w:val="118"/>
            <w:tcBorders>
              <w:top w:val="single" w:sz="4" w:space="0" w:color="00000A"/>
              <w:left w:val="single" w:sz="4" w:space="0" w:color="00000A"/>
              <w:bottom w:val="single" w:sz="4" w:space="0" w:color="00000A"/>
              <w:right w:val="single" w:sz="4" w:space="0" w:color="00000A"/>
            </w:tcBorders>
            <w:hideMark/>
          </w:tcPr>
          <w:p w14:paraId="097B3582" w14:textId="77777777" w:rsidR="0053707C" w:rsidRPr="005723A5" w:rsidRDefault="0053707C" w:rsidP="0053707C">
            <w:pPr>
              <w:spacing w:before="40" w:after="20"/>
              <w:ind w:left="1412" w:hanging="1412"/>
              <w:rPr>
                <w:sz w:val="19"/>
                <w:szCs w:val="19"/>
              </w:rPr>
            </w:pPr>
            <w:r w:rsidRPr="005723A5">
              <w:rPr>
                <w:sz w:val="19"/>
                <w:szCs w:val="19"/>
              </w:rPr>
              <w:t>11 – 12/1998, 05 – 06/2001: Free University of Amsterdam, Nizozemí, výzkumný pobyt (4 měsíce)</w:t>
            </w:r>
          </w:p>
          <w:p w14:paraId="56C06B6E" w14:textId="77777777" w:rsidR="0053707C" w:rsidRPr="005723A5" w:rsidRDefault="0053707C" w:rsidP="0053707C">
            <w:pPr>
              <w:spacing w:after="20"/>
              <w:ind w:left="1412" w:hanging="1412"/>
              <w:rPr>
                <w:kern w:val="2"/>
                <w:sz w:val="19"/>
                <w:szCs w:val="19"/>
              </w:rPr>
            </w:pPr>
            <w:r w:rsidRPr="005723A5">
              <w:rPr>
                <w:sz w:val="19"/>
                <w:szCs w:val="19"/>
              </w:rPr>
              <w:t xml:space="preserve">09/2004 – 09/2005: Blaise Pascal University a CNEP, Clermont-Ferrand, Francie, postdoc pobyt (12 měsíců) </w:t>
            </w:r>
          </w:p>
          <w:p w14:paraId="2EE6456F" w14:textId="77777777" w:rsidR="0053707C" w:rsidRPr="005723A5" w:rsidRDefault="0053707C" w:rsidP="0053707C">
            <w:pPr>
              <w:spacing w:after="20"/>
              <w:ind w:left="1412" w:hanging="1412"/>
              <w:rPr>
                <w:sz w:val="19"/>
                <w:szCs w:val="19"/>
              </w:rPr>
            </w:pPr>
            <w:r w:rsidRPr="005723A5">
              <w:rPr>
                <w:sz w:val="19"/>
                <w:szCs w:val="19"/>
              </w:rPr>
              <w:t>09/2008: ENSC, Clermont-Ferrand, Francie, Erasmus (mobilita učitelů) (1 měsíc)</w:t>
            </w:r>
          </w:p>
          <w:p w14:paraId="5302916F" w14:textId="77777777" w:rsidR="0053707C" w:rsidRPr="005723A5" w:rsidRDefault="0053707C" w:rsidP="0053707C">
            <w:pPr>
              <w:spacing w:after="20"/>
              <w:ind w:left="1412" w:hanging="1412"/>
              <w:rPr>
                <w:sz w:val="19"/>
                <w:szCs w:val="19"/>
              </w:rPr>
            </w:pPr>
            <w:r w:rsidRPr="005723A5">
              <w:rPr>
                <w:sz w:val="19"/>
                <w:szCs w:val="19"/>
              </w:rPr>
              <w:t>05/2010: ENSC, Clermont-Ferrand, Francie, „Invited professor“ (1 měsíc)</w:t>
            </w:r>
          </w:p>
          <w:p w14:paraId="24922E8F" w14:textId="77777777" w:rsidR="0053707C" w:rsidRDefault="0053707C" w:rsidP="0053707C">
            <w:pPr>
              <w:spacing w:after="20"/>
              <w:ind w:left="607" w:hanging="607"/>
            </w:pPr>
            <w:r w:rsidRPr="005723A5">
              <w:rPr>
                <w:sz w:val="19"/>
                <w:szCs w:val="19"/>
              </w:rPr>
              <w:t>02/2012: Blaise Pascal University, Clermont-Ferrand, Francie, „Invited professor“ (1 měsíc)</w:t>
            </w:r>
          </w:p>
        </w:tc>
      </w:tr>
      <w:tr w:rsidR="0053707C" w14:paraId="79EC749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4A0" w:firstRow="1" w:lastRow="0" w:firstColumn="1" w:lastColumn="0" w:noHBand="0" w:noVBand="1"/>
        </w:tblPrEx>
        <w:trPr>
          <w:gridAfter w:val="1"/>
          <w:trHeight w:val="470"/>
        </w:trPr>
        <w:tc>
          <w:tcPr>
            <w:tcW w:w="2566" w:type="dxa"/>
            <w:gridSpan w:val="11"/>
            <w:tcBorders>
              <w:top w:val="single" w:sz="4" w:space="0" w:color="00000A"/>
              <w:left w:val="single" w:sz="4" w:space="0" w:color="00000A"/>
              <w:bottom w:val="single" w:sz="4" w:space="0" w:color="00000A"/>
              <w:right w:val="single" w:sz="4" w:space="0" w:color="00000A"/>
            </w:tcBorders>
            <w:shd w:val="clear" w:color="auto" w:fill="F7CAAC"/>
            <w:hideMark/>
          </w:tcPr>
          <w:p w14:paraId="011EA8FB" w14:textId="77777777" w:rsidR="0053707C" w:rsidRDefault="0053707C" w:rsidP="0053707C">
            <w:pPr>
              <w:suppressAutoHyphens/>
              <w:jc w:val="both"/>
              <w:rPr>
                <w:kern w:val="2"/>
              </w:rPr>
            </w:pPr>
            <w:r>
              <w:rPr>
                <w:b/>
              </w:rPr>
              <w:lastRenderedPageBreak/>
              <w:t xml:space="preserve">Podpis </w:t>
            </w:r>
          </w:p>
        </w:tc>
        <w:tc>
          <w:tcPr>
            <w:tcW w:w="4650" w:type="dxa"/>
            <w:gridSpan w:val="57"/>
            <w:tcBorders>
              <w:top w:val="single" w:sz="4" w:space="0" w:color="00000A"/>
              <w:left w:val="single" w:sz="4" w:space="0" w:color="00000A"/>
              <w:bottom w:val="single" w:sz="4" w:space="0" w:color="00000A"/>
              <w:right w:val="single" w:sz="4" w:space="0" w:color="00000A"/>
            </w:tcBorders>
          </w:tcPr>
          <w:p w14:paraId="10456806" w14:textId="77777777" w:rsidR="0053707C" w:rsidRDefault="0053707C" w:rsidP="0053707C">
            <w:pPr>
              <w:suppressAutoHyphens/>
              <w:jc w:val="both"/>
              <w:rPr>
                <w:kern w:val="2"/>
              </w:rPr>
            </w:pPr>
          </w:p>
        </w:tc>
        <w:tc>
          <w:tcPr>
            <w:tcW w:w="808" w:type="dxa"/>
            <w:gridSpan w:val="16"/>
            <w:tcBorders>
              <w:top w:val="single" w:sz="4" w:space="0" w:color="00000A"/>
              <w:left w:val="single" w:sz="4" w:space="0" w:color="00000A"/>
              <w:bottom w:val="single" w:sz="4" w:space="0" w:color="00000A"/>
              <w:right w:val="single" w:sz="4" w:space="0" w:color="00000A"/>
            </w:tcBorders>
            <w:shd w:val="clear" w:color="auto" w:fill="F7CAAC"/>
            <w:hideMark/>
          </w:tcPr>
          <w:p w14:paraId="51B4628E" w14:textId="77777777" w:rsidR="0053707C" w:rsidRDefault="0053707C" w:rsidP="0053707C">
            <w:pPr>
              <w:suppressAutoHyphens/>
              <w:jc w:val="both"/>
              <w:rPr>
                <w:kern w:val="2"/>
              </w:rPr>
            </w:pPr>
            <w:r>
              <w:rPr>
                <w:b/>
              </w:rPr>
              <w:t>datum</w:t>
            </w:r>
          </w:p>
        </w:tc>
        <w:tc>
          <w:tcPr>
            <w:tcW w:w="2385" w:type="dxa"/>
            <w:gridSpan w:val="34"/>
            <w:tcBorders>
              <w:top w:val="single" w:sz="4" w:space="0" w:color="00000A"/>
              <w:left w:val="single" w:sz="4" w:space="0" w:color="00000A"/>
              <w:bottom w:val="single" w:sz="4" w:space="0" w:color="00000A"/>
              <w:right w:val="single" w:sz="4" w:space="0" w:color="00000A"/>
            </w:tcBorders>
          </w:tcPr>
          <w:p w14:paraId="1035C5A8" w14:textId="77777777" w:rsidR="0053707C" w:rsidRDefault="0053707C" w:rsidP="0053707C">
            <w:pPr>
              <w:suppressAutoHyphens/>
              <w:jc w:val="both"/>
              <w:rPr>
                <w:kern w:val="2"/>
              </w:rPr>
            </w:pPr>
          </w:p>
        </w:tc>
      </w:tr>
      <w:tr w:rsidR="0053707C" w14:paraId="038B9B8A" w14:textId="77777777" w:rsidTr="00945877">
        <w:trPr>
          <w:gridBefore w:val="2"/>
          <w:gridAfter w:val="4"/>
          <w:wBefore w:w="24" w:type="dxa"/>
          <w:wAfter w:w="431" w:type="dxa"/>
        </w:trPr>
        <w:tc>
          <w:tcPr>
            <w:tcW w:w="9959" w:type="dxa"/>
            <w:gridSpan w:val="113"/>
            <w:tcBorders>
              <w:top w:val="single" w:sz="4" w:space="0" w:color="auto"/>
              <w:left w:val="single" w:sz="4" w:space="0" w:color="auto"/>
              <w:bottom w:val="double" w:sz="4" w:space="0" w:color="auto"/>
              <w:right w:val="single" w:sz="4" w:space="0" w:color="auto"/>
            </w:tcBorders>
            <w:shd w:val="clear" w:color="auto" w:fill="BDD6EE"/>
          </w:tcPr>
          <w:p w14:paraId="7F413498" w14:textId="75E2CCD3" w:rsidR="0053707C" w:rsidRPr="004B3694" w:rsidRDefault="0053707C" w:rsidP="0053707C">
            <w:pPr>
              <w:jc w:val="both"/>
              <w:rPr>
                <w:b/>
                <w:sz w:val="28"/>
                <w:szCs w:val="28"/>
              </w:rPr>
            </w:pPr>
            <w:r>
              <w:br w:type="page"/>
            </w:r>
            <w:r>
              <w:br w:type="page"/>
            </w:r>
            <w:r w:rsidRPr="004B3694">
              <w:rPr>
                <w:b/>
                <w:sz w:val="28"/>
                <w:szCs w:val="28"/>
              </w:rPr>
              <w:t>C-I – Personální zabezpečení</w:t>
            </w:r>
          </w:p>
        </w:tc>
      </w:tr>
      <w:tr w:rsidR="0053707C" w:rsidRPr="00A405B4" w14:paraId="12EBF39E" w14:textId="77777777" w:rsidTr="00945877">
        <w:trPr>
          <w:gridBefore w:val="2"/>
          <w:gridAfter w:val="4"/>
          <w:wBefore w:w="24" w:type="dxa"/>
          <w:wAfter w:w="431" w:type="dxa"/>
        </w:trPr>
        <w:tc>
          <w:tcPr>
            <w:tcW w:w="2588" w:type="dxa"/>
            <w:gridSpan w:val="13"/>
            <w:tcBorders>
              <w:top w:val="double" w:sz="4" w:space="0" w:color="auto"/>
            </w:tcBorders>
            <w:shd w:val="clear" w:color="auto" w:fill="F7CAAC"/>
          </w:tcPr>
          <w:p w14:paraId="1DDABB67" w14:textId="77777777" w:rsidR="0053707C" w:rsidRDefault="0053707C" w:rsidP="0053707C">
            <w:pPr>
              <w:jc w:val="both"/>
              <w:rPr>
                <w:b/>
              </w:rPr>
            </w:pPr>
            <w:r>
              <w:rPr>
                <w:b/>
              </w:rPr>
              <w:t>Vysoká škola</w:t>
            </w:r>
          </w:p>
        </w:tc>
        <w:tc>
          <w:tcPr>
            <w:tcW w:w="7371" w:type="dxa"/>
            <w:gridSpan w:val="100"/>
          </w:tcPr>
          <w:p w14:paraId="6B540FB8" w14:textId="77777777" w:rsidR="0053707C" w:rsidRPr="00A405B4" w:rsidRDefault="0053707C" w:rsidP="0053707C">
            <w:pPr>
              <w:jc w:val="both"/>
            </w:pPr>
            <w:r w:rsidRPr="00A405B4">
              <w:t>Univerzita Tomáše Bati ve Zlíně</w:t>
            </w:r>
          </w:p>
        </w:tc>
      </w:tr>
      <w:tr w:rsidR="0053707C" w:rsidRPr="00A405B4" w14:paraId="685811D8" w14:textId="77777777" w:rsidTr="00945877">
        <w:trPr>
          <w:gridBefore w:val="2"/>
          <w:gridAfter w:val="4"/>
          <w:wBefore w:w="24" w:type="dxa"/>
          <w:wAfter w:w="431" w:type="dxa"/>
        </w:trPr>
        <w:tc>
          <w:tcPr>
            <w:tcW w:w="2588" w:type="dxa"/>
            <w:gridSpan w:val="13"/>
            <w:shd w:val="clear" w:color="auto" w:fill="F7CAAC"/>
          </w:tcPr>
          <w:p w14:paraId="00EDABED" w14:textId="77777777" w:rsidR="0053707C" w:rsidRDefault="0053707C" w:rsidP="0053707C">
            <w:pPr>
              <w:jc w:val="both"/>
              <w:rPr>
                <w:b/>
              </w:rPr>
            </w:pPr>
            <w:r>
              <w:rPr>
                <w:b/>
              </w:rPr>
              <w:t>Součást vysoké školy</w:t>
            </w:r>
          </w:p>
        </w:tc>
        <w:tc>
          <w:tcPr>
            <w:tcW w:w="7371" w:type="dxa"/>
            <w:gridSpan w:val="100"/>
          </w:tcPr>
          <w:p w14:paraId="38E94710" w14:textId="77777777" w:rsidR="0053707C" w:rsidRPr="00A405B4" w:rsidRDefault="0053707C" w:rsidP="0053707C">
            <w:pPr>
              <w:jc w:val="both"/>
            </w:pPr>
            <w:r w:rsidRPr="00A405B4">
              <w:t>Fakulta technologická</w:t>
            </w:r>
          </w:p>
        </w:tc>
      </w:tr>
      <w:tr w:rsidR="0053707C" w14:paraId="68904599" w14:textId="77777777" w:rsidTr="00945877">
        <w:trPr>
          <w:gridBefore w:val="2"/>
          <w:gridAfter w:val="4"/>
          <w:wBefore w:w="24" w:type="dxa"/>
          <w:wAfter w:w="431" w:type="dxa"/>
        </w:trPr>
        <w:tc>
          <w:tcPr>
            <w:tcW w:w="2588" w:type="dxa"/>
            <w:gridSpan w:val="13"/>
            <w:shd w:val="clear" w:color="auto" w:fill="F7CAAC"/>
          </w:tcPr>
          <w:p w14:paraId="15B17964" w14:textId="77777777" w:rsidR="0053707C" w:rsidRDefault="0053707C" w:rsidP="0053707C">
            <w:pPr>
              <w:jc w:val="both"/>
              <w:rPr>
                <w:b/>
              </w:rPr>
            </w:pPr>
            <w:r>
              <w:rPr>
                <w:b/>
              </w:rPr>
              <w:t>Název studijního programu</w:t>
            </w:r>
          </w:p>
        </w:tc>
        <w:tc>
          <w:tcPr>
            <w:tcW w:w="7371" w:type="dxa"/>
            <w:gridSpan w:val="100"/>
          </w:tcPr>
          <w:p w14:paraId="548AB6B6" w14:textId="4A3FAFDE" w:rsidR="0053707C" w:rsidRDefault="0053707C" w:rsidP="0053707C">
            <w:pPr>
              <w:jc w:val="both"/>
            </w:pPr>
            <w:r>
              <w:t>Biotechnologie</w:t>
            </w:r>
            <w:ins w:id="637" w:author="Frantisek Bunka" w:date="2018-05-31T18:09:00Z">
              <w:r w:rsidR="00DE60EF">
                <w:t xml:space="preserve"> / Biotechnology</w:t>
              </w:r>
            </w:ins>
          </w:p>
        </w:tc>
      </w:tr>
      <w:tr w:rsidR="0053707C" w14:paraId="461C5D93" w14:textId="77777777" w:rsidTr="00945877">
        <w:trPr>
          <w:gridBefore w:val="2"/>
          <w:gridAfter w:val="4"/>
          <w:wBefore w:w="24" w:type="dxa"/>
          <w:wAfter w:w="431" w:type="dxa"/>
        </w:trPr>
        <w:tc>
          <w:tcPr>
            <w:tcW w:w="2588" w:type="dxa"/>
            <w:gridSpan w:val="13"/>
            <w:shd w:val="clear" w:color="auto" w:fill="F7CAAC"/>
          </w:tcPr>
          <w:p w14:paraId="01CAE47D" w14:textId="77777777" w:rsidR="0053707C" w:rsidRDefault="0053707C" w:rsidP="0053707C">
            <w:pPr>
              <w:jc w:val="both"/>
              <w:rPr>
                <w:b/>
              </w:rPr>
            </w:pPr>
            <w:r>
              <w:rPr>
                <w:b/>
              </w:rPr>
              <w:t>Jméno a příjmení</w:t>
            </w:r>
          </w:p>
        </w:tc>
        <w:tc>
          <w:tcPr>
            <w:tcW w:w="4462" w:type="dxa"/>
            <w:gridSpan w:val="50"/>
          </w:tcPr>
          <w:p w14:paraId="5FAC4415" w14:textId="77777777" w:rsidR="0053707C" w:rsidRPr="00293D5D" w:rsidRDefault="0053707C" w:rsidP="0053707C">
            <w:pPr>
              <w:jc w:val="both"/>
              <w:rPr>
                <w:b/>
              </w:rPr>
            </w:pPr>
            <w:bookmarkStart w:id="638" w:name="Lazárková"/>
            <w:bookmarkEnd w:id="638"/>
            <w:r w:rsidRPr="00293D5D">
              <w:rPr>
                <w:b/>
              </w:rPr>
              <w:t xml:space="preserve">Zuzana </w:t>
            </w:r>
            <w:r>
              <w:rPr>
                <w:b/>
              </w:rPr>
              <w:t>Lazárková (Bubelová)</w:t>
            </w:r>
          </w:p>
        </w:tc>
        <w:tc>
          <w:tcPr>
            <w:tcW w:w="772" w:type="dxa"/>
            <w:gridSpan w:val="11"/>
            <w:shd w:val="clear" w:color="auto" w:fill="F7CAAC"/>
          </w:tcPr>
          <w:p w14:paraId="6EBCCE11" w14:textId="77777777" w:rsidR="0053707C" w:rsidRDefault="0053707C" w:rsidP="0053707C">
            <w:pPr>
              <w:jc w:val="both"/>
              <w:rPr>
                <w:b/>
              </w:rPr>
            </w:pPr>
            <w:r>
              <w:rPr>
                <w:b/>
              </w:rPr>
              <w:t>Tituly</w:t>
            </w:r>
          </w:p>
        </w:tc>
        <w:tc>
          <w:tcPr>
            <w:tcW w:w="2137" w:type="dxa"/>
            <w:gridSpan w:val="39"/>
          </w:tcPr>
          <w:p w14:paraId="5C3A5D5B" w14:textId="77777777" w:rsidR="0053707C" w:rsidRDefault="0053707C" w:rsidP="0053707C">
            <w:pPr>
              <w:jc w:val="both"/>
            </w:pPr>
            <w:r>
              <w:t xml:space="preserve">Ing., Ph.D. </w:t>
            </w:r>
          </w:p>
        </w:tc>
      </w:tr>
      <w:tr w:rsidR="0053707C" w:rsidRPr="00252AB1" w14:paraId="1A1F6C36" w14:textId="77777777" w:rsidTr="00945877">
        <w:trPr>
          <w:gridBefore w:val="2"/>
          <w:gridAfter w:val="4"/>
          <w:wBefore w:w="24" w:type="dxa"/>
          <w:wAfter w:w="431" w:type="dxa"/>
        </w:trPr>
        <w:tc>
          <w:tcPr>
            <w:tcW w:w="2588" w:type="dxa"/>
            <w:gridSpan w:val="13"/>
            <w:shd w:val="clear" w:color="auto" w:fill="F7CAAC"/>
          </w:tcPr>
          <w:p w14:paraId="493EB15C" w14:textId="77777777" w:rsidR="0053707C" w:rsidRDefault="0053707C" w:rsidP="0053707C">
            <w:pPr>
              <w:jc w:val="both"/>
              <w:rPr>
                <w:b/>
              </w:rPr>
            </w:pPr>
            <w:r>
              <w:rPr>
                <w:b/>
              </w:rPr>
              <w:t>Rok narození</w:t>
            </w:r>
          </w:p>
        </w:tc>
        <w:tc>
          <w:tcPr>
            <w:tcW w:w="745" w:type="dxa"/>
            <w:gridSpan w:val="13"/>
          </w:tcPr>
          <w:p w14:paraId="0526F1EA" w14:textId="77777777" w:rsidR="0053707C" w:rsidRDefault="0053707C" w:rsidP="0053707C">
            <w:pPr>
              <w:jc w:val="both"/>
            </w:pPr>
            <w:r>
              <w:t>1982</w:t>
            </w:r>
          </w:p>
        </w:tc>
        <w:tc>
          <w:tcPr>
            <w:tcW w:w="1723" w:type="dxa"/>
            <w:gridSpan w:val="10"/>
            <w:shd w:val="clear" w:color="auto" w:fill="F7CAAC"/>
          </w:tcPr>
          <w:p w14:paraId="421B492B" w14:textId="77777777" w:rsidR="0053707C" w:rsidRDefault="0053707C" w:rsidP="0053707C">
            <w:pPr>
              <w:jc w:val="both"/>
              <w:rPr>
                <w:b/>
              </w:rPr>
            </w:pPr>
            <w:r>
              <w:rPr>
                <w:b/>
              </w:rPr>
              <w:t>typ vztahu k VŠ</w:t>
            </w:r>
          </w:p>
        </w:tc>
        <w:tc>
          <w:tcPr>
            <w:tcW w:w="997" w:type="dxa"/>
            <w:gridSpan w:val="18"/>
          </w:tcPr>
          <w:p w14:paraId="2BD2C213" w14:textId="77777777" w:rsidR="0053707C" w:rsidRPr="00252AB1" w:rsidRDefault="0053707C" w:rsidP="0053707C">
            <w:pPr>
              <w:jc w:val="both"/>
            </w:pPr>
            <w:r w:rsidRPr="00252AB1">
              <w:t>pp.</w:t>
            </w:r>
          </w:p>
        </w:tc>
        <w:tc>
          <w:tcPr>
            <w:tcW w:w="997" w:type="dxa"/>
            <w:gridSpan w:val="9"/>
            <w:shd w:val="clear" w:color="auto" w:fill="F7CAAC"/>
          </w:tcPr>
          <w:p w14:paraId="4F6C295E" w14:textId="77777777" w:rsidR="0053707C" w:rsidRPr="00252AB1" w:rsidRDefault="0053707C" w:rsidP="0053707C">
            <w:pPr>
              <w:jc w:val="both"/>
              <w:rPr>
                <w:b/>
              </w:rPr>
            </w:pPr>
            <w:r w:rsidRPr="00252AB1">
              <w:rPr>
                <w:b/>
              </w:rPr>
              <w:t>rozsah</w:t>
            </w:r>
          </w:p>
        </w:tc>
        <w:tc>
          <w:tcPr>
            <w:tcW w:w="772" w:type="dxa"/>
            <w:gridSpan w:val="11"/>
          </w:tcPr>
          <w:p w14:paraId="037BEC85" w14:textId="77777777" w:rsidR="0053707C" w:rsidRPr="00252AB1" w:rsidRDefault="0053707C" w:rsidP="0053707C">
            <w:pPr>
              <w:jc w:val="both"/>
            </w:pPr>
            <w:r w:rsidRPr="00252AB1">
              <w:t>40</w:t>
            </w:r>
          </w:p>
        </w:tc>
        <w:tc>
          <w:tcPr>
            <w:tcW w:w="683" w:type="dxa"/>
            <w:gridSpan w:val="17"/>
            <w:shd w:val="clear" w:color="auto" w:fill="F7CAAC"/>
          </w:tcPr>
          <w:p w14:paraId="442D56F9" w14:textId="77777777" w:rsidR="0053707C" w:rsidRPr="00252AB1" w:rsidRDefault="0053707C" w:rsidP="0053707C">
            <w:pPr>
              <w:jc w:val="both"/>
              <w:rPr>
                <w:b/>
              </w:rPr>
            </w:pPr>
            <w:r w:rsidRPr="00252AB1">
              <w:rPr>
                <w:b/>
              </w:rPr>
              <w:t>do kdy</w:t>
            </w:r>
          </w:p>
        </w:tc>
        <w:tc>
          <w:tcPr>
            <w:tcW w:w="1454" w:type="dxa"/>
            <w:gridSpan w:val="22"/>
          </w:tcPr>
          <w:p w14:paraId="1A6E7230" w14:textId="77777777" w:rsidR="0053707C" w:rsidRPr="00252AB1" w:rsidRDefault="0053707C" w:rsidP="0053707C">
            <w:pPr>
              <w:jc w:val="both"/>
            </w:pPr>
            <w:r w:rsidRPr="00252AB1">
              <w:t>N</w:t>
            </w:r>
          </w:p>
        </w:tc>
      </w:tr>
      <w:tr w:rsidR="0053707C" w:rsidRPr="00E51077" w14:paraId="3BCFD968" w14:textId="77777777" w:rsidTr="00945877">
        <w:trPr>
          <w:gridBefore w:val="2"/>
          <w:gridAfter w:val="4"/>
          <w:wBefore w:w="24" w:type="dxa"/>
          <w:wAfter w:w="431" w:type="dxa"/>
        </w:trPr>
        <w:tc>
          <w:tcPr>
            <w:tcW w:w="5056" w:type="dxa"/>
            <w:gridSpan w:val="36"/>
            <w:shd w:val="clear" w:color="auto" w:fill="F7CAAC"/>
          </w:tcPr>
          <w:p w14:paraId="4287261D" w14:textId="77777777" w:rsidR="0053707C" w:rsidRDefault="0053707C" w:rsidP="0053707C">
            <w:pPr>
              <w:jc w:val="both"/>
              <w:rPr>
                <w:b/>
              </w:rPr>
            </w:pPr>
            <w:r>
              <w:rPr>
                <w:b/>
              </w:rPr>
              <w:t>Typ vztahu na součásti VŠ, která uskutečňuje st. program</w:t>
            </w:r>
          </w:p>
        </w:tc>
        <w:tc>
          <w:tcPr>
            <w:tcW w:w="997" w:type="dxa"/>
            <w:gridSpan w:val="18"/>
          </w:tcPr>
          <w:p w14:paraId="55CDFFD9" w14:textId="77777777" w:rsidR="0053707C" w:rsidRPr="00E51077" w:rsidRDefault="0053707C" w:rsidP="0053707C">
            <w:pPr>
              <w:jc w:val="both"/>
            </w:pPr>
            <w:r w:rsidRPr="00E51077">
              <w:t>---</w:t>
            </w:r>
          </w:p>
        </w:tc>
        <w:tc>
          <w:tcPr>
            <w:tcW w:w="997" w:type="dxa"/>
            <w:gridSpan w:val="9"/>
            <w:shd w:val="clear" w:color="auto" w:fill="F7CAAC"/>
          </w:tcPr>
          <w:p w14:paraId="5ADD1573" w14:textId="77777777" w:rsidR="0053707C" w:rsidRPr="00E51077" w:rsidRDefault="0053707C" w:rsidP="0053707C">
            <w:pPr>
              <w:jc w:val="both"/>
              <w:rPr>
                <w:b/>
              </w:rPr>
            </w:pPr>
            <w:r w:rsidRPr="00E51077">
              <w:rPr>
                <w:b/>
              </w:rPr>
              <w:t>rozsah</w:t>
            </w:r>
          </w:p>
        </w:tc>
        <w:tc>
          <w:tcPr>
            <w:tcW w:w="772" w:type="dxa"/>
            <w:gridSpan w:val="11"/>
          </w:tcPr>
          <w:p w14:paraId="6E8CD303" w14:textId="77777777" w:rsidR="0053707C" w:rsidRPr="00E51077" w:rsidRDefault="0053707C" w:rsidP="0053707C">
            <w:pPr>
              <w:jc w:val="both"/>
            </w:pPr>
            <w:r w:rsidRPr="00E51077">
              <w:t>---</w:t>
            </w:r>
          </w:p>
        </w:tc>
        <w:tc>
          <w:tcPr>
            <w:tcW w:w="683" w:type="dxa"/>
            <w:gridSpan w:val="17"/>
            <w:shd w:val="clear" w:color="auto" w:fill="F7CAAC"/>
          </w:tcPr>
          <w:p w14:paraId="2B880C0F" w14:textId="77777777" w:rsidR="0053707C" w:rsidRPr="00E51077" w:rsidRDefault="0053707C" w:rsidP="0053707C">
            <w:pPr>
              <w:jc w:val="both"/>
              <w:rPr>
                <w:b/>
              </w:rPr>
            </w:pPr>
            <w:r w:rsidRPr="00E51077">
              <w:rPr>
                <w:b/>
              </w:rPr>
              <w:t>do kdy</w:t>
            </w:r>
          </w:p>
        </w:tc>
        <w:tc>
          <w:tcPr>
            <w:tcW w:w="1454" w:type="dxa"/>
            <w:gridSpan w:val="22"/>
          </w:tcPr>
          <w:p w14:paraId="1D435991" w14:textId="77777777" w:rsidR="0053707C" w:rsidRPr="00E51077" w:rsidRDefault="0053707C" w:rsidP="0053707C">
            <w:pPr>
              <w:jc w:val="both"/>
            </w:pPr>
            <w:r w:rsidRPr="00E51077">
              <w:t>---</w:t>
            </w:r>
          </w:p>
        </w:tc>
      </w:tr>
      <w:tr w:rsidR="0053707C" w14:paraId="5D712F34" w14:textId="77777777" w:rsidTr="00945877">
        <w:trPr>
          <w:gridBefore w:val="2"/>
          <w:gridAfter w:val="4"/>
          <w:wBefore w:w="24" w:type="dxa"/>
          <w:wAfter w:w="431" w:type="dxa"/>
        </w:trPr>
        <w:tc>
          <w:tcPr>
            <w:tcW w:w="6053" w:type="dxa"/>
            <w:gridSpan w:val="54"/>
            <w:shd w:val="clear" w:color="auto" w:fill="F7CAAC"/>
          </w:tcPr>
          <w:p w14:paraId="2FD43A6E" w14:textId="77777777" w:rsidR="0053707C" w:rsidRDefault="0053707C" w:rsidP="0053707C">
            <w:pPr>
              <w:jc w:val="both"/>
            </w:pPr>
            <w:r>
              <w:rPr>
                <w:b/>
              </w:rPr>
              <w:t>Další současná působení jako akademický pracovník na jiných VŠ</w:t>
            </w:r>
          </w:p>
        </w:tc>
        <w:tc>
          <w:tcPr>
            <w:tcW w:w="1769" w:type="dxa"/>
            <w:gridSpan w:val="20"/>
            <w:shd w:val="clear" w:color="auto" w:fill="F7CAAC"/>
          </w:tcPr>
          <w:p w14:paraId="7BD26B05" w14:textId="77777777" w:rsidR="0053707C" w:rsidRDefault="0053707C" w:rsidP="0053707C">
            <w:pPr>
              <w:jc w:val="both"/>
              <w:rPr>
                <w:b/>
              </w:rPr>
            </w:pPr>
            <w:r>
              <w:rPr>
                <w:b/>
              </w:rPr>
              <w:t xml:space="preserve">typ prac. </w:t>
            </w:r>
            <w:proofErr w:type="gramStart"/>
            <w:r>
              <w:rPr>
                <w:b/>
              </w:rPr>
              <w:t>vztahu</w:t>
            </w:r>
            <w:proofErr w:type="gramEnd"/>
          </w:p>
        </w:tc>
        <w:tc>
          <w:tcPr>
            <w:tcW w:w="2137" w:type="dxa"/>
            <w:gridSpan w:val="39"/>
            <w:shd w:val="clear" w:color="auto" w:fill="F7CAAC"/>
          </w:tcPr>
          <w:p w14:paraId="52608F95" w14:textId="77777777" w:rsidR="0053707C" w:rsidRDefault="0053707C" w:rsidP="0053707C">
            <w:pPr>
              <w:jc w:val="both"/>
              <w:rPr>
                <w:b/>
              </w:rPr>
            </w:pPr>
            <w:r>
              <w:rPr>
                <w:b/>
              </w:rPr>
              <w:t>rozsah</w:t>
            </w:r>
          </w:p>
        </w:tc>
      </w:tr>
      <w:tr w:rsidR="0053707C" w14:paraId="3453D947" w14:textId="77777777" w:rsidTr="00945877">
        <w:trPr>
          <w:gridBefore w:val="2"/>
          <w:gridAfter w:val="4"/>
          <w:wBefore w:w="24" w:type="dxa"/>
          <w:wAfter w:w="431" w:type="dxa"/>
        </w:trPr>
        <w:tc>
          <w:tcPr>
            <w:tcW w:w="6053" w:type="dxa"/>
            <w:gridSpan w:val="54"/>
          </w:tcPr>
          <w:p w14:paraId="5A2CC331" w14:textId="77777777" w:rsidR="0053707C" w:rsidRDefault="0053707C" w:rsidP="0053707C">
            <w:pPr>
              <w:jc w:val="both"/>
            </w:pPr>
            <w:r>
              <w:t>---</w:t>
            </w:r>
          </w:p>
        </w:tc>
        <w:tc>
          <w:tcPr>
            <w:tcW w:w="1769" w:type="dxa"/>
            <w:gridSpan w:val="20"/>
          </w:tcPr>
          <w:p w14:paraId="02491ED3" w14:textId="77777777" w:rsidR="0053707C" w:rsidRDefault="0053707C" w:rsidP="0053707C">
            <w:pPr>
              <w:jc w:val="both"/>
            </w:pPr>
            <w:r>
              <w:t>---</w:t>
            </w:r>
          </w:p>
        </w:tc>
        <w:tc>
          <w:tcPr>
            <w:tcW w:w="2137" w:type="dxa"/>
            <w:gridSpan w:val="39"/>
          </w:tcPr>
          <w:p w14:paraId="4A3026F8" w14:textId="77777777" w:rsidR="0053707C" w:rsidRDefault="0053707C" w:rsidP="0053707C">
            <w:pPr>
              <w:jc w:val="both"/>
            </w:pPr>
            <w:r>
              <w:t>---</w:t>
            </w:r>
          </w:p>
        </w:tc>
      </w:tr>
      <w:tr w:rsidR="0053707C" w14:paraId="2DB07C3B" w14:textId="77777777" w:rsidTr="00945877">
        <w:trPr>
          <w:gridBefore w:val="2"/>
          <w:gridAfter w:val="4"/>
          <w:wBefore w:w="24" w:type="dxa"/>
          <w:wAfter w:w="431" w:type="dxa"/>
        </w:trPr>
        <w:tc>
          <w:tcPr>
            <w:tcW w:w="6053" w:type="dxa"/>
            <w:gridSpan w:val="54"/>
          </w:tcPr>
          <w:p w14:paraId="0FC359D4" w14:textId="77777777" w:rsidR="0053707C" w:rsidRDefault="0053707C" w:rsidP="0053707C">
            <w:pPr>
              <w:jc w:val="both"/>
            </w:pPr>
          </w:p>
        </w:tc>
        <w:tc>
          <w:tcPr>
            <w:tcW w:w="1769" w:type="dxa"/>
            <w:gridSpan w:val="20"/>
          </w:tcPr>
          <w:p w14:paraId="5459D61B" w14:textId="77777777" w:rsidR="0053707C" w:rsidRDefault="0053707C" w:rsidP="0053707C">
            <w:pPr>
              <w:jc w:val="both"/>
            </w:pPr>
          </w:p>
        </w:tc>
        <w:tc>
          <w:tcPr>
            <w:tcW w:w="2137" w:type="dxa"/>
            <w:gridSpan w:val="39"/>
          </w:tcPr>
          <w:p w14:paraId="1577BD93" w14:textId="77777777" w:rsidR="0053707C" w:rsidRDefault="0053707C" w:rsidP="0053707C">
            <w:pPr>
              <w:jc w:val="both"/>
            </w:pPr>
          </w:p>
        </w:tc>
      </w:tr>
      <w:tr w:rsidR="0053707C" w14:paraId="5456CB50" w14:textId="77777777" w:rsidTr="00945877">
        <w:trPr>
          <w:gridBefore w:val="2"/>
          <w:gridAfter w:val="4"/>
          <w:wBefore w:w="24" w:type="dxa"/>
          <w:wAfter w:w="431" w:type="dxa"/>
        </w:trPr>
        <w:tc>
          <w:tcPr>
            <w:tcW w:w="6053" w:type="dxa"/>
            <w:gridSpan w:val="54"/>
          </w:tcPr>
          <w:p w14:paraId="669AB661" w14:textId="77777777" w:rsidR="0053707C" w:rsidRDefault="0053707C" w:rsidP="0053707C">
            <w:pPr>
              <w:jc w:val="both"/>
            </w:pPr>
          </w:p>
        </w:tc>
        <w:tc>
          <w:tcPr>
            <w:tcW w:w="1769" w:type="dxa"/>
            <w:gridSpan w:val="20"/>
          </w:tcPr>
          <w:p w14:paraId="58538400" w14:textId="77777777" w:rsidR="0053707C" w:rsidRDefault="0053707C" w:rsidP="0053707C">
            <w:pPr>
              <w:jc w:val="both"/>
            </w:pPr>
          </w:p>
        </w:tc>
        <w:tc>
          <w:tcPr>
            <w:tcW w:w="2137" w:type="dxa"/>
            <w:gridSpan w:val="39"/>
          </w:tcPr>
          <w:p w14:paraId="16FBC8E6" w14:textId="77777777" w:rsidR="0053707C" w:rsidRDefault="0053707C" w:rsidP="0053707C">
            <w:pPr>
              <w:jc w:val="both"/>
            </w:pPr>
          </w:p>
        </w:tc>
      </w:tr>
      <w:tr w:rsidR="0053707C" w14:paraId="64682938" w14:textId="77777777" w:rsidTr="00945877">
        <w:trPr>
          <w:gridBefore w:val="2"/>
          <w:gridAfter w:val="4"/>
          <w:wBefore w:w="24" w:type="dxa"/>
          <w:wAfter w:w="431" w:type="dxa"/>
        </w:trPr>
        <w:tc>
          <w:tcPr>
            <w:tcW w:w="6053" w:type="dxa"/>
            <w:gridSpan w:val="54"/>
          </w:tcPr>
          <w:p w14:paraId="20C298E7" w14:textId="77777777" w:rsidR="0053707C" w:rsidRDefault="0053707C" w:rsidP="0053707C">
            <w:pPr>
              <w:jc w:val="both"/>
            </w:pPr>
          </w:p>
        </w:tc>
        <w:tc>
          <w:tcPr>
            <w:tcW w:w="1769" w:type="dxa"/>
            <w:gridSpan w:val="20"/>
          </w:tcPr>
          <w:p w14:paraId="64708B6A" w14:textId="77777777" w:rsidR="0053707C" w:rsidRDefault="0053707C" w:rsidP="0053707C">
            <w:pPr>
              <w:jc w:val="both"/>
            </w:pPr>
          </w:p>
        </w:tc>
        <w:tc>
          <w:tcPr>
            <w:tcW w:w="2137" w:type="dxa"/>
            <w:gridSpan w:val="39"/>
          </w:tcPr>
          <w:p w14:paraId="4CA155DF" w14:textId="77777777" w:rsidR="0053707C" w:rsidRDefault="0053707C" w:rsidP="0053707C">
            <w:pPr>
              <w:jc w:val="both"/>
            </w:pPr>
          </w:p>
        </w:tc>
      </w:tr>
      <w:tr w:rsidR="0053707C" w14:paraId="7192D41D" w14:textId="77777777" w:rsidTr="00945877">
        <w:trPr>
          <w:gridBefore w:val="2"/>
          <w:gridAfter w:val="4"/>
          <w:wBefore w:w="24" w:type="dxa"/>
          <w:wAfter w:w="431" w:type="dxa"/>
        </w:trPr>
        <w:tc>
          <w:tcPr>
            <w:tcW w:w="9959" w:type="dxa"/>
            <w:gridSpan w:val="113"/>
            <w:shd w:val="clear" w:color="auto" w:fill="F7CAAC"/>
          </w:tcPr>
          <w:p w14:paraId="0B02480D"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431BC75B" w14:textId="77777777" w:rsidTr="00945877">
        <w:trPr>
          <w:gridBefore w:val="2"/>
          <w:gridAfter w:val="4"/>
          <w:wBefore w:w="24" w:type="dxa"/>
          <w:wAfter w:w="431" w:type="dxa"/>
          <w:trHeight w:val="324"/>
        </w:trPr>
        <w:tc>
          <w:tcPr>
            <w:tcW w:w="9959" w:type="dxa"/>
            <w:gridSpan w:val="113"/>
            <w:tcBorders>
              <w:top w:val="nil"/>
            </w:tcBorders>
          </w:tcPr>
          <w:p w14:paraId="28E061FC" w14:textId="48CF69A2" w:rsidR="0053707C" w:rsidRPr="00D30179" w:rsidRDefault="00C2702E" w:rsidP="00D30179">
            <w:pPr>
              <w:pStyle w:val="Zkladntext"/>
              <w:spacing w:before="60" w:after="60"/>
              <w:ind w:left="0" w:right="108"/>
              <w:rPr>
                <w:sz w:val="21"/>
                <w:szCs w:val="21"/>
              </w:rPr>
            </w:pPr>
            <w:r w:rsidRPr="00D30179">
              <w:rPr>
                <w:b/>
                <w:sz w:val="21"/>
                <w:szCs w:val="21"/>
                <w:lang w:val="cs-CZ"/>
              </w:rPr>
              <w:t xml:space="preserve">Sensory Analysis of Food </w:t>
            </w:r>
            <w:r w:rsidR="005723A5" w:rsidRPr="00D30179">
              <w:rPr>
                <w:sz w:val="21"/>
                <w:szCs w:val="21"/>
              </w:rPr>
              <w:t>(70% p)</w:t>
            </w:r>
          </w:p>
        </w:tc>
      </w:tr>
      <w:tr w:rsidR="0053707C" w14:paraId="0BEE0B61" w14:textId="77777777" w:rsidTr="00945877">
        <w:trPr>
          <w:gridBefore w:val="2"/>
          <w:gridAfter w:val="4"/>
          <w:wBefore w:w="24" w:type="dxa"/>
          <w:wAfter w:w="431" w:type="dxa"/>
        </w:trPr>
        <w:tc>
          <w:tcPr>
            <w:tcW w:w="9959" w:type="dxa"/>
            <w:gridSpan w:val="113"/>
            <w:shd w:val="clear" w:color="auto" w:fill="F7CAAC"/>
          </w:tcPr>
          <w:p w14:paraId="1BBBBA7D" w14:textId="77777777" w:rsidR="0053707C" w:rsidRDefault="0053707C" w:rsidP="0053707C">
            <w:pPr>
              <w:jc w:val="both"/>
            </w:pPr>
            <w:r>
              <w:rPr>
                <w:b/>
              </w:rPr>
              <w:t xml:space="preserve">Údaje o vzdělání na VŠ </w:t>
            </w:r>
          </w:p>
        </w:tc>
      </w:tr>
      <w:tr w:rsidR="0053707C" w14:paraId="5139BECC" w14:textId="77777777" w:rsidTr="00945877">
        <w:trPr>
          <w:gridBefore w:val="2"/>
          <w:gridAfter w:val="4"/>
          <w:wBefore w:w="24" w:type="dxa"/>
          <w:wAfter w:w="431" w:type="dxa"/>
          <w:trHeight w:val="372"/>
        </w:trPr>
        <w:tc>
          <w:tcPr>
            <w:tcW w:w="9959" w:type="dxa"/>
            <w:gridSpan w:val="113"/>
          </w:tcPr>
          <w:p w14:paraId="46374408" w14:textId="77777777" w:rsidR="0053707C" w:rsidRPr="00D30179" w:rsidRDefault="0053707C" w:rsidP="00372F64">
            <w:pPr>
              <w:spacing w:before="60" w:after="60"/>
              <w:jc w:val="both"/>
              <w:rPr>
                <w:b/>
                <w:sz w:val="21"/>
                <w:szCs w:val="21"/>
              </w:rPr>
            </w:pPr>
            <w:r w:rsidRPr="00D30179">
              <w:rPr>
                <w:bCs/>
                <w:sz w:val="21"/>
                <w:szCs w:val="21"/>
              </w:rPr>
              <w:t xml:space="preserve">2009: UTB Zlín, FT, </w:t>
            </w:r>
            <w:r w:rsidRPr="00D30179">
              <w:rPr>
                <w:rFonts w:eastAsia="Calibri"/>
                <w:sz w:val="21"/>
                <w:szCs w:val="21"/>
              </w:rPr>
              <w:t xml:space="preserve">SP Chemie a technologie potravin, </w:t>
            </w:r>
            <w:r w:rsidRPr="00D30179">
              <w:rPr>
                <w:bCs/>
                <w:sz w:val="21"/>
                <w:szCs w:val="21"/>
              </w:rPr>
              <w:t>obor Technologie potravin, Ph.D.</w:t>
            </w:r>
          </w:p>
        </w:tc>
      </w:tr>
      <w:tr w:rsidR="0053707C" w14:paraId="15D424AF" w14:textId="77777777" w:rsidTr="00945877">
        <w:trPr>
          <w:gridBefore w:val="2"/>
          <w:gridAfter w:val="4"/>
          <w:wBefore w:w="24" w:type="dxa"/>
          <w:wAfter w:w="431" w:type="dxa"/>
        </w:trPr>
        <w:tc>
          <w:tcPr>
            <w:tcW w:w="9959" w:type="dxa"/>
            <w:gridSpan w:val="113"/>
            <w:shd w:val="clear" w:color="auto" w:fill="F7CAAC"/>
          </w:tcPr>
          <w:p w14:paraId="2F59746C" w14:textId="77777777" w:rsidR="0053707C" w:rsidRDefault="0053707C" w:rsidP="0053707C">
            <w:pPr>
              <w:jc w:val="both"/>
              <w:rPr>
                <w:b/>
              </w:rPr>
            </w:pPr>
            <w:r>
              <w:rPr>
                <w:b/>
              </w:rPr>
              <w:t>Údaje o odborném působení od absolvování VŠ</w:t>
            </w:r>
          </w:p>
        </w:tc>
      </w:tr>
      <w:tr w:rsidR="0053707C" w:rsidRPr="00731383" w14:paraId="6011A409" w14:textId="77777777" w:rsidTr="00945877">
        <w:trPr>
          <w:gridBefore w:val="2"/>
          <w:gridAfter w:val="4"/>
          <w:wBefore w:w="24" w:type="dxa"/>
          <w:wAfter w:w="431" w:type="dxa"/>
          <w:trHeight w:val="258"/>
        </w:trPr>
        <w:tc>
          <w:tcPr>
            <w:tcW w:w="9959" w:type="dxa"/>
            <w:gridSpan w:val="113"/>
          </w:tcPr>
          <w:p w14:paraId="06901210" w14:textId="77777777" w:rsidR="0053707C" w:rsidRPr="00D30179" w:rsidRDefault="0053707C" w:rsidP="0053707C">
            <w:pPr>
              <w:spacing w:before="60" w:after="60"/>
              <w:jc w:val="both"/>
              <w:rPr>
                <w:sz w:val="21"/>
                <w:szCs w:val="21"/>
              </w:rPr>
            </w:pPr>
            <w:r w:rsidRPr="00D30179">
              <w:rPr>
                <w:bCs/>
                <w:sz w:val="21"/>
                <w:szCs w:val="21"/>
              </w:rPr>
              <w:t>2007 – dosud: UTB Zlín, FT, Ústav technologie potravin, odborný asistent</w:t>
            </w:r>
          </w:p>
        </w:tc>
      </w:tr>
      <w:tr w:rsidR="0053707C" w14:paraId="5E3186E1" w14:textId="77777777" w:rsidTr="00945877">
        <w:trPr>
          <w:gridBefore w:val="2"/>
          <w:gridAfter w:val="4"/>
          <w:wBefore w:w="24" w:type="dxa"/>
          <w:wAfter w:w="431" w:type="dxa"/>
          <w:trHeight w:val="250"/>
        </w:trPr>
        <w:tc>
          <w:tcPr>
            <w:tcW w:w="9959" w:type="dxa"/>
            <w:gridSpan w:val="113"/>
            <w:shd w:val="clear" w:color="auto" w:fill="F7CAAC"/>
          </w:tcPr>
          <w:p w14:paraId="1FCEDE44" w14:textId="77777777" w:rsidR="0053707C" w:rsidRDefault="0053707C" w:rsidP="0053707C">
            <w:pPr>
              <w:jc w:val="both"/>
            </w:pPr>
            <w:r>
              <w:rPr>
                <w:b/>
              </w:rPr>
              <w:t>Zkušenosti s vedením kvalifikačních a rigorózních prací</w:t>
            </w:r>
          </w:p>
        </w:tc>
      </w:tr>
      <w:tr w:rsidR="0053707C" w14:paraId="67F5CDCD" w14:textId="77777777" w:rsidTr="00945877">
        <w:trPr>
          <w:gridBefore w:val="2"/>
          <w:gridAfter w:val="4"/>
          <w:wBefore w:w="24" w:type="dxa"/>
          <w:wAfter w:w="431" w:type="dxa"/>
          <w:trHeight w:val="184"/>
        </w:trPr>
        <w:tc>
          <w:tcPr>
            <w:tcW w:w="9959" w:type="dxa"/>
            <w:gridSpan w:val="113"/>
          </w:tcPr>
          <w:p w14:paraId="2D105E13" w14:textId="77777777" w:rsidR="0053707C" w:rsidRPr="00D30179" w:rsidRDefault="0053707C" w:rsidP="0053707C">
            <w:pPr>
              <w:spacing w:before="60" w:after="60"/>
              <w:jc w:val="both"/>
              <w:rPr>
                <w:sz w:val="21"/>
                <w:szCs w:val="21"/>
              </w:rPr>
            </w:pPr>
            <w:r w:rsidRPr="00D30179">
              <w:rPr>
                <w:sz w:val="21"/>
                <w:szCs w:val="21"/>
              </w:rPr>
              <w:t>Počet obhájených prací, které vyučující vedl v období 2013 – 2017: 4 BP, 15 DP.</w:t>
            </w:r>
          </w:p>
        </w:tc>
      </w:tr>
      <w:tr w:rsidR="0053707C" w14:paraId="6BF8BC4D" w14:textId="77777777" w:rsidTr="00945877">
        <w:trPr>
          <w:gridBefore w:val="2"/>
          <w:gridAfter w:val="4"/>
          <w:wBefore w:w="24" w:type="dxa"/>
          <w:wAfter w:w="431" w:type="dxa"/>
          <w:cantSplit/>
        </w:trPr>
        <w:tc>
          <w:tcPr>
            <w:tcW w:w="3333" w:type="dxa"/>
            <w:gridSpan w:val="26"/>
            <w:tcBorders>
              <w:top w:val="single" w:sz="12" w:space="0" w:color="auto"/>
            </w:tcBorders>
            <w:shd w:val="clear" w:color="auto" w:fill="F7CAAC"/>
          </w:tcPr>
          <w:p w14:paraId="5BE51593" w14:textId="77777777" w:rsidR="0053707C" w:rsidRDefault="0053707C" w:rsidP="0053707C">
            <w:pPr>
              <w:jc w:val="both"/>
            </w:pPr>
            <w:r>
              <w:rPr>
                <w:b/>
              </w:rPr>
              <w:t xml:space="preserve">Obor habilitačního řízení </w:t>
            </w:r>
          </w:p>
        </w:tc>
        <w:tc>
          <w:tcPr>
            <w:tcW w:w="2249" w:type="dxa"/>
            <w:gridSpan w:val="21"/>
            <w:tcBorders>
              <w:top w:val="single" w:sz="12" w:space="0" w:color="auto"/>
            </w:tcBorders>
            <w:shd w:val="clear" w:color="auto" w:fill="F7CAAC"/>
          </w:tcPr>
          <w:p w14:paraId="7E799C03" w14:textId="77777777" w:rsidR="0053707C" w:rsidRDefault="0053707C" w:rsidP="0053707C">
            <w:pPr>
              <w:jc w:val="both"/>
            </w:pPr>
            <w:r>
              <w:rPr>
                <w:b/>
              </w:rPr>
              <w:t>Rok udělení hodnosti</w:t>
            </w:r>
          </w:p>
        </w:tc>
        <w:tc>
          <w:tcPr>
            <w:tcW w:w="2262" w:type="dxa"/>
            <w:gridSpan w:val="29"/>
            <w:tcBorders>
              <w:top w:val="single" w:sz="12" w:space="0" w:color="auto"/>
              <w:right w:val="single" w:sz="12" w:space="0" w:color="auto"/>
            </w:tcBorders>
            <w:shd w:val="clear" w:color="auto" w:fill="F7CAAC"/>
          </w:tcPr>
          <w:p w14:paraId="1A6329B6" w14:textId="77777777" w:rsidR="0053707C" w:rsidRDefault="0053707C" w:rsidP="0053707C">
            <w:pPr>
              <w:jc w:val="both"/>
            </w:pPr>
            <w:r>
              <w:rPr>
                <w:b/>
              </w:rPr>
              <w:t>Řízení konáno na VŠ</w:t>
            </w:r>
          </w:p>
        </w:tc>
        <w:tc>
          <w:tcPr>
            <w:tcW w:w="2115" w:type="dxa"/>
            <w:gridSpan w:val="37"/>
            <w:tcBorders>
              <w:top w:val="single" w:sz="12" w:space="0" w:color="auto"/>
              <w:left w:val="single" w:sz="12" w:space="0" w:color="auto"/>
            </w:tcBorders>
            <w:shd w:val="clear" w:color="auto" w:fill="F7CAAC"/>
          </w:tcPr>
          <w:p w14:paraId="6943E017" w14:textId="77777777" w:rsidR="0053707C" w:rsidRDefault="0053707C" w:rsidP="0053707C">
            <w:pPr>
              <w:jc w:val="both"/>
              <w:rPr>
                <w:b/>
              </w:rPr>
            </w:pPr>
            <w:r>
              <w:rPr>
                <w:b/>
              </w:rPr>
              <w:t>Ohlasy publikací</w:t>
            </w:r>
          </w:p>
        </w:tc>
      </w:tr>
      <w:tr w:rsidR="0053707C" w14:paraId="600A38F4" w14:textId="77777777" w:rsidTr="00945877">
        <w:trPr>
          <w:gridBefore w:val="2"/>
          <w:gridAfter w:val="4"/>
          <w:wBefore w:w="24" w:type="dxa"/>
          <w:wAfter w:w="431" w:type="dxa"/>
          <w:cantSplit/>
        </w:trPr>
        <w:tc>
          <w:tcPr>
            <w:tcW w:w="3333" w:type="dxa"/>
            <w:gridSpan w:val="26"/>
          </w:tcPr>
          <w:p w14:paraId="405CD008" w14:textId="77777777" w:rsidR="0053707C" w:rsidRPr="005B5777" w:rsidRDefault="0053707C" w:rsidP="0053707C">
            <w:pPr>
              <w:jc w:val="both"/>
            </w:pPr>
            <w:r>
              <w:t>---</w:t>
            </w:r>
          </w:p>
        </w:tc>
        <w:tc>
          <w:tcPr>
            <w:tcW w:w="2249" w:type="dxa"/>
            <w:gridSpan w:val="21"/>
          </w:tcPr>
          <w:p w14:paraId="43A598B3" w14:textId="77777777" w:rsidR="0053707C" w:rsidRPr="00A004F6" w:rsidRDefault="0053707C" w:rsidP="0053707C">
            <w:pPr>
              <w:jc w:val="both"/>
            </w:pPr>
            <w:r>
              <w:t>---</w:t>
            </w:r>
          </w:p>
        </w:tc>
        <w:tc>
          <w:tcPr>
            <w:tcW w:w="2262" w:type="dxa"/>
            <w:gridSpan w:val="29"/>
            <w:tcBorders>
              <w:right w:val="single" w:sz="12" w:space="0" w:color="auto"/>
            </w:tcBorders>
          </w:tcPr>
          <w:p w14:paraId="42DFE40B" w14:textId="77777777" w:rsidR="0053707C" w:rsidRPr="00A004F6" w:rsidRDefault="0053707C" w:rsidP="0053707C">
            <w:pPr>
              <w:jc w:val="both"/>
            </w:pPr>
            <w:r>
              <w:t>---</w:t>
            </w:r>
          </w:p>
        </w:tc>
        <w:tc>
          <w:tcPr>
            <w:tcW w:w="661" w:type="dxa"/>
            <w:gridSpan w:val="15"/>
            <w:tcBorders>
              <w:left w:val="single" w:sz="12" w:space="0" w:color="auto"/>
            </w:tcBorders>
            <w:shd w:val="clear" w:color="auto" w:fill="F7CAAC"/>
          </w:tcPr>
          <w:p w14:paraId="223C4BBF" w14:textId="77777777" w:rsidR="0053707C" w:rsidRDefault="0053707C" w:rsidP="0053707C">
            <w:pPr>
              <w:jc w:val="both"/>
            </w:pPr>
            <w:r>
              <w:rPr>
                <w:b/>
              </w:rPr>
              <w:t>WOS</w:t>
            </w:r>
          </w:p>
        </w:tc>
        <w:tc>
          <w:tcPr>
            <w:tcW w:w="699" w:type="dxa"/>
            <w:gridSpan w:val="14"/>
            <w:shd w:val="clear" w:color="auto" w:fill="F7CAAC"/>
          </w:tcPr>
          <w:p w14:paraId="7E329861" w14:textId="77777777" w:rsidR="0053707C" w:rsidRDefault="0053707C" w:rsidP="0053707C">
            <w:pPr>
              <w:jc w:val="both"/>
              <w:rPr>
                <w:sz w:val="18"/>
              </w:rPr>
            </w:pPr>
            <w:r>
              <w:rPr>
                <w:b/>
                <w:sz w:val="18"/>
              </w:rPr>
              <w:t>Scopus</w:t>
            </w:r>
          </w:p>
        </w:tc>
        <w:tc>
          <w:tcPr>
            <w:tcW w:w="755" w:type="dxa"/>
            <w:gridSpan w:val="8"/>
            <w:shd w:val="clear" w:color="auto" w:fill="F7CAAC"/>
          </w:tcPr>
          <w:p w14:paraId="760CB1B4" w14:textId="77777777" w:rsidR="0053707C" w:rsidRDefault="0053707C" w:rsidP="0053707C">
            <w:pPr>
              <w:jc w:val="both"/>
            </w:pPr>
            <w:r>
              <w:rPr>
                <w:b/>
                <w:sz w:val="18"/>
              </w:rPr>
              <w:t>ostatní</w:t>
            </w:r>
          </w:p>
        </w:tc>
      </w:tr>
      <w:tr w:rsidR="0053707C" w:rsidRPr="00252AB1" w14:paraId="1D04DE5A" w14:textId="77777777" w:rsidTr="00945877">
        <w:trPr>
          <w:gridBefore w:val="2"/>
          <w:gridAfter w:val="4"/>
          <w:wBefore w:w="24" w:type="dxa"/>
          <w:wAfter w:w="431" w:type="dxa"/>
          <w:cantSplit/>
          <w:trHeight w:val="70"/>
        </w:trPr>
        <w:tc>
          <w:tcPr>
            <w:tcW w:w="3333" w:type="dxa"/>
            <w:gridSpan w:val="26"/>
            <w:shd w:val="clear" w:color="auto" w:fill="F7CAAC"/>
          </w:tcPr>
          <w:p w14:paraId="0337DE82" w14:textId="77777777" w:rsidR="0053707C" w:rsidRDefault="0053707C" w:rsidP="0053707C">
            <w:pPr>
              <w:jc w:val="both"/>
            </w:pPr>
            <w:r>
              <w:rPr>
                <w:b/>
              </w:rPr>
              <w:t>Obor jmenovacího řízení</w:t>
            </w:r>
          </w:p>
        </w:tc>
        <w:tc>
          <w:tcPr>
            <w:tcW w:w="2249" w:type="dxa"/>
            <w:gridSpan w:val="21"/>
            <w:shd w:val="clear" w:color="auto" w:fill="F7CAAC"/>
          </w:tcPr>
          <w:p w14:paraId="115FC9FE" w14:textId="77777777" w:rsidR="0053707C" w:rsidRDefault="0053707C" w:rsidP="0053707C">
            <w:pPr>
              <w:jc w:val="both"/>
            </w:pPr>
            <w:r>
              <w:rPr>
                <w:b/>
              </w:rPr>
              <w:t>Rok udělení hodnosti</w:t>
            </w:r>
          </w:p>
        </w:tc>
        <w:tc>
          <w:tcPr>
            <w:tcW w:w="2262" w:type="dxa"/>
            <w:gridSpan w:val="29"/>
            <w:tcBorders>
              <w:right w:val="single" w:sz="12" w:space="0" w:color="auto"/>
            </w:tcBorders>
            <w:shd w:val="clear" w:color="auto" w:fill="F7CAAC"/>
          </w:tcPr>
          <w:p w14:paraId="22D4C18F" w14:textId="77777777" w:rsidR="0053707C" w:rsidRDefault="0053707C" w:rsidP="0053707C">
            <w:pPr>
              <w:jc w:val="both"/>
            </w:pPr>
            <w:r>
              <w:rPr>
                <w:b/>
              </w:rPr>
              <w:t>Řízení konáno na VŠ</w:t>
            </w:r>
          </w:p>
        </w:tc>
        <w:tc>
          <w:tcPr>
            <w:tcW w:w="661" w:type="dxa"/>
            <w:gridSpan w:val="15"/>
            <w:vMerge w:val="restart"/>
            <w:tcBorders>
              <w:left w:val="single" w:sz="12" w:space="0" w:color="auto"/>
            </w:tcBorders>
          </w:tcPr>
          <w:p w14:paraId="571262D7" w14:textId="77777777" w:rsidR="0053707C" w:rsidRPr="00252AB1" w:rsidRDefault="0053707C" w:rsidP="0053707C">
            <w:pPr>
              <w:jc w:val="both"/>
              <w:rPr>
                <w:b/>
              </w:rPr>
            </w:pPr>
            <w:r w:rsidRPr="00252AB1">
              <w:rPr>
                <w:b/>
              </w:rPr>
              <w:t>28</w:t>
            </w:r>
          </w:p>
        </w:tc>
        <w:tc>
          <w:tcPr>
            <w:tcW w:w="699" w:type="dxa"/>
            <w:gridSpan w:val="14"/>
            <w:vMerge w:val="restart"/>
          </w:tcPr>
          <w:p w14:paraId="7766AE6A" w14:textId="77777777" w:rsidR="0053707C" w:rsidRPr="00252AB1" w:rsidRDefault="0053707C" w:rsidP="0053707C">
            <w:pPr>
              <w:jc w:val="both"/>
              <w:rPr>
                <w:b/>
              </w:rPr>
            </w:pPr>
            <w:r w:rsidRPr="00252AB1">
              <w:rPr>
                <w:b/>
              </w:rPr>
              <w:t>40</w:t>
            </w:r>
          </w:p>
        </w:tc>
        <w:tc>
          <w:tcPr>
            <w:tcW w:w="755" w:type="dxa"/>
            <w:gridSpan w:val="8"/>
            <w:vMerge w:val="restart"/>
          </w:tcPr>
          <w:p w14:paraId="393E1052" w14:textId="77777777" w:rsidR="0053707C" w:rsidRPr="00252AB1" w:rsidRDefault="0053707C" w:rsidP="0053707C">
            <w:pPr>
              <w:jc w:val="both"/>
              <w:rPr>
                <w:b/>
                <w:sz w:val="18"/>
                <w:szCs w:val="18"/>
              </w:rPr>
            </w:pPr>
            <w:r w:rsidRPr="00252AB1">
              <w:rPr>
                <w:b/>
                <w:sz w:val="18"/>
                <w:szCs w:val="18"/>
              </w:rPr>
              <w:t>neevid.</w:t>
            </w:r>
          </w:p>
        </w:tc>
      </w:tr>
      <w:tr w:rsidR="0053707C" w14:paraId="04E96C59" w14:textId="77777777" w:rsidTr="00945877">
        <w:trPr>
          <w:gridBefore w:val="2"/>
          <w:gridAfter w:val="4"/>
          <w:wBefore w:w="24" w:type="dxa"/>
          <w:wAfter w:w="431" w:type="dxa"/>
          <w:trHeight w:val="205"/>
        </w:trPr>
        <w:tc>
          <w:tcPr>
            <w:tcW w:w="3333" w:type="dxa"/>
            <w:gridSpan w:val="26"/>
          </w:tcPr>
          <w:p w14:paraId="5ED2DDE3" w14:textId="77777777" w:rsidR="0053707C" w:rsidRDefault="0053707C" w:rsidP="0053707C">
            <w:pPr>
              <w:jc w:val="both"/>
            </w:pPr>
            <w:r>
              <w:t>---</w:t>
            </w:r>
          </w:p>
        </w:tc>
        <w:tc>
          <w:tcPr>
            <w:tcW w:w="2249" w:type="dxa"/>
            <w:gridSpan w:val="21"/>
          </w:tcPr>
          <w:p w14:paraId="5A973A56" w14:textId="77777777" w:rsidR="0053707C" w:rsidRDefault="0053707C" w:rsidP="0053707C">
            <w:pPr>
              <w:jc w:val="both"/>
            </w:pPr>
            <w:r>
              <w:t>---</w:t>
            </w:r>
          </w:p>
        </w:tc>
        <w:tc>
          <w:tcPr>
            <w:tcW w:w="2262" w:type="dxa"/>
            <w:gridSpan w:val="29"/>
            <w:tcBorders>
              <w:right w:val="single" w:sz="12" w:space="0" w:color="auto"/>
            </w:tcBorders>
          </w:tcPr>
          <w:p w14:paraId="76A5CC28" w14:textId="77777777" w:rsidR="0053707C" w:rsidRDefault="0053707C" w:rsidP="0053707C">
            <w:pPr>
              <w:jc w:val="both"/>
            </w:pPr>
            <w:r>
              <w:t>---</w:t>
            </w:r>
          </w:p>
        </w:tc>
        <w:tc>
          <w:tcPr>
            <w:tcW w:w="661" w:type="dxa"/>
            <w:gridSpan w:val="15"/>
            <w:vMerge/>
            <w:tcBorders>
              <w:left w:val="single" w:sz="12" w:space="0" w:color="auto"/>
            </w:tcBorders>
            <w:vAlign w:val="center"/>
          </w:tcPr>
          <w:p w14:paraId="51960F58" w14:textId="77777777" w:rsidR="0053707C" w:rsidRDefault="0053707C" w:rsidP="0053707C">
            <w:pPr>
              <w:rPr>
                <w:b/>
              </w:rPr>
            </w:pPr>
          </w:p>
        </w:tc>
        <w:tc>
          <w:tcPr>
            <w:tcW w:w="699" w:type="dxa"/>
            <w:gridSpan w:val="14"/>
            <w:vMerge/>
            <w:vAlign w:val="center"/>
          </w:tcPr>
          <w:p w14:paraId="04D783B5" w14:textId="77777777" w:rsidR="0053707C" w:rsidRDefault="0053707C" w:rsidP="0053707C">
            <w:pPr>
              <w:rPr>
                <w:b/>
              </w:rPr>
            </w:pPr>
          </w:p>
        </w:tc>
        <w:tc>
          <w:tcPr>
            <w:tcW w:w="755" w:type="dxa"/>
            <w:gridSpan w:val="8"/>
            <w:vMerge/>
            <w:vAlign w:val="center"/>
          </w:tcPr>
          <w:p w14:paraId="5AE456F9" w14:textId="77777777" w:rsidR="0053707C" w:rsidRDefault="0053707C" w:rsidP="0053707C">
            <w:pPr>
              <w:rPr>
                <w:b/>
              </w:rPr>
            </w:pPr>
          </w:p>
        </w:tc>
      </w:tr>
      <w:tr w:rsidR="0053707C" w14:paraId="12A5E2A5" w14:textId="77777777" w:rsidTr="00945877">
        <w:trPr>
          <w:gridBefore w:val="2"/>
          <w:gridAfter w:val="4"/>
          <w:wBefore w:w="24" w:type="dxa"/>
          <w:wAfter w:w="431" w:type="dxa"/>
        </w:trPr>
        <w:tc>
          <w:tcPr>
            <w:tcW w:w="9959" w:type="dxa"/>
            <w:gridSpan w:val="113"/>
            <w:shd w:val="clear" w:color="auto" w:fill="F7CAAC"/>
          </w:tcPr>
          <w:p w14:paraId="09EE364D"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76EF3E93" w14:textId="77777777" w:rsidTr="00945877">
        <w:trPr>
          <w:gridBefore w:val="2"/>
          <w:gridAfter w:val="4"/>
          <w:wBefore w:w="24" w:type="dxa"/>
          <w:wAfter w:w="431" w:type="dxa"/>
          <w:trHeight w:val="283"/>
        </w:trPr>
        <w:tc>
          <w:tcPr>
            <w:tcW w:w="9959" w:type="dxa"/>
            <w:gridSpan w:val="113"/>
          </w:tcPr>
          <w:p w14:paraId="00F4900A" w14:textId="495A4858" w:rsidR="0053707C" w:rsidRPr="00D30179" w:rsidRDefault="0053707C" w:rsidP="00D30179">
            <w:pPr>
              <w:spacing w:before="120" w:after="120"/>
              <w:jc w:val="both"/>
              <w:rPr>
                <w:sz w:val="21"/>
                <w:szCs w:val="21"/>
                <w:lang w:val="en-GB"/>
              </w:rPr>
            </w:pPr>
            <w:r w:rsidRPr="00D30179">
              <w:rPr>
                <w:b/>
                <w:sz w:val="21"/>
                <w:szCs w:val="21"/>
              </w:rPr>
              <w:t>BUBELOVÁ, Z. (45%)</w:t>
            </w:r>
            <w:r w:rsidRPr="00D30179">
              <w:rPr>
                <w:sz w:val="21"/>
                <w:szCs w:val="21"/>
              </w:rPr>
              <w:t xml:space="preserve">, TREMLOVÁ, B., BUŇKOVÁ, L., POSPIECH, M., VÍTOVÁ, E., BUŇKA, F.: </w:t>
            </w:r>
            <w:r w:rsidRPr="00D30179">
              <w:rPr>
                <w:sz w:val="21"/>
                <w:szCs w:val="21"/>
                <w:lang w:val="en-GB"/>
              </w:rPr>
              <w:t xml:space="preserve">The effect of long-term storage on the quality of sterilized processed cheese. </w:t>
            </w:r>
            <w:r w:rsidRPr="00D30179">
              <w:rPr>
                <w:i/>
                <w:sz w:val="21"/>
                <w:szCs w:val="21"/>
                <w:lang w:val="en-GB"/>
              </w:rPr>
              <w:t>Journal of Food Science and Technology</w:t>
            </w:r>
            <w:r w:rsidRPr="00D30179">
              <w:rPr>
                <w:sz w:val="21"/>
                <w:szCs w:val="21"/>
                <w:lang w:val="en-GB"/>
              </w:rPr>
              <w:t xml:space="preserve"> 52(8), 4985-4993, </w:t>
            </w:r>
            <w:r w:rsidRPr="00D30179">
              <w:rPr>
                <w:b/>
                <w:sz w:val="21"/>
                <w:szCs w:val="21"/>
                <w:lang w:val="en-GB"/>
              </w:rPr>
              <w:t>2015</w:t>
            </w:r>
            <w:r w:rsidRPr="00D30179">
              <w:rPr>
                <w:sz w:val="21"/>
                <w:szCs w:val="21"/>
                <w:lang w:val="en-GB"/>
              </w:rPr>
              <w:t xml:space="preserve">. </w:t>
            </w:r>
          </w:p>
          <w:p w14:paraId="414676AC" w14:textId="27964118" w:rsidR="0053707C" w:rsidRPr="00D30179" w:rsidRDefault="0053707C" w:rsidP="00D30179">
            <w:pPr>
              <w:autoSpaceDE w:val="0"/>
              <w:autoSpaceDN w:val="0"/>
              <w:adjustRightInd w:val="0"/>
              <w:spacing w:before="120" w:after="120"/>
              <w:jc w:val="both"/>
              <w:rPr>
                <w:sz w:val="21"/>
                <w:szCs w:val="21"/>
                <w:lang w:val="en-GB"/>
              </w:rPr>
            </w:pPr>
            <w:r w:rsidRPr="00D30179">
              <w:rPr>
                <w:b/>
                <w:sz w:val="21"/>
                <w:szCs w:val="21"/>
              </w:rPr>
              <w:t>BUBELOVÁ, Z. (45%)</w:t>
            </w:r>
            <w:r w:rsidRPr="00D30179">
              <w:rPr>
                <w:sz w:val="21"/>
                <w:szCs w:val="21"/>
              </w:rPr>
              <w:t xml:space="preserve">, BUŇKA, F., TAŤÁKOVÁ, M., ŠTAJNOCHOVÁ, K., PUREVDORJ, K., BUŇKOVÁ, L.: </w:t>
            </w:r>
            <w:r w:rsidRPr="00D30179">
              <w:rPr>
                <w:sz w:val="21"/>
                <w:szCs w:val="21"/>
                <w:lang w:val="en-GB"/>
              </w:rPr>
              <w:t xml:space="preserve">Effects of temperature, pH and NaCl content on in vitro putrescine and cadaverine production through the growth of </w:t>
            </w:r>
            <w:r w:rsidRPr="00D30179">
              <w:rPr>
                <w:i/>
                <w:sz w:val="21"/>
                <w:szCs w:val="21"/>
                <w:lang w:val="en-GB"/>
              </w:rPr>
              <w:t>Serratia marcescens</w:t>
            </w:r>
            <w:r w:rsidRPr="00D30179">
              <w:rPr>
                <w:sz w:val="21"/>
                <w:szCs w:val="21"/>
                <w:lang w:val="en-GB"/>
              </w:rPr>
              <w:t xml:space="preserve"> CCM 303. </w:t>
            </w:r>
            <w:r w:rsidRPr="00D30179">
              <w:rPr>
                <w:i/>
                <w:sz w:val="21"/>
                <w:szCs w:val="21"/>
                <w:lang w:val="en-GB"/>
              </w:rPr>
              <w:t xml:space="preserve">Journal of Environmental Science and Health, Part B </w:t>
            </w:r>
            <w:r w:rsidRPr="00D30179">
              <w:rPr>
                <w:sz w:val="21"/>
                <w:szCs w:val="21"/>
                <w:lang w:val="en-GB"/>
              </w:rPr>
              <w:t xml:space="preserve">50(11), 797-808, </w:t>
            </w:r>
            <w:r w:rsidRPr="00D30179">
              <w:rPr>
                <w:b/>
                <w:sz w:val="21"/>
                <w:szCs w:val="21"/>
                <w:lang w:val="en-GB"/>
              </w:rPr>
              <w:t>2015</w:t>
            </w:r>
            <w:r w:rsidRPr="00D30179">
              <w:rPr>
                <w:sz w:val="21"/>
                <w:szCs w:val="21"/>
                <w:lang w:val="en-GB"/>
              </w:rPr>
              <w:t xml:space="preserve">. </w:t>
            </w:r>
          </w:p>
          <w:p w14:paraId="47437050" w14:textId="4A4C097D" w:rsidR="0053707C" w:rsidRPr="00D30179" w:rsidRDefault="0053707C" w:rsidP="00D30179">
            <w:pPr>
              <w:tabs>
                <w:tab w:val="left" w:pos="540"/>
              </w:tabs>
              <w:spacing w:before="120" w:after="120"/>
              <w:jc w:val="both"/>
              <w:rPr>
                <w:rFonts w:cs="Arial"/>
                <w:sz w:val="21"/>
                <w:szCs w:val="21"/>
              </w:rPr>
            </w:pPr>
            <w:r w:rsidRPr="00D30179">
              <w:rPr>
                <w:rFonts w:cs="Arial"/>
                <w:sz w:val="21"/>
                <w:szCs w:val="21"/>
              </w:rPr>
              <w:t xml:space="preserve">SUMCZYNSKI, D., </w:t>
            </w:r>
            <w:r w:rsidRPr="00D30179">
              <w:rPr>
                <w:rFonts w:cs="Arial"/>
                <w:b/>
                <w:sz w:val="21"/>
                <w:szCs w:val="21"/>
              </w:rPr>
              <w:t>BUBELOVÁ, Z.</w:t>
            </w:r>
            <w:r w:rsidRPr="00D30179">
              <w:rPr>
                <w:rFonts w:cs="Arial"/>
                <w:sz w:val="21"/>
                <w:szCs w:val="21"/>
              </w:rPr>
              <w:t xml:space="preserve"> </w:t>
            </w:r>
            <w:r w:rsidRPr="00D30179">
              <w:rPr>
                <w:rFonts w:cs="Arial"/>
                <w:b/>
                <w:sz w:val="21"/>
                <w:szCs w:val="21"/>
              </w:rPr>
              <w:t>(30%)</w:t>
            </w:r>
            <w:r w:rsidRPr="00D30179">
              <w:rPr>
                <w:rFonts w:cs="Arial"/>
                <w:sz w:val="21"/>
                <w:szCs w:val="21"/>
              </w:rPr>
              <w:t xml:space="preserve">, SNEYD, J., ERB-WEBER, S., MLČEK, J.: Total phenolics, flavonoids, antioxidant activity, crude fibre and digestibility in non-traditional wheat flakes and muesli. </w:t>
            </w:r>
            <w:r w:rsidRPr="00D30179">
              <w:rPr>
                <w:rFonts w:cs="Arial"/>
                <w:i/>
                <w:sz w:val="21"/>
                <w:szCs w:val="21"/>
              </w:rPr>
              <w:t xml:space="preserve">Food Chemistry </w:t>
            </w:r>
            <w:r w:rsidRPr="00D30179">
              <w:rPr>
                <w:rFonts w:cs="Arial"/>
                <w:sz w:val="21"/>
                <w:szCs w:val="21"/>
              </w:rPr>
              <w:t xml:space="preserve">174, 319-325, </w:t>
            </w:r>
            <w:r w:rsidRPr="00D30179">
              <w:rPr>
                <w:rFonts w:cs="Arial"/>
                <w:b/>
                <w:sz w:val="21"/>
                <w:szCs w:val="21"/>
              </w:rPr>
              <w:t>2015</w:t>
            </w:r>
            <w:r w:rsidRPr="00D30179">
              <w:rPr>
                <w:rFonts w:cs="Arial"/>
                <w:sz w:val="21"/>
                <w:szCs w:val="21"/>
              </w:rPr>
              <w:t>.</w:t>
            </w:r>
          </w:p>
          <w:p w14:paraId="01388B7A" w14:textId="6214DD18" w:rsidR="0053707C" w:rsidRPr="00D30179" w:rsidRDefault="0053707C" w:rsidP="00D30179">
            <w:pPr>
              <w:tabs>
                <w:tab w:val="left" w:pos="540"/>
              </w:tabs>
              <w:spacing w:before="120" w:after="120"/>
              <w:jc w:val="both"/>
              <w:rPr>
                <w:rFonts w:cs="Arial"/>
                <w:sz w:val="21"/>
                <w:szCs w:val="21"/>
              </w:rPr>
            </w:pPr>
            <w:r w:rsidRPr="00D30179">
              <w:rPr>
                <w:rFonts w:cs="Arial"/>
                <w:sz w:val="21"/>
                <w:szCs w:val="21"/>
              </w:rPr>
              <w:t xml:space="preserve">SUMCZYNSKI, D., </w:t>
            </w:r>
            <w:r w:rsidRPr="00D30179">
              <w:rPr>
                <w:rFonts w:cs="Arial"/>
                <w:b/>
                <w:sz w:val="21"/>
                <w:szCs w:val="21"/>
              </w:rPr>
              <w:t>BUBELOVÁ, Z. (30%)</w:t>
            </w:r>
            <w:r w:rsidRPr="00D30179">
              <w:rPr>
                <w:rFonts w:cs="Arial"/>
                <w:sz w:val="21"/>
                <w:szCs w:val="21"/>
              </w:rPr>
              <w:t xml:space="preserve">, FIŠERA, M.: Determination of chemical, insoluble dietary fibre, neutral-detergent fibre and in vitro digestibility in rice types commercialized in Czech markets. </w:t>
            </w:r>
            <w:r w:rsidRPr="00D30179">
              <w:rPr>
                <w:rFonts w:cs="Arial"/>
                <w:i/>
                <w:sz w:val="21"/>
                <w:szCs w:val="21"/>
              </w:rPr>
              <w:t xml:space="preserve">Journal of Food Composition and Analysis </w:t>
            </w:r>
            <w:r w:rsidRPr="00D30179">
              <w:rPr>
                <w:rFonts w:cs="Arial"/>
                <w:sz w:val="21"/>
                <w:szCs w:val="21"/>
              </w:rPr>
              <w:t xml:space="preserve">40, 8-13, </w:t>
            </w:r>
            <w:r w:rsidRPr="00D30179">
              <w:rPr>
                <w:rFonts w:cs="Arial"/>
                <w:b/>
                <w:sz w:val="21"/>
                <w:szCs w:val="21"/>
              </w:rPr>
              <w:t>2015</w:t>
            </w:r>
            <w:r w:rsidRPr="00D30179">
              <w:rPr>
                <w:rFonts w:cs="Arial"/>
                <w:sz w:val="21"/>
                <w:szCs w:val="21"/>
              </w:rPr>
              <w:t xml:space="preserve">. </w:t>
            </w:r>
          </w:p>
          <w:p w14:paraId="714B75B3" w14:textId="5572D602" w:rsidR="0053707C" w:rsidRDefault="0053707C" w:rsidP="00EA1501">
            <w:pPr>
              <w:pStyle w:val="Zkladntext"/>
              <w:spacing w:before="120" w:after="120"/>
              <w:ind w:left="0"/>
              <w:rPr>
                <w:b/>
              </w:rPr>
            </w:pPr>
            <w:r w:rsidRPr="00D30179">
              <w:rPr>
                <w:rFonts w:cs="Arial"/>
                <w:sz w:val="21"/>
                <w:szCs w:val="21"/>
              </w:rPr>
              <w:t xml:space="preserve">SUMCZYNSKI, D., </w:t>
            </w:r>
            <w:r w:rsidRPr="00D30179">
              <w:rPr>
                <w:rFonts w:cs="Arial"/>
                <w:b/>
                <w:sz w:val="21"/>
                <w:szCs w:val="21"/>
              </w:rPr>
              <w:t>BUBELOVÁ, Z. (50%)</w:t>
            </w:r>
            <w:r w:rsidRPr="00D30179">
              <w:rPr>
                <w:rFonts w:cs="Arial"/>
                <w:sz w:val="21"/>
                <w:szCs w:val="21"/>
              </w:rPr>
              <w:t xml:space="preserve">: Determination of nutritional characteristics, fibre and digestibility of colour rice types. </w:t>
            </w:r>
            <w:r w:rsidRPr="00D30179">
              <w:rPr>
                <w:rFonts w:cs="Arial"/>
                <w:i/>
                <w:sz w:val="21"/>
                <w:szCs w:val="21"/>
              </w:rPr>
              <w:t xml:space="preserve">Chemické listy </w:t>
            </w:r>
            <w:r w:rsidRPr="00D30179">
              <w:rPr>
                <w:rFonts w:cs="Arial"/>
                <w:sz w:val="21"/>
                <w:szCs w:val="21"/>
              </w:rPr>
              <w:t xml:space="preserve">109(2), 147-150, </w:t>
            </w:r>
            <w:r w:rsidRPr="00D30179">
              <w:rPr>
                <w:rFonts w:cs="Arial"/>
                <w:b/>
                <w:sz w:val="21"/>
                <w:szCs w:val="21"/>
              </w:rPr>
              <w:t>2015</w:t>
            </w:r>
            <w:r w:rsidRPr="00D30179">
              <w:rPr>
                <w:rFonts w:cs="Arial"/>
                <w:sz w:val="21"/>
                <w:szCs w:val="21"/>
              </w:rPr>
              <w:t>.</w:t>
            </w:r>
            <w:r w:rsidRPr="00252AB1">
              <w:rPr>
                <w:rFonts w:cs="Arial"/>
                <w:sz w:val="22"/>
                <w:szCs w:val="22"/>
              </w:rPr>
              <w:t xml:space="preserve"> </w:t>
            </w:r>
          </w:p>
        </w:tc>
      </w:tr>
      <w:tr w:rsidR="0053707C" w14:paraId="6C2F5FF4" w14:textId="77777777" w:rsidTr="00945877">
        <w:trPr>
          <w:gridBefore w:val="2"/>
          <w:gridAfter w:val="4"/>
          <w:wBefore w:w="24" w:type="dxa"/>
          <w:wAfter w:w="431" w:type="dxa"/>
          <w:trHeight w:val="218"/>
        </w:trPr>
        <w:tc>
          <w:tcPr>
            <w:tcW w:w="9959" w:type="dxa"/>
            <w:gridSpan w:val="113"/>
            <w:shd w:val="clear" w:color="auto" w:fill="F7CAAC"/>
          </w:tcPr>
          <w:p w14:paraId="53407E05" w14:textId="77777777" w:rsidR="0053707C" w:rsidRDefault="0053707C" w:rsidP="0053707C">
            <w:pPr>
              <w:rPr>
                <w:b/>
              </w:rPr>
            </w:pPr>
            <w:r>
              <w:rPr>
                <w:b/>
              </w:rPr>
              <w:t>Působení v zahraničí</w:t>
            </w:r>
          </w:p>
        </w:tc>
      </w:tr>
      <w:tr w:rsidR="0053707C" w14:paraId="121EF976" w14:textId="77777777" w:rsidTr="00945877">
        <w:trPr>
          <w:gridBefore w:val="2"/>
          <w:gridAfter w:val="4"/>
          <w:wBefore w:w="24" w:type="dxa"/>
          <w:wAfter w:w="431" w:type="dxa"/>
          <w:trHeight w:val="328"/>
        </w:trPr>
        <w:tc>
          <w:tcPr>
            <w:tcW w:w="9959" w:type="dxa"/>
            <w:gridSpan w:val="113"/>
          </w:tcPr>
          <w:p w14:paraId="7081012F" w14:textId="77777777" w:rsidR="0053707C" w:rsidRPr="003E4621" w:rsidRDefault="0053707C" w:rsidP="0053707C">
            <w:r>
              <w:t>---</w:t>
            </w:r>
          </w:p>
          <w:p w14:paraId="2017577F" w14:textId="77777777" w:rsidR="0053707C" w:rsidRDefault="0053707C" w:rsidP="0053707C">
            <w:pPr>
              <w:rPr>
                <w:b/>
              </w:rPr>
            </w:pPr>
          </w:p>
          <w:p w14:paraId="3A845A82" w14:textId="77777777" w:rsidR="0053707C" w:rsidRDefault="0053707C" w:rsidP="0053707C">
            <w:pPr>
              <w:rPr>
                <w:b/>
              </w:rPr>
            </w:pPr>
          </w:p>
          <w:p w14:paraId="5D404071" w14:textId="4466A96B" w:rsidR="00945877" w:rsidRDefault="00372F64" w:rsidP="00D30179">
            <w:pPr>
              <w:tabs>
                <w:tab w:val="left" w:pos="937"/>
              </w:tabs>
              <w:rPr>
                <w:b/>
              </w:rPr>
            </w:pPr>
            <w:r>
              <w:rPr>
                <w:b/>
              </w:rPr>
              <w:tab/>
            </w:r>
          </w:p>
          <w:p w14:paraId="02910FFC" w14:textId="110E508E" w:rsidR="00372F64" w:rsidRDefault="00372F64" w:rsidP="00D30179">
            <w:pPr>
              <w:tabs>
                <w:tab w:val="left" w:pos="937"/>
              </w:tabs>
              <w:rPr>
                <w:b/>
              </w:rPr>
            </w:pPr>
          </w:p>
        </w:tc>
      </w:tr>
      <w:tr w:rsidR="0053707C" w14:paraId="24B9098A" w14:textId="77777777" w:rsidTr="00945877">
        <w:trPr>
          <w:gridBefore w:val="2"/>
          <w:gridAfter w:val="4"/>
          <w:wBefore w:w="24" w:type="dxa"/>
          <w:wAfter w:w="431" w:type="dxa"/>
          <w:cantSplit/>
          <w:trHeight w:val="470"/>
        </w:trPr>
        <w:tc>
          <w:tcPr>
            <w:tcW w:w="2494" w:type="dxa"/>
            <w:gridSpan w:val="7"/>
            <w:shd w:val="clear" w:color="auto" w:fill="F7CAAC"/>
          </w:tcPr>
          <w:p w14:paraId="4954DF36" w14:textId="77777777" w:rsidR="0053707C" w:rsidRDefault="0053707C" w:rsidP="0053707C">
            <w:pPr>
              <w:jc w:val="both"/>
              <w:rPr>
                <w:b/>
              </w:rPr>
            </w:pPr>
            <w:r>
              <w:rPr>
                <w:b/>
              </w:rPr>
              <w:lastRenderedPageBreak/>
              <w:t xml:space="preserve">Podpis </w:t>
            </w:r>
          </w:p>
        </w:tc>
        <w:tc>
          <w:tcPr>
            <w:tcW w:w="4556" w:type="dxa"/>
            <w:gridSpan w:val="56"/>
          </w:tcPr>
          <w:p w14:paraId="58040610" w14:textId="77777777" w:rsidR="0053707C" w:rsidRDefault="0053707C" w:rsidP="0053707C">
            <w:pPr>
              <w:jc w:val="both"/>
            </w:pPr>
          </w:p>
        </w:tc>
        <w:tc>
          <w:tcPr>
            <w:tcW w:w="794" w:type="dxa"/>
            <w:gridSpan w:val="13"/>
            <w:shd w:val="clear" w:color="auto" w:fill="F7CAAC"/>
          </w:tcPr>
          <w:p w14:paraId="2D697FC9" w14:textId="77777777" w:rsidR="0053707C" w:rsidRDefault="0053707C" w:rsidP="0053707C">
            <w:pPr>
              <w:jc w:val="both"/>
            </w:pPr>
            <w:r>
              <w:rPr>
                <w:b/>
              </w:rPr>
              <w:t>datum</w:t>
            </w:r>
          </w:p>
        </w:tc>
        <w:tc>
          <w:tcPr>
            <w:tcW w:w="2115" w:type="dxa"/>
            <w:gridSpan w:val="37"/>
          </w:tcPr>
          <w:p w14:paraId="4358120B" w14:textId="77777777" w:rsidR="0053707C" w:rsidRDefault="0053707C" w:rsidP="0053707C">
            <w:pPr>
              <w:jc w:val="both"/>
            </w:pPr>
          </w:p>
        </w:tc>
      </w:tr>
      <w:tr w:rsidR="0053707C" w14:paraId="12F09C56" w14:textId="77777777" w:rsidTr="00945877">
        <w:trPr>
          <w:gridBefore w:val="2"/>
          <w:gridAfter w:val="7"/>
          <w:wBefore w:w="24" w:type="dxa"/>
          <w:wAfter w:w="493" w:type="dxa"/>
        </w:trPr>
        <w:tc>
          <w:tcPr>
            <w:tcW w:w="9897" w:type="dxa"/>
            <w:gridSpan w:val="110"/>
            <w:tcBorders>
              <w:bottom w:val="double" w:sz="4" w:space="0" w:color="auto"/>
            </w:tcBorders>
            <w:shd w:val="clear" w:color="auto" w:fill="BDD6EE"/>
          </w:tcPr>
          <w:p w14:paraId="69AFA8EE" w14:textId="77777777" w:rsidR="0053707C" w:rsidRDefault="0053707C" w:rsidP="0053707C">
            <w:pPr>
              <w:jc w:val="both"/>
              <w:rPr>
                <w:b/>
                <w:sz w:val="28"/>
              </w:rPr>
            </w:pPr>
            <w:r>
              <w:br w:type="page"/>
            </w:r>
            <w:r>
              <w:br w:type="page"/>
            </w:r>
            <w:r>
              <w:rPr>
                <w:b/>
                <w:sz w:val="28"/>
              </w:rPr>
              <w:t>C-I – Personální zabezpečení</w:t>
            </w:r>
          </w:p>
        </w:tc>
      </w:tr>
      <w:tr w:rsidR="0053707C" w14:paraId="23BE2C80" w14:textId="77777777" w:rsidTr="00945877">
        <w:trPr>
          <w:gridBefore w:val="2"/>
          <w:gridAfter w:val="7"/>
          <w:wBefore w:w="24" w:type="dxa"/>
          <w:wAfter w:w="493" w:type="dxa"/>
        </w:trPr>
        <w:tc>
          <w:tcPr>
            <w:tcW w:w="2588" w:type="dxa"/>
            <w:gridSpan w:val="13"/>
            <w:tcBorders>
              <w:top w:val="double" w:sz="4" w:space="0" w:color="auto"/>
            </w:tcBorders>
            <w:shd w:val="clear" w:color="auto" w:fill="F7CAAC"/>
          </w:tcPr>
          <w:p w14:paraId="33AA5BF8" w14:textId="77777777" w:rsidR="0053707C" w:rsidRDefault="0053707C" w:rsidP="0053707C">
            <w:pPr>
              <w:jc w:val="both"/>
              <w:rPr>
                <w:b/>
              </w:rPr>
            </w:pPr>
            <w:r>
              <w:rPr>
                <w:b/>
              </w:rPr>
              <w:t>Vysoká škola</w:t>
            </w:r>
          </w:p>
        </w:tc>
        <w:tc>
          <w:tcPr>
            <w:tcW w:w="7309" w:type="dxa"/>
            <w:gridSpan w:val="97"/>
          </w:tcPr>
          <w:p w14:paraId="299712EF" w14:textId="77777777" w:rsidR="0053707C" w:rsidRPr="00A405B4" w:rsidRDefault="0053707C" w:rsidP="0053707C">
            <w:pPr>
              <w:jc w:val="both"/>
            </w:pPr>
            <w:r w:rsidRPr="00A405B4">
              <w:t>Univerzita Tomáše Bati ve Zlíně</w:t>
            </w:r>
          </w:p>
        </w:tc>
      </w:tr>
      <w:tr w:rsidR="0053707C" w14:paraId="1AA8ECD2" w14:textId="77777777" w:rsidTr="00945877">
        <w:trPr>
          <w:gridBefore w:val="2"/>
          <w:gridAfter w:val="7"/>
          <w:wBefore w:w="24" w:type="dxa"/>
          <w:wAfter w:w="493" w:type="dxa"/>
        </w:trPr>
        <w:tc>
          <w:tcPr>
            <w:tcW w:w="2588" w:type="dxa"/>
            <w:gridSpan w:val="13"/>
            <w:shd w:val="clear" w:color="auto" w:fill="F7CAAC"/>
          </w:tcPr>
          <w:p w14:paraId="51BDDD87" w14:textId="77777777" w:rsidR="0053707C" w:rsidRDefault="0053707C" w:rsidP="0053707C">
            <w:pPr>
              <w:jc w:val="both"/>
              <w:rPr>
                <w:b/>
              </w:rPr>
            </w:pPr>
            <w:r>
              <w:rPr>
                <w:b/>
              </w:rPr>
              <w:t>Součást vysoké školy</w:t>
            </w:r>
          </w:p>
        </w:tc>
        <w:tc>
          <w:tcPr>
            <w:tcW w:w="7309" w:type="dxa"/>
            <w:gridSpan w:val="97"/>
          </w:tcPr>
          <w:p w14:paraId="7BE85244" w14:textId="77777777" w:rsidR="0053707C" w:rsidRPr="00A405B4" w:rsidRDefault="0053707C" w:rsidP="0053707C">
            <w:pPr>
              <w:jc w:val="both"/>
            </w:pPr>
            <w:r w:rsidRPr="00A405B4">
              <w:t>Fakulta technologická</w:t>
            </w:r>
          </w:p>
        </w:tc>
      </w:tr>
      <w:tr w:rsidR="0053707C" w14:paraId="0EF2E5E8" w14:textId="77777777" w:rsidTr="00945877">
        <w:trPr>
          <w:gridBefore w:val="2"/>
          <w:gridAfter w:val="7"/>
          <w:wBefore w:w="24" w:type="dxa"/>
          <w:wAfter w:w="493" w:type="dxa"/>
        </w:trPr>
        <w:tc>
          <w:tcPr>
            <w:tcW w:w="2588" w:type="dxa"/>
            <w:gridSpan w:val="13"/>
            <w:shd w:val="clear" w:color="auto" w:fill="F7CAAC"/>
          </w:tcPr>
          <w:p w14:paraId="5D920057" w14:textId="77777777" w:rsidR="0053707C" w:rsidRDefault="0053707C" w:rsidP="0053707C">
            <w:pPr>
              <w:jc w:val="both"/>
              <w:rPr>
                <w:b/>
              </w:rPr>
            </w:pPr>
            <w:r>
              <w:rPr>
                <w:b/>
              </w:rPr>
              <w:t>Název studijního programu</w:t>
            </w:r>
          </w:p>
        </w:tc>
        <w:tc>
          <w:tcPr>
            <w:tcW w:w="7309" w:type="dxa"/>
            <w:gridSpan w:val="97"/>
          </w:tcPr>
          <w:p w14:paraId="4523F175" w14:textId="084AC0DA" w:rsidR="0053707C" w:rsidRDefault="0053707C" w:rsidP="0053707C">
            <w:pPr>
              <w:jc w:val="both"/>
            </w:pPr>
            <w:r>
              <w:t>Biotechnologie</w:t>
            </w:r>
            <w:ins w:id="639" w:author="Frantisek Bunka" w:date="2018-05-31T18:09:00Z">
              <w:r w:rsidR="00DE60EF">
                <w:t xml:space="preserve"> / Biotechnology</w:t>
              </w:r>
            </w:ins>
          </w:p>
        </w:tc>
      </w:tr>
      <w:tr w:rsidR="0053707C" w14:paraId="7F88FB00" w14:textId="77777777" w:rsidTr="00945877">
        <w:trPr>
          <w:gridBefore w:val="2"/>
          <w:gridAfter w:val="7"/>
          <w:wBefore w:w="24" w:type="dxa"/>
          <w:wAfter w:w="493" w:type="dxa"/>
        </w:trPr>
        <w:tc>
          <w:tcPr>
            <w:tcW w:w="2588" w:type="dxa"/>
            <w:gridSpan w:val="13"/>
            <w:shd w:val="clear" w:color="auto" w:fill="F7CAAC"/>
          </w:tcPr>
          <w:p w14:paraId="176AA4F0" w14:textId="77777777" w:rsidR="0053707C" w:rsidRDefault="0053707C" w:rsidP="0053707C">
            <w:pPr>
              <w:jc w:val="both"/>
              <w:rPr>
                <w:b/>
              </w:rPr>
            </w:pPr>
            <w:r>
              <w:rPr>
                <w:b/>
              </w:rPr>
              <w:t>Jméno a příjmení</w:t>
            </w:r>
          </w:p>
        </w:tc>
        <w:tc>
          <w:tcPr>
            <w:tcW w:w="4462" w:type="dxa"/>
            <w:gridSpan w:val="50"/>
          </w:tcPr>
          <w:p w14:paraId="714652BE" w14:textId="77777777" w:rsidR="0053707C" w:rsidRPr="00293D5D" w:rsidRDefault="0053707C" w:rsidP="0053707C">
            <w:pPr>
              <w:jc w:val="both"/>
              <w:rPr>
                <w:b/>
              </w:rPr>
            </w:pPr>
            <w:bookmarkStart w:id="640" w:name="Lorencová"/>
            <w:bookmarkEnd w:id="640"/>
            <w:r w:rsidRPr="00293D5D">
              <w:rPr>
                <w:b/>
              </w:rPr>
              <w:t>Eva Lorencová</w:t>
            </w:r>
          </w:p>
        </w:tc>
        <w:tc>
          <w:tcPr>
            <w:tcW w:w="772" w:type="dxa"/>
            <w:gridSpan w:val="11"/>
            <w:shd w:val="clear" w:color="auto" w:fill="F7CAAC"/>
          </w:tcPr>
          <w:p w14:paraId="31E12EC6" w14:textId="77777777" w:rsidR="0053707C" w:rsidRDefault="0053707C" w:rsidP="0053707C">
            <w:pPr>
              <w:jc w:val="both"/>
              <w:rPr>
                <w:b/>
              </w:rPr>
            </w:pPr>
            <w:r>
              <w:rPr>
                <w:b/>
              </w:rPr>
              <w:t>Tituly</w:t>
            </w:r>
          </w:p>
        </w:tc>
        <w:tc>
          <w:tcPr>
            <w:tcW w:w="2075" w:type="dxa"/>
            <w:gridSpan w:val="36"/>
          </w:tcPr>
          <w:p w14:paraId="26CC1D33" w14:textId="77777777" w:rsidR="0053707C" w:rsidRDefault="0053707C" w:rsidP="0053707C">
            <w:pPr>
              <w:jc w:val="both"/>
            </w:pPr>
            <w:r>
              <w:t xml:space="preserve">Ing., Ph.D. </w:t>
            </w:r>
          </w:p>
        </w:tc>
      </w:tr>
      <w:tr w:rsidR="0053707C" w14:paraId="4AEE4076" w14:textId="77777777" w:rsidTr="00945877">
        <w:trPr>
          <w:gridBefore w:val="2"/>
          <w:gridAfter w:val="7"/>
          <w:wBefore w:w="24" w:type="dxa"/>
          <w:wAfter w:w="493" w:type="dxa"/>
        </w:trPr>
        <w:tc>
          <w:tcPr>
            <w:tcW w:w="2588" w:type="dxa"/>
            <w:gridSpan w:val="13"/>
            <w:shd w:val="clear" w:color="auto" w:fill="F7CAAC"/>
          </w:tcPr>
          <w:p w14:paraId="45122829" w14:textId="77777777" w:rsidR="0053707C" w:rsidRDefault="0053707C" w:rsidP="0053707C">
            <w:pPr>
              <w:jc w:val="both"/>
              <w:rPr>
                <w:b/>
              </w:rPr>
            </w:pPr>
            <w:r>
              <w:rPr>
                <w:b/>
              </w:rPr>
              <w:t>Rok narození</w:t>
            </w:r>
          </w:p>
        </w:tc>
        <w:tc>
          <w:tcPr>
            <w:tcW w:w="745" w:type="dxa"/>
            <w:gridSpan w:val="13"/>
          </w:tcPr>
          <w:p w14:paraId="649B7BCB" w14:textId="77777777" w:rsidR="0053707C" w:rsidRDefault="0053707C" w:rsidP="0053707C">
            <w:pPr>
              <w:jc w:val="both"/>
            </w:pPr>
            <w:r>
              <w:t>1984</w:t>
            </w:r>
          </w:p>
        </w:tc>
        <w:tc>
          <w:tcPr>
            <w:tcW w:w="1723" w:type="dxa"/>
            <w:gridSpan w:val="10"/>
            <w:shd w:val="clear" w:color="auto" w:fill="F7CAAC"/>
          </w:tcPr>
          <w:p w14:paraId="3BE8FEDA" w14:textId="77777777" w:rsidR="0053707C" w:rsidRDefault="0053707C" w:rsidP="0053707C">
            <w:pPr>
              <w:jc w:val="both"/>
              <w:rPr>
                <w:b/>
              </w:rPr>
            </w:pPr>
            <w:r>
              <w:rPr>
                <w:b/>
              </w:rPr>
              <w:t>typ vztahu k VŠ</w:t>
            </w:r>
          </w:p>
        </w:tc>
        <w:tc>
          <w:tcPr>
            <w:tcW w:w="997" w:type="dxa"/>
            <w:gridSpan w:val="18"/>
          </w:tcPr>
          <w:p w14:paraId="7485BE72" w14:textId="77777777" w:rsidR="0053707C" w:rsidRPr="00722ADC" w:rsidRDefault="0053707C" w:rsidP="0053707C">
            <w:pPr>
              <w:jc w:val="both"/>
            </w:pPr>
            <w:r w:rsidRPr="00722ADC">
              <w:t>pp.</w:t>
            </w:r>
          </w:p>
        </w:tc>
        <w:tc>
          <w:tcPr>
            <w:tcW w:w="997" w:type="dxa"/>
            <w:gridSpan w:val="9"/>
            <w:shd w:val="clear" w:color="auto" w:fill="F7CAAC"/>
          </w:tcPr>
          <w:p w14:paraId="49E7FFAB" w14:textId="77777777" w:rsidR="0053707C" w:rsidRPr="00722ADC" w:rsidRDefault="0053707C" w:rsidP="0053707C">
            <w:pPr>
              <w:jc w:val="both"/>
              <w:rPr>
                <w:b/>
              </w:rPr>
            </w:pPr>
            <w:r w:rsidRPr="00722ADC">
              <w:rPr>
                <w:b/>
              </w:rPr>
              <w:t>rozsah</w:t>
            </w:r>
          </w:p>
        </w:tc>
        <w:tc>
          <w:tcPr>
            <w:tcW w:w="772" w:type="dxa"/>
            <w:gridSpan w:val="11"/>
          </w:tcPr>
          <w:p w14:paraId="64481E75" w14:textId="77777777" w:rsidR="0053707C" w:rsidRPr="00722ADC" w:rsidRDefault="0053707C" w:rsidP="0053707C">
            <w:pPr>
              <w:jc w:val="both"/>
            </w:pPr>
            <w:r w:rsidRPr="00722ADC">
              <w:t>40</w:t>
            </w:r>
          </w:p>
        </w:tc>
        <w:tc>
          <w:tcPr>
            <w:tcW w:w="675" w:type="dxa"/>
            <w:gridSpan w:val="16"/>
            <w:shd w:val="clear" w:color="auto" w:fill="F7CAAC"/>
          </w:tcPr>
          <w:p w14:paraId="3DC55874" w14:textId="77777777" w:rsidR="0053707C" w:rsidRPr="00722ADC" w:rsidRDefault="0053707C" w:rsidP="0053707C">
            <w:pPr>
              <w:jc w:val="both"/>
              <w:rPr>
                <w:b/>
              </w:rPr>
            </w:pPr>
            <w:r w:rsidRPr="00722ADC">
              <w:rPr>
                <w:b/>
              </w:rPr>
              <w:t>do kdy</w:t>
            </w:r>
          </w:p>
        </w:tc>
        <w:tc>
          <w:tcPr>
            <w:tcW w:w="1400" w:type="dxa"/>
            <w:gridSpan w:val="20"/>
          </w:tcPr>
          <w:p w14:paraId="56DF2DD6" w14:textId="77777777" w:rsidR="0053707C" w:rsidRPr="00722ADC" w:rsidRDefault="0053707C" w:rsidP="0053707C">
            <w:pPr>
              <w:jc w:val="both"/>
            </w:pPr>
            <w:r>
              <w:t>N</w:t>
            </w:r>
          </w:p>
        </w:tc>
      </w:tr>
      <w:tr w:rsidR="0053707C" w14:paraId="1113F210" w14:textId="77777777" w:rsidTr="00945877">
        <w:trPr>
          <w:gridBefore w:val="2"/>
          <w:gridAfter w:val="7"/>
          <w:wBefore w:w="24" w:type="dxa"/>
          <w:wAfter w:w="493" w:type="dxa"/>
        </w:trPr>
        <w:tc>
          <w:tcPr>
            <w:tcW w:w="5056" w:type="dxa"/>
            <w:gridSpan w:val="36"/>
            <w:shd w:val="clear" w:color="auto" w:fill="F7CAAC"/>
          </w:tcPr>
          <w:p w14:paraId="312BC0EA" w14:textId="77777777" w:rsidR="0053707C" w:rsidRDefault="0053707C" w:rsidP="0053707C">
            <w:pPr>
              <w:jc w:val="both"/>
              <w:rPr>
                <w:b/>
              </w:rPr>
            </w:pPr>
            <w:r>
              <w:rPr>
                <w:b/>
              </w:rPr>
              <w:t>Typ vztahu na součásti VŠ, která uskutečňuje st. program</w:t>
            </w:r>
          </w:p>
        </w:tc>
        <w:tc>
          <w:tcPr>
            <w:tcW w:w="997" w:type="dxa"/>
            <w:gridSpan w:val="18"/>
          </w:tcPr>
          <w:p w14:paraId="7694A6DF" w14:textId="77777777" w:rsidR="0053707C" w:rsidRDefault="0053707C" w:rsidP="0053707C">
            <w:pPr>
              <w:jc w:val="both"/>
            </w:pPr>
            <w:r>
              <w:t>---</w:t>
            </w:r>
          </w:p>
        </w:tc>
        <w:tc>
          <w:tcPr>
            <w:tcW w:w="997" w:type="dxa"/>
            <w:gridSpan w:val="9"/>
            <w:shd w:val="clear" w:color="auto" w:fill="F7CAAC"/>
          </w:tcPr>
          <w:p w14:paraId="3FD2BF5C" w14:textId="77777777" w:rsidR="0053707C" w:rsidRDefault="0053707C" w:rsidP="0053707C">
            <w:pPr>
              <w:jc w:val="both"/>
              <w:rPr>
                <w:b/>
              </w:rPr>
            </w:pPr>
            <w:r>
              <w:rPr>
                <w:b/>
              </w:rPr>
              <w:t>rozsah</w:t>
            </w:r>
          </w:p>
        </w:tc>
        <w:tc>
          <w:tcPr>
            <w:tcW w:w="772" w:type="dxa"/>
            <w:gridSpan w:val="11"/>
          </w:tcPr>
          <w:p w14:paraId="1303FA20" w14:textId="77777777" w:rsidR="0053707C" w:rsidRDefault="0053707C" w:rsidP="0053707C">
            <w:pPr>
              <w:jc w:val="both"/>
            </w:pPr>
            <w:r>
              <w:t>---</w:t>
            </w:r>
          </w:p>
        </w:tc>
        <w:tc>
          <w:tcPr>
            <w:tcW w:w="675" w:type="dxa"/>
            <w:gridSpan w:val="16"/>
            <w:shd w:val="clear" w:color="auto" w:fill="F7CAAC"/>
          </w:tcPr>
          <w:p w14:paraId="1A9F5EF7" w14:textId="77777777" w:rsidR="0053707C" w:rsidRDefault="0053707C" w:rsidP="0053707C">
            <w:pPr>
              <w:jc w:val="both"/>
              <w:rPr>
                <w:b/>
              </w:rPr>
            </w:pPr>
            <w:r>
              <w:rPr>
                <w:b/>
              </w:rPr>
              <w:t>do kdy</w:t>
            </w:r>
          </w:p>
        </w:tc>
        <w:tc>
          <w:tcPr>
            <w:tcW w:w="1400" w:type="dxa"/>
            <w:gridSpan w:val="20"/>
          </w:tcPr>
          <w:p w14:paraId="6F0AEC30" w14:textId="77777777" w:rsidR="0053707C" w:rsidRPr="00C32277" w:rsidRDefault="0053707C" w:rsidP="0053707C">
            <w:pPr>
              <w:jc w:val="both"/>
              <w:rPr>
                <w:highlight w:val="green"/>
              </w:rPr>
            </w:pPr>
            <w:r w:rsidRPr="005D12BE">
              <w:t>---</w:t>
            </w:r>
          </w:p>
        </w:tc>
      </w:tr>
      <w:tr w:rsidR="0053707C" w14:paraId="0A6090C5" w14:textId="77777777" w:rsidTr="00945877">
        <w:trPr>
          <w:gridBefore w:val="2"/>
          <w:gridAfter w:val="7"/>
          <w:wBefore w:w="24" w:type="dxa"/>
          <w:wAfter w:w="493" w:type="dxa"/>
        </w:trPr>
        <w:tc>
          <w:tcPr>
            <w:tcW w:w="6053" w:type="dxa"/>
            <w:gridSpan w:val="54"/>
            <w:shd w:val="clear" w:color="auto" w:fill="F7CAAC"/>
          </w:tcPr>
          <w:p w14:paraId="453A16C5" w14:textId="77777777" w:rsidR="0053707C" w:rsidRDefault="0053707C" w:rsidP="0053707C">
            <w:pPr>
              <w:jc w:val="both"/>
            </w:pPr>
            <w:r>
              <w:rPr>
                <w:b/>
              </w:rPr>
              <w:t>Další současná působení jako akademický pracovník na jiných VŠ</w:t>
            </w:r>
          </w:p>
        </w:tc>
        <w:tc>
          <w:tcPr>
            <w:tcW w:w="1769" w:type="dxa"/>
            <w:gridSpan w:val="20"/>
            <w:shd w:val="clear" w:color="auto" w:fill="F7CAAC"/>
          </w:tcPr>
          <w:p w14:paraId="60885DEE" w14:textId="77777777" w:rsidR="0053707C" w:rsidRDefault="0053707C" w:rsidP="0053707C">
            <w:pPr>
              <w:jc w:val="both"/>
              <w:rPr>
                <w:b/>
              </w:rPr>
            </w:pPr>
            <w:r>
              <w:rPr>
                <w:b/>
              </w:rPr>
              <w:t xml:space="preserve">typ prac. </w:t>
            </w:r>
            <w:proofErr w:type="gramStart"/>
            <w:r>
              <w:rPr>
                <w:b/>
              </w:rPr>
              <w:t>vztahu</w:t>
            </w:r>
            <w:proofErr w:type="gramEnd"/>
          </w:p>
        </w:tc>
        <w:tc>
          <w:tcPr>
            <w:tcW w:w="2075" w:type="dxa"/>
            <w:gridSpan w:val="36"/>
            <w:shd w:val="clear" w:color="auto" w:fill="F7CAAC"/>
          </w:tcPr>
          <w:p w14:paraId="6A884F8C" w14:textId="77777777" w:rsidR="0053707C" w:rsidRDefault="0053707C" w:rsidP="0053707C">
            <w:pPr>
              <w:jc w:val="both"/>
              <w:rPr>
                <w:b/>
              </w:rPr>
            </w:pPr>
            <w:r>
              <w:rPr>
                <w:b/>
              </w:rPr>
              <w:t>rozsah</w:t>
            </w:r>
          </w:p>
        </w:tc>
      </w:tr>
      <w:tr w:rsidR="0053707C" w14:paraId="29A1E87C" w14:textId="77777777" w:rsidTr="00945877">
        <w:trPr>
          <w:gridBefore w:val="2"/>
          <w:gridAfter w:val="7"/>
          <w:wBefore w:w="24" w:type="dxa"/>
          <w:wAfter w:w="493" w:type="dxa"/>
        </w:trPr>
        <w:tc>
          <w:tcPr>
            <w:tcW w:w="6053" w:type="dxa"/>
            <w:gridSpan w:val="54"/>
          </w:tcPr>
          <w:p w14:paraId="359E800D" w14:textId="77777777" w:rsidR="0053707C" w:rsidRDefault="0053707C" w:rsidP="0053707C">
            <w:pPr>
              <w:jc w:val="both"/>
            </w:pPr>
            <w:r w:rsidRPr="00C23C8B">
              <w:t>---</w:t>
            </w:r>
          </w:p>
        </w:tc>
        <w:tc>
          <w:tcPr>
            <w:tcW w:w="1769" w:type="dxa"/>
            <w:gridSpan w:val="20"/>
          </w:tcPr>
          <w:p w14:paraId="1CA34C31" w14:textId="77777777" w:rsidR="0053707C" w:rsidRDefault="0053707C" w:rsidP="0053707C">
            <w:pPr>
              <w:jc w:val="both"/>
            </w:pPr>
            <w:r>
              <w:t>---</w:t>
            </w:r>
          </w:p>
        </w:tc>
        <w:tc>
          <w:tcPr>
            <w:tcW w:w="2075" w:type="dxa"/>
            <w:gridSpan w:val="36"/>
          </w:tcPr>
          <w:p w14:paraId="3FAEA2A2" w14:textId="77777777" w:rsidR="0053707C" w:rsidRDefault="0053707C" w:rsidP="0053707C">
            <w:pPr>
              <w:jc w:val="both"/>
            </w:pPr>
            <w:r>
              <w:t>---</w:t>
            </w:r>
          </w:p>
        </w:tc>
      </w:tr>
      <w:tr w:rsidR="0053707C" w14:paraId="4562C19C" w14:textId="77777777" w:rsidTr="00945877">
        <w:trPr>
          <w:gridBefore w:val="2"/>
          <w:gridAfter w:val="7"/>
          <w:wBefore w:w="24" w:type="dxa"/>
          <w:wAfter w:w="493" w:type="dxa"/>
        </w:trPr>
        <w:tc>
          <w:tcPr>
            <w:tcW w:w="6053" w:type="dxa"/>
            <w:gridSpan w:val="54"/>
          </w:tcPr>
          <w:p w14:paraId="4360A966" w14:textId="77777777" w:rsidR="0053707C" w:rsidRDefault="0053707C" w:rsidP="0053707C">
            <w:pPr>
              <w:jc w:val="both"/>
            </w:pPr>
          </w:p>
        </w:tc>
        <w:tc>
          <w:tcPr>
            <w:tcW w:w="1769" w:type="dxa"/>
            <w:gridSpan w:val="20"/>
          </w:tcPr>
          <w:p w14:paraId="6E4F8B6A" w14:textId="77777777" w:rsidR="0053707C" w:rsidRDefault="0053707C" w:rsidP="0053707C">
            <w:pPr>
              <w:jc w:val="both"/>
            </w:pPr>
          </w:p>
        </w:tc>
        <w:tc>
          <w:tcPr>
            <w:tcW w:w="2075" w:type="dxa"/>
            <w:gridSpan w:val="36"/>
          </w:tcPr>
          <w:p w14:paraId="7CA447C8" w14:textId="77777777" w:rsidR="0053707C" w:rsidRDefault="0053707C" w:rsidP="0053707C">
            <w:pPr>
              <w:jc w:val="both"/>
            </w:pPr>
          </w:p>
        </w:tc>
      </w:tr>
      <w:tr w:rsidR="0053707C" w14:paraId="48B6CC71" w14:textId="77777777" w:rsidTr="00945877">
        <w:trPr>
          <w:gridBefore w:val="2"/>
          <w:gridAfter w:val="7"/>
          <w:wBefore w:w="24" w:type="dxa"/>
          <w:wAfter w:w="493" w:type="dxa"/>
        </w:trPr>
        <w:tc>
          <w:tcPr>
            <w:tcW w:w="6053" w:type="dxa"/>
            <w:gridSpan w:val="54"/>
          </w:tcPr>
          <w:p w14:paraId="78AA648C" w14:textId="77777777" w:rsidR="0053707C" w:rsidRDefault="0053707C" w:rsidP="0053707C">
            <w:pPr>
              <w:jc w:val="both"/>
            </w:pPr>
          </w:p>
        </w:tc>
        <w:tc>
          <w:tcPr>
            <w:tcW w:w="1769" w:type="dxa"/>
            <w:gridSpan w:val="20"/>
          </w:tcPr>
          <w:p w14:paraId="3BE037C2" w14:textId="77777777" w:rsidR="0053707C" w:rsidRDefault="0053707C" w:rsidP="0053707C">
            <w:pPr>
              <w:jc w:val="both"/>
            </w:pPr>
          </w:p>
        </w:tc>
        <w:tc>
          <w:tcPr>
            <w:tcW w:w="2075" w:type="dxa"/>
            <w:gridSpan w:val="36"/>
          </w:tcPr>
          <w:p w14:paraId="23C7F2B5" w14:textId="77777777" w:rsidR="0053707C" w:rsidRDefault="0053707C" w:rsidP="0053707C">
            <w:pPr>
              <w:jc w:val="both"/>
            </w:pPr>
          </w:p>
        </w:tc>
      </w:tr>
      <w:tr w:rsidR="0053707C" w14:paraId="121250C6" w14:textId="77777777" w:rsidTr="00945877">
        <w:trPr>
          <w:gridBefore w:val="2"/>
          <w:gridAfter w:val="7"/>
          <w:wBefore w:w="24" w:type="dxa"/>
          <w:wAfter w:w="493" w:type="dxa"/>
        </w:trPr>
        <w:tc>
          <w:tcPr>
            <w:tcW w:w="6053" w:type="dxa"/>
            <w:gridSpan w:val="54"/>
          </w:tcPr>
          <w:p w14:paraId="27CDD7DB" w14:textId="77777777" w:rsidR="0053707C" w:rsidRDefault="0053707C" w:rsidP="0053707C">
            <w:pPr>
              <w:jc w:val="both"/>
            </w:pPr>
          </w:p>
        </w:tc>
        <w:tc>
          <w:tcPr>
            <w:tcW w:w="1769" w:type="dxa"/>
            <w:gridSpan w:val="20"/>
          </w:tcPr>
          <w:p w14:paraId="1EDEA701" w14:textId="77777777" w:rsidR="0053707C" w:rsidRDefault="0053707C" w:rsidP="0053707C">
            <w:pPr>
              <w:jc w:val="both"/>
            </w:pPr>
          </w:p>
        </w:tc>
        <w:tc>
          <w:tcPr>
            <w:tcW w:w="2075" w:type="dxa"/>
            <w:gridSpan w:val="36"/>
          </w:tcPr>
          <w:p w14:paraId="5EB99EEA" w14:textId="77777777" w:rsidR="0053707C" w:rsidRDefault="0053707C" w:rsidP="0053707C">
            <w:pPr>
              <w:jc w:val="both"/>
            </w:pPr>
          </w:p>
        </w:tc>
      </w:tr>
      <w:tr w:rsidR="0053707C" w14:paraId="2C86D25D" w14:textId="77777777" w:rsidTr="00945877">
        <w:trPr>
          <w:gridBefore w:val="2"/>
          <w:gridAfter w:val="7"/>
          <w:wBefore w:w="24" w:type="dxa"/>
          <w:wAfter w:w="493" w:type="dxa"/>
        </w:trPr>
        <w:tc>
          <w:tcPr>
            <w:tcW w:w="9897" w:type="dxa"/>
            <w:gridSpan w:val="110"/>
            <w:shd w:val="clear" w:color="auto" w:fill="F7CAAC"/>
          </w:tcPr>
          <w:p w14:paraId="63B186A2"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18CEC77E" w14:textId="77777777" w:rsidTr="00945877">
        <w:trPr>
          <w:gridBefore w:val="2"/>
          <w:gridAfter w:val="7"/>
          <w:wBefore w:w="24" w:type="dxa"/>
          <w:wAfter w:w="493" w:type="dxa"/>
          <w:trHeight w:val="466"/>
        </w:trPr>
        <w:tc>
          <w:tcPr>
            <w:tcW w:w="9897" w:type="dxa"/>
            <w:gridSpan w:val="110"/>
            <w:tcBorders>
              <w:top w:val="nil"/>
            </w:tcBorders>
          </w:tcPr>
          <w:p w14:paraId="5C7CCF42" w14:textId="13DCF005" w:rsidR="0053707C" w:rsidRPr="00D30179" w:rsidRDefault="00C2702E" w:rsidP="00D30179">
            <w:pPr>
              <w:pStyle w:val="Zkladntext"/>
              <w:spacing w:before="60" w:after="60"/>
              <w:ind w:left="0" w:right="108"/>
              <w:rPr>
                <w:sz w:val="21"/>
                <w:szCs w:val="21"/>
              </w:rPr>
            </w:pPr>
            <w:r w:rsidRPr="00D30179">
              <w:rPr>
                <w:sz w:val="21"/>
                <w:szCs w:val="21"/>
                <w:lang w:val="cs-CZ"/>
              </w:rPr>
              <w:t xml:space="preserve">Food Biotechnology II </w:t>
            </w:r>
            <w:r w:rsidR="005723A5" w:rsidRPr="00D30179">
              <w:rPr>
                <w:sz w:val="21"/>
                <w:szCs w:val="21"/>
              </w:rPr>
              <w:t>(40% p)</w:t>
            </w:r>
          </w:p>
          <w:p w14:paraId="4B4107A3" w14:textId="5BDB12BC" w:rsidR="005723A5" w:rsidRDefault="00C2702E" w:rsidP="00D30179">
            <w:pPr>
              <w:pStyle w:val="Zkladntext"/>
              <w:spacing w:before="60" w:after="60"/>
              <w:ind w:left="0" w:right="108"/>
            </w:pPr>
            <w:r w:rsidRPr="00D30179">
              <w:rPr>
                <w:b/>
                <w:sz w:val="21"/>
                <w:szCs w:val="21"/>
                <w:lang w:val="cs-CZ"/>
              </w:rPr>
              <w:t xml:space="preserve">Production of Alcoholic and Non-Alcoholic Beverages </w:t>
            </w:r>
            <w:r w:rsidR="005723A5" w:rsidRPr="00D30179">
              <w:rPr>
                <w:sz w:val="21"/>
                <w:szCs w:val="21"/>
              </w:rPr>
              <w:t>(50% p)</w:t>
            </w:r>
          </w:p>
        </w:tc>
      </w:tr>
      <w:tr w:rsidR="0053707C" w14:paraId="42F57D48" w14:textId="77777777" w:rsidTr="00945877">
        <w:trPr>
          <w:gridBefore w:val="2"/>
          <w:gridAfter w:val="7"/>
          <w:wBefore w:w="24" w:type="dxa"/>
          <w:wAfter w:w="493" w:type="dxa"/>
        </w:trPr>
        <w:tc>
          <w:tcPr>
            <w:tcW w:w="9897" w:type="dxa"/>
            <w:gridSpan w:val="110"/>
            <w:shd w:val="clear" w:color="auto" w:fill="F7CAAC"/>
          </w:tcPr>
          <w:p w14:paraId="4FC7E6FE" w14:textId="77777777" w:rsidR="0053707C" w:rsidRDefault="0053707C" w:rsidP="0053707C">
            <w:pPr>
              <w:jc w:val="both"/>
            </w:pPr>
            <w:r>
              <w:rPr>
                <w:b/>
              </w:rPr>
              <w:t xml:space="preserve">Údaje o vzdělání na VŠ </w:t>
            </w:r>
          </w:p>
        </w:tc>
      </w:tr>
      <w:tr w:rsidR="0053707C" w14:paraId="09DACF1A" w14:textId="77777777" w:rsidTr="00945877">
        <w:trPr>
          <w:gridBefore w:val="2"/>
          <w:gridAfter w:val="7"/>
          <w:wBefore w:w="24" w:type="dxa"/>
          <w:wAfter w:w="493" w:type="dxa"/>
          <w:trHeight w:val="372"/>
        </w:trPr>
        <w:tc>
          <w:tcPr>
            <w:tcW w:w="9897" w:type="dxa"/>
            <w:gridSpan w:val="110"/>
          </w:tcPr>
          <w:p w14:paraId="5ED41948" w14:textId="77777777" w:rsidR="0053707C" w:rsidRPr="00D30179" w:rsidRDefault="0053707C" w:rsidP="0053707C">
            <w:pPr>
              <w:spacing w:before="60" w:after="60"/>
              <w:jc w:val="both"/>
              <w:rPr>
                <w:b/>
                <w:sz w:val="21"/>
                <w:szCs w:val="21"/>
              </w:rPr>
            </w:pPr>
            <w:r w:rsidRPr="00D30179">
              <w:rPr>
                <w:sz w:val="21"/>
                <w:szCs w:val="21"/>
              </w:rPr>
              <w:t xml:space="preserve">2015: UTB Zlín, FT, </w:t>
            </w:r>
            <w:r w:rsidRPr="00D30179">
              <w:rPr>
                <w:rFonts w:eastAsia="Calibri"/>
                <w:sz w:val="21"/>
                <w:szCs w:val="21"/>
              </w:rPr>
              <w:t xml:space="preserve">SP Chemie a technologie potravin, </w:t>
            </w:r>
            <w:r w:rsidRPr="00D30179">
              <w:rPr>
                <w:sz w:val="21"/>
                <w:szCs w:val="21"/>
              </w:rPr>
              <w:t>obor Technologie potravin, Ph.D.</w:t>
            </w:r>
          </w:p>
        </w:tc>
      </w:tr>
      <w:tr w:rsidR="0053707C" w14:paraId="218915D6" w14:textId="77777777" w:rsidTr="00945877">
        <w:trPr>
          <w:gridBefore w:val="2"/>
          <w:gridAfter w:val="7"/>
          <w:wBefore w:w="24" w:type="dxa"/>
          <w:wAfter w:w="493" w:type="dxa"/>
        </w:trPr>
        <w:tc>
          <w:tcPr>
            <w:tcW w:w="9897" w:type="dxa"/>
            <w:gridSpan w:val="110"/>
            <w:shd w:val="clear" w:color="auto" w:fill="F7CAAC"/>
          </w:tcPr>
          <w:p w14:paraId="2A47DA29" w14:textId="77777777" w:rsidR="0053707C" w:rsidRDefault="0053707C" w:rsidP="0053707C">
            <w:pPr>
              <w:jc w:val="both"/>
              <w:rPr>
                <w:b/>
              </w:rPr>
            </w:pPr>
            <w:r>
              <w:rPr>
                <w:b/>
              </w:rPr>
              <w:t>Údaje o odborném působení od absolvování VŠ</w:t>
            </w:r>
          </w:p>
        </w:tc>
      </w:tr>
      <w:tr w:rsidR="0053707C" w14:paraId="570C1DBC" w14:textId="77777777" w:rsidTr="00945877">
        <w:trPr>
          <w:gridBefore w:val="2"/>
          <w:gridAfter w:val="7"/>
          <w:wBefore w:w="24" w:type="dxa"/>
          <w:wAfter w:w="493" w:type="dxa"/>
          <w:trHeight w:val="429"/>
        </w:trPr>
        <w:tc>
          <w:tcPr>
            <w:tcW w:w="9897" w:type="dxa"/>
            <w:gridSpan w:val="110"/>
          </w:tcPr>
          <w:p w14:paraId="23177C66" w14:textId="77777777" w:rsidR="0053707C" w:rsidRPr="00D30179" w:rsidRDefault="0053707C" w:rsidP="0053707C">
            <w:pPr>
              <w:spacing w:before="60" w:after="60"/>
              <w:jc w:val="both"/>
              <w:rPr>
                <w:sz w:val="21"/>
                <w:szCs w:val="21"/>
              </w:rPr>
            </w:pPr>
            <w:r w:rsidRPr="00D30179">
              <w:rPr>
                <w:sz w:val="21"/>
                <w:szCs w:val="21"/>
              </w:rPr>
              <w:t>2013 – dosud: UTB Zlín, FT, asistent, od r. 2015 odborný asistent</w:t>
            </w:r>
          </w:p>
        </w:tc>
      </w:tr>
      <w:tr w:rsidR="0053707C" w14:paraId="7DE2B6B6" w14:textId="77777777" w:rsidTr="00945877">
        <w:trPr>
          <w:gridBefore w:val="2"/>
          <w:gridAfter w:val="7"/>
          <w:wBefore w:w="24" w:type="dxa"/>
          <w:wAfter w:w="493" w:type="dxa"/>
          <w:trHeight w:val="250"/>
        </w:trPr>
        <w:tc>
          <w:tcPr>
            <w:tcW w:w="9897" w:type="dxa"/>
            <w:gridSpan w:val="110"/>
            <w:shd w:val="clear" w:color="auto" w:fill="F7CAAC"/>
          </w:tcPr>
          <w:p w14:paraId="06DD967C" w14:textId="77777777" w:rsidR="0053707C" w:rsidRDefault="0053707C" w:rsidP="0053707C">
            <w:pPr>
              <w:jc w:val="both"/>
            </w:pPr>
            <w:r>
              <w:rPr>
                <w:b/>
              </w:rPr>
              <w:t>Zkušenosti s vedením kvalifikačních a rigorózních prací</w:t>
            </w:r>
          </w:p>
        </w:tc>
      </w:tr>
      <w:tr w:rsidR="0053707C" w14:paraId="7164133A" w14:textId="77777777" w:rsidTr="00945877">
        <w:trPr>
          <w:gridBefore w:val="2"/>
          <w:gridAfter w:val="7"/>
          <w:wBefore w:w="24" w:type="dxa"/>
          <w:wAfter w:w="493" w:type="dxa"/>
          <w:trHeight w:val="184"/>
        </w:trPr>
        <w:tc>
          <w:tcPr>
            <w:tcW w:w="9897" w:type="dxa"/>
            <w:gridSpan w:val="110"/>
          </w:tcPr>
          <w:p w14:paraId="7D884FA3" w14:textId="77777777" w:rsidR="0053707C" w:rsidRPr="00D30179" w:rsidRDefault="0053707C" w:rsidP="0053707C">
            <w:pPr>
              <w:spacing w:before="60" w:after="60"/>
              <w:jc w:val="both"/>
              <w:rPr>
                <w:sz w:val="21"/>
                <w:szCs w:val="21"/>
              </w:rPr>
            </w:pPr>
            <w:r w:rsidRPr="00D30179">
              <w:rPr>
                <w:sz w:val="21"/>
                <w:szCs w:val="21"/>
              </w:rPr>
              <w:t>Počet obhájených prací, které vyučující vedl v období 2013 – 2017: 8 BP, 9 DP.</w:t>
            </w:r>
          </w:p>
        </w:tc>
      </w:tr>
      <w:tr w:rsidR="0053707C" w14:paraId="5635B41A" w14:textId="77777777" w:rsidTr="00945877">
        <w:trPr>
          <w:gridBefore w:val="2"/>
          <w:gridAfter w:val="7"/>
          <w:wBefore w:w="24" w:type="dxa"/>
          <w:wAfter w:w="493" w:type="dxa"/>
          <w:cantSplit/>
        </w:trPr>
        <w:tc>
          <w:tcPr>
            <w:tcW w:w="3333" w:type="dxa"/>
            <w:gridSpan w:val="26"/>
            <w:tcBorders>
              <w:top w:val="single" w:sz="12" w:space="0" w:color="auto"/>
            </w:tcBorders>
            <w:shd w:val="clear" w:color="auto" w:fill="F7CAAC"/>
          </w:tcPr>
          <w:p w14:paraId="27429162" w14:textId="77777777" w:rsidR="0053707C" w:rsidRDefault="0053707C" w:rsidP="0053707C">
            <w:pPr>
              <w:jc w:val="both"/>
            </w:pPr>
            <w:r>
              <w:rPr>
                <w:b/>
              </w:rPr>
              <w:t xml:space="preserve">Obor habilitačního řízení </w:t>
            </w:r>
          </w:p>
        </w:tc>
        <w:tc>
          <w:tcPr>
            <w:tcW w:w="2249" w:type="dxa"/>
            <w:gridSpan w:val="21"/>
            <w:tcBorders>
              <w:top w:val="single" w:sz="12" w:space="0" w:color="auto"/>
            </w:tcBorders>
            <w:shd w:val="clear" w:color="auto" w:fill="F7CAAC"/>
          </w:tcPr>
          <w:p w14:paraId="3FD01313" w14:textId="77777777" w:rsidR="0053707C" w:rsidRDefault="0053707C" w:rsidP="0053707C">
            <w:pPr>
              <w:jc w:val="both"/>
            </w:pPr>
            <w:r>
              <w:rPr>
                <w:b/>
              </w:rPr>
              <w:t>Rok udělení hodnosti</w:t>
            </w:r>
          </w:p>
        </w:tc>
        <w:tc>
          <w:tcPr>
            <w:tcW w:w="2262" w:type="dxa"/>
            <w:gridSpan w:val="29"/>
            <w:tcBorders>
              <w:top w:val="single" w:sz="12" w:space="0" w:color="auto"/>
              <w:right w:val="single" w:sz="12" w:space="0" w:color="auto"/>
            </w:tcBorders>
            <w:shd w:val="clear" w:color="auto" w:fill="F7CAAC"/>
          </w:tcPr>
          <w:p w14:paraId="2C789BC4" w14:textId="77777777" w:rsidR="0053707C" w:rsidRDefault="0053707C" w:rsidP="0053707C">
            <w:pPr>
              <w:jc w:val="both"/>
            </w:pPr>
            <w:r>
              <w:rPr>
                <w:b/>
              </w:rPr>
              <w:t>Řízení konáno na VŠ</w:t>
            </w:r>
          </w:p>
        </w:tc>
        <w:tc>
          <w:tcPr>
            <w:tcW w:w="2053" w:type="dxa"/>
            <w:gridSpan w:val="34"/>
            <w:tcBorders>
              <w:top w:val="single" w:sz="12" w:space="0" w:color="auto"/>
              <w:left w:val="single" w:sz="12" w:space="0" w:color="auto"/>
            </w:tcBorders>
            <w:shd w:val="clear" w:color="auto" w:fill="F7CAAC"/>
          </w:tcPr>
          <w:p w14:paraId="29FC7C35" w14:textId="77777777" w:rsidR="0053707C" w:rsidRDefault="0053707C" w:rsidP="0053707C">
            <w:pPr>
              <w:jc w:val="both"/>
              <w:rPr>
                <w:b/>
              </w:rPr>
            </w:pPr>
            <w:r>
              <w:rPr>
                <w:b/>
              </w:rPr>
              <w:t>Ohlasy publikací</w:t>
            </w:r>
          </w:p>
        </w:tc>
      </w:tr>
      <w:tr w:rsidR="0053707C" w14:paraId="0022C770" w14:textId="77777777" w:rsidTr="00945877">
        <w:trPr>
          <w:gridBefore w:val="2"/>
          <w:gridAfter w:val="7"/>
          <w:wBefore w:w="24" w:type="dxa"/>
          <w:wAfter w:w="493" w:type="dxa"/>
          <w:cantSplit/>
        </w:trPr>
        <w:tc>
          <w:tcPr>
            <w:tcW w:w="3333" w:type="dxa"/>
            <w:gridSpan w:val="26"/>
          </w:tcPr>
          <w:p w14:paraId="654B21C9" w14:textId="77777777" w:rsidR="0053707C" w:rsidRPr="005B5777" w:rsidRDefault="0053707C" w:rsidP="0053707C">
            <w:pPr>
              <w:jc w:val="both"/>
            </w:pPr>
            <w:r>
              <w:t>---</w:t>
            </w:r>
          </w:p>
        </w:tc>
        <w:tc>
          <w:tcPr>
            <w:tcW w:w="2249" w:type="dxa"/>
            <w:gridSpan w:val="21"/>
          </w:tcPr>
          <w:p w14:paraId="0E5BFBC8" w14:textId="77777777" w:rsidR="0053707C" w:rsidRPr="00A004F6" w:rsidRDefault="0053707C" w:rsidP="0053707C">
            <w:pPr>
              <w:jc w:val="both"/>
            </w:pPr>
            <w:r>
              <w:t>---</w:t>
            </w:r>
          </w:p>
        </w:tc>
        <w:tc>
          <w:tcPr>
            <w:tcW w:w="2262" w:type="dxa"/>
            <w:gridSpan w:val="29"/>
            <w:tcBorders>
              <w:right w:val="single" w:sz="12" w:space="0" w:color="auto"/>
            </w:tcBorders>
          </w:tcPr>
          <w:p w14:paraId="79D6E060" w14:textId="77777777" w:rsidR="0053707C" w:rsidRPr="00A004F6" w:rsidRDefault="0053707C" w:rsidP="0053707C">
            <w:pPr>
              <w:jc w:val="both"/>
            </w:pPr>
            <w:r>
              <w:t>---</w:t>
            </w:r>
          </w:p>
        </w:tc>
        <w:tc>
          <w:tcPr>
            <w:tcW w:w="653" w:type="dxa"/>
            <w:gridSpan w:val="14"/>
            <w:tcBorders>
              <w:left w:val="single" w:sz="12" w:space="0" w:color="auto"/>
            </w:tcBorders>
            <w:shd w:val="clear" w:color="auto" w:fill="F7CAAC"/>
          </w:tcPr>
          <w:p w14:paraId="436AAFF9" w14:textId="77777777" w:rsidR="0053707C" w:rsidRDefault="0053707C" w:rsidP="0053707C">
            <w:pPr>
              <w:jc w:val="both"/>
            </w:pPr>
            <w:r>
              <w:rPr>
                <w:b/>
              </w:rPr>
              <w:t>WOS</w:t>
            </w:r>
          </w:p>
        </w:tc>
        <w:tc>
          <w:tcPr>
            <w:tcW w:w="699" w:type="dxa"/>
            <w:gridSpan w:val="14"/>
            <w:shd w:val="clear" w:color="auto" w:fill="F7CAAC"/>
          </w:tcPr>
          <w:p w14:paraId="6EEDA8EA" w14:textId="77777777" w:rsidR="0053707C" w:rsidRDefault="0053707C" w:rsidP="0053707C">
            <w:pPr>
              <w:jc w:val="both"/>
              <w:rPr>
                <w:sz w:val="18"/>
              </w:rPr>
            </w:pPr>
            <w:r>
              <w:rPr>
                <w:b/>
                <w:sz w:val="18"/>
              </w:rPr>
              <w:t>Scopus</w:t>
            </w:r>
          </w:p>
        </w:tc>
        <w:tc>
          <w:tcPr>
            <w:tcW w:w="701" w:type="dxa"/>
            <w:gridSpan w:val="6"/>
            <w:shd w:val="clear" w:color="auto" w:fill="F7CAAC"/>
          </w:tcPr>
          <w:p w14:paraId="2E760176" w14:textId="77777777" w:rsidR="0053707C" w:rsidRDefault="0053707C" w:rsidP="0053707C">
            <w:pPr>
              <w:jc w:val="both"/>
            </w:pPr>
            <w:r>
              <w:rPr>
                <w:b/>
                <w:sz w:val="18"/>
              </w:rPr>
              <w:t>ostatní</w:t>
            </w:r>
          </w:p>
        </w:tc>
      </w:tr>
      <w:tr w:rsidR="0053707C" w14:paraId="7D14822A" w14:textId="77777777" w:rsidTr="00945877">
        <w:trPr>
          <w:gridBefore w:val="2"/>
          <w:gridAfter w:val="7"/>
          <w:wBefore w:w="24" w:type="dxa"/>
          <w:wAfter w:w="493" w:type="dxa"/>
          <w:cantSplit/>
          <w:trHeight w:val="70"/>
        </w:trPr>
        <w:tc>
          <w:tcPr>
            <w:tcW w:w="3333" w:type="dxa"/>
            <w:gridSpan w:val="26"/>
            <w:shd w:val="clear" w:color="auto" w:fill="F7CAAC"/>
          </w:tcPr>
          <w:p w14:paraId="5149D6AC" w14:textId="77777777" w:rsidR="0053707C" w:rsidRDefault="0053707C" w:rsidP="0053707C">
            <w:pPr>
              <w:jc w:val="both"/>
            </w:pPr>
            <w:r>
              <w:rPr>
                <w:b/>
              </w:rPr>
              <w:t>Obor jmenovacího řízení</w:t>
            </w:r>
          </w:p>
        </w:tc>
        <w:tc>
          <w:tcPr>
            <w:tcW w:w="2249" w:type="dxa"/>
            <w:gridSpan w:val="21"/>
            <w:shd w:val="clear" w:color="auto" w:fill="F7CAAC"/>
          </w:tcPr>
          <w:p w14:paraId="18BD6D2A" w14:textId="77777777" w:rsidR="0053707C" w:rsidRDefault="0053707C" w:rsidP="0053707C">
            <w:pPr>
              <w:jc w:val="both"/>
            </w:pPr>
            <w:r>
              <w:rPr>
                <w:b/>
              </w:rPr>
              <w:t>Rok udělení hodnosti</w:t>
            </w:r>
          </w:p>
        </w:tc>
        <w:tc>
          <w:tcPr>
            <w:tcW w:w="2262" w:type="dxa"/>
            <w:gridSpan w:val="29"/>
            <w:tcBorders>
              <w:right w:val="single" w:sz="12" w:space="0" w:color="auto"/>
            </w:tcBorders>
            <w:shd w:val="clear" w:color="auto" w:fill="F7CAAC"/>
          </w:tcPr>
          <w:p w14:paraId="36119C9B" w14:textId="77777777" w:rsidR="0053707C" w:rsidRDefault="0053707C" w:rsidP="0053707C">
            <w:pPr>
              <w:jc w:val="both"/>
            </w:pPr>
            <w:r>
              <w:rPr>
                <w:b/>
              </w:rPr>
              <w:t>Řízení konáno na VŠ</w:t>
            </w:r>
          </w:p>
        </w:tc>
        <w:tc>
          <w:tcPr>
            <w:tcW w:w="653" w:type="dxa"/>
            <w:gridSpan w:val="14"/>
            <w:vMerge w:val="restart"/>
            <w:tcBorders>
              <w:left w:val="single" w:sz="12" w:space="0" w:color="auto"/>
            </w:tcBorders>
          </w:tcPr>
          <w:p w14:paraId="5CB1B090" w14:textId="77777777" w:rsidR="0053707C" w:rsidRPr="00260C8C" w:rsidRDefault="0053707C" w:rsidP="0053707C">
            <w:pPr>
              <w:jc w:val="both"/>
              <w:rPr>
                <w:b/>
              </w:rPr>
            </w:pPr>
            <w:r w:rsidRPr="00260C8C">
              <w:rPr>
                <w:b/>
              </w:rPr>
              <w:t>54</w:t>
            </w:r>
          </w:p>
        </w:tc>
        <w:tc>
          <w:tcPr>
            <w:tcW w:w="699" w:type="dxa"/>
            <w:gridSpan w:val="14"/>
            <w:vMerge w:val="restart"/>
          </w:tcPr>
          <w:p w14:paraId="27CF5E61" w14:textId="77777777" w:rsidR="0053707C" w:rsidRPr="00260C8C" w:rsidRDefault="0053707C" w:rsidP="0053707C">
            <w:pPr>
              <w:jc w:val="both"/>
              <w:rPr>
                <w:b/>
              </w:rPr>
            </w:pPr>
            <w:r w:rsidRPr="00260C8C">
              <w:rPr>
                <w:b/>
              </w:rPr>
              <w:t>70</w:t>
            </w:r>
          </w:p>
        </w:tc>
        <w:tc>
          <w:tcPr>
            <w:tcW w:w="701" w:type="dxa"/>
            <w:gridSpan w:val="6"/>
            <w:vMerge w:val="restart"/>
          </w:tcPr>
          <w:p w14:paraId="59646F73" w14:textId="77777777" w:rsidR="0053707C" w:rsidRPr="00260C8C" w:rsidRDefault="0053707C" w:rsidP="0053707C">
            <w:pPr>
              <w:jc w:val="both"/>
              <w:rPr>
                <w:b/>
              </w:rPr>
            </w:pPr>
            <w:r w:rsidRPr="00260C8C">
              <w:rPr>
                <w:b/>
              </w:rPr>
              <w:t>28</w:t>
            </w:r>
          </w:p>
        </w:tc>
      </w:tr>
      <w:tr w:rsidR="0053707C" w14:paraId="4A2D1E0D" w14:textId="77777777" w:rsidTr="00945877">
        <w:trPr>
          <w:gridBefore w:val="2"/>
          <w:gridAfter w:val="7"/>
          <w:wBefore w:w="24" w:type="dxa"/>
          <w:wAfter w:w="493" w:type="dxa"/>
          <w:trHeight w:val="205"/>
        </w:trPr>
        <w:tc>
          <w:tcPr>
            <w:tcW w:w="3333" w:type="dxa"/>
            <w:gridSpan w:val="26"/>
          </w:tcPr>
          <w:p w14:paraId="16D27AF9" w14:textId="77777777" w:rsidR="0053707C" w:rsidRDefault="0053707C" w:rsidP="0053707C">
            <w:pPr>
              <w:jc w:val="both"/>
            </w:pPr>
            <w:r>
              <w:t>---</w:t>
            </w:r>
          </w:p>
        </w:tc>
        <w:tc>
          <w:tcPr>
            <w:tcW w:w="2249" w:type="dxa"/>
            <w:gridSpan w:val="21"/>
          </w:tcPr>
          <w:p w14:paraId="23C463B9" w14:textId="77777777" w:rsidR="0053707C" w:rsidRDefault="0053707C" w:rsidP="0053707C">
            <w:pPr>
              <w:jc w:val="both"/>
            </w:pPr>
            <w:r>
              <w:t>---</w:t>
            </w:r>
          </w:p>
        </w:tc>
        <w:tc>
          <w:tcPr>
            <w:tcW w:w="2262" w:type="dxa"/>
            <w:gridSpan w:val="29"/>
            <w:tcBorders>
              <w:right w:val="single" w:sz="12" w:space="0" w:color="auto"/>
            </w:tcBorders>
          </w:tcPr>
          <w:p w14:paraId="40326BB3" w14:textId="77777777" w:rsidR="0053707C" w:rsidRDefault="0053707C" w:rsidP="0053707C">
            <w:pPr>
              <w:jc w:val="both"/>
            </w:pPr>
            <w:r>
              <w:t>---</w:t>
            </w:r>
          </w:p>
        </w:tc>
        <w:tc>
          <w:tcPr>
            <w:tcW w:w="653" w:type="dxa"/>
            <w:gridSpan w:val="14"/>
            <w:vMerge/>
            <w:tcBorders>
              <w:left w:val="single" w:sz="12" w:space="0" w:color="auto"/>
            </w:tcBorders>
            <w:vAlign w:val="center"/>
          </w:tcPr>
          <w:p w14:paraId="695A9468" w14:textId="77777777" w:rsidR="0053707C" w:rsidRDefault="0053707C" w:rsidP="0053707C">
            <w:pPr>
              <w:rPr>
                <w:b/>
              </w:rPr>
            </w:pPr>
          </w:p>
        </w:tc>
        <w:tc>
          <w:tcPr>
            <w:tcW w:w="699" w:type="dxa"/>
            <w:gridSpan w:val="14"/>
            <w:vMerge/>
            <w:vAlign w:val="center"/>
          </w:tcPr>
          <w:p w14:paraId="52FC4694" w14:textId="77777777" w:rsidR="0053707C" w:rsidRDefault="0053707C" w:rsidP="0053707C">
            <w:pPr>
              <w:rPr>
                <w:b/>
              </w:rPr>
            </w:pPr>
          </w:p>
        </w:tc>
        <w:tc>
          <w:tcPr>
            <w:tcW w:w="701" w:type="dxa"/>
            <w:gridSpan w:val="6"/>
            <w:vMerge/>
            <w:vAlign w:val="center"/>
          </w:tcPr>
          <w:p w14:paraId="332C6BB7" w14:textId="77777777" w:rsidR="0053707C" w:rsidRDefault="0053707C" w:rsidP="0053707C">
            <w:pPr>
              <w:rPr>
                <w:b/>
              </w:rPr>
            </w:pPr>
          </w:p>
        </w:tc>
      </w:tr>
      <w:tr w:rsidR="0053707C" w14:paraId="115444DE" w14:textId="77777777" w:rsidTr="00945877">
        <w:trPr>
          <w:gridBefore w:val="2"/>
          <w:gridAfter w:val="7"/>
          <w:wBefore w:w="24" w:type="dxa"/>
          <w:wAfter w:w="493" w:type="dxa"/>
        </w:trPr>
        <w:tc>
          <w:tcPr>
            <w:tcW w:w="9897" w:type="dxa"/>
            <w:gridSpan w:val="110"/>
            <w:shd w:val="clear" w:color="auto" w:fill="F7CAAC"/>
          </w:tcPr>
          <w:p w14:paraId="3FE6B901"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583B5A9B" w14:textId="77777777" w:rsidTr="00945877">
        <w:trPr>
          <w:gridBefore w:val="2"/>
          <w:gridAfter w:val="7"/>
          <w:wBefore w:w="24" w:type="dxa"/>
          <w:wAfter w:w="493" w:type="dxa"/>
          <w:trHeight w:val="283"/>
        </w:trPr>
        <w:tc>
          <w:tcPr>
            <w:tcW w:w="9897" w:type="dxa"/>
            <w:gridSpan w:val="110"/>
          </w:tcPr>
          <w:p w14:paraId="68E2A288" w14:textId="239DA246" w:rsidR="0053707C" w:rsidRPr="00D30179" w:rsidRDefault="0053707C" w:rsidP="00D30179">
            <w:pPr>
              <w:tabs>
                <w:tab w:val="left" w:pos="567"/>
              </w:tabs>
              <w:spacing w:before="120" w:after="120"/>
              <w:jc w:val="both"/>
              <w:rPr>
                <w:sz w:val="21"/>
                <w:szCs w:val="21"/>
              </w:rPr>
            </w:pPr>
            <w:r w:rsidRPr="00D30179">
              <w:rPr>
                <w:b/>
                <w:sz w:val="21"/>
                <w:szCs w:val="21"/>
                <w:lang w:val="en-GB"/>
              </w:rPr>
              <w:t>LORENCOVÁ, E. (40%)</w:t>
            </w:r>
            <w:r w:rsidRPr="00D30179">
              <w:rPr>
                <w:sz w:val="21"/>
                <w:szCs w:val="21"/>
                <w:lang w:val="en-GB"/>
              </w:rPr>
              <w:t xml:space="preserve">, BUŇKOVÁ, L., PLEVA, P., DRÁB, V., KUBÁŇ, V., BUŇKA, F.: Selected factors influencing the ability of bifidobacterium to form biogenic amines. </w:t>
            </w:r>
            <w:r w:rsidRPr="00D30179">
              <w:rPr>
                <w:i/>
                <w:sz w:val="21"/>
                <w:szCs w:val="21"/>
                <w:lang w:val="en-GB"/>
              </w:rPr>
              <w:t xml:space="preserve">International Journal of Food Science and Technology </w:t>
            </w:r>
            <w:r w:rsidRPr="00D30179">
              <w:rPr>
                <w:sz w:val="21"/>
                <w:szCs w:val="21"/>
                <w:lang w:val="en-GB"/>
              </w:rPr>
              <w:t xml:space="preserve">49, 1302-1307, </w:t>
            </w:r>
            <w:r w:rsidRPr="00D30179">
              <w:rPr>
                <w:b/>
                <w:sz w:val="21"/>
                <w:szCs w:val="21"/>
                <w:lang w:val="en-GB"/>
              </w:rPr>
              <w:t>2014</w:t>
            </w:r>
            <w:r w:rsidRPr="00D30179">
              <w:rPr>
                <w:sz w:val="21"/>
                <w:szCs w:val="21"/>
                <w:lang w:val="en-GB"/>
              </w:rPr>
              <w:t>.</w:t>
            </w:r>
            <w:r w:rsidRPr="00D30179">
              <w:rPr>
                <w:sz w:val="21"/>
                <w:szCs w:val="21"/>
              </w:rPr>
              <w:t xml:space="preserve"> </w:t>
            </w:r>
          </w:p>
          <w:p w14:paraId="598229D9" w14:textId="71671C23" w:rsidR="0053707C" w:rsidRPr="00D30179" w:rsidRDefault="0053707C" w:rsidP="00D30179">
            <w:pPr>
              <w:tabs>
                <w:tab w:val="left" w:pos="567"/>
              </w:tabs>
              <w:spacing w:before="120" w:after="120"/>
              <w:jc w:val="both"/>
              <w:rPr>
                <w:sz w:val="21"/>
                <w:szCs w:val="21"/>
              </w:rPr>
            </w:pPr>
            <w:r w:rsidRPr="00D30179">
              <w:rPr>
                <w:sz w:val="21"/>
                <w:szCs w:val="21"/>
              </w:rPr>
              <w:t xml:space="preserve">HAUERLANDOVÁ, I., </w:t>
            </w:r>
            <w:r w:rsidRPr="00D30179">
              <w:rPr>
                <w:b/>
                <w:sz w:val="21"/>
                <w:szCs w:val="21"/>
              </w:rPr>
              <w:t>LORENCOVÁ, E. (30%)</w:t>
            </w:r>
            <w:r w:rsidRPr="00D30179">
              <w:rPr>
                <w:sz w:val="21"/>
                <w:szCs w:val="21"/>
              </w:rPr>
              <w:t xml:space="preserve">, BUŇKA, F., NAVRÁTIL, J., JANEČKOVÁ, K., BUŇKOVÁ, L.: </w:t>
            </w:r>
            <w:r w:rsidRPr="00D30179">
              <w:rPr>
                <w:sz w:val="21"/>
                <w:szCs w:val="21"/>
                <w:lang w:val="en-GB"/>
              </w:rPr>
              <w:t xml:space="preserve">The influence of fat and monoacylglycerols on growth of spore-forming bacteria in processed cheese. </w:t>
            </w:r>
            <w:r w:rsidRPr="00D30179">
              <w:rPr>
                <w:i/>
                <w:sz w:val="21"/>
                <w:szCs w:val="21"/>
                <w:lang w:val="en-GB"/>
              </w:rPr>
              <w:t xml:space="preserve">International Journal of Food Microbiology </w:t>
            </w:r>
            <w:r w:rsidRPr="00D30179">
              <w:rPr>
                <w:sz w:val="21"/>
                <w:szCs w:val="21"/>
                <w:lang w:val="en-GB"/>
              </w:rPr>
              <w:t xml:space="preserve">182-183, 44-50, </w:t>
            </w:r>
            <w:r w:rsidRPr="00D30179">
              <w:rPr>
                <w:b/>
                <w:sz w:val="21"/>
                <w:szCs w:val="21"/>
              </w:rPr>
              <w:t>2014</w:t>
            </w:r>
            <w:r w:rsidRPr="00D30179">
              <w:rPr>
                <w:sz w:val="21"/>
                <w:szCs w:val="21"/>
              </w:rPr>
              <w:t xml:space="preserve">. </w:t>
            </w:r>
          </w:p>
          <w:p w14:paraId="718C5FFE" w14:textId="1BAF5A36" w:rsidR="0053707C" w:rsidRPr="00D30179" w:rsidRDefault="0053707C" w:rsidP="00D30179">
            <w:pPr>
              <w:tabs>
                <w:tab w:val="left" w:pos="567"/>
              </w:tabs>
              <w:spacing w:before="120" w:after="120"/>
              <w:jc w:val="both"/>
              <w:rPr>
                <w:sz w:val="21"/>
                <w:szCs w:val="21"/>
              </w:rPr>
            </w:pPr>
            <w:r w:rsidRPr="00D30179">
              <w:rPr>
                <w:sz w:val="21"/>
                <w:szCs w:val="21"/>
                <w:lang w:val="en-GB"/>
              </w:rPr>
              <w:t xml:space="preserve">BUŇKOVÁ, L., ADAMCOVÁ, G., HUDCOVÁ, K., VELICHOVÁ, H., PACHLOVÁ, V., </w:t>
            </w:r>
            <w:r w:rsidRPr="00D30179">
              <w:rPr>
                <w:b/>
                <w:sz w:val="21"/>
                <w:szCs w:val="21"/>
                <w:lang w:val="en-GB"/>
              </w:rPr>
              <w:t>LORENCOVÁ, E. (20%)</w:t>
            </w:r>
            <w:r w:rsidRPr="00D30179">
              <w:rPr>
                <w:sz w:val="21"/>
                <w:szCs w:val="21"/>
                <w:lang w:val="en-GB"/>
              </w:rPr>
              <w:t xml:space="preserve">, BUŇKA, </w:t>
            </w:r>
            <w:proofErr w:type="gramStart"/>
            <w:r w:rsidRPr="00D30179">
              <w:rPr>
                <w:sz w:val="21"/>
                <w:szCs w:val="21"/>
                <w:lang w:val="en-GB"/>
              </w:rPr>
              <w:t>F</w:t>
            </w:r>
            <w:proofErr w:type="gramEnd"/>
            <w:r w:rsidRPr="00D30179">
              <w:rPr>
                <w:sz w:val="21"/>
                <w:szCs w:val="21"/>
                <w:lang w:val="en-GB"/>
              </w:rPr>
              <w:t xml:space="preserve">.: Monitoring of biogenic amines in cheeses manufactured at small-scale farms and in fermented dairy products in the Czech Republic. </w:t>
            </w:r>
            <w:r w:rsidRPr="00D30179">
              <w:rPr>
                <w:i/>
                <w:sz w:val="21"/>
                <w:szCs w:val="21"/>
                <w:lang w:val="en-GB"/>
              </w:rPr>
              <w:t xml:space="preserve">Food Chemistry </w:t>
            </w:r>
            <w:r w:rsidRPr="00D30179">
              <w:rPr>
                <w:sz w:val="21"/>
                <w:szCs w:val="21"/>
                <w:lang w:val="en-GB"/>
              </w:rPr>
              <w:t xml:space="preserve">141, 548-551, </w:t>
            </w:r>
            <w:r w:rsidRPr="00D30179">
              <w:rPr>
                <w:b/>
                <w:sz w:val="21"/>
                <w:szCs w:val="21"/>
                <w:lang w:val="en-GB"/>
              </w:rPr>
              <w:t>2013</w:t>
            </w:r>
            <w:r w:rsidRPr="00D30179">
              <w:rPr>
                <w:sz w:val="21"/>
                <w:szCs w:val="21"/>
                <w:lang w:val="en-GB"/>
              </w:rPr>
              <w:t>.</w:t>
            </w:r>
            <w:r w:rsidRPr="00D30179">
              <w:rPr>
                <w:sz w:val="21"/>
                <w:szCs w:val="21"/>
              </w:rPr>
              <w:t xml:space="preserve"> </w:t>
            </w:r>
          </w:p>
          <w:p w14:paraId="314B7E46" w14:textId="617DC0C4" w:rsidR="0053707C" w:rsidRPr="00D30179" w:rsidRDefault="0053707C" w:rsidP="00D30179">
            <w:pPr>
              <w:tabs>
                <w:tab w:val="left" w:pos="567"/>
              </w:tabs>
              <w:spacing w:before="120" w:after="120"/>
              <w:jc w:val="both"/>
              <w:rPr>
                <w:sz w:val="21"/>
                <w:szCs w:val="21"/>
              </w:rPr>
            </w:pPr>
            <w:r w:rsidRPr="00D30179">
              <w:rPr>
                <w:b/>
                <w:sz w:val="21"/>
                <w:szCs w:val="21"/>
              </w:rPr>
              <w:t>LORENCOVÁ, E. (40%)</w:t>
            </w:r>
            <w:r w:rsidRPr="00D30179">
              <w:rPr>
                <w:sz w:val="21"/>
                <w:szCs w:val="21"/>
              </w:rPr>
              <w:t xml:space="preserve">, BUŇKOVÁ, L., MATOULKOVÁ, D., DRÁB, V., PLEVA, P., KUBÁŇ, V., BUŇKA, F.: </w:t>
            </w:r>
            <w:r w:rsidRPr="00D30179">
              <w:rPr>
                <w:sz w:val="21"/>
                <w:szCs w:val="21"/>
                <w:lang w:val="en-GB"/>
              </w:rPr>
              <w:t xml:space="preserve">Production of biogenic amines by lactic acid bacteria and bifidobacteria isolated from dairy products and beer. </w:t>
            </w:r>
            <w:r w:rsidRPr="00D30179">
              <w:rPr>
                <w:i/>
                <w:sz w:val="21"/>
                <w:szCs w:val="21"/>
                <w:lang w:val="en-GB"/>
              </w:rPr>
              <w:t>International</w:t>
            </w:r>
            <w:r w:rsidRPr="00D30179">
              <w:rPr>
                <w:sz w:val="21"/>
                <w:szCs w:val="21"/>
                <w:lang w:val="en-GB"/>
              </w:rPr>
              <w:t xml:space="preserve"> </w:t>
            </w:r>
            <w:r w:rsidRPr="00D30179">
              <w:rPr>
                <w:i/>
                <w:sz w:val="21"/>
                <w:szCs w:val="21"/>
                <w:lang w:val="en-GB"/>
              </w:rPr>
              <w:t xml:space="preserve">Journal of Food Science and Technology </w:t>
            </w:r>
            <w:r w:rsidRPr="00D30179">
              <w:rPr>
                <w:sz w:val="21"/>
                <w:szCs w:val="21"/>
                <w:lang w:val="en-GB"/>
              </w:rPr>
              <w:t xml:space="preserve">47, 2086-2091, </w:t>
            </w:r>
            <w:r w:rsidRPr="00D30179">
              <w:rPr>
                <w:b/>
                <w:sz w:val="21"/>
                <w:szCs w:val="21"/>
              </w:rPr>
              <w:t>2012</w:t>
            </w:r>
            <w:r w:rsidRPr="00D30179">
              <w:rPr>
                <w:sz w:val="21"/>
                <w:szCs w:val="21"/>
              </w:rPr>
              <w:t xml:space="preserve">. </w:t>
            </w:r>
          </w:p>
          <w:p w14:paraId="38380598" w14:textId="16EC3C6E" w:rsidR="0053707C" w:rsidRDefault="0053707C" w:rsidP="00EA1501">
            <w:pPr>
              <w:pStyle w:val="Zkladntext"/>
              <w:spacing w:before="120" w:after="120"/>
              <w:ind w:left="0"/>
              <w:rPr>
                <w:b/>
              </w:rPr>
            </w:pPr>
            <w:r w:rsidRPr="00D30179">
              <w:rPr>
                <w:sz w:val="21"/>
                <w:szCs w:val="21"/>
                <w:lang w:val="en-GB"/>
              </w:rPr>
              <w:t xml:space="preserve">PLEVA, P., BUŇKOVÁ, L., LAUKOVÁ, A., </w:t>
            </w:r>
            <w:r w:rsidRPr="00D30179">
              <w:rPr>
                <w:b/>
                <w:sz w:val="21"/>
                <w:szCs w:val="21"/>
                <w:lang w:val="en-GB"/>
              </w:rPr>
              <w:t>LORENCOVÁ, E. (30%)</w:t>
            </w:r>
            <w:r w:rsidRPr="00D30179">
              <w:rPr>
                <w:sz w:val="21"/>
                <w:szCs w:val="21"/>
                <w:lang w:val="en-GB"/>
              </w:rPr>
              <w:t xml:space="preserve">, KUBÁŇ, V., BUŇKA, F.: Decarboxylation activity of enterococci isolated from rabbit meat and staphylococci isolated from trout intestines. </w:t>
            </w:r>
            <w:r w:rsidRPr="00D30179">
              <w:rPr>
                <w:i/>
                <w:sz w:val="21"/>
                <w:szCs w:val="21"/>
                <w:lang w:val="en-GB"/>
              </w:rPr>
              <w:t xml:space="preserve">Veterinary Microbiology </w:t>
            </w:r>
            <w:r w:rsidRPr="00D30179">
              <w:rPr>
                <w:sz w:val="21"/>
                <w:szCs w:val="21"/>
                <w:lang w:val="en-GB"/>
              </w:rPr>
              <w:t xml:space="preserve">159, 438-442, </w:t>
            </w:r>
            <w:r w:rsidRPr="00D30179">
              <w:rPr>
                <w:b/>
                <w:sz w:val="21"/>
                <w:szCs w:val="21"/>
                <w:lang w:val="en-GB"/>
              </w:rPr>
              <w:t>2012</w:t>
            </w:r>
            <w:r w:rsidRPr="00D30179">
              <w:rPr>
                <w:sz w:val="21"/>
                <w:szCs w:val="21"/>
                <w:lang w:val="en-GB"/>
              </w:rPr>
              <w:t>.</w:t>
            </w:r>
            <w:r w:rsidRPr="00EC26DC">
              <w:rPr>
                <w:sz w:val="22"/>
                <w:szCs w:val="22"/>
                <w:lang w:val="en-GB"/>
              </w:rPr>
              <w:t xml:space="preserve"> </w:t>
            </w:r>
          </w:p>
        </w:tc>
      </w:tr>
      <w:tr w:rsidR="0053707C" w14:paraId="0FCFB5E0" w14:textId="77777777" w:rsidTr="00945877">
        <w:trPr>
          <w:gridBefore w:val="2"/>
          <w:gridAfter w:val="7"/>
          <w:wBefore w:w="24" w:type="dxa"/>
          <w:wAfter w:w="493" w:type="dxa"/>
          <w:trHeight w:val="218"/>
        </w:trPr>
        <w:tc>
          <w:tcPr>
            <w:tcW w:w="9897" w:type="dxa"/>
            <w:gridSpan w:val="110"/>
            <w:shd w:val="clear" w:color="auto" w:fill="F7CAAC"/>
          </w:tcPr>
          <w:p w14:paraId="780FC399" w14:textId="77777777" w:rsidR="0053707C" w:rsidRDefault="0053707C" w:rsidP="0053707C">
            <w:pPr>
              <w:rPr>
                <w:b/>
              </w:rPr>
            </w:pPr>
            <w:r>
              <w:rPr>
                <w:b/>
              </w:rPr>
              <w:t>Působení v zahraničí</w:t>
            </w:r>
          </w:p>
        </w:tc>
      </w:tr>
      <w:tr w:rsidR="0053707C" w14:paraId="4FB96B5D" w14:textId="77777777" w:rsidTr="00945877">
        <w:trPr>
          <w:gridBefore w:val="2"/>
          <w:gridAfter w:val="7"/>
          <w:wBefore w:w="24" w:type="dxa"/>
          <w:wAfter w:w="493" w:type="dxa"/>
          <w:trHeight w:val="328"/>
        </w:trPr>
        <w:tc>
          <w:tcPr>
            <w:tcW w:w="9897" w:type="dxa"/>
            <w:gridSpan w:val="110"/>
          </w:tcPr>
          <w:p w14:paraId="2E811E6E" w14:textId="77777777" w:rsidR="0053707C" w:rsidRDefault="0053707C" w:rsidP="0053707C">
            <w:pPr>
              <w:rPr>
                <w:b/>
              </w:rPr>
            </w:pPr>
            <w:r>
              <w:t>---</w:t>
            </w:r>
          </w:p>
          <w:p w14:paraId="72C1CFF9" w14:textId="77777777" w:rsidR="00372F64" w:rsidRDefault="00372F64" w:rsidP="0053707C">
            <w:pPr>
              <w:rPr>
                <w:b/>
              </w:rPr>
            </w:pPr>
          </w:p>
          <w:p w14:paraId="2C141D95" w14:textId="77777777" w:rsidR="00372F64" w:rsidRDefault="00372F64" w:rsidP="0053707C">
            <w:pPr>
              <w:rPr>
                <w:b/>
              </w:rPr>
            </w:pPr>
          </w:p>
          <w:p w14:paraId="0451C32E" w14:textId="77777777" w:rsidR="0053707C" w:rsidRDefault="0053707C" w:rsidP="0053707C">
            <w:pPr>
              <w:rPr>
                <w:b/>
              </w:rPr>
            </w:pPr>
          </w:p>
        </w:tc>
      </w:tr>
      <w:tr w:rsidR="0053707C" w14:paraId="2FEFD037" w14:textId="77777777" w:rsidTr="00945877">
        <w:trPr>
          <w:gridBefore w:val="2"/>
          <w:gridAfter w:val="7"/>
          <w:wBefore w:w="24" w:type="dxa"/>
          <w:wAfter w:w="493" w:type="dxa"/>
          <w:cantSplit/>
          <w:trHeight w:val="470"/>
        </w:trPr>
        <w:tc>
          <w:tcPr>
            <w:tcW w:w="2494" w:type="dxa"/>
            <w:gridSpan w:val="7"/>
            <w:shd w:val="clear" w:color="auto" w:fill="F7CAAC"/>
          </w:tcPr>
          <w:p w14:paraId="1758BCB5" w14:textId="77777777" w:rsidR="0053707C" w:rsidRDefault="0053707C" w:rsidP="0053707C">
            <w:pPr>
              <w:jc w:val="both"/>
              <w:rPr>
                <w:b/>
              </w:rPr>
            </w:pPr>
            <w:r>
              <w:rPr>
                <w:b/>
              </w:rPr>
              <w:lastRenderedPageBreak/>
              <w:t xml:space="preserve">Podpis </w:t>
            </w:r>
          </w:p>
        </w:tc>
        <w:tc>
          <w:tcPr>
            <w:tcW w:w="4556" w:type="dxa"/>
            <w:gridSpan w:val="56"/>
          </w:tcPr>
          <w:p w14:paraId="424C3123" w14:textId="77777777" w:rsidR="0053707C" w:rsidRDefault="0053707C" w:rsidP="0053707C">
            <w:pPr>
              <w:jc w:val="both"/>
            </w:pPr>
          </w:p>
        </w:tc>
        <w:tc>
          <w:tcPr>
            <w:tcW w:w="794" w:type="dxa"/>
            <w:gridSpan w:val="13"/>
            <w:shd w:val="clear" w:color="auto" w:fill="F7CAAC"/>
          </w:tcPr>
          <w:p w14:paraId="0005ED33" w14:textId="77777777" w:rsidR="0053707C" w:rsidRDefault="0053707C" w:rsidP="0053707C">
            <w:pPr>
              <w:jc w:val="both"/>
            </w:pPr>
            <w:r>
              <w:rPr>
                <w:b/>
              </w:rPr>
              <w:t>datum</w:t>
            </w:r>
          </w:p>
        </w:tc>
        <w:tc>
          <w:tcPr>
            <w:tcW w:w="2053" w:type="dxa"/>
            <w:gridSpan w:val="34"/>
          </w:tcPr>
          <w:p w14:paraId="7E697D10" w14:textId="77777777" w:rsidR="0053707C" w:rsidRDefault="0053707C" w:rsidP="0053707C">
            <w:pPr>
              <w:jc w:val="both"/>
            </w:pPr>
          </w:p>
        </w:tc>
      </w:tr>
      <w:tr w:rsidR="0053707C" w14:paraId="736A7156" w14:textId="77777777" w:rsidTr="00945877">
        <w:trPr>
          <w:gridBefore w:val="2"/>
          <w:gridAfter w:val="7"/>
          <w:wBefore w:w="24" w:type="dxa"/>
          <w:wAfter w:w="493" w:type="dxa"/>
        </w:trPr>
        <w:tc>
          <w:tcPr>
            <w:tcW w:w="9897" w:type="dxa"/>
            <w:gridSpan w:val="110"/>
            <w:tcBorders>
              <w:bottom w:val="double" w:sz="4" w:space="0" w:color="auto"/>
            </w:tcBorders>
            <w:shd w:val="clear" w:color="auto" w:fill="BDD6EE"/>
          </w:tcPr>
          <w:p w14:paraId="1E13A9EB" w14:textId="77777777" w:rsidR="0053707C" w:rsidRDefault="0053707C" w:rsidP="0053707C">
            <w:pPr>
              <w:jc w:val="both"/>
              <w:rPr>
                <w:b/>
                <w:sz w:val="28"/>
              </w:rPr>
            </w:pPr>
            <w:r>
              <w:br w:type="page"/>
            </w:r>
            <w:r>
              <w:rPr>
                <w:b/>
                <w:sz w:val="28"/>
              </w:rPr>
              <w:t>C-I – Personální zabezpečení</w:t>
            </w:r>
          </w:p>
        </w:tc>
      </w:tr>
      <w:tr w:rsidR="0053707C" w14:paraId="63C03D58" w14:textId="77777777" w:rsidTr="00945877">
        <w:trPr>
          <w:gridBefore w:val="2"/>
          <w:gridAfter w:val="7"/>
          <w:wBefore w:w="24" w:type="dxa"/>
          <w:wAfter w:w="493" w:type="dxa"/>
        </w:trPr>
        <w:tc>
          <w:tcPr>
            <w:tcW w:w="2588" w:type="dxa"/>
            <w:gridSpan w:val="13"/>
            <w:tcBorders>
              <w:top w:val="double" w:sz="4" w:space="0" w:color="auto"/>
            </w:tcBorders>
            <w:shd w:val="clear" w:color="auto" w:fill="F7CAAC"/>
          </w:tcPr>
          <w:p w14:paraId="558AEFB2" w14:textId="77777777" w:rsidR="0053707C" w:rsidRDefault="0053707C" w:rsidP="0053707C">
            <w:pPr>
              <w:jc w:val="both"/>
              <w:rPr>
                <w:b/>
              </w:rPr>
            </w:pPr>
            <w:r>
              <w:rPr>
                <w:b/>
              </w:rPr>
              <w:t>Vysoká škola</w:t>
            </w:r>
          </w:p>
        </w:tc>
        <w:tc>
          <w:tcPr>
            <w:tcW w:w="7309" w:type="dxa"/>
            <w:gridSpan w:val="97"/>
          </w:tcPr>
          <w:p w14:paraId="4E1A5874" w14:textId="77777777" w:rsidR="0053707C" w:rsidRPr="00A405B4" w:rsidRDefault="0053707C" w:rsidP="0053707C">
            <w:pPr>
              <w:jc w:val="both"/>
            </w:pPr>
            <w:r w:rsidRPr="00A405B4">
              <w:t>Univerzita Tomáše Bati ve Zlíně</w:t>
            </w:r>
          </w:p>
        </w:tc>
      </w:tr>
      <w:tr w:rsidR="0053707C" w14:paraId="29AE80DA" w14:textId="77777777" w:rsidTr="00945877">
        <w:trPr>
          <w:gridBefore w:val="2"/>
          <w:gridAfter w:val="7"/>
          <w:wBefore w:w="24" w:type="dxa"/>
          <w:wAfter w:w="493" w:type="dxa"/>
        </w:trPr>
        <w:tc>
          <w:tcPr>
            <w:tcW w:w="2588" w:type="dxa"/>
            <w:gridSpan w:val="13"/>
            <w:shd w:val="clear" w:color="auto" w:fill="F7CAAC"/>
          </w:tcPr>
          <w:p w14:paraId="60FE45B0" w14:textId="77777777" w:rsidR="0053707C" w:rsidRDefault="0053707C" w:rsidP="0053707C">
            <w:pPr>
              <w:jc w:val="both"/>
              <w:rPr>
                <w:b/>
              </w:rPr>
            </w:pPr>
            <w:r>
              <w:rPr>
                <w:b/>
              </w:rPr>
              <w:t>Součást vysoké školy</w:t>
            </w:r>
          </w:p>
        </w:tc>
        <w:tc>
          <w:tcPr>
            <w:tcW w:w="7309" w:type="dxa"/>
            <w:gridSpan w:val="97"/>
          </w:tcPr>
          <w:p w14:paraId="15C46049" w14:textId="77777777" w:rsidR="0053707C" w:rsidRPr="00A405B4" w:rsidRDefault="0053707C" w:rsidP="0053707C">
            <w:pPr>
              <w:jc w:val="both"/>
            </w:pPr>
            <w:r w:rsidRPr="00A405B4">
              <w:t>Fakulta technologická</w:t>
            </w:r>
          </w:p>
        </w:tc>
      </w:tr>
      <w:tr w:rsidR="0053707C" w14:paraId="325CDF11" w14:textId="77777777" w:rsidTr="00945877">
        <w:trPr>
          <w:gridBefore w:val="2"/>
          <w:gridAfter w:val="7"/>
          <w:wBefore w:w="24" w:type="dxa"/>
          <w:wAfter w:w="493" w:type="dxa"/>
        </w:trPr>
        <w:tc>
          <w:tcPr>
            <w:tcW w:w="2588" w:type="dxa"/>
            <w:gridSpan w:val="13"/>
            <w:shd w:val="clear" w:color="auto" w:fill="F7CAAC"/>
          </w:tcPr>
          <w:p w14:paraId="2691E4BE" w14:textId="77777777" w:rsidR="0053707C" w:rsidRDefault="0053707C" w:rsidP="0053707C">
            <w:pPr>
              <w:jc w:val="both"/>
              <w:rPr>
                <w:b/>
              </w:rPr>
            </w:pPr>
            <w:r>
              <w:rPr>
                <w:b/>
              </w:rPr>
              <w:t>Název studijního programu</w:t>
            </w:r>
          </w:p>
        </w:tc>
        <w:tc>
          <w:tcPr>
            <w:tcW w:w="7309" w:type="dxa"/>
            <w:gridSpan w:val="97"/>
          </w:tcPr>
          <w:p w14:paraId="460113AE" w14:textId="36D51F92" w:rsidR="0053707C" w:rsidRDefault="0053707C" w:rsidP="0053707C">
            <w:pPr>
              <w:jc w:val="both"/>
            </w:pPr>
            <w:r>
              <w:t>Biotechnologie</w:t>
            </w:r>
            <w:ins w:id="641" w:author="Frantisek Bunka" w:date="2018-05-31T18:09:00Z">
              <w:r w:rsidR="00DE60EF">
                <w:t xml:space="preserve"> / Biotechnology</w:t>
              </w:r>
            </w:ins>
          </w:p>
        </w:tc>
      </w:tr>
      <w:tr w:rsidR="0053707C" w14:paraId="29943C4A" w14:textId="77777777" w:rsidTr="00945877">
        <w:trPr>
          <w:gridBefore w:val="2"/>
          <w:gridAfter w:val="7"/>
          <w:wBefore w:w="24" w:type="dxa"/>
          <w:wAfter w:w="493" w:type="dxa"/>
        </w:trPr>
        <w:tc>
          <w:tcPr>
            <w:tcW w:w="2588" w:type="dxa"/>
            <w:gridSpan w:val="13"/>
            <w:shd w:val="clear" w:color="auto" w:fill="F7CAAC"/>
          </w:tcPr>
          <w:p w14:paraId="2FE65563" w14:textId="77777777" w:rsidR="0053707C" w:rsidRDefault="0053707C" w:rsidP="0053707C">
            <w:pPr>
              <w:jc w:val="both"/>
              <w:rPr>
                <w:b/>
              </w:rPr>
            </w:pPr>
            <w:r>
              <w:rPr>
                <w:b/>
              </w:rPr>
              <w:t>Jméno a příjmení</w:t>
            </w:r>
          </w:p>
        </w:tc>
        <w:tc>
          <w:tcPr>
            <w:tcW w:w="4462" w:type="dxa"/>
            <w:gridSpan w:val="50"/>
          </w:tcPr>
          <w:p w14:paraId="32667202" w14:textId="77777777" w:rsidR="0053707C" w:rsidRPr="00293D5D" w:rsidRDefault="0053707C" w:rsidP="0053707C">
            <w:pPr>
              <w:jc w:val="both"/>
              <w:rPr>
                <w:b/>
              </w:rPr>
            </w:pPr>
            <w:bookmarkStart w:id="642" w:name="Pachlová"/>
            <w:bookmarkEnd w:id="642"/>
            <w:r w:rsidRPr="00293D5D">
              <w:rPr>
                <w:b/>
              </w:rPr>
              <w:t>Vendula Pachlová</w:t>
            </w:r>
          </w:p>
        </w:tc>
        <w:tc>
          <w:tcPr>
            <w:tcW w:w="772" w:type="dxa"/>
            <w:gridSpan w:val="11"/>
            <w:shd w:val="clear" w:color="auto" w:fill="F7CAAC"/>
          </w:tcPr>
          <w:p w14:paraId="1F3095AA" w14:textId="77777777" w:rsidR="0053707C" w:rsidRDefault="0053707C" w:rsidP="0053707C">
            <w:pPr>
              <w:jc w:val="both"/>
              <w:rPr>
                <w:b/>
              </w:rPr>
            </w:pPr>
            <w:r>
              <w:rPr>
                <w:b/>
              </w:rPr>
              <w:t>Tituly</w:t>
            </w:r>
          </w:p>
        </w:tc>
        <w:tc>
          <w:tcPr>
            <w:tcW w:w="2075" w:type="dxa"/>
            <w:gridSpan w:val="36"/>
          </w:tcPr>
          <w:p w14:paraId="25EA538E" w14:textId="77777777" w:rsidR="0053707C" w:rsidRDefault="0053707C" w:rsidP="0053707C">
            <w:pPr>
              <w:jc w:val="both"/>
            </w:pPr>
            <w:r>
              <w:t xml:space="preserve">doc. Ing., Ph.D. </w:t>
            </w:r>
          </w:p>
        </w:tc>
      </w:tr>
      <w:tr w:rsidR="0053707C" w14:paraId="08DE04E3" w14:textId="77777777" w:rsidTr="00945877">
        <w:trPr>
          <w:gridBefore w:val="2"/>
          <w:gridAfter w:val="7"/>
          <w:wBefore w:w="24" w:type="dxa"/>
          <w:wAfter w:w="493" w:type="dxa"/>
        </w:trPr>
        <w:tc>
          <w:tcPr>
            <w:tcW w:w="2588" w:type="dxa"/>
            <w:gridSpan w:val="13"/>
            <w:shd w:val="clear" w:color="auto" w:fill="F7CAAC"/>
          </w:tcPr>
          <w:p w14:paraId="36D9A439" w14:textId="77777777" w:rsidR="0053707C" w:rsidRDefault="0053707C" w:rsidP="0053707C">
            <w:pPr>
              <w:jc w:val="both"/>
              <w:rPr>
                <w:b/>
              </w:rPr>
            </w:pPr>
            <w:r>
              <w:rPr>
                <w:b/>
              </w:rPr>
              <w:t>Rok narození</w:t>
            </w:r>
          </w:p>
        </w:tc>
        <w:tc>
          <w:tcPr>
            <w:tcW w:w="745" w:type="dxa"/>
            <w:gridSpan w:val="13"/>
          </w:tcPr>
          <w:p w14:paraId="567DE12B" w14:textId="77777777" w:rsidR="0053707C" w:rsidRDefault="0053707C" w:rsidP="0053707C">
            <w:pPr>
              <w:jc w:val="both"/>
            </w:pPr>
            <w:r>
              <w:t>1984</w:t>
            </w:r>
          </w:p>
        </w:tc>
        <w:tc>
          <w:tcPr>
            <w:tcW w:w="1723" w:type="dxa"/>
            <w:gridSpan w:val="10"/>
            <w:shd w:val="clear" w:color="auto" w:fill="F7CAAC"/>
          </w:tcPr>
          <w:p w14:paraId="36340CE2" w14:textId="77777777" w:rsidR="0053707C" w:rsidRDefault="0053707C" w:rsidP="0053707C">
            <w:pPr>
              <w:jc w:val="both"/>
              <w:rPr>
                <w:b/>
              </w:rPr>
            </w:pPr>
            <w:r>
              <w:rPr>
                <w:b/>
              </w:rPr>
              <w:t>typ vztahu k VŠ</w:t>
            </w:r>
          </w:p>
        </w:tc>
        <w:tc>
          <w:tcPr>
            <w:tcW w:w="997" w:type="dxa"/>
            <w:gridSpan w:val="18"/>
          </w:tcPr>
          <w:p w14:paraId="05DF00EA" w14:textId="77777777" w:rsidR="0053707C" w:rsidRPr="00620A04" w:rsidRDefault="0053707C" w:rsidP="0053707C">
            <w:pPr>
              <w:jc w:val="both"/>
            </w:pPr>
            <w:r w:rsidRPr="00620A04">
              <w:t>pp.</w:t>
            </w:r>
          </w:p>
        </w:tc>
        <w:tc>
          <w:tcPr>
            <w:tcW w:w="997" w:type="dxa"/>
            <w:gridSpan w:val="9"/>
            <w:shd w:val="clear" w:color="auto" w:fill="F7CAAC"/>
          </w:tcPr>
          <w:p w14:paraId="5732B712" w14:textId="77777777" w:rsidR="0053707C" w:rsidRPr="00620A04" w:rsidRDefault="0053707C" w:rsidP="0053707C">
            <w:pPr>
              <w:jc w:val="both"/>
              <w:rPr>
                <w:b/>
              </w:rPr>
            </w:pPr>
            <w:r w:rsidRPr="00620A04">
              <w:rPr>
                <w:b/>
              </w:rPr>
              <w:t>rozsah</w:t>
            </w:r>
          </w:p>
        </w:tc>
        <w:tc>
          <w:tcPr>
            <w:tcW w:w="772" w:type="dxa"/>
            <w:gridSpan w:val="11"/>
          </w:tcPr>
          <w:p w14:paraId="4FA611DE" w14:textId="77777777" w:rsidR="0053707C" w:rsidRPr="00620A04" w:rsidRDefault="0053707C" w:rsidP="0053707C">
            <w:pPr>
              <w:jc w:val="both"/>
            </w:pPr>
            <w:r w:rsidRPr="00620A04">
              <w:t>40</w:t>
            </w:r>
          </w:p>
        </w:tc>
        <w:tc>
          <w:tcPr>
            <w:tcW w:w="675" w:type="dxa"/>
            <w:gridSpan w:val="16"/>
            <w:shd w:val="clear" w:color="auto" w:fill="F7CAAC"/>
          </w:tcPr>
          <w:p w14:paraId="310853CE" w14:textId="77777777" w:rsidR="0053707C" w:rsidRPr="00620A04" w:rsidRDefault="0053707C" w:rsidP="0053707C">
            <w:pPr>
              <w:jc w:val="both"/>
              <w:rPr>
                <w:b/>
              </w:rPr>
            </w:pPr>
            <w:r w:rsidRPr="00620A04">
              <w:rPr>
                <w:b/>
              </w:rPr>
              <w:t>do kdy</w:t>
            </w:r>
          </w:p>
        </w:tc>
        <w:tc>
          <w:tcPr>
            <w:tcW w:w="1400" w:type="dxa"/>
            <w:gridSpan w:val="20"/>
          </w:tcPr>
          <w:p w14:paraId="2783DDBB" w14:textId="77777777" w:rsidR="0053707C" w:rsidRPr="00620A04" w:rsidRDefault="0053707C" w:rsidP="0053707C">
            <w:pPr>
              <w:jc w:val="both"/>
            </w:pPr>
            <w:r w:rsidRPr="00620A04">
              <w:t>N</w:t>
            </w:r>
          </w:p>
        </w:tc>
      </w:tr>
      <w:tr w:rsidR="0053707C" w14:paraId="496A117B" w14:textId="77777777" w:rsidTr="00945877">
        <w:trPr>
          <w:gridBefore w:val="2"/>
          <w:gridAfter w:val="7"/>
          <w:wBefore w:w="24" w:type="dxa"/>
          <w:wAfter w:w="493" w:type="dxa"/>
        </w:trPr>
        <w:tc>
          <w:tcPr>
            <w:tcW w:w="5056" w:type="dxa"/>
            <w:gridSpan w:val="36"/>
            <w:shd w:val="clear" w:color="auto" w:fill="F7CAAC"/>
          </w:tcPr>
          <w:p w14:paraId="486E238C" w14:textId="77777777" w:rsidR="0053707C" w:rsidRDefault="0053707C" w:rsidP="0053707C">
            <w:pPr>
              <w:jc w:val="both"/>
              <w:rPr>
                <w:b/>
              </w:rPr>
            </w:pPr>
            <w:r>
              <w:rPr>
                <w:b/>
              </w:rPr>
              <w:t>Typ vztahu na součásti VŠ, která uskutečňuje st. program</w:t>
            </w:r>
          </w:p>
        </w:tc>
        <w:tc>
          <w:tcPr>
            <w:tcW w:w="997" w:type="dxa"/>
            <w:gridSpan w:val="18"/>
          </w:tcPr>
          <w:p w14:paraId="44569CB5" w14:textId="77777777" w:rsidR="0053707C" w:rsidRDefault="0053707C" w:rsidP="0053707C">
            <w:pPr>
              <w:jc w:val="both"/>
            </w:pPr>
            <w:r>
              <w:t>---</w:t>
            </w:r>
          </w:p>
        </w:tc>
        <w:tc>
          <w:tcPr>
            <w:tcW w:w="997" w:type="dxa"/>
            <w:gridSpan w:val="9"/>
            <w:shd w:val="clear" w:color="auto" w:fill="F7CAAC"/>
          </w:tcPr>
          <w:p w14:paraId="49C6A658" w14:textId="77777777" w:rsidR="0053707C" w:rsidRDefault="0053707C" w:rsidP="0053707C">
            <w:pPr>
              <w:jc w:val="both"/>
              <w:rPr>
                <w:b/>
              </w:rPr>
            </w:pPr>
            <w:r>
              <w:rPr>
                <w:b/>
              </w:rPr>
              <w:t>rozsah</w:t>
            </w:r>
          </w:p>
        </w:tc>
        <w:tc>
          <w:tcPr>
            <w:tcW w:w="772" w:type="dxa"/>
            <w:gridSpan w:val="11"/>
          </w:tcPr>
          <w:p w14:paraId="64E84898" w14:textId="77777777" w:rsidR="0053707C" w:rsidRDefault="0053707C" w:rsidP="0053707C">
            <w:pPr>
              <w:jc w:val="both"/>
            </w:pPr>
            <w:r>
              <w:t>---</w:t>
            </w:r>
          </w:p>
        </w:tc>
        <w:tc>
          <w:tcPr>
            <w:tcW w:w="675" w:type="dxa"/>
            <w:gridSpan w:val="16"/>
            <w:shd w:val="clear" w:color="auto" w:fill="F7CAAC"/>
          </w:tcPr>
          <w:p w14:paraId="3E35EC20" w14:textId="77777777" w:rsidR="0053707C" w:rsidRDefault="0053707C" w:rsidP="0053707C">
            <w:pPr>
              <w:jc w:val="both"/>
              <w:rPr>
                <w:b/>
              </w:rPr>
            </w:pPr>
            <w:r>
              <w:rPr>
                <w:b/>
              </w:rPr>
              <w:t>do kdy</w:t>
            </w:r>
          </w:p>
        </w:tc>
        <w:tc>
          <w:tcPr>
            <w:tcW w:w="1400" w:type="dxa"/>
            <w:gridSpan w:val="20"/>
          </w:tcPr>
          <w:p w14:paraId="35B05999" w14:textId="77777777" w:rsidR="0053707C" w:rsidRPr="00C32277" w:rsidRDefault="0053707C" w:rsidP="0053707C">
            <w:pPr>
              <w:jc w:val="both"/>
              <w:rPr>
                <w:highlight w:val="green"/>
              </w:rPr>
            </w:pPr>
            <w:r w:rsidRPr="00DE0CD2">
              <w:t>---</w:t>
            </w:r>
          </w:p>
        </w:tc>
      </w:tr>
      <w:tr w:rsidR="0053707C" w14:paraId="5D2A22FF" w14:textId="77777777" w:rsidTr="00945877">
        <w:trPr>
          <w:gridBefore w:val="2"/>
          <w:gridAfter w:val="7"/>
          <w:wBefore w:w="24" w:type="dxa"/>
          <w:wAfter w:w="493" w:type="dxa"/>
        </w:trPr>
        <w:tc>
          <w:tcPr>
            <w:tcW w:w="6053" w:type="dxa"/>
            <w:gridSpan w:val="54"/>
            <w:shd w:val="clear" w:color="auto" w:fill="F7CAAC"/>
          </w:tcPr>
          <w:p w14:paraId="052D7FCB" w14:textId="77777777" w:rsidR="0053707C" w:rsidRDefault="0053707C" w:rsidP="0053707C">
            <w:pPr>
              <w:jc w:val="both"/>
            </w:pPr>
            <w:r>
              <w:rPr>
                <w:b/>
              </w:rPr>
              <w:t>Další současná působení jako akademický pracovník na jiných VŠ</w:t>
            </w:r>
          </w:p>
        </w:tc>
        <w:tc>
          <w:tcPr>
            <w:tcW w:w="1769" w:type="dxa"/>
            <w:gridSpan w:val="20"/>
            <w:shd w:val="clear" w:color="auto" w:fill="F7CAAC"/>
          </w:tcPr>
          <w:p w14:paraId="3D8C35A2" w14:textId="77777777" w:rsidR="0053707C" w:rsidRDefault="0053707C" w:rsidP="0053707C">
            <w:pPr>
              <w:jc w:val="both"/>
              <w:rPr>
                <w:b/>
              </w:rPr>
            </w:pPr>
            <w:r>
              <w:rPr>
                <w:b/>
              </w:rPr>
              <w:t xml:space="preserve">typ prac. </w:t>
            </w:r>
            <w:proofErr w:type="gramStart"/>
            <w:r>
              <w:rPr>
                <w:b/>
              </w:rPr>
              <w:t>vztahu</w:t>
            </w:r>
            <w:proofErr w:type="gramEnd"/>
          </w:p>
        </w:tc>
        <w:tc>
          <w:tcPr>
            <w:tcW w:w="2075" w:type="dxa"/>
            <w:gridSpan w:val="36"/>
            <w:shd w:val="clear" w:color="auto" w:fill="F7CAAC"/>
          </w:tcPr>
          <w:p w14:paraId="46F26C1B" w14:textId="77777777" w:rsidR="0053707C" w:rsidRDefault="0053707C" w:rsidP="0053707C">
            <w:pPr>
              <w:jc w:val="both"/>
              <w:rPr>
                <w:b/>
              </w:rPr>
            </w:pPr>
            <w:r>
              <w:rPr>
                <w:b/>
              </w:rPr>
              <w:t>rozsah</w:t>
            </w:r>
          </w:p>
        </w:tc>
      </w:tr>
      <w:tr w:rsidR="0053707C" w14:paraId="3252B5DD" w14:textId="77777777" w:rsidTr="00945877">
        <w:trPr>
          <w:gridBefore w:val="2"/>
          <w:gridAfter w:val="7"/>
          <w:wBefore w:w="24" w:type="dxa"/>
          <w:wAfter w:w="493" w:type="dxa"/>
        </w:trPr>
        <w:tc>
          <w:tcPr>
            <w:tcW w:w="6053" w:type="dxa"/>
            <w:gridSpan w:val="54"/>
          </w:tcPr>
          <w:p w14:paraId="348D6CA6" w14:textId="77777777" w:rsidR="0053707C" w:rsidRDefault="0053707C" w:rsidP="0053707C">
            <w:pPr>
              <w:jc w:val="both"/>
            </w:pPr>
            <w:r>
              <w:t>---</w:t>
            </w:r>
          </w:p>
        </w:tc>
        <w:tc>
          <w:tcPr>
            <w:tcW w:w="1769" w:type="dxa"/>
            <w:gridSpan w:val="20"/>
          </w:tcPr>
          <w:p w14:paraId="308DF83E" w14:textId="77777777" w:rsidR="0053707C" w:rsidRDefault="0053707C" w:rsidP="0053707C">
            <w:pPr>
              <w:jc w:val="both"/>
            </w:pPr>
            <w:r>
              <w:t>---</w:t>
            </w:r>
          </w:p>
        </w:tc>
        <w:tc>
          <w:tcPr>
            <w:tcW w:w="2075" w:type="dxa"/>
            <w:gridSpan w:val="36"/>
          </w:tcPr>
          <w:p w14:paraId="5179377E" w14:textId="77777777" w:rsidR="0053707C" w:rsidRDefault="0053707C" w:rsidP="0053707C">
            <w:pPr>
              <w:jc w:val="both"/>
            </w:pPr>
            <w:r>
              <w:t>---</w:t>
            </w:r>
          </w:p>
        </w:tc>
      </w:tr>
      <w:tr w:rsidR="0053707C" w14:paraId="152C2656" w14:textId="77777777" w:rsidTr="00945877">
        <w:trPr>
          <w:gridBefore w:val="2"/>
          <w:gridAfter w:val="7"/>
          <w:wBefore w:w="24" w:type="dxa"/>
          <w:wAfter w:w="493" w:type="dxa"/>
        </w:trPr>
        <w:tc>
          <w:tcPr>
            <w:tcW w:w="6053" w:type="dxa"/>
            <w:gridSpan w:val="54"/>
          </w:tcPr>
          <w:p w14:paraId="2A17B800" w14:textId="77777777" w:rsidR="0053707C" w:rsidRDefault="0053707C" w:rsidP="0053707C">
            <w:pPr>
              <w:jc w:val="both"/>
            </w:pPr>
          </w:p>
        </w:tc>
        <w:tc>
          <w:tcPr>
            <w:tcW w:w="1769" w:type="dxa"/>
            <w:gridSpan w:val="20"/>
          </w:tcPr>
          <w:p w14:paraId="6AFAB43C" w14:textId="77777777" w:rsidR="0053707C" w:rsidRDefault="0053707C" w:rsidP="0053707C">
            <w:pPr>
              <w:jc w:val="both"/>
            </w:pPr>
          </w:p>
        </w:tc>
        <w:tc>
          <w:tcPr>
            <w:tcW w:w="2075" w:type="dxa"/>
            <w:gridSpan w:val="36"/>
          </w:tcPr>
          <w:p w14:paraId="2EE152A4" w14:textId="77777777" w:rsidR="0053707C" w:rsidRDefault="0053707C" w:rsidP="0053707C">
            <w:pPr>
              <w:jc w:val="both"/>
            </w:pPr>
          </w:p>
        </w:tc>
      </w:tr>
      <w:tr w:rsidR="0053707C" w14:paraId="7759C9EB" w14:textId="77777777" w:rsidTr="00945877">
        <w:trPr>
          <w:gridBefore w:val="2"/>
          <w:gridAfter w:val="7"/>
          <w:wBefore w:w="24" w:type="dxa"/>
          <w:wAfter w:w="493" w:type="dxa"/>
        </w:trPr>
        <w:tc>
          <w:tcPr>
            <w:tcW w:w="6053" w:type="dxa"/>
            <w:gridSpan w:val="54"/>
          </w:tcPr>
          <w:p w14:paraId="59C77307" w14:textId="77777777" w:rsidR="0053707C" w:rsidRDefault="0053707C" w:rsidP="0053707C">
            <w:pPr>
              <w:jc w:val="both"/>
            </w:pPr>
          </w:p>
        </w:tc>
        <w:tc>
          <w:tcPr>
            <w:tcW w:w="1769" w:type="dxa"/>
            <w:gridSpan w:val="20"/>
          </w:tcPr>
          <w:p w14:paraId="5394BFD0" w14:textId="77777777" w:rsidR="0053707C" w:rsidRDefault="0053707C" w:rsidP="0053707C">
            <w:pPr>
              <w:jc w:val="both"/>
            </w:pPr>
          </w:p>
        </w:tc>
        <w:tc>
          <w:tcPr>
            <w:tcW w:w="2075" w:type="dxa"/>
            <w:gridSpan w:val="36"/>
          </w:tcPr>
          <w:p w14:paraId="0C8F7A76" w14:textId="77777777" w:rsidR="0053707C" w:rsidRDefault="0053707C" w:rsidP="0053707C">
            <w:pPr>
              <w:jc w:val="both"/>
            </w:pPr>
          </w:p>
        </w:tc>
      </w:tr>
      <w:tr w:rsidR="0053707C" w14:paraId="709F1097" w14:textId="77777777" w:rsidTr="00945877">
        <w:trPr>
          <w:gridBefore w:val="2"/>
          <w:gridAfter w:val="7"/>
          <w:wBefore w:w="24" w:type="dxa"/>
          <w:wAfter w:w="493" w:type="dxa"/>
        </w:trPr>
        <w:tc>
          <w:tcPr>
            <w:tcW w:w="6053" w:type="dxa"/>
            <w:gridSpan w:val="54"/>
          </w:tcPr>
          <w:p w14:paraId="4AA44065" w14:textId="77777777" w:rsidR="0053707C" w:rsidRDefault="0053707C" w:rsidP="0053707C">
            <w:pPr>
              <w:jc w:val="both"/>
            </w:pPr>
          </w:p>
        </w:tc>
        <w:tc>
          <w:tcPr>
            <w:tcW w:w="1769" w:type="dxa"/>
            <w:gridSpan w:val="20"/>
          </w:tcPr>
          <w:p w14:paraId="1A473EA2" w14:textId="77777777" w:rsidR="0053707C" w:rsidRDefault="0053707C" w:rsidP="0053707C">
            <w:pPr>
              <w:jc w:val="both"/>
            </w:pPr>
          </w:p>
        </w:tc>
        <w:tc>
          <w:tcPr>
            <w:tcW w:w="2075" w:type="dxa"/>
            <w:gridSpan w:val="36"/>
          </w:tcPr>
          <w:p w14:paraId="3A3A7B75" w14:textId="77777777" w:rsidR="0053707C" w:rsidRDefault="0053707C" w:rsidP="0053707C">
            <w:pPr>
              <w:jc w:val="both"/>
            </w:pPr>
          </w:p>
        </w:tc>
      </w:tr>
      <w:tr w:rsidR="0053707C" w14:paraId="0C6F0010" w14:textId="77777777" w:rsidTr="00945877">
        <w:trPr>
          <w:gridBefore w:val="2"/>
          <w:gridAfter w:val="7"/>
          <w:wBefore w:w="24" w:type="dxa"/>
          <w:wAfter w:w="493" w:type="dxa"/>
        </w:trPr>
        <w:tc>
          <w:tcPr>
            <w:tcW w:w="9897" w:type="dxa"/>
            <w:gridSpan w:val="110"/>
            <w:shd w:val="clear" w:color="auto" w:fill="F7CAAC"/>
          </w:tcPr>
          <w:p w14:paraId="214C6FF0"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66E375D9" w14:textId="77777777" w:rsidTr="00945877">
        <w:trPr>
          <w:gridBefore w:val="2"/>
          <w:gridAfter w:val="7"/>
          <w:wBefore w:w="24" w:type="dxa"/>
          <w:wAfter w:w="493" w:type="dxa"/>
          <w:trHeight w:val="324"/>
        </w:trPr>
        <w:tc>
          <w:tcPr>
            <w:tcW w:w="9897" w:type="dxa"/>
            <w:gridSpan w:val="110"/>
            <w:tcBorders>
              <w:top w:val="nil"/>
            </w:tcBorders>
          </w:tcPr>
          <w:p w14:paraId="1962304B" w14:textId="6554991F" w:rsidR="0053707C" w:rsidRPr="00D30179" w:rsidRDefault="00C2702E" w:rsidP="00B53649">
            <w:pPr>
              <w:pStyle w:val="Zkladntext"/>
              <w:spacing w:before="80" w:after="80"/>
              <w:ind w:left="0" w:right="108"/>
              <w:rPr>
                <w:sz w:val="21"/>
                <w:szCs w:val="21"/>
              </w:rPr>
            </w:pPr>
            <w:r w:rsidRPr="00D30179">
              <w:rPr>
                <w:b/>
                <w:sz w:val="21"/>
                <w:szCs w:val="21"/>
                <w:lang w:val="cs-CZ"/>
              </w:rPr>
              <w:t xml:space="preserve">Food Biotechnology I </w:t>
            </w:r>
            <w:r w:rsidR="007D27E5" w:rsidRPr="00D30179">
              <w:rPr>
                <w:sz w:val="21"/>
                <w:szCs w:val="21"/>
              </w:rPr>
              <w:t>(</w:t>
            </w:r>
            <w:r w:rsidR="00B53649">
              <w:rPr>
                <w:sz w:val="21"/>
                <w:szCs w:val="21"/>
              </w:rPr>
              <w:t>6</w:t>
            </w:r>
            <w:r w:rsidR="00B53649" w:rsidRPr="00D30179">
              <w:rPr>
                <w:sz w:val="21"/>
                <w:szCs w:val="21"/>
              </w:rPr>
              <w:t>0</w:t>
            </w:r>
            <w:r w:rsidR="007D27E5" w:rsidRPr="00D30179">
              <w:rPr>
                <w:sz w:val="21"/>
                <w:szCs w:val="21"/>
              </w:rPr>
              <w:t>% p)</w:t>
            </w:r>
          </w:p>
        </w:tc>
      </w:tr>
      <w:tr w:rsidR="0053707C" w14:paraId="3D5BB84C" w14:textId="77777777" w:rsidTr="00945877">
        <w:trPr>
          <w:gridBefore w:val="2"/>
          <w:gridAfter w:val="7"/>
          <w:wBefore w:w="24" w:type="dxa"/>
          <w:wAfter w:w="493" w:type="dxa"/>
        </w:trPr>
        <w:tc>
          <w:tcPr>
            <w:tcW w:w="9897" w:type="dxa"/>
            <w:gridSpan w:val="110"/>
            <w:shd w:val="clear" w:color="auto" w:fill="F7CAAC"/>
          </w:tcPr>
          <w:p w14:paraId="3F2D0669" w14:textId="77777777" w:rsidR="0053707C" w:rsidRDefault="0053707C" w:rsidP="0053707C">
            <w:pPr>
              <w:jc w:val="both"/>
            </w:pPr>
            <w:r>
              <w:rPr>
                <w:b/>
              </w:rPr>
              <w:t xml:space="preserve">Údaje o vzdělání na VŠ </w:t>
            </w:r>
          </w:p>
        </w:tc>
      </w:tr>
      <w:tr w:rsidR="0053707C" w14:paraId="34ADF2CA" w14:textId="77777777" w:rsidTr="00945877">
        <w:trPr>
          <w:gridBefore w:val="2"/>
          <w:gridAfter w:val="7"/>
          <w:wBefore w:w="24" w:type="dxa"/>
          <w:wAfter w:w="493" w:type="dxa"/>
          <w:trHeight w:val="372"/>
        </w:trPr>
        <w:tc>
          <w:tcPr>
            <w:tcW w:w="9897" w:type="dxa"/>
            <w:gridSpan w:val="110"/>
          </w:tcPr>
          <w:p w14:paraId="02BA0066" w14:textId="77777777" w:rsidR="0053707C" w:rsidRPr="00D30179" w:rsidRDefault="0053707C" w:rsidP="00D30179">
            <w:pPr>
              <w:spacing w:before="80" w:after="80"/>
              <w:jc w:val="both"/>
              <w:rPr>
                <w:b/>
                <w:sz w:val="21"/>
                <w:szCs w:val="21"/>
              </w:rPr>
            </w:pPr>
            <w:r w:rsidRPr="00D30179">
              <w:rPr>
                <w:sz w:val="21"/>
                <w:szCs w:val="21"/>
              </w:rPr>
              <w:t xml:space="preserve">2011: UTB Zlín, FT, </w:t>
            </w:r>
            <w:r w:rsidRPr="00D30179">
              <w:rPr>
                <w:rFonts w:eastAsia="Calibri"/>
                <w:sz w:val="21"/>
                <w:szCs w:val="21"/>
              </w:rPr>
              <w:t xml:space="preserve">SP Chemie a technologie potravin, </w:t>
            </w:r>
            <w:r w:rsidRPr="00D30179">
              <w:rPr>
                <w:sz w:val="21"/>
                <w:szCs w:val="21"/>
              </w:rPr>
              <w:t>obor Technologie potravin, Ph.D.</w:t>
            </w:r>
          </w:p>
        </w:tc>
      </w:tr>
      <w:tr w:rsidR="0053707C" w14:paraId="37968CDF" w14:textId="77777777" w:rsidTr="00945877">
        <w:trPr>
          <w:gridBefore w:val="2"/>
          <w:gridAfter w:val="7"/>
          <w:wBefore w:w="24" w:type="dxa"/>
          <w:wAfter w:w="493" w:type="dxa"/>
        </w:trPr>
        <w:tc>
          <w:tcPr>
            <w:tcW w:w="9897" w:type="dxa"/>
            <w:gridSpan w:val="110"/>
            <w:shd w:val="clear" w:color="auto" w:fill="F7CAAC"/>
          </w:tcPr>
          <w:p w14:paraId="10480FE5" w14:textId="77777777" w:rsidR="0053707C" w:rsidRDefault="0053707C" w:rsidP="0053707C">
            <w:pPr>
              <w:jc w:val="both"/>
              <w:rPr>
                <w:b/>
              </w:rPr>
            </w:pPr>
            <w:r>
              <w:rPr>
                <w:b/>
              </w:rPr>
              <w:t>Údaje o odborném působení od absolvování VŠ</w:t>
            </w:r>
          </w:p>
        </w:tc>
      </w:tr>
      <w:tr w:rsidR="0053707C" w14:paraId="18BDD032" w14:textId="77777777" w:rsidTr="00945877">
        <w:trPr>
          <w:gridBefore w:val="2"/>
          <w:gridAfter w:val="7"/>
          <w:wBefore w:w="24" w:type="dxa"/>
          <w:wAfter w:w="493" w:type="dxa"/>
          <w:trHeight w:val="176"/>
        </w:trPr>
        <w:tc>
          <w:tcPr>
            <w:tcW w:w="9897" w:type="dxa"/>
            <w:gridSpan w:val="110"/>
          </w:tcPr>
          <w:p w14:paraId="25A72832" w14:textId="77777777" w:rsidR="0053707C" w:rsidRPr="00D30179" w:rsidRDefault="0053707C" w:rsidP="00D30179">
            <w:pPr>
              <w:spacing w:before="80" w:after="80"/>
              <w:jc w:val="both"/>
              <w:rPr>
                <w:sz w:val="21"/>
                <w:szCs w:val="21"/>
              </w:rPr>
            </w:pPr>
            <w:r w:rsidRPr="00D30179">
              <w:rPr>
                <w:sz w:val="21"/>
                <w:szCs w:val="21"/>
              </w:rPr>
              <w:t>2011 – dosud: UTB Zlín, FT, akademický pracovník – odborný asistent, od r. 2015 docent</w:t>
            </w:r>
          </w:p>
        </w:tc>
      </w:tr>
      <w:tr w:rsidR="0053707C" w14:paraId="32FFE3BB" w14:textId="77777777" w:rsidTr="00945877">
        <w:trPr>
          <w:gridBefore w:val="2"/>
          <w:gridAfter w:val="7"/>
          <w:wBefore w:w="24" w:type="dxa"/>
          <w:wAfter w:w="493" w:type="dxa"/>
          <w:trHeight w:val="250"/>
        </w:trPr>
        <w:tc>
          <w:tcPr>
            <w:tcW w:w="9897" w:type="dxa"/>
            <w:gridSpan w:val="110"/>
            <w:shd w:val="clear" w:color="auto" w:fill="F7CAAC"/>
          </w:tcPr>
          <w:p w14:paraId="44E8D353" w14:textId="77777777" w:rsidR="0053707C" w:rsidRDefault="0053707C" w:rsidP="0053707C">
            <w:pPr>
              <w:jc w:val="both"/>
            </w:pPr>
            <w:r>
              <w:rPr>
                <w:b/>
              </w:rPr>
              <w:t>Zkušenosti s vedením kvalifikačních a rigorózních prací</w:t>
            </w:r>
          </w:p>
        </w:tc>
      </w:tr>
      <w:tr w:rsidR="0053707C" w14:paraId="5A8713A8" w14:textId="77777777" w:rsidTr="00945877">
        <w:trPr>
          <w:gridBefore w:val="2"/>
          <w:gridAfter w:val="7"/>
          <w:wBefore w:w="24" w:type="dxa"/>
          <w:wAfter w:w="493" w:type="dxa"/>
          <w:trHeight w:val="184"/>
        </w:trPr>
        <w:tc>
          <w:tcPr>
            <w:tcW w:w="9897" w:type="dxa"/>
            <w:gridSpan w:val="110"/>
          </w:tcPr>
          <w:p w14:paraId="1DD048D7" w14:textId="77777777" w:rsidR="0053707C" w:rsidRPr="00D30179" w:rsidRDefault="0053707C" w:rsidP="00D30179">
            <w:pPr>
              <w:spacing w:before="80" w:after="80"/>
              <w:jc w:val="both"/>
              <w:rPr>
                <w:sz w:val="21"/>
                <w:szCs w:val="21"/>
              </w:rPr>
            </w:pPr>
            <w:r w:rsidRPr="00D30179">
              <w:rPr>
                <w:sz w:val="21"/>
                <w:szCs w:val="21"/>
              </w:rPr>
              <w:t>Počet obhájených prací, které vyučující vedl v období 2013 – 2017: 3 BP, 11 DP.</w:t>
            </w:r>
          </w:p>
        </w:tc>
      </w:tr>
      <w:tr w:rsidR="0053707C" w14:paraId="4B76C4DA" w14:textId="77777777" w:rsidTr="00945877">
        <w:trPr>
          <w:gridBefore w:val="2"/>
          <w:gridAfter w:val="7"/>
          <w:wBefore w:w="24" w:type="dxa"/>
          <w:wAfter w:w="493" w:type="dxa"/>
          <w:cantSplit/>
        </w:trPr>
        <w:tc>
          <w:tcPr>
            <w:tcW w:w="3333" w:type="dxa"/>
            <w:gridSpan w:val="26"/>
            <w:tcBorders>
              <w:top w:val="single" w:sz="12" w:space="0" w:color="auto"/>
            </w:tcBorders>
            <w:shd w:val="clear" w:color="auto" w:fill="F7CAAC"/>
          </w:tcPr>
          <w:p w14:paraId="0B09ECAD" w14:textId="77777777" w:rsidR="0053707C" w:rsidRDefault="0053707C" w:rsidP="0053707C">
            <w:pPr>
              <w:jc w:val="both"/>
            </w:pPr>
            <w:r>
              <w:rPr>
                <w:b/>
              </w:rPr>
              <w:t xml:space="preserve">Obor habilitačního řízení </w:t>
            </w:r>
          </w:p>
        </w:tc>
        <w:tc>
          <w:tcPr>
            <w:tcW w:w="2249" w:type="dxa"/>
            <w:gridSpan w:val="21"/>
            <w:tcBorders>
              <w:top w:val="single" w:sz="12" w:space="0" w:color="auto"/>
            </w:tcBorders>
            <w:shd w:val="clear" w:color="auto" w:fill="F7CAAC"/>
          </w:tcPr>
          <w:p w14:paraId="16C957C1" w14:textId="77777777" w:rsidR="0053707C" w:rsidRDefault="0053707C" w:rsidP="0053707C">
            <w:pPr>
              <w:jc w:val="both"/>
            </w:pPr>
            <w:r>
              <w:rPr>
                <w:b/>
              </w:rPr>
              <w:t>Rok udělení hodnosti</w:t>
            </w:r>
          </w:p>
        </w:tc>
        <w:tc>
          <w:tcPr>
            <w:tcW w:w="2262" w:type="dxa"/>
            <w:gridSpan w:val="29"/>
            <w:tcBorders>
              <w:top w:val="single" w:sz="12" w:space="0" w:color="auto"/>
              <w:right w:val="single" w:sz="12" w:space="0" w:color="auto"/>
            </w:tcBorders>
            <w:shd w:val="clear" w:color="auto" w:fill="F7CAAC"/>
          </w:tcPr>
          <w:p w14:paraId="453855B7" w14:textId="77777777" w:rsidR="0053707C" w:rsidRDefault="0053707C" w:rsidP="0053707C">
            <w:pPr>
              <w:jc w:val="both"/>
            </w:pPr>
            <w:r>
              <w:rPr>
                <w:b/>
              </w:rPr>
              <w:t>Řízení konáno na VŠ</w:t>
            </w:r>
          </w:p>
        </w:tc>
        <w:tc>
          <w:tcPr>
            <w:tcW w:w="2053" w:type="dxa"/>
            <w:gridSpan w:val="34"/>
            <w:tcBorders>
              <w:top w:val="single" w:sz="12" w:space="0" w:color="auto"/>
              <w:left w:val="single" w:sz="12" w:space="0" w:color="auto"/>
            </w:tcBorders>
            <w:shd w:val="clear" w:color="auto" w:fill="F7CAAC"/>
          </w:tcPr>
          <w:p w14:paraId="1D3D15B7" w14:textId="77777777" w:rsidR="0053707C" w:rsidRDefault="0053707C" w:rsidP="0053707C">
            <w:pPr>
              <w:jc w:val="both"/>
              <w:rPr>
                <w:b/>
              </w:rPr>
            </w:pPr>
            <w:r>
              <w:rPr>
                <w:b/>
              </w:rPr>
              <w:t>Ohlasy publikací</w:t>
            </w:r>
          </w:p>
        </w:tc>
      </w:tr>
      <w:tr w:rsidR="0053707C" w14:paraId="26EE7C40" w14:textId="77777777" w:rsidTr="00945877">
        <w:trPr>
          <w:gridBefore w:val="2"/>
          <w:gridAfter w:val="7"/>
          <w:wBefore w:w="24" w:type="dxa"/>
          <w:wAfter w:w="493" w:type="dxa"/>
          <w:cantSplit/>
        </w:trPr>
        <w:tc>
          <w:tcPr>
            <w:tcW w:w="3333" w:type="dxa"/>
            <w:gridSpan w:val="26"/>
          </w:tcPr>
          <w:p w14:paraId="266AC1F4" w14:textId="77777777" w:rsidR="0053707C" w:rsidRPr="00D30179" w:rsidRDefault="0053707C" w:rsidP="0053707C">
            <w:pPr>
              <w:spacing w:before="40" w:after="40"/>
              <w:jc w:val="both"/>
              <w:rPr>
                <w:sz w:val="21"/>
                <w:szCs w:val="21"/>
              </w:rPr>
            </w:pPr>
            <w:r w:rsidRPr="00D30179">
              <w:rPr>
                <w:sz w:val="21"/>
                <w:szCs w:val="21"/>
              </w:rPr>
              <w:t>Technologie potravin</w:t>
            </w:r>
          </w:p>
        </w:tc>
        <w:tc>
          <w:tcPr>
            <w:tcW w:w="2249" w:type="dxa"/>
            <w:gridSpan w:val="21"/>
          </w:tcPr>
          <w:p w14:paraId="689F708D" w14:textId="77777777" w:rsidR="0053707C" w:rsidRPr="00D30179" w:rsidRDefault="0053707C" w:rsidP="0053707C">
            <w:pPr>
              <w:spacing w:before="40" w:after="40"/>
              <w:jc w:val="both"/>
              <w:rPr>
                <w:sz w:val="21"/>
                <w:szCs w:val="21"/>
              </w:rPr>
            </w:pPr>
            <w:r w:rsidRPr="00D30179">
              <w:rPr>
                <w:sz w:val="21"/>
                <w:szCs w:val="21"/>
              </w:rPr>
              <w:t>2015</w:t>
            </w:r>
          </w:p>
        </w:tc>
        <w:tc>
          <w:tcPr>
            <w:tcW w:w="2262" w:type="dxa"/>
            <w:gridSpan w:val="29"/>
            <w:tcBorders>
              <w:right w:val="single" w:sz="12" w:space="0" w:color="auto"/>
            </w:tcBorders>
          </w:tcPr>
          <w:p w14:paraId="47ADB2EE" w14:textId="77777777" w:rsidR="0053707C" w:rsidRPr="00D30179" w:rsidRDefault="0053707C" w:rsidP="0053707C">
            <w:pPr>
              <w:spacing w:before="40" w:after="40"/>
              <w:jc w:val="both"/>
              <w:rPr>
                <w:sz w:val="21"/>
                <w:szCs w:val="21"/>
              </w:rPr>
            </w:pPr>
            <w:r w:rsidRPr="00D30179">
              <w:rPr>
                <w:rFonts w:ascii="TimesNewRomanPSMT" w:eastAsia="Calibri" w:hAnsi="TimesNewRomanPSMT" w:cs="TimesNewRomanPSMT"/>
                <w:sz w:val="21"/>
                <w:szCs w:val="21"/>
                <w:lang w:eastAsia="en-US"/>
              </w:rPr>
              <w:t>UTB Zlín</w:t>
            </w:r>
          </w:p>
        </w:tc>
        <w:tc>
          <w:tcPr>
            <w:tcW w:w="653" w:type="dxa"/>
            <w:gridSpan w:val="14"/>
            <w:tcBorders>
              <w:left w:val="single" w:sz="12" w:space="0" w:color="auto"/>
            </w:tcBorders>
            <w:shd w:val="clear" w:color="auto" w:fill="F7CAAC"/>
          </w:tcPr>
          <w:p w14:paraId="6DB628E7" w14:textId="77777777" w:rsidR="0053707C" w:rsidRDefault="0053707C" w:rsidP="0053707C">
            <w:pPr>
              <w:jc w:val="both"/>
            </w:pPr>
            <w:r>
              <w:rPr>
                <w:b/>
              </w:rPr>
              <w:t>WOS</w:t>
            </w:r>
          </w:p>
        </w:tc>
        <w:tc>
          <w:tcPr>
            <w:tcW w:w="699" w:type="dxa"/>
            <w:gridSpan w:val="14"/>
            <w:shd w:val="clear" w:color="auto" w:fill="F7CAAC"/>
          </w:tcPr>
          <w:p w14:paraId="004C1AF6" w14:textId="77777777" w:rsidR="0053707C" w:rsidRDefault="0053707C" w:rsidP="0053707C">
            <w:pPr>
              <w:jc w:val="both"/>
              <w:rPr>
                <w:sz w:val="18"/>
              </w:rPr>
            </w:pPr>
            <w:r>
              <w:rPr>
                <w:b/>
                <w:sz w:val="18"/>
              </w:rPr>
              <w:t>Scopus</w:t>
            </w:r>
          </w:p>
        </w:tc>
        <w:tc>
          <w:tcPr>
            <w:tcW w:w="701" w:type="dxa"/>
            <w:gridSpan w:val="6"/>
            <w:shd w:val="clear" w:color="auto" w:fill="F7CAAC"/>
          </w:tcPr>
          <w:p w14:paraId="02B2F85B" w14:textId="77777777" w:rsidR="0053707C" w:rsidRDefault="0053707C" w:rsidP="0053707C">
            <w:pPr>
              <w:jc w:val="both"/>
            </w:pPr>
            <w:r>
              <w:rPr>
                <w:b/>
                <w:sz w:val="18"/>
              </w:rPr>
              <w:t>ostatní</w:t>
            </w:r>
          </w:p>
        </w:tc>
      </w:tr>
      <w:tr w:rsidR="0053707C" w14:paraId="15913C45" w14:textId="77777777" w:rsidTr="00945877">
        <w:trPr>
          <w:gridBefore w:val="2"/>
          <w:gridAfter w:val="7"/>
          <w:wBefore w:w="24" w:type="dxa"/>
          <w:wAfter w:w="493" w:type="dxa"/>
          <w:cantSplit/>
          <w:trHeight w:val="70"/>
        </w:trPr>
        <w:tc>
          <w:tcPr>
            <w:tcW w:w="3333" w:type="dxa"/>
            <w:gridSpan w:val="26"/>
            <w:shd w:val="clear" w:color="auto" w:fill="F7CAAC"/>
          </w:tcPr>
          <w:p w14:paraId="26216627" w14:textId="77777777" w:rsidR="0053707C" w:rsidRDefault="0053707C" w:rsidP="0053707C">
            <w:pPr>
              <w:jc w:val="both"/>
            </w:pPr>
            <w:r>
              <w:rPr>
                <w:b/>
              </w:rPr>
              <w:t>Obor jmenovacího řízení</w:t>
            </w:r>
          </w:p>
        </w:tc>
        <w:tc>
          <w:tcPr>
            <w:tcW w:w="2249" w:type="dxa"/>
            <w:gridSpan w:val="21"/>
            <w:shd w:val="clear" w:color="auto" w:fill="F7CAAC"/>
          </w:tcPr>
          <w:p w14:paraId="6A58A19F" w14:textId="77777777" w:rsidR="0053707C" w:rsidRDefault="0053707C" w:rsidP="0053707C">
            <w:pPr>
              <w:jc w:val="both"/>
            </w:pPr>
            <w:r>
              <w:rPr>
                <w:b/>
              </w:rPr>
              <w:t>Rok udělení hodnosti</w:t>
            </w:r>
          </w:p>
        </w:tc>
        <w:tc>
          <w:tcPr>
            <w:tcW w:w="2262" w:type="dxa"/>
            <w:gridSpan w:val="29"/>
            <w:tcBorders>
              <w:right w:val="single" w:sz="12" w:space="0" w:color="auto"/>
            </w:tcBorders>
            <w:shd w:val="clear" w:color="auto" w:fill="F7CAAC"/>
          </w:tcPr>
          <w:p w14:paraId="653D42D7" w14:textId="77777777" w:rsidR="0053707C" w:rsidRDefault="0053707C" w:rsidP="0053707C">
            <w:pPr>
              <w:jc w:val="both"/>
            </w:pPr>
            <w:r>
              <w:rPr>
                <w:b/>
              </w:rPr>
              <w:t>Řízení konáno na VŠ</w:t>
            </w:r>
          </w:p>
        </w:tc>
        <w:tc>
          <w:tcPr>
            <w:tcW w:w="653" w:type="dxa"/>
            <w:gridSpan w:val="14"/>
            <w:vMerge w:val="restart"/>
            <w:tcBorders>
              <w:left w:val="single" w:sz="12" w:space="0" w:color="auto"/>
            </w:tcBorders>
          </w:tcPr>
          <w:p w14:paraId="7A3A0DD1" w14:textId="77777777" w:rsidR="0053707C" w:rsidRPr="002A49AB" w:rsidRDefault="0053707C" w:rsidP="0053707C">
            <w:pPr>
              <w:jc w:val="both"/>
              <w:rPr>
                <w:b/>
              </w:rPr>
            </w:pPr>
            <w:r w:rsidRPr="002A49AB">
              <w:rPr>
                <w:b/>
              </w:rPr>
              <w:t>87</w:t>
            </w:r>
          </w:p>
        </w:tc>
        <w:tc>
          <w:tcPr>
            <w:tcW w:w="699" w:type="dxa"/>
            <w:gridSpan w:val="14"/>
            <w:vMerge w:val="restart"/>
          </w:tcPr>
          <w:p w14:paraId="2030F15B" w14:textId="77777777" w:rsidR="0053707C" w:rsidRPr="002A49AB" w:rsidRDefault="0053707C" w:rsidP="0053707C">
            <w:pPr>
              <w:jc w:val="both"/>
              <w:rPr>
                <w:b/>
              </w:rPr>
            </w:pPr>
            <w:r w:rsidRPr="002A49AB">
              <w:rPr>
                <w:b/>
              </w:rPr>
              <w:t>131</w:t>
            </w:r>
          </w:p>
        </w:tc>
        <w:tc>
          <w:tcPr>
            <w:tcW w:w="701" w:type="dxa"/>
            <w:gridSpan w:val="6"/>
            <w:vMerge w:val="restart"/>
          </w:tcPr>
          <w:p w14:paraId="10A7EF3A" w14:textId="77777777" w:rsidR="0053707C" w:rsidRPr="002A49AB" w:rsidRDefault="0053707C" w:rsidP="0053707C">
            <w:pPr>
              <w:jc w:val="both"/>
              <w:rPr>
                <w:b/>
                <w:sz w:val="18"/>
                <w:szCs w:val="18"/>
              </w:rPr>
            </w:pPr>
            <w:r w:rsidRPr="002A49AB">
              <w:rPr>
                <w:b/>
                <w:sz w:val="18"/>
                <w:szCs w:val="18"/>
              </w:rPr>
              <w:t>neevid.</w:t>
            </w:r>
          </w:p>
        </w:tc>
      </w:tr>
      <w:tr w:rsidR="0053707C" w14:paraId="19D97E0C" w14:textId="77777777" w:rsidTr="00945877">
        <w:trPr>
          <w:gridBefore w:val="2"/>
          <w:gridAfter w:val="7"/>
          <w:wBefore w:w="24" w:type="dxa"/>
          <w:wAfter w:w="493" w:type="dxa"/>
          <w:trHeight w:val="205"/>
        </w:trPr>
        <w:tc>
          <w:tcPr>
            <w:tcW w:w="3333" w:type="dxa"/>
            <w:gridSpan w:val="26"/>
          </w:tcPr>
          <w:p w14:paraId="7FC1DF61" w14:textId="77777777" w:rsidR="0053707C" w:rsidRDefault="0053707C" w:rsidP="0053707C">
            <w:pPr>
              <w:jc w:val="both"/>
            </w:pPr>
            <w:r>
              <w:t>---</w:t>
            </w:r>
          </w:p>
        </w:tc>
        <w:tc>
          <w:tcPr>
            <w:tcW w:w="2249" w:type="dxa"/>
            <w:gridSpan w:val="21"/>
          </w:tcPr>
          <w:p w14:paraId="4BA394E8" w14:textId="77777777" w:rsidR="0053707C" w:rsidRDefault="0053707C" w:rsidP="0053707C">
            <w:pPr>
              <w:jc w:val="both"/>
            </w:pPr>
            <w:r>
              <w:t>---</w:t>
            </w:r>
          </w:p>
        </w:tc>
        <w:tc>
          <w:tcPr>
            <w:tcW w:w="2262" w:type="dxa"/>
            <w:gridSpan w:val="29"/>
            <w:tcBorders>
              <w:right w:val="single" w:sz="12" w:space="0" w:color="auto"/>
            </w:tcBorders>
          </w:tcPr>
          <w:p w14:paraId="5D946E1B" w14:textId="77777777" w:rsidR="0053707C" w:rsidRDefault="0053707C" w:rsidP="0053707C">
            <w:pPr>
              <w:jc w:val="both"/>
            </w:pPr>
            <w:r>
              <w:t>---</w:t>
            </w:r>
          </w:p>
        </w:tc>
        <w:tc>
          <w:tcPr>
            <w:tcW w:w="653" w:type="dxa"/>
            <w:gridSpan w:val="14"/>
            <w:vMerge/>
            <w:tcBorders>
              <w:left w:val="single" w:sz="12" w:space="0" w:color="auto"/>
            </w:tcBorders>
            <w:vAlign w:val="center"/>
          </w:tcPr>
          <w:p w14:paraId="2250FC3E" w14:textId="77777777" w:rsidR="0053707C" w:rsidRDefault="0053707C" w:rsidP="0053707C">
            <w:pPr>
              <w:rPr>
                <w:b/>
              </w:rPr>
            </w:pPr>
          </w:p>
        </w:tc>
        <w:tc>
          <w:tcPr>
            <w:tcW w:w="699" w:type="dxa"/>
            <w:gridSpan w:val="14"/>
            <w:vMerge/>
            <w:vAlign w:val="center"/>
          </w:tcPr>
          <w:p w14:paraId="17E9A8B9" w14:textId="77777777" w:rsidR="0053707C" w:rsidRDefault="0053707C" w:rsidP="0053707C">
            <w:pPr>
              <w:rPr>
                <w:b/>
              </w:rPr>
            </w:pPr>
          </w:p>
        </w:tc>
        <w:tc>
          <w:tcPr>
            <w:tcW w:w="701" w:type="dxa"/>
            <w:gridSpan w:val="6"/>
            <w:vMerge/>
            <w:vAlign w:val="center"/>
          </w:tcPr>
          <w:p w14:paraId="79FA7EA5" w14:textId="77777777" w:rsidR="0053707C" w:rsidRDefault="0053707C" w:rsidP="0053707C">
            <w:pPr>
              <w:rPr>
                <w:b/>
              </w:rPr>
            </w:pPr>
          </w:p>
        </w:tc>
      </w:tr>
      <w:tr w:rsidR="0053707C" w14:paraId="7A1FC5DA" w14:textId="77777777" w:rsidTr="00945877">
        <w:trPr>
          <w:gridBefore w:val="2"/>
          <w:gridAfter w:val="7"/>
          <w:wBefore w:w="24" w:type="dxa"/>
          <w:wAfter w:w="493" w:type="dxa"/>
        </w:trPr>
        <w:tc>
          <w:tcPr>
            <w:tcW w:w="9897" w:type="dxa"/>
            <w:gridSpan w:val="110"/>
            <w:shd w:val="clear" w:color="auto" w:fill="F7CAAC"/>
          </w:tcPr>
          <w:p w14:paraId="47C560CF"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6357F5A5" w14:textId="77777777" w:rsidTr="00945877">
        <w:trPr>
          <w:gridBefore w:val="2"/>
          <w:gridAfter w:val="7"/>
          <w:wBefore w:w="24" w:type="dxa"/>
          <w:wAfter w:w="493" w:type="dxa"/>
          <w:trHeight w:val="283"/>
        </w:trPr>
        <w:tc>
          <w:tcPr>
            <w:tcW w:w="9897" w:type="dxa"/>
            <w:gridSpan w:val="110"/>
          </w:tcPr>
          <w:p w14:paraId="2FF6488A" w14:textId="77777777" w:rsidR="0053707C" w:rsidRPr="00D30179" w:rsidRDefault="0053707C" w:rsidP="00D30179">
            <w:pPr>
              <w:spacing w:before="120" w:after="120"/>
              <w:jc w:val="both"/>
              <w:rPr>
                <w:sz w:val="21"/>
                <w:szCs w:val="21"/>
              </w:rPr>
            </w:pPr>
            <w:r w:rsidRPr="00D30179">
              <w:rPr>
                <w:sz w:val="21"/>
                <w:szCs w:val="21"/>
              </w:rPr>
              <w:t xml:space="preserve">FLASAROVÁ, R., </w:t>
            </w:r>
            <w:r w:rsidRPr="00D30179">
              <w:rPr>
                <w:b/>
                <w:sz w:val="21"/>
                <w:szCs w:val="21"/>
              </w:rPr>
              <w:t>PACHLOVÁ, V. (35%)</w:t>
            </w:r>
            <w:r w:rsidRPr="00D30179">
              <w:rPr>
                <w:sz w:val="21"/>
                <w:szCs w:val="21"/>
              </w:rPr>
              <w:t xml:space="preserve">, BUŇKOVÁ, L., MENŠÍKOVÁ, A., GEORGOVÁ, N., DRÁB, V., BUŇKA, F.: Biogenic amine production by </w:t>
            </w:r>
            <w:r w:rsidRPr="00D30179">
              <w:rPr>
                <w:i/>
                <w:sz w:val="21"/>
                <w:szCs w:val="21"/>
              </w:rPr>
              <w:t>Lactococcus lactis</w:t>
            </w:r>
            <w:r w:rsidRPr="00D30179">
              <w:rPr>
                <w:sz w:val="21"/>
                <w:szCs w:val="21"/>
              </w:rPr>
              <w:t xml:space="preserve"> subsp. </w:t>
            </w:r>
            <w:r w:rsidRPr="00D30179">
              <w:rPr>
                <w:i/>
                <w:sz w:val="21"/>
                <w:szCs w:val="21"/>
              </w:rPr>
              <w:t>cremoris strains</w:t>
            </w:r>
            <w:r w:rsidRPr="00D30179">
              <w:rPr>
                <w:sz w:val="21"/>
                <w:szCs w:val="21"/>
              </w:rPr>
              <w:t xml:space="preserve"> in the model system of Dutch-type cheese. </w:t>
            </w:r>
            <w:r w:rsidRPr="00D30179">
              <w:rPr>
                <w:i/>
                <w:iCs/>
                <w:sz w:val="21"/>
                <w:szCs w:val="21"/>
              </w:rPr>
              <w:t>Food Chemistry</w:t>
            </w:r>
            <w:r w:rsidRPr="00D30179">
              <w:rPr>
                <w:sz w:val="21"/>
                <w:szCs w:val="21"/>
              </w:rPr>
              <w:t xml:space="preserve"> </w:t>
            </w:r>
            <w:r w:rsidRPr="00D30179">
              <w:rPr>
                <w:bCs/>
                <w:sz w:val="21"/>
                <w:szCs w:val="21"/>
              </w:rPr>
              <w:t>194</w:t>
            </w:r>
            <w:r w:rsidRPr="00D30179">
              <w:rPr>
                <w:sz w:val="21"/>
                <w:szCs w:val="21"/>
              </w:rPr>
              <w:t xml:space="preserve">, 68-75, </w:t>
            </w:r>
            <w:r w:rsidRPr="00D30179">
              <w:rPr>
                <w:b/>
                <w:sz w:val="21"/>
                <w:szCs w:val="21"/>
              </w:rPr>
              <w:t>2016</w:t>
            </w:r>
            <w:r w:rsidRPr="00D30179">
              <w:rPr>
                <w:sz w:val="21"/>
                <w:szCs w:val="21"/>
              </w:rPr>
              <w:t xml:space="preserve">. </w:t>
            </w:r>
          </w:p>
          <w:p w14:paraId="164991DB" w14:textId="77777777" w:rsidR="0053707C" w:rsidRPr="00D30179" w:rsidRDefault="0053707C" w:rsidP="00D30179">
            <w:pPr>
              <w:spacing w:before="120" w:after="120"/>
              <w:jc w:val="both"/>
              <w:rPr>
                <w:sz w:val="21"/>
                <w:szCs w:val="21"/>
              </w:rPr>
            </w:pPr>
            <w:r w:rsidRPr="00D30179">
              <w:rPr>
                <w:sz w:val="21"/>
                <w:szCs w:val="21"/>
              </w:rPr>
              <w:t xml:space="preserve">MRÁZEK, J., </w:t>
            </w:r>
            <w:r w:rsidRPr="00D30179">
              <w:rPr>
                <w:b/>
                <w:sz w:val="21"/>
                <w:szCs w:val="21"/>
              </w:rPr>
              <w:t>PACHLOVÁ, V. (30%)</w:t>
            </w:r>
            <w:r w:rsidRPr="00D30179">
              <w:rPr>
                <w:sz w:val="21"/>
                <w:szCs w:val="21"/>
              </w:rPr>
              <w:t xml:space="preserve">, BUŇKA, F., ČERNÍKOVÁ, M., DRÁB, V., BEJBLOVÁ, M., STANĚK, K., BUŇKOVÁ, L.: Effect of different strains </w:t>
            </w:r>
            <w:r w:rsidRPr="00D30179">
              <w:rPr>
                <w:i/>
                <w:sz w:val="21"/>
                <w:szCs w:val="21"/>
              </w:rPr>
              <w:t>Penicillium nalgiovense</w:t>
            </w:r>
            <w:r w:rsidRPr="00D30179">
              <w:rPr>
                <w:sz w:val="21"/>
                <w:szCs w:val="21"/>
              </w:rPr>
              <w:t xml:space="preserve"> in the Nalžovy cheese during ripening. </w:t>
            </w:r>
            <w:r w:rsidRPr="00D30179">
              <w:rPr>
                <w:i/>
                <w:sz w:val="21"/>
                <w:szCs w:val="21"/>
              </w:rPr>
              <w:t xml:space="preserve">Journal of the Science of Food and Agriculture </w:t>
            </w:r>
            <w:r w:rsidRPr="00D30179">
              <w:rPr>
                <w:bCs/>
                <w:sz w:val="21"/>
                <w:szCs w:val="21"/>
              </w:rPr>
              <w:t>96</w:t>
            </w:r>
            <w:r w:rsidRPr="00D30179">
              <w:rPr>
                <w:sz w:val="21"/>
                <w:szCs w:val="21"/>
              </w:rPr>
              <w:t xml:space="preserve">(7), 2547-2554, </w:t>
            </w:r>
            <w:r w:rsidRPr="00D30179">
              <w:rPr>
                <w:b/>
                <w:sz w:val="21"/>
                <w:szCs w:val="21"/>
              </w:rPr>
              <w:t>2015</w:t>
            </w:r>
            <w:r w:rsidRPr="00D30179">
              <w:rPr>
                <w:sz w:val="21"/>
                <w:szCs w:val="21"/>
              </w:rPr>
              <w:t xml:space="preserve">. </w:t>
            </w:r>
          </w:p>
          <w:p w14:paraId="1F6D291F" w14:textId="77777777" w:rsidR="0053707C" w:rsidRPr="00D30179" w:rsidRDefault="0053707C" w:rsidP="00D30179">
            <w:pPr>
              <w:spacing w:before="120" w:after="120"/>
              <w:jc w:val="both"/>
              <w:rPr>
                <w:sz w:val="21"/>
                <w:szCs w:val="21"/>
              </w:rPr>
            </w:pPr>
            <w:r w:rsidRPr="00D30179">
              <w:rPr>
                <w:sz w:val="21"/>
                <w:szCs w:val="21"/>
              </w:rPr>
              <w:t xml:space="preserve">BUŇKA, F., </w:t>
            </w:r>
            <w:r w:rsidRPr="00D30179">
              <w:rPr>
                <w:b/>
                <w:sz w:val="21"/>
                <w:szCs w:val="21"/>
              </w:rPr>
              <w:t>PACHLOVÁ, V. (50%)</w:t>
            </w:r>
            <w:r w:rsidRPr="00D30179">
              <w:rPr>
                <w:sz w:val="21"/>
                <w:szCs w:val="21"/>
              </w:rPr>
              <w:t xml:space="preserve">, NENUTILOVÁ, L.: </w:t>
            </w:r>
            <w:r w:rsidRPr="00D30179">
              <w:rPr>
                <w:sz w:val="21"/>
                <w:szCs w:val="21"/>
                <w:lang w:val="en-GB"/>
              </w:rPr>
              <w:t xml:space="preserve">Texture properties of dutch-type cheese as a function of its location and ripening. </w:t>
            </w:r>
            <w:r w:rsidRPr="00D30179">
              <w:rPr>
                <w:i/>
                <w:sz w:val="21"/>
                <w:szCs w:val="21"/>
              </w:rPr>
              <w:t xml:space="preserve">International Journal of Food Properties </w:t>
            </w:r>
            <w:r w:rsidRPr="00D30179">
              <w:rPr>
                <w:sz w:val="21"/>
                <w:szCs w:val="21"/>
              </w:rPr>
              <w:t xml:space="preserve">16(5), 1016-1027, </w:t>
            </w:r>
            <w:r w:rsidRPr="00D30179">
              <w:rPr>
                <w:b/>
                <w:sz w:val="21"/>
                <w:szCs w:val="21"/>
              </w:rPr>
              <w:t>2013</w:t>
            </w:r>
            <w:r w:rsidRPr="00D30179">
              <w:rPr>
                <w:sz w:val="21"/>
                <w:szCs w:val="21"/>
              </w:rPr>
              <w:t xml:space="preserve">. </w:t>
            </w:r>
          </w:p>
          <w:p w14:paraId="39CF4455" w14:textId="77777777" w:rsidR="0053707C" w:rsidRPr="00D30179" w:rsidRDefault="0053707C" w:rsidP="00D30179">
            <w:pPr>
              <w:spacing w:before="120" w:after="120"/>
              <w:jc w:val="both"/>
              <w:rPr>
                <w:sz w:val="21"/>
                <w:szCs w:val="21"/>
              </w:rPr>
            </w:pPr>
            <w:r w:rsidRPr="00D30179">
              <w:rPr>
                <w:b/>
                <w:sz w:val="21"/>
                <w:szCs w:val="21"/>
              </w:rPr>
              <w:t>PACHLOVÁ, V. (40%)</w:t>
            </w:r>
            <w:r w:rsidRPr="00D30179">
              <w:rPr>
                <w:sz w:val="21"/>
                <w:szCs w:val="21"/>
              </w:rPr>
              <w:t xml:space="preserve">, BUŇKA, F., CHROMEČKOVÁ, M., BUŇKOVÁ, L., BARTÁK, P., POSPÍŠIL, P.: The development of free amino acids and volatile compounds in cheese “Olomoucké tvarůžky” (PGI) during ripening. </w:t>
            </w:r>
            <w:r w:rsidRPr="00D30179">
              <w:rPr>
                <w:i/>
                <w:sz w:val="21"/>
                <w:szCs w:val="21"/>
              </w:rPr>
              <w:t xml:space="preserve">International Journal of Food Science and Technology </w:t>
            </w:r>
            <w:r w:rsidRPr="00D30179">
              <w:rPr>
                <w:sz w:val="21"/>
                <w:szCs w:val="21"/>
              </w:rPr>
              <w:t xml:space="preserve">48(9), 1868-1876, </w:t>
            </w:r>
            <w:r w:rsidRPr="00D30179">
              <w:rPr>
                <w:b/>
                <w:sz w:val="21"/>
                <w:szCs w:val="21"/>
              </w:rPr>
              <w:t>2013</w:t>
            </w:r>
            <w:r w:rsidRPr="00D30179">
              <w:rPr>
                <w:sz w:val="21"/>
                <w:szCs w:val="21"/>
              </w:rPr>
              <w:t xml:space="preserve">. </w:t>
            </w:r>
          </w:p>
          <w:p w14:paraId="5F7D41F3" w14:textId="77777777" w:rsidR="0053707C" w:rsidRDefault="0053707C" w:rsidP="00D30179">
            <w:pPr>
              <w:spacing w:before="120" w:after="120"/>
              <w:jc w:val="both"/>
              <w:rPr>
                <w:b/>
              </w:rPr>
            </w:pPr>
            <w:r w:rsidRPr="00D30179">
              <w:rPr>
                <w:b/>
                <w:sz w:val="21"/>
                <w:szCs w:val="21"/>
              </w:rPr>
              <w:t>PACHLOVÁ, V. (35%)</w:t>
            </w:r>
            <w:r w:rsidRPr="00D30179">
              <w:rPr>
                <w:sz w:val="21"/>
                <w:szCs w:val="21"/>
              </w:rPr>
              <w:t xml:space="preserve">, BUŇKA, F., FLASAROVÁ, R., VÁLKOVÁ, P., BUŇKOVÁ, L.: The effect of elevated temperature on ripening of Dutch type cheese. </w:t>
            </w:r>
            <w:r w:rsidRPr="00D30179">
              <w:rPr>
                <w:i/>
                <w:sz w:val="21"/>
                <w:szCs w:val="21"/>
              </w:rPr>
              <w:t>Food Chemistry</w:t>
            </w:r>
            <w:r w:rsidRPr="00D30179">
              <w:rPr>
                <w:sz w:val="21"/>
                <w:szCs w:val="21"/>
              </w:rPr>
              <w:t xml:space="preserve"> 132, 1846-1854, </w:t>
            </w:r>
            <w:r w:rsidRPr="00D30179">
              <w:rPr>
                <w:b/>
                <w:sz w:val="21"/>
                <w:szCs w:val="21"/>
              </w:rPr>
              <w:t>2012</w:t>
            </w:r>
            <w:r w:rsidRPr="00D30179">
              <w:rPr>
                <w:sz w:val="21"/>
                <w:szCs w:val="21"/>
              </w:rPr>
              <w:t>.</w:t>
            </w:r>
            <w:r w:rsidRPr="00380356">
              <w:rPr>
                <w:sz w:val="22"/>
                <w:szCs w:val="22"/>
              </w:rPr>
              <w:t xml:space="preserve"> </w:t>
            </w:r>
          </w:p>
        </w:tc>
      </w:tr>
      <w:tr w:rsidR="0053707C" w14:paraId="49C6C978" w14:textId="77777777" w:rsidTr="00945877">
        <w:trPr>
          <w:gridBefore w:val="2"/>
          <w:gridAfter w:val="7"/>
          <w:wBefore w:w="24" w:type="dxa"/>
          <w:wAfter w:w="493" w:type="dxa"/>
          <w:trHeight w:val="218"/>
        </w:trPr>
        <w:tc>
          <w:tcPr>
            <w:tcW w:w="9897" w:type="dxa"/>
            <w:gridSpan w:val="110"/>
            <w:shd w:val="clear" w:color="auto" w:fill="F7CAAC"/>
          </w:tcPr>
          <w:p w14:paraId="4077AA23" w14:textId="77777777" w:rsidR="0053707C" w:rsidRDefault="0053707C" w:rsidP="0053707C">
            <w:pPr>
              <w:rPr>
                <w:b/>
              </w:rPr>
            </w:pPr>
            <w:r>
              <w:rPr>
                <w:b/>
              </w:rPr>
              <w:t>Působení v zahraničí</w:t>
            </w:r>
          </w:p>
        </w:tc>
      </w:tr>
      <w:tr w:rsidR="0053707C" w14:paraId="5E02547A" w14:textId="77777777" w:rsidTr="00945877">
        <w:trPr>
          <w:gridBefore w:val="2"/>
          <w:gridAfter w:val="7"/>
          <w:wBefore w:w="24" w:type="dxa"/>
          <w:wAfter w:w="493" w:type="dxa"/>
          <w:trHeight w:val="328"/>
        </w:trPr>
        <w:tc>
          <w:tcPr>
            <w:tcW w:w="9897" w:type="dxa"/>
            <w:gridSpan w:val="110"/>
          </w:tcPr>
          <w:p w14:paraId="6A2BE8BE" w14:textId="77777777" w:rsidR="0053707C" w:rsidRDefault="0053707C" w:rsidP="0053707C">
            <w:r>
              <w:t>---</w:t>
            </w:r>
          </w:p>
          <w:p w14:paraId="318CAD4C" w14:textId="77777777" w:rsidR="0053707C" w:rsidRDefault="0053707C" w:rsidP="0053707C"/>
          <w:p w14:paraId="7CE10224" w14:textId="77777777" w:rsidR="0053707C" w:rsidRDefault="0053707C" w:rsidP="0053707C"/>
          <w:p w14:paraId="5F1C0E7F" w14:textId="77777777" w:rsidR="0053707C" w:rsidRDefault="0053707C" w:rsidP="0053707C"/>
          <w:p w14:paraId="5264FBDF" w14:textId="77777777" w:rsidR="0053707C" w:rsidRDefault="0053707C" w:rsidP="0053707C"/>
          <w:p w14:paraId="071F7CC5" w14:textId="77777777" w:rsidR="0053707C" w:rsidRPr="00DE0CD2" w:rsidRDefault="0053707C" w:rsidP="0053707C"/>
        </w:tc>
      </w:tr>
      <w:tr w:rsidR="0053707C" w14:paraId="0AEDCAEB" w14:textId="77777777" w:rsidTr="00945877">
        <w:trPr>
          <w:gridBefore w:val="2"/>
          <w:gridAfter w:val="7"/>
          <w:wBefore w:w="24" w:type="dxa"/>
          <w:wAfter w:w="493" w:type="dxa"/>
          <w:cantSplit/>
          <w:trHeight w:val="470"/>
        </w:trPr>
        <w:tc>
          <w:tcPr>
            <w:tcW w:w="2494" w:type="dxa"/>
            <w:gridSpan w:val="7"/>
            <w:shd w:val="clear" w:color="auto" w:fill="F7CAAC"/>
          </w:tcPr>
          <w:p w14:paraId="1A6FAE08" w14:textId="77777777" w:rsidR="0053707C" w:rsidRDefault="0053707C" w:rsidP="0053707C">
            <w:pPr>
              <w:jc w:val="both"/>
              <w:rPr>
                <w:b/>
              </w:rPr>
            </w:pPr>
            <w:r>
              <w:rPr>
                <w:b/>
              </w:rPr>
              <w:lastRenderedPageBreak/>
              <w:t xml:space="preserve">Podpis </w:t>
            </w:r>
          </w:p>
        </w:tc>
        <w:tc>
          <w:tcPr>
            <w:tcW w:w="4556" w:type="dxa"/>
            <w:gridSpan w:val="56"/>
          </w:tcPr>
          <w:p w14:paraId="497416FD" w14:textId="77777777" w:rsidR="0053707C" w:rsidRDefault="0053707C" w:rsidP="0053707C">
            <w:pPr>
              <w:jc w:val="both"/>
            </w:pPr>
          </w:p>
        </w:tc>
        <w:tc>
          <w:tcPr>
            <w:tcW w:w="794" w:type="dxa"/>
            <w:gridSpan w:val="13"/>
            <w:shd w:val="clear" w:color="auto" w:fill="F7CAAC"/>
          </w:tcPr>
          <w:p w14:paraId="05A2B697" w14:textId="77777777" w:rsidR="0053707C" w:rsidRDefault="0053707C" w:rsidP="0053707C">
            <w:pPr>
              <w:jc w:val="both"/>
            </w:pPr>
            <w:r>
              <w:rPr>
                <w:b/>
              </w:rPr>
              <w:t>datum</w:t>
            </w:r>
          </w:p>
        </w:tc>
        <w:tc>
          <w:tcPr>
            <w:tcW w:w="2053" w:type="dxa"/>
            <w:gridSpan w:val="34"/>
          </w:tcPr>
          <w:p w14:paraId="4E4367B1" w14:textId="77777777" w:rsidR="0053707C" w:rsidRDefault="0053707C" w:rsidP="0053707C">
            <w:pPr>
              <w:jc w:val="both"/>
            </w:pPr>
          </w:p>
        </w:tc>
      </w:tr>
      <w:tr w:rsidR="00130433" w14:paraId="43F73FE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643" w:author="Natálie Honková" w:date="2018-05-25T12:59:00Z"/>
        </w:trPr>
        <w:tc>
          <w:tcPr>
            <w:tcW w:w="9645" w:type="dxa"/>
            <w:gridSpan w:val="106"/>
            <w:tcBorders>
              <w:top w:val="single" w:sz="4" w:space="0" w:color="00000A"/>
              <w:left w:val="single" w:sz="4" w:space="0" w:color="00000A"/>
              <w:bottom w:val="double" w:sz="4" w:space="0" w:color="00000A"/>
              <w:right w:val="single" w:sz="4" w:space="0" w:color="00000A"/>
            </w:tcBorders>
            <w:shd w:val="clear" w:color="auto" w:fill="BDD6EE"/>
          </w:tcPr>
          <w:p w14:paraId="74E65928" w14:textId="77777777" w:rsidR="00130433" w:rsidRDefault="00130433" w:rsidP="00A758E6">
            <w:pPr>
              <w:jc w:val="both"/>
              <w:rPr>
                <w:ins w:id="644" w:author="Natálie Honková" w:date="2018-05-25T12:59:00Z"/>
              </w:rPr>
            </w:pPr>
            <w:ins w:id="645" w:author="Natálie Honková" w:date="2018-05-25T12:59:00Z">
              <w:r>
                <w:rPr>
                  <w:b/>
                  <w:sz w:val="28"/>
                </w:rPr>
                <w:t>C-I – Personální zabezpečení</w:t>
              </w:r>
            </w:ins>
          </w:p>
        </w:tc>
      </w:tr>
      <w:tr w:rsidR="00130433" w:rsidRPr="00B901A1" w14:paraId="29EE8C7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646" w:author="Natálie Honková" w:date="2018-05-25T12:59:00Z"/>
        </w:trPr>
        <w:tc>
          <w:tcPr>
            <w:tcW w:w="2679" w:type="dxa"/>
            <w:gridSpan w:val="15"/>
            <w:tcBorders>
              <w:top w:val="double" w:sz="4" w:space="0" w:color="00000A"/>
              <w:left w:val="single" w:sz="4" w:space="0" w:color="00000A"/>
              <w:bottom w:val="single" w:sz="4" w:space="0" w:color="00000A"/>
              <w:right w:val="single" w:sz="4" w:space="0" w:color="00000A"/>
            </w:tcBorders>
            <w:shd w:val="clear" w:color="auto" w:fill="F7CAAC"/>
          </w:tcPr>
          <w:p w14:paraId="7F5A6763" w14:textId="77777777" w:rsidR="00130433" w:rsidRPr="00B901A1" w:rsidRDefault="00130433" w:rsidP="00A758E6">
            <w:pPr>
              <w:jc w:val="both"/>
              <w:rPr>
                <w:ins w:id="647" w:author="Natálie Honková" w:date="2018-05-25T12:59:00Z"/>
              </w:rPr>
            </w:pPr>
            <w:ins w:id="648" w:author="Natálie Honková" w:date="2018-05-25T12:59:00Z">
              <w:r w:rsidRPr="00B901A1">
                <w:rPr>
                  <w:b/>
                </w:rPr>
                <w:t>Vysoká škola</w:t>
              </w:r>
            </w:ins>
          </w:p>
        </w:tc>
        <w:tc>
          <w:tcPr>
            <w:tcW w:w="6966" w:type="dxa"/>
            <w:gridSpan w:val="91"/>
            <w:tcBorders>
              <w:top w:val="single" w:sz="4" w:space="0" w:color="00000A"/>
              <w:left w:val="single" w:sz="4" w:space="0" w:color="00000A"/>
              <w:bottom w:val="single" w:sz="4" w:space="0" w:color="00000A"/>
              <w:right w:val="single" w:sz="4" w:space="0" w:color="00000A"/>
            </w:tcBorders>
            <w:shd w:val="clear" w:color="auto" w:fill="auto"/>
            <w:vAlign w:val="center"/>
          </w:tcPr>
          <w:p w14:paraId="4A3D3A33" w14:textId="77777777" w:rsidR="00130433" w:rsidRPr="00B901A1" w:rsidRDefault="00130433" w:rsidP="00A758E6">
            <w:pPr>
              <w:pStyle w:val="western"/>
              <w:spacing w:before="0" w:beforeAutospacing="0" w:after="0" w:line="240" w:lineRule="auto"/>
              <w:rPr>
                <w:ins w:id="649" w:author="Natálie Honková" w:date="2018-05-25T12:59:00Z"/>
              </w:rPr>
            </w:pPr>
            <w:ins w:id="650" w:author="Natálie Honková" w:date="2018-05-25T12:59:00Z">
              <w:r w:rsidRPr="00B901A1">
                <w:t>Univerzita Tomáše Bati ve Zlíně</w:t>
              </w:r>
            </w:ins>
          </w:p>
        </w:tc>
      </w:tr>
      <w:tr w:rsidR="00130433" w:rsidRPr="00B901A1" w14:paraId="429932E4"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651" w:author="Natálie Honková" w:date="2018-05-25T12:59:00Z"/>
        </w:trPr>
        <w:tc>
          <w:tcPr>
            <w:tcW w:w="2679" w:type="dxa"/>
            <w:gridSpan w:val="15"/>
            <w:tcBorders>
              <w:top w:val="single" w:sz="4" w:space="0" w:color="00000A"/>
              <w:left w:val="single" w:sz="4" w:space="0" w:color="00000A"/>
              <w:bottom w:val="single" w:sz="4" w:space="0" w:color="00000A"/>
              <w:right w:val="single" w:sz="4" w:space="0" w:color="00000A"/>
            </w:tcBorders>
            <w:shd w:val="clear" w:color="auto" w:fill="F7CAAC"/>
          </w:tcPr>
          <w:p w14:paraId="3F8FBE8C" w14:textId="77777777" w:rsidR="00130433" w:rsidRPr="00B901A1" w:rsidRDefault="00130433" w:rsidP="00A758E6">
            <w:pPr>
              <w:jc w:val="both"/>
              <w:rPr>
                <w:ins w:id="652" w:author="Natálie Honková" w:date="2018-05-25T12:59:00Z"/>
              </w:rPr>
            </w:pPr>
            <w:ins w:id="653" w:author="Natálie Honková" w:date="2018-05-25T12:59:00Z">
              <w:r w:rsidRPr="00B901A1">
                <w:rPr>
                  <w:b/>
                </w:rPr>
                <w:t>Součást vysoké školy</w:t>
              </w:r>
            </w:ins>
          </w:p>
        </w:tc>
        <w:tc>
          <w:tcPr>
            <w:tcW w:w="6966" w:type="dxa"/>
            <w:gridSpan w:val="91"/>
            <w:tcBorders>
              <w:top w:val="single" w:sz="4" w:space="0" w:color="00000A"/>
              <w:left w:val="single" w:sz="4" w:space="0" w:color="00000A"/>
              <w:bottom w:val="single" w:sz="4" w:space="0" w:color="00000A"/>
              <w:right w:val="single" w:sz="4" w:space="0" w:color="00000A"/>
            </w:tcBorders>
            <w:shd w:val="clear" w:color="auto" w:fill="auto"/>
          </w:tcPr>
          <w:p w14:paraId="088DCA5E" w14:textId="77777777" w:rsidR="00130433" w:rsidRPr="00B901A1" w:rsidRDefault="00130433" w:rsidP="00A758E6">
            <w:pPr>
              <w:jc w:val="both"/>
              <w:rPr>
                <w:ins w:id="654" w:author="Natálie Honková" w:date="2018-05-25T12:59:00Z"/>
              </w:rPr>
            </w:pPr>
            <w:ins w:id="655" w:author="Natálie Honková" w:date="2018-05-25T12:59:00Z">
              <w:r w:rsidRPr="00B901A1">
                <w:t>Fakulta technologická</w:t>
              </w:r>
            </w:ins>
          </w:p>
        </w:tc>
      </w:tr>
      <w:tr w:rsidR="00130433" w:rsidRPr="00B901A1" w14:paraId="020A796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656" w:author="Natálie Honková" w:date="2018-05-25T12:59:00Z"/>
        </w:trPr>
        <w:tc>
          <w:tcPr>
            <w:tcW w:w="2679" w:type="dxa"/>
            <w:gridSpan w:val="15"/>
            <w:tcBorders>
              <w:top w:val="single" w:sz="4" w:space="0" w:color="00000A"/>
              <w:left w:val="single" w:sz="4" w:space="0" w:color="00000A"/>
              <w:bottom w:val="single" w:sz="4" w:space="0" w:color="00000A"/>
              <w:right w:val="single" w:sz="4" w:space="0" w:color="00000A"/>
            </w:tcBorders>
            <w:shd w:val="clear" w:color="auto" w:fill="F7CAAC"/>
          </w:tcPr>
          <w:p w14:paraId="0A423E41" w14:textId="77777777" w:rsidR="00130433" w:rsidRPr="00B901A1" w:rsidRDefault="00130433" w:rsidP="00A758E6">
            <w:pPr>
              <w:jc w:val="both"/>
              <w:rPr>
                <w:ins w:id="657" w:author="Natálie Honková" w:date="2018-05-25T12:59:00Z"/>
              </w:rPr>
            </w:pPr>
            <w:ins w:id="658" w:author="Natálie Honková" w:date="2018-05-25T12:59:00Z">
              <w:r w:rsidRPr="00B901A1">
                <w:rPr>
                  <w:b/>
                </w:rPr>
                <w:t>Název studijního programu</w:t>
              </w:r>
            </w:ins>
          </w:p>
        </w:tc>
        <w:tc>
          <w:tcPr>
            <w:tcW w:w="6966" w:type="dxa"/>
            <w:gridSpan w:val="91"/>
            <w:tcBorders>
              <w:top w:val="single" w:sz="4" w:space="0" w:color="00000A"/>
              <w:left w:val="single" w:sz="4" w:space="0" w:color="00000A"/>
              <w:bottom w:val="single" w:sz="4" w:space="0" w:color="00000A"/>
              <w:right w:val="single" w:sz="4" w:space="0" w:color="00000A"/>
            </w:tcBorders>
            <w:shd w:val="clear" w:color="auto" w:fill="auto"/>
          </w:tcPr>
          <w:p w14:paraId="2A5B0CE5" w14:textId="2928FC9B" w:rsidR="00130433" w:rsidRPr="00B901A1" w:rsidRDefault="00130433" w:rsidP="00A758E6">
            <w:pPr>
              <w:jc w:val="both"/>
              <w:rPr>
                <w:ins w:id="659" w:author="Natálie Honková" w:date="2018-05-25T12:59:00Z"/>
              </w:rPr>
            </w:pPr>
            <w:ins w:id="660" w:author="Natálie Honková" w:date="2018-05-25T12:59:00Z">
              <w:r>
                <w:t>Biotechnologie</w:t>
              </w:r>
            </w:ins>
            <w:ins w:id="661" w:author="Frantisek Bunka" w:date="2018-05-31T18:09:00Z">
              <w:r w:rsidR="00DE60EF">
                <w:t xml:space="preserve"> / Biotechnology</w:t>
              </w:r>
            </w:ins>
          </w:p>
        </w:tc>
      </w:tr>
      <w:tr w:rsidR="00130433" w:rsidRPr="00B901A1" w14:paraId="117242E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662" w:author="Natálie Honková" w:date="2018-05-25T12:59:00Z"/>
        </w:trPr>
        <w:tc>
          <w:tcPr>
            <w:tcW w:w="2679" w:type="dxa"/>
            <w:gridSpan w:val="15"/>
            <w:tcBorders>
              <w:top w:val="single" w:sz="4" w:space="0" w:color="00000A"/>
              <w:left w:val="single" w:sz="4" w:space="0" w:color="00000A"/>
              <w:bottom w:val="single" w:sz="4" w:space="0" w:color="00000A"/>
              <w:right w:val="single" w:sz="4" w:space="0" w:color="00000A"/>
            </w:tcBorders>
            <w:shd w:val="clear" w:color="auto" w:fill="F7CAAC"/>
          </w:tcPr>
          <w:p w14:paraId="66DFE71D" w14:textId="77777777" w:rsidR="00130433" w:rsidRPr="00B901A1" w:rsidRDefault="00130433" w:rsidP="00A758E6">
            <w:pPr>
              <w:jc w:val="both"/>
              <w:rPr>
                <w:ins w:id="663" w:author="Natálie Honková" w:date="2018-05-25T12:59:00Z"/>
              </w:rPr>
            </w:pPr>
            <w:ins w:id="664" w:author="Natálie Honková" w:date="2018-05-25T12:59:00Z">
              <w:r w:rsidRPr="00B901A1">
                <w:rPr>
                  <w:b/>
                </w:rPr>
                <w:t>Jméno a příjmení</w:t>
              </w:r>
            </w:ins>
          </w:p>
        </w:tc>
        <w:tc>
          <w:tcPr>
            <w:tcW w:w="4535" w:type="dxa"/>
            <w:gridSpan w:val="50"/>
            <w:tcBorders>
              <w:top w:val="single" w:sz="4" w:space="0" w:color="00000A"/>
              <w:left w:val="single" w:sz="4" w:space="0" w:color="00000A"/>
              <w:bottom w:val="single" w:sz="4" w:space="0" w:color="00000A"/>
              <w:right w:val="single" w:sz="4" w:space="0" w:color="00000A"/>
            </w:tcBorders>
            <w:shd w:val="clear" w:color="auto" w:fill="auto"/>
          </w:tcPr>
          <w:p w14:paraId="36B2320F" w14:textId="77777777" w:rsidR="00130433" w:rsidRPr="00E60149" w:rsidRDefault="00130433" w:rsidP="00A758E6">
            <w:pPr>
              <w:pStyle w:val="western"/>
              <w:spacing w:before="0" w:beforeAutospacing="0" w:after="0" w:line="240" w:lineRule="auto"/>
              <w:rPr>
                <w:ins w:id="665" w:author="Natálie Honková" w:date="2018-05-25T12:59:00Z"/>
                <w:b/>
              </w:rPr>
            </w:pPr>
            <w:bookmarkStart w:id="666" w:name="Pecha"/>
            <w:bookmarkEnd w:id="666"/>
            <w:ins w:id="667" w:author="Natálie Honková" w:date="2018-05-25T12:59:00Z">
              <w:r w:rsidRPr="00E60149">
                <w:rPr>
                  <w:b/>
                </w:rPr>
                <w:t>Jiří Pecha</w:t>
              </w:r>
            </w:ins>
          </w:p>
        </w:tc>
        <w:tc>
          <w:tcPr>
            <w:tcW w:w="709" w:type="dxa"/>
            <w:gridSpan w:val="12"/>
            <w:tcBorders>
              <w:top w:val="single" w:sz="4" w:space="0" w:color="00000A"/>
              <w:left w:val="single" w:sz="4" w:space="0" w:color="00000A"/>
              <w:bottom w:val="single" w:sz="4" w:space="0" w:color="00000A"/>
              <w:right w:val="single" w:sz="4" w:space="0" w:color="00000A"/>
            </w:tcBorders>
            <w:shd w:val="clear" w:color="auto" w:fill="F7CAAC"/>
          </w:tcPr>
          <w:p w14:paraId="6D3730DA" w14:textId="77777777" w:rsidR="00130433" w:rsidRPr="00B901A1" w:rsidRDefault="00130433" w:rsidP="00A758E6">
            <w:pPr>
              <w:jc w:val="both"/>
              <w:rPr>
                <w:ins w:id="668" w:author="Natálie Honková" w:date="2018-05-25T12:59:00Z"/>
              </w:rPr>
            </w:pPr>
            <w:ins w:id="669" w:author="Natálie Honková" w:date="2018-05-25T12:59:00Z">
              <w:r w:rsidRPr="00B901A1">
                <w:rPr>
                  <w:b/>
                </w:rPr>
                <w:t>Tituly</w:t>
              </w:r>
            </w:ins>
          </w:p>
        </w:tc>
        <w:tc>
          <w:tcPr>
            <w:tcW w:w="1722" w:type="dxa"/>
            <w:gridSpan w:val="29"/>
            <w:tcBorders>
              <w:top w:val="single" w:sz="4" w:space="0" w:color="00000A"/>
              <w:left w:val="single" w:sz="4" w:space="0" w:color="00000A"/>
              <w:bottom w:val="single" w:sz="4" w:space="0" w:color="00000A"/>
              <w:right w:val="single" w:sz="4" w:space="0" w:color="00000A"/>
            </w:tcBorders>
            <w:shd w:val="clear" w:color="auto" w:fill="auto"/>
          </w:tcPr>
          <w:p w14:paraId="795A1F5E" w14:textId="77777777" w:rsidR="00130433" w:rsidRPr="00B901A1" w:rsidRDefault="00130433" w:rsidP="00A758E6">
            <w:pPr>
              <w:jc w:val="both"/>
              <w:rPr>
                <w:ins w:id="670" w:author="Natálie Honková" w:date="2018-05-25T12:59:00Z"/>
              </w:rPr>
            </w:pPr>
            <w:ins w:id="671" w:author="Natálie Honková" w:date="2018-05-25T12:59:00Z">
              <w:r>
                <w:t>Ing., Ph.D.</w:t>
              </w:r>
            </w:ins>
          </w:p>
        </w:tc>
      </w:tr>
      <w:tr w:rsidR="00130433" w:rsidRPr="00B901A1" w14:paraId="0F2B8C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672" w:author="Natálie Honková" w:date="2018-05-25T12:59:00Z"/>
        </w:trPr>
        <w:tc>
          <w:tcPr>
            <w:tcW w:w="2679" w:type="dxa"/>
            <w:gridSpan w:val="15"/>
            <w:tcBorders>
              <w:top w:val="single" w:sz="4" w:space="0" w:color="00000A"/>
              <w:left w:val="single" w:sz="4" w:space="0" w:color="00000A"/>
              <w:bottom w:val="single" w:sz="4" w:space="0" w:color="00000A"/>
              <w:right w:val="single" w:sz="4" w:space="0" w:color="00000A"/>
            </w:tcBorders>
            <w:shd w:val="clear" w:color="auto" w:fill="F7CAAC"/>
          </w:tcPr>
          <w:p w14:paraId="677C4A3D" w14:textId="77777777" w:rsidR="00130433" w:rsidRPr="00B901A1" w:rsidRDefault="00130433" w:rsidP="00A758E6">
            <w:pPr>
              <w:jc w:val="both"/>
              <w:rPr>
                <w:ins w:id="673" w:author="Natálie Honková" w:date="2018-05-25T12:59:00Z"/>
              </w:rPr>
            </w:pPr>
            <w:ins w:id="674" w:author="Natálie Honková" w:date="2018-05-25T12:59:00Z">
              <w:r w:rsidRPr="00B901A1">
                <w:rPr>
                  <w:b/>
                </w:rPr>
                <w:t>Rok narození</w:t>
              </w:r>
            </w:ins>
          </w:p>
        </w:tc>
        <w:tc>
          <w:tcPr>
            <w:tcW w:w="829" w:type="dxa"/>
            <w:gridSpan w:val="13"/>
            <w:tcBorders>
              <w:top w:val="single" w:sz="4" w:space="0" w:color="00000A"/>
              <w:left w:val="single" w:sz="4" w:space="0" w:color="00000A"/>
              <w:bottom w:val="single" w:sz="4" w:space="0" w:color="00000A"/>
              <w:right w:val="single" w:sz="4" w:space="0" w:color="00000A"/>
            </w:tcBorders>
            <w:shd w:val="clear" w:color="auto" w:fill="auto"/>
          </w:tcPr>
          <w:p w14:paraId="2638EF36" w14:textId="77777777" w:rsidR="00130433" w:rsidRPr="00B901A1" w:rsidRDefault="00130433" w:rsidP="00A758E6">
            <w:pPr>
              <w:jc w:val="both"/>
              <w:rPr>
                <w:ins w:id="675" w:author="Natálie Honková" w:date="2018-05-25T12:59:00Z"/>
              </w:rPr>
            </w:pPr>
            <w:ins w:id="676" w:author="Natálie Honková" w:date="2018-05-25T12:59:00Z">
              <w:r>
                <w:t>1984</w:t>
              </w:r>
            </w:ins>
          </w:p>
        </w:tc>
        <w:tc>
          <w:tcPr>
            <w:tcW w:w="1720"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13DB76A" w14:textId="77777777" w:rsidR="00130433" w:rsidRPr="00B901A1" w:rsidRDefault="00130433" w:rsidP="00A758E6">
            <w:pPr>
              <w:jc w:val="both"/>
              <w:rPr>
                <w:ins w:id="677" w:author="Natálie Honková" w:date="2018-05-25T12:59:00Z"/>
              </w:rPr>
            </w:pPr>
            <w:ins w:id="678" w:author="Natálie Honková" w:date="2018-05-25T12:59:00Z">
              <w:r w:rsidRPr="00B901A1">
                <w:rPr>
                  <w:b/>
                </w:rPr>
                <w:t>typ vztahu k VŠ</w:t>
              </w:r>
            </w:ins>
          </w:p>
        </w:tc>
        <w:tc>
          <w:tcPr>
            <w:tcW w:w="992" w:type="dxa"/>
            <w:gridSpan w:val="17"/>
            <w:tcBorders>
              <w:top w:val="single" w:sz="4" w:space="0" w:color="00000A"/>
              <w:left w:val="single" w:sz="4" w:space="0" w:color="00000A"/>
              <w:bottom w:val="single" w:sz="4" w:space="0" w:color="00000A"/>
              <w:right w:val="single" w:sz="4" w:space="0" w:color="00000A"/>
            </w:tcBorders>
            <w:shd w:val="clear" w:color="auto" w:fill="auto"/>
          </w:tcPr>
          <w:p w14:paraId="67B264AD" w14:textId="77777777" w:rsidR="00130433" w:rsidRPr="00B901A1" w:rsidRDefault="00130433" w:rsidP="00A758E6">
            <w:pPr>
              <w:jc w:val="both"/>
              <w:rPr>
                <w:ins w:id="679" w:author="Natálie Honková" w:date="2018-05-25T12:59:00Z"/>
              </w:rPr>
            </w:pPr>
            <w:ins w:id="680" w:author="Natálie Honková" w:date="2018-05-25T12:59:00Z">
              <w:r w:rsidRPr="00F43AC0">
                <w:t>pp</w:t>
              </w:r>
              <w:r>
                <w:t>.</w:t>
              </w:r>
            </w:ins>
          </w:p>
        </w:tc>
        <w:tc>
          <w:tcPr>
            <w:tcW w:w="994" w:type="dxa"/>
            <w:gridSpan w:val="10"/>
            <w:tcBorders>
              <w:top w:val="single" w:sz="4" w:space="0" w:color="00000A"/>
              <w:left w:val="single" w:sz="4" w:space="0" w:color="00000A"/>
              <w:bottom w:val="single" w:sz="4" w:space="0" w:color="00000A"/>
              <w:right w:val="single" w:sz="4" w:space="0" w:color="00000A"/>
            </w:tcBorders>
            <w:shd w:val="clear" w:color="auto" w:fill="F7CAAC"/>
          </w:tcPr>
          <w:p w14:paraId="41CD34C3" w14:textId="77777777" w:rsidR="00130433" w:rsidRPr="00B901A1" w:rsidRDefault="00130433" w:rsidP="00A758E6">
            <w:pPr>
              <w:jc w:val="both"/>
              <w:rPr>
                <w:ins w:id="681" w:author="Natálie Honková" w:date="2018-05-25T12:59:00Z"/>
              </w:rPr>
            </w:pPr>
            <w:ins w:id="682" w:author="Natálie Honková" w:date="2018-05-25T12:59:00Z">
              <w:r w:rsidRPr="00B901A1">
                <w:rPr>
                  <w:b/>
                </w:rPr>
                <w:t>rozsah</w:t>
              </w:r>
            </w:ins>
          </w:p>
        </w:tc>
        <w:tc>
          <w:tcPr>
            <w:tcW w:w="709" w:type="dxa"/>
            <w:gridSpan w:val="12"/>
            <w:tcBorders>
              <w:top w:val="single" w:sz="4" w:space="0" w:color="00000A"/>
              <w:left w:val="single" w:sz="4" w:space="0" w:color="00000A"/>
              <w:bottom w:val="single" w:sz="4" w:space="0" w:color="00000A"/>
              <w:right w:val="single" w:sz="4" w:space="0" w:color="00000A"/>
            </w:tcBorders>
            <w:shd w:val="clear" w:color="auto" w:fill="auto"/>
          </w:tcPr>
          <w:p w14:paraId="786DF69A" w14:textId="77777777" w:rsidR="00130433" w:rsidRPr="00F43AC0" w:rsidRDefault="00130433" w:rsidP="00A758E6">
            <w:pPr>
              <w:jc w:val="both"/>
              <w:rPr>
                <w:ins w:id="683" w:author="Natálie Honková" w:date="2018-05-25T12:59:00Z"/>
              </w:rPr>
            </w:pPr>
            <w:ins w:id="684" w:author="Natálie Honková" w:date="2018-05-25T12:59:00Z">
              <w:r w:rsidRPr="00F43AC0">
                <w:t>40</w:t>
              </w:r>
            </w:ins>
          </w:p>
        </w:tc>
        <w:tc>
          <w:tcPr>
            <w:tcW w:w="709" w:type="dxa"/>
            <w:gridSpan w:val="16"/>
            <w:tcBorders>
              <w:top w:val="single" w:sz="4" w:space="0" w:color="00000A"/>
              <w:left w:val="single" w:sz="4" w:space="0" w:color="00000A"/>
              <w:bottom w:val="single" w:sz="4" w:space="0" w:color="00000A"/>
              <w:right w:val="single" w:sz="4" w:space="0" w:color="00000A"/>
            </w:tcBorders>
            <w:shd w:val="clear" w:color="auto" w:fill="F7CAAC"/>
          </w:tcPr>
          <w:p w14:paraId="2D9A6303" w14:textId="77777777" w:rsidR="00130433" w:rsidRPr="00B901A1" w:rsidRDefault="00130433" w:rsidP="00A758E6">
            <w:pPr>
              <w:jc w:val="both"/>
              <w:rPr>
                <w:ins w:id="685" w:author="Natálie Honková" w:date="2018-05-25T12:59:00Z"/>
              </w:rPr>
            </w:pPr>
            <w:ins w:id="686" w:author="Natálie Honková" w:date="2018-05-25T12:59:00Z">
              <w:r w:rsidRPr="00B901A1">
                <w:rPr>
                  <w:b/>
                </w:rPr>
                <w:t>do kdy</w:t>
              </w:r>
            </w:ins>
          </w:p>
        </w:tc>
        <w:tc>
          <w:tcPr>
            <w:tcW w:w="1013" w:type="dxa"/>
            <w:gridSpan w:val="13"/>
            <w:tcBorders>
              <w:top w:val="single" w:sz="4" w:space="0" w:color="00000A"/>
              <w:left w:val="single" w:sz="4" w:space="0" w:color="00000A"/>
              <w:bottom w:val="single" w:sz="4" w:space="0" w:color="00000A"/>
              <w:right w:val="single" w:sz="4" w:space="0" w:color="00000A"/>
            </w:tcBorders>
            <w:shd w:val="clear" w:color="auto" w:fill="auto"/>
          </w:tcPr>
          <w:p w14:paraId="16D547AE" w14:textId="77777777" w:rsidR="00130433" w:rsidRPr="00B901A1" w:rsidRDefault="00130433" w:rsidP="00A758E6">
            <w:pPr>
              <w:jc w:val="both"/>
              <w:rPr>
                <w:ins w:id="687" w:author="Natálie Honková" w:date="2018-05-25T12:59:00Z"/>
              </w:rPr>
            </w:pPr>
            <w:ins w:id="688" w:author="Natálie Honková" w:date="2018-05-25T12:59:00Z">
              <w:r>
                <w:t>09/2019</w:t>
              </w:r>
            </w:ins>
          </w:p>
        </w:tc>
      </w:tr>
      <w:tr w:rsidR="00130433" w:rsidRPr="00B901A1" w14:paraId="6D5E2EF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689" w:author="Natálie Honková" w:date="2018-05-25T12:59:00Z"/>
        </w:trPr>
        <w:tc>
          <w:tcPr>
            <w:tcW w:w="5228" w:type="dxa"/>
            <w:gridSpan w:val="38"/>
            <w:tcBorders>
              <w:top w:val="single" w:sz="4" w:space="0" w:color="00000A"/>
              <w:left w:val="single" w:sz="4" w:space="0" w:color="00000A"/>
              <w:bottom w:val="single" w:sz="4" w:space="0" w:color="00000A"/>
              <w:right w:val="single" w:sz="4" w:space="0" w:color="00000A"/>
            </w:tcBorders>
            <w:shd w:val="clear" w:color="auto" w:fill="F7CAAC"/>
          </w:tcPr>
          <w:p w14:paraId="14C04747" w14:textId="77777777" w:rsidR="00130433" w:rsidRPr="00B901A1" w:rsidRDefault="00130433" w:rsidP="00A758E6">
            <w:pPr>
              <w:jc w:val="both"/>
              <w:rPr>
                <w:ins w:id="690" w:author="Natálie Honková" w:date="2018-05-25T12:59:00Z"/>
              </w:rPr>
            </w:pPr>
            <w:ins w:id="691" w:author="Natálie Honková" w:date="2018-05-25T12:59:00Z">
              <w:r w:rsidRPr="00B901A1">
                <w:rPr>
                  <w:b/>
                </w:rPr>
                <w:t>Typ vztahu na součásti VŠ, která uskutečňuje st. program</w:t>
              </w:r>
            </w:ins>
          </w:p>
        </w:tc>
        <w:tc>
          <w:tcPr>
            <w:tcW w:w="992" w:type="dxa"/>
            <w:gridSpan w:val="17"/>
            <w:tcBorders>
              <w:top w:val="single" w:sz="4" w:space="0" w:color="00000A"/>
              <w:left w:val="single" w:sz="4" w:space="0" w:color="00000A"/>
              <w:bottom w:val="single" w:sz="4" w:space="0" w:color="00000A"/>
              <w:right w:val="single" w:sz="4" w:space="0" w:color="00000A"/>
            </w:tcBorders>
            <w:shd w:val="clear" w:color="auto" w:fill="auto"/>
          </w:tcPr>
          <w:p w14:paraId="2F7B2963" w14:textId="77777777" w:rsidR="00130433" w:rsidRPr="00B901A1" w:rsidRDefault="00130433" w:rsidP="00A758E6">
            <w:pPr>
              <w:jc w:val="both"/>
              <w:rPr>
                <w:ins w:id="692" w:author="Natálie Honková" w:date="2018-05-25T12:59:00Z"/>
              </w:rPr>
            </w:pPr>
            <w:ins w:id="693" w:author="Natálie Honková" w:date="2018-05-25T12:59:00Z">
              <w:r w:rsidRPr="00B901A1">
                <w:t>---</w:t>
              </w:r>
            </w:ins>
          </w:p>
        </w:tc>
        <w:tc>
          <w:tcPr>
            <w:tcW w:w="994" w:type="dxa"/>
            <w:gridSpan w:val="10"/>
            <w:tcBorders>
              <w:top w:val="single" w:sz="4" w:space="0" w:color="00000A"/>
              <w:left w:val="single" w:sz="4" w:space="0" w:color="00000A"/>
              <w:bottom w:val="single" w:sz="4" w:space="0" w:color="00000A"/>
              <w:right w:val="single" w:sz="4" w:space="0" w:color="00000A"/>
            </w:tcBorders>
            <w:shd w:val="clear" w:color="auto" w:fill="F7CAAC"/>
          </w:tcPr>
          <w:p w14:paraId="22EF9674" w14:textId="77777777" w:rsidR="00130433" w:rsidRPr="00B901A1" w:rsidRDefault="00130433" w:rsidP="00A758E6">
            <w:pPr>
              <w:jc w:val="both"/>
              <w:rPr>
                <w:ins w:id="694" w:author="Natálie Honková" w:date="2018-05-25T12:59:00Z"/>
              </w:rPr>
            </w:pPr>
            <w:ins w:id="695" w:author="Natálie Honková" w:date="2018-05-25T12:59:00Z">
              <w:r w:rsidRPr="00B901A1">
                <w:rPr>
                  <w:b/>
                </w:rPr>
                <w:t>rozsah</w:t>
              </w:r>
            </w:ins>
          </w:p>
        </w:tc>
        <w:tc>
          <w:tcPr>
            <w:tcW w:w="709" w:type="dxa"/>
            <w:gridSpan w:val="12"/>
            <w:tcBorders>
              <w:top w:val="single" w:sz="4" w:space="0" w:color="00000A"/>
              <w:left w:val="single" w:sz="4" w:space="0" w:color="00000A"/>
              <w:bottom w:val="single" w:sz="4" w:space="0" w:color="00000A"/>
              <w:right w:val="single" w:sz="4" w:space="0" w:color="00000A"/>
            </w:tcBorders>
            <w:shd w:val="clear" w:color="auto" w:fill="auto"/>
          </w:tcPr>
          <w:p w14:paraId="5C6BB1A9" w14:textId="77777777" w:rsidR="00130433" w:rsidRPr="00B901A1" w:rsidRDefault="00130433" w:rsidP="00A758E6">
            <w:pPr>
              <w:jc w:val="both"/>
              <w:rPr>
                <w:ins w:id="696" w:author="Natálie Honková" w:date="2018-05-25T12:59:00Z"/>
              </w:rPr>
            </w:pPr>
            <w:ins w:id="697" w:author="Natálie Honková" w:date="2018-05-25T12:59:00Z">
              <w:r w:rsidRPr="00B901A1">
                <w:t>---</w:t>
              </w:r>
            </w:ins>
          </w:p>
        </w:tc>
        <w:tc>
          <w:tcPr>
            <w:tcW w:w="709" w:type="dxa"/>
            <w:gridSpan w:val="16"/>
            <w:tcBorders>
              <w:top w:val="single" w:sz="4" w:space="0" w:color="00000A"/>
              <w:left w:val="single" w:sz="4" w:space="0" w:color="00000A"/>
              <w:bottom w:val="single" w:sz="4" w:space="0" w:color="00000A"/>
              <w:right w:val="single" w:sz="4" w:space="0" w:color="00000A"/>
            </w:tcBorders>
            <w:shd w:val="clear" w:color="auto" w:fill="F7CAAC"/>
          </w:tcPr>
          <w:p w14:paraId="2A8B9236" w14:textId="77777777" w:rsidR="00130433" w:rsidRPr="00B901A1" w:rsidRDefault="00130433" w:rsidP="00A758E6">
            <w:pPr>
              <w:jc w:val="both"/>
              <w:rPr>
                <w:ins w:id="698" w:author="Natálie Honková" w:date="2018-05-25T12:59:00Z"/>
              </w:rPr>
            </w:pPr>
            <w:ins w:id="699" w:author="Natálie Honková" w:date="2018-05-25T12:59:00Z">
              <w:r w:rsidRPr="00B901A1">
                <w:rPr>
                  <w:b/>
                </w:rPr>
                <w:t>do kdy</w:t>
              </w:r>
            </w:ins>
          </w:p>
        </w:tc>
        <w:tc>
          <w:tcPr>
            <w:tcW w:w="1013" w:type="dxa"/>
            <w:gridSpan w:val="13"/>
            <w:tcBorders>
              <w:top w:val="single" w:sz="4" w:space="0" w:color="00000A"/>
              <w:left w:val="single" w:sz="4" w:space="0" w:color="00000A"/>
              <w:bottom w:val="single" w:sz="4" w:space="0" w:color="00000A"/>
              <w:right w:val="single" w:sz="4" w:space="0" w:color="00000A"/>
            </w:tcBorders>
            <w:shd w:val="clear" w:color="auto" w:fill="auto"/>
          </w:tcPr>
          <w:p w14:paraId="4774F816" w14:textId="77777777" w:rsidR="00130433" w:rsidRPr="00B901A1" w:rsidRDefault="00130433" w:rsidP="00A758E6">
            <w:pPr>
              <w:jc w:val="both"/>
              <w:rPr>
                <w:ins w:id="700" w:author="Natálie Honková" w:date="2018-05-25T12:59:00Z"/>
              </w:rPr>
            </w:pPr>
            <w:ins w:id="701" w:author="Natálie Honková" w:date="2018-05-25T12:59:00Z">
              <w:r w:rsidRPr="00B901A1">
                <w:t>---</w:t>
              </w:r>
            </w:ins>
          </w:p>
        </w:tc>
      </w:tr>
      <w:tr w:rsidR="00130433" w:rsidRPr="00B901A1" w14:paraId="51DEE98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702" w:author="Natálie Honková" w:date="2018-05-25T12:59:00Z"/>
        </w:trPr>
        <w:tc>
          <w:tcPr>
            <w:tcW w:w="6220" w:type="dxa"/>
            <w:gridSpan w:val="55"/>
            <w:tcBorders>
              <w:top w:val="single" w:sz="4" w:space="0" w:color="00000A"/>
              <w:left w:val="single" w:sz="4" w:space="0" w:color="00000A"/>
              <w:bottom w:val="single" w:sz="4" w:space="0" w:color="00000A"/>
              <w:right w:val="single" w:sz="4" w:space="0" w:color="00000A"/>
            </w:tcBorders>
            <w:shd w:val="clear" w:color="auto" w:fill="F7CAAC"/>
          </w:tcPr>
          <w:p w14:paraId="513DBFA8" w14:textId="77777777" w:rsidR="00130433" w:rsidRPr="00B901A1" w:rsidRDefault="00130433" w:rsidP="00A758E6">
            <w:pPr>
              <w:jc w:val="both"/>
              <w:rPr>
                <w:ins w:id="703" w:author="Natálie Honková" w:date="2018-05-25T12:59:00Z"/>
                <w:b/>
              </w:rPr>
            </w:pPr>
            <w:ins w:id="704" w:author="Natálie Honková" w:date="2018-05-25T12:59:00Z">
              <w:r w:rsidRPr="00B901A1">
                <w:rPr>
                  <w:b/>
                </w:rPr>
                <w:t>Další současná působení jako akademický pracovník na jiných VŠ</w:t>
              </w:r>
            </w:ins>
          </w:p>
        </w:tc>
        <w:tc>
          <w:tcPr>
            <w:tcW w:w="1703" w:type="dxa"/>
            <w:gridSpan w:val="22"/>
            <w:tcBorders>
              <w:top w:val="single" w:sz="4" w:space="0" w:color="00000A"/>
              <w:left w:val="single" w:sz="4" w:space="0" w:color="00000A"/>
              <w:bottom w:val="single" w:sz="4" w:space="0" w:color="00000A"/>
              <w:right w:val="single" w:sz="4" w:space="0" w:color="00000A"/>
            </w:tcBorders>
            <w:shd w:val="clear" w:color="auto" w:fill="F7CAAC"/>
          </w:tcPr>
          <w:p w14:paraId="48EE73C3" w14:textId="77777777" w:rsidR="00130433" w:rsidRPr="00B901A1" w:rsidRDefault="00130433" w:rsidP="00A758E6">
            <w:pPr>
              <w:jc w:val="both"/>
              <w:rPr>
                <w:ins w:id="705" w:author="Natálie Honková" w:date="2018-05-25T12:59:00Z"/>
                <w:b/>
              </w:rPr>
            </w:pPr>
            <w:ins w:id="706" w:author="Natálie Honková" w:date="2018-05-25T12:59:00Z">
              <w:r w:rsidRPr="00B901A1">
                <w:rPr>
                  <w:b/>
                </w:rPr>
                <w:t xml:space="preserve">typ prac. </w:t>
              </w:r>
              <w:proofErr w:type="gramStart"/>
              <w:r w:rsidRPr="00B901A1">
                <w:rPr>
                  <w:b/>
                </w:rPr>
                <w:t>vztahu</w:t>
              </w:r>
              <w:proofErr w:type="gramEnd"/>
            </w:ins>
          </w:p>
        </w:tc>
        <w:tc>
          <w:tcPr>
            <w:tcW w:w="1722" w:type="dxa"/>
            <w:gridSpan w:val="29"/>
            <w:tcBorders>
              <w:top w:val="single" w:sz="4" w:space="0" w:color="00000A"/>
              <w:left w:val="single" w:sz="4" w:space="0" w:color="00000A"/>
              <w:bottom w:val="single" w:sz="4" w:space="0" w:color="00000A"/>
              <w:right w:val="single" w:sz="4" w:space="0" w:color="00000A"/>
            </w:tcBorders>
            <w:shd w:val="clear" w:color="auto" w:fill="F7CAAC"/>
          </w:tcPr>
          <w:p w14:paraId="7EDBD09C" w14:textId="77777777" w:rsidR="00130433" w:rsidRPr="00B901A1" w:rsidRDefault="00130433" w:rsidP="00A758E6">
            <w:pPr>
              <w:jc w:val="both"/>
              <w:rPr>
                <w:ins w:id="707" w:author="Natálie Honková" w:date="2018-05-25T12:59:00Z"/>
              </w:rPr>
            </w:pPr>
            <w:ins w:id="708" w:author="Natálie Honková" w:date="2018-05-25T12:59:00Z">
              <w:r w:rsidRPr="00B901A1">
                <w:rPr>
                  <w:b/>
                </w:rPr>
                <w:t>rozsah</w:t>
              </w:r>
            </w:ins>
          </w:p>
        </w:tc>
      </w:tr>
      <w:tr w:rsidR="00130433" w:rsidRPr="00A900EA" w14:paraId="2FFAF39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709" w:author="Natálie Honková" w:date="2018-05-25T12:59:00Z"/>
        </w:trPr>
        <w:tc>
          <w:tcPr>
            <w:tcW w:w="6220" w:type="dxa"/>
            <w:gridSpan w:val="55"/>
            <w:tcBorders>
              <w:top w:val="single" w:sz="4" w:space="0" w:color="00000A"/>
              <w:left w:val="single" w:sz="4" w:space="0" w:color="00000A"/>
              <w:bottom w:val="single" w:sz="4" w:space="0" w:color="00000A"/>
              <w:right w:val="single" w:sz="4" w:space="0" w:color="00000A"/>
            </w:tcBorders>
            <w:shd w:val="clear" w:color="auto" w:fill="auto"/>
          </w:tcPr>
          <w:p w14:paraId="6FB1DFCB" w14:textId="77777777" w:rsidR="00130433" w:rsidRPr="00A900EA" w:rsidRDefault="00130433" w:rsidP="00A758E6">
            <w:pPr>
              <w:jc w:val="both"/>
              <w:rPr>
                <w:ins w:id="710" w:author="Natálie Honková" w:date="2018-05-25T12:59:00Z"/>
              </w:rPr>
            </w:pPr>
            <w:ins w:id="711" w:author="Natálie Honková" w:date="2018-05-25T12:59:00Z">
              <w:r>
                <w:t>---</w:t>
              </w:r>
            </w:ins>
          </w:p>
        </w:tc>
        <w:tc>
          <w:tcPr>
            <w:tcW w:w="1703" w:type="dxa"/>
            <w:gridSpan w:val="22"/>
            <w:tcBorders>
              <w:top w:val="single" w:sz="4" w:space="0" w:color="00000A"/>
              <w:left w:val="single" w:sz="4" w:space="0" w:color="00000A"/>
              <w:bottom w:val="single" w:sz="4" w:space="0" w:color="00000A"/>
              <w:right w:val="single" w:sz="4" w:space="0" w:color="00000A"/>
            </w:tcBorders>
            <w:shd w:val="clear" w:color="auto" w:fill="auto"/>
          </w:tcPr>
          <w:p w14:paraId="15E36356" w14:textId="77777777" w:rsidR="00130433" w:rsidRPr="00A900EA" w:rsidRDefault="00130433" w:rsidP="00A758E6">
            <w:pPr>
              <w:jc w:val="both"/>
              <w:rPr>
                <w:ins w:id="712" w:author="Natálie Honková" w:date="2018-05-25T12:59:00Z"/>
              </w:rPr>
            </w:pPr>
            <w:ins w:id="713" w:author="Natálie Honková" w:date="2018-05-25T12:59:00Z">
              <w:r>
                <w:t>---</w:t>
              </w:r>
            </w:ins>
          </w:p>
        </w:tc>
        <w:tc>
          <w:tcPr>
            <w:tcW w:w="1722" w:type="dxa"/>
            <w:gridSpan w:val="29"/>
            <w:tcBorders>
              <w:top w:val="single" w:sz="4" w:space="0" w:color="00000A"/>
              <w:left w:val="single" w:sz="4" w:space="0" w:color="00000A"/>
              <w:bottom w:val="single" w:sz="4" w:space="0" w:color="00000A"/>
              <w:right w:val="single" w:sz="4" w:space="0" w:color="00000A"/>
            </w:tcBorders>
            <w:shd w:val="clear" w:color="auto" w:fill="auto"/>
          </w:tcPr>
          <w:p w14:paraId="4F66A5FE" w14:textId="77777777" w:rsidR="00130433" w:rsidRPr="00A900EA" w:rsidRDefault="00130433" w:rsidP="00A758E6">
            <w:pPr>
              <w:jc w:val="both"/>
              <w:rPr>
                <w:ins w:id="714" w:author="Natálie Honková" w:date="2018-05-25T12:59:00Z"/>
              </w:rPr>
            </w:pPr>
            <w:ins w:id="715" w:author="Natálie Honková" w:date="2018-05-25T12:59:00Z">
              <w:r>
                <w:t>---</w:t>
              </w:r>
            </w:ins>
          </w:p>
        </w:tc>
      </w:tr>
      <w:tr w:rsidR="00130433" w14:paraId="5BDCF60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716" w:author="Natálie Honková" w:date="2018-05-25T12:59:00Z"/>
        </w:trPr>
        <w:tc>
          <w:tcPr>
            <w:tcW w:w="6220" w:type="dxa"/>
            <w:gridSpan w:val="55"/>
            <w:tcBorders>
              <w:top w:val="single" w:sz="4" w:space="0" w:color="00000A"/>
              <w:left w:val="single" w:sz="4" w:space="0" w:color="00000A"/>
              <w:bottom w:val="single" w:sz="4" w:space="0" w:color="00000A"/>
              <w:right w:val="single" w:sz="4" w:space="0" w:color="00000A"/>
            </w:tcBorders>
            <w:shd w:val="clear" w:color="auto" w:fill="auto"/>
          </w:tcPr>
          <w:p w14:paraId="4960AEEB" w14:textId="77777777" w:rsidR="00130433" w:rsidRDefault="00130433" w:rsidP="00A758E6">
            <w:pPr>
              <w:jc w:val="both"/>
              <w:rPr>
                <w:ins w:id="717" w:author="Natálie Honková" w:date="2018-05-25T12:59:00Z"/>
              </w:rPr>
            </w:pPr>
          </w:p>
        </w:tc>
        <w:tc>
          <w:tcPr>
            <w:tcW w:w="1703" w:type="dxa"/>
            <w:gridSpan w:val="22"/>
            <w:tcBorders>
              <w:top w:val="single" w:sz="4" w:space="0" w:color="00000A"/>
              <w:left w:val="single" w:sz="4" w:space="0" w:color="00000A"/>
              <w:bottom w:val="single" w:sz="4" w:space="0" w:color="00000A"/>
              <w:right w:val="single" w:sz="4" w:space="0" w:color="00000A"/>
            </w:tcBorders>
            <w:shd w:val="clear" w:color="auto" w:fill="auto"/>
          </w:tcPr>
          <w:p w14:paraId="1D2341E5" w14:textId="77777777" w:rsidR="00130433" w:rsidRDefault="00130433" w:rsidP="00A758E6">
            <w:pPr>
              <w:jc w:val="both"/>
              <w:rPr>
                <w:ins w:id="718" w:author="Natálie Honková" w:date="2018-05-25T12:59:00Z"/>
              </w:rPr>
            </w:pPr>
          </w:p>
        </w:tc>
        <w:tc>
          <w:tcPr>
            <w:tcW w:w="1722" w:type="dxa"/>
            <w:gridSpan w:val="29"/>
            <w:tcBorders>
              <w:top w:val="single" w:sz="4" w:space="0" w:color="00000A"/>
              <w:left w:val="single" w:sz="4" w:space="0" w:color="00000A"/>
              <w:bottom w:val="single" w:sz="4" w:space="0" w:color="00000A"/>
              <w:right w:val="single" w:sz="4" w:space="0" w:color="00000A"/>
            </w:tcBorders>
            <w:shd w:val="clear" w:color="auto" w:fill="auto"/>
          </w:tcPr>
          <w:p w14:paraId="6CA39D78" w14:textId="77777777" w:rsidR="00130433" w:rsidRDefault="00130433" w:rsidP="00A758E6">
            <w:pPr>
              <w:jc w:val="both"/>
              <w:rPr>
                <w:ins w:id="719" w:author="Natálie Honková" w:date="2018-05-25T12:59:00Z"/>
              </w:rPr>
            </w:pPr>
          </w:p>
        </w:tc>
      </w:tr>
      <w:tr w:rsidR="00130433" w14:paraId="190631F6"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720" w:author="Natálie Honková" w:date="2018-05-25T12:59:00Z"/>
        </w:trPr>
        <w:tc>
          <w:tcPr>
            <w:tcW w:w="6220" w:type="dxa"/>
            <w:gridSpan w:val="55"/>
            <w:tcBorders>
              <w:top w:val="single" w:sz="4" w:space="0" w:color="00000A"/>
              <w:left w:val="single" w:sz="4" w:space="0" w:color="00000A"/>
              <w:bottom w:val="single" w:sz="4" w:space="0" w:color="00000A"/>
              <w:right w:val="single" w:sz="4" w:space="0" w:color="00000A"/>
            </w:tcBorders>
            <w:shd w:val="clear" w:color="auto" w:fill="auto"/>
          </w:tcPr>
          <w:p w14:paraId="46D79168" w14:textId="77777777" w:rsidR="00130433" w:rsidRDefault="00130433" w:rsidP="00A758E6">
            <w:pPr>
              <w:jc w:val="both"/>
              <w:rPr>
                <w:ins w:id="721" w:author="Natálie Honková" w:date="2018-05-25T12:59:00Z"/>
              </w:rPr>
            </w:pPr>
          </w:p>
        </w:tc>
        <w:tc>
          <w:tcPr>
            <w:tcW w:w="1703" w:type="dxa"/>
            <w:gridSpan w:val="22"/>
            <w:tcBorders>
              <w:top w:val="single" w:sz="4" w:space="0" w:color="00000A"/>
              <w:left w:val="single" w:sz="4" w:space="0" w:color="00000A"/>
              <w:bottom w:val="single" w:sz="4" w:space="0" w:color="00000A"/>
              <w:right w:val="single" w:sz="4" w:space="0" w:color="00000A"/>
            </w:tcBorders>
            <w:shd w:val="clear" w:color="auto" w:fill="auto"/>
          </w:tcPr>
          <w:p w14:paraId="56F23053" w14:textId="77777777" w:rsidR="00130433" w:rsidRDefault="00130433" w:rsidP="00A758E6">
            <w:pPr>
              <w:jc w:val="both"/>
              <w:rPr>
                <w:ins w:id="722" w:author="Natálie Honková" w:date="2018-05-25T12:59:00Z"/>
              </w:rPr>
            </w:pPr>
          </w:p>
        </w:tc>
        <w:tc>
          <w:tcPr>
            <w:tcW w:w="1722" w:type="dxa"/>
            <w:gridSpan w:val="29"/>
            <w:tcBorders>
              <w:top w:val="single" w:sz="4" w:space="0" w:color="00000A"/>
              <w:left w:val="single" w:sz="4" w:space="0" w:color="00000A"/>
              <w:bottom w:val="single" w:sz="4" w:space="0" w:color="00000A"/>
              <w:right w:val="single" w:sz="4" w:space="0" w:color="00000A"/>
            </w:tcBorders>
            <w:shd w:val="clear" w:color="auto" w:fill="auto"/>
          </w:tcPr>
          <w:p w14:paraId="2434CF6C" w14:textId="77777777" w:rsidR="00130433" w:rsidRDefault="00130433" w:rsidP="00A758E6">
            <w:pPr>
              <w:jc w:val="both"/>
              <w:rPr>
                <w:ins w:id="723" w:author="Natálie Honková" w:date="2018-05-25T12:59:00Z"/>
              </w:rPr>
            </w:pPr>
          </w:p>
        </w:tc>
      </w:tr>
      <w:tr w:rsidR="00130433" w14:paraId="65A56C6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724" w:author="Natálie Honková" w:date="2018-05-25T12:59:00Z"/>
        </w:trPr>
        <w:tc>
          <w:tcPr>
            <w:tcW w:w="6220" w:type="dxa"/>
            <w:gridSpan w:val="55"/>
            <w:tcBorders>
              <w:top w:val="single" w:sz="4" w:space="0" w:color="00000A"/>
              <w:left w:val="single" w:sz="4" w:space="0" w:color="00000A"/>
              <w:bottom w:val="single" w:sz="4" w:space="0" w:color="00000A"/>
              <w:right w:val="single" w:sz="4" w:space="0" w:color="00000A"/>
            </w:tcBorders>
            <w:shd w:val="clear" w:color="auto" w:fill="auto"/>
          </w:tcPr>
          <w:p w14:paraId="1DB76809" w14:textId="77777777" w:rsidR="00130433" w:rsidRDefault="00130433" w:rsidP="00A758E6">
            <w:pPr>
              <w:jc w:val="both"/>
              <w:rPr>
                <w:ins w:id="725" w:author="Natálie Honková" w:date="2018-05-25T12:59:00Z"/>
              </w:rPr>
            </w:pPr>
          </w:p>
        </w:tc>
        <w:tc>
          <w:tcPr>
            <w:tcW w:w="1703" w:type="dxa"/>
            <w:gridSpan w:val="22"/>
            <w:tcBorders>
              <w:top w:val="single" w:sz="4" w:space="0" w:color="00000A"/>
              <w:left w:val="single" w:sz="4" w:space="0" w:color="00000A"/>
              <w:bottom w:val="single" w:sz="4" w:space="0" w:color="00000A"/>
              <w:right w:val="single" w:sz="4" w:space="0" w:color="00000A"/>
            </w:tcBorders>
            <w:shd w:val="clear" w:color="auto" w:fill="auto"/>
          </w:tcPr>
          <w:p w14:paraId="201EE78E" w14:textId="77777777" w:rsidR="00130433" w:rsidRDefault="00130433" w:rsidP="00A758E6">
            <w:pPr>
              <w:jc w:val="both"/>
              <w:rPr>
                <w:ins w:id="726" w:author="Natálie Honková" w:date="2018-05-25T12:59:00Z"/>
              </w:rPr>
            </w:pPr>
          </w:p>
        </w:tc>
        <w:tc>
          <w:tcPr>
            <w:tcW w:w="1722" w:type="dxa"/>
            <w:gridSpan w:val="29"/>
            <w:tcBorders>
              <w:top w:val="single" w:sz="4" w:space="0" w:color="00000A"/>
              <w:left w:val="single" w:sz="4" w:space="0" w:color="00000A"/>
              <w:bottom w:val="single" w:sz="4" w:space="0" w:color="00000A"/>
              <w:right w:val="single" w:sz="4" w:space="0" w:color="00000A"/>
            </w:tcBorders>
            <w:shd w:val="clear" w:color="auto" w:fill="auto"/>
          </w:tcPr>
          <w:p w14:paraId="5CA5F499" w14:textId="77777777" w:rsidR="00130433" w:rsidRDefault="00130433" w:rsidP="00A758E6">
            <w:pPr>
              <w:jc w:val="both"/>
              <w:rPr>
                <w:ins w:id="727" w:author="Natálie Honková" w:date="2018-05-25T12:59:00Z"/>
              </w:rPr>
            </w:pPr>
          </w:p>
        </w:tc>
      </w:tr>
      <w:tr w:rsidR="00130433" w:rsidRPr="00A900EA" w14:paraId="202C0140"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728" w:author="Natálie Honková" w:date="2018-05-25T12:59:00Z"/>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F7CAAC"/>
          </w:tcPr>
          <w:p w14:paraId="163C3E3A" w14:textId="77777777" w:rsidR="00130433" w:rsidRPr="00A900EA" w:rsidRDefault="00130433" w:rsidP="00A758E6">
            <w:pPr>
              <w:jc w:val="both"/>
              <w:rPr>
                <w:ins w:id="729" w:author="Natálie Honková" w:date="2018-05-25T12:59:00Z"/>
              </w:rPr>
            </w:pPr>
            <w:ins w:id="730" w:author="Natálie Honková" w:date="2018-05-25T12:59:00Z">
              <w:r w:rsidRPr="00A900EA">
                <w:rPr>
                  <w:b/>
                </w:rPr>
                <w:t>Předměty příslušného studijního programu a způsob zapojení do jejich výuky, příp. další zapojení do uskutečňování studijního programu</w:t>
              </w:r>
            </w:ins>
          </w:p>
        </w:tc>
      </w:tr>
      <w:tr w:rsidR="00130433" w:rsidRPr="00A900EA" w14:paraId="444465AB"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467"/>
          <w:ins w:id="731" w:author="Natálie Honková" w:date="2018-05-25T12:59:00Z"/>
        </w:trPr>
        <w:tc>
          <w:tcPr>
            <w:tcW w:w="9645" w:type="dxa"/>
            <w:gridSpan w:val="106"/>
            <w:tcBorders>
              <w:left w:val="single" w:sz="4" w:space="0" w:color="00000A"/>
              <w:bottom w:val="single" w:sz="4" w:space="0" w:color="00000A"/>
              <w:right w:val="single" w:sz="4" w:space="0" w:color="00000A"/>
            </w:tcBorders>
            <w:shd w:val="clear" w:color="auto" w:fill="auto"/>
          </w:tcPr>
          <w:p w14:paraId="5338C758" w14:textId="4E65A0E9" w:rsidR="00130433" w:rsidRPr="00A900EA" w:rsidRDefault="00130433" w:rsidP="00130433">
            <w:pPr>
              <w:spacing w:before="80" w:after="80"/>
              <w:jc w:val="both"/>
              <w:rPr>
                <w:ins w:id="732" w:author="Natálie Honková" w:date="2018-05-25T12:59:00Z"/>
              </w:rPr>
            </w:pPr>
            <w:ins w:id="733" w:author="Natálie Honková" w:date="2018-05-25T12:59:00Z">
              <w:r w:rsidRPr="00F43AC0">
                <w:rPr>
                  <w:b/>
                </w:rPr>
                <w:t>Bio</w:t>
              </w:r>
              <w:r>
                <w:rPr>
                  <w:b/>
                </w:rPr>
                <w:t>engineering</w:t>
              </w:r>
              <w:r>
                <w:t xml:space="preserve"> (100% p)</w:t>
              </w:r>
            </w:ins>
          </w:p>
        </w:tc>
      </w:tr>
      <w:tr w:rsidR="00130433" w:rsidRPr="00A900EA" w14:paraId="1F6C07CD"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734" w:author="Natálie Honková" w:date="2018-05-25T12:59:00Z"/>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F7CAAC"/>
          </w:tcPr>
          <w:p w14:paraId="0EFD1DC7" w14:textId="77777777" w:rsidR="00130433" w:rsidRPr="00A900EA" w:rsidRDefault="00130433" w:rsidP="00A758E6">
            <w:pPr>
              <w:jc w:val="both"/>
              <w:rPr>
                <w:ins w:id="735" w:author="Natálie Honková" w:date="2018-05-25T12:59:00Z"/>
              </w:rPr>
            </w:pPr>
            <w:ins w:id="736" w:author="Natálie Honková" w:date="2018-05-25T12:59:00Z">
              <w:r w:rsidRPr="00A900EA">
                <w:rPr>
                  <w:b/>
                </w:rPr>
                <w:t xml:space="preserve">Údaje o vzdělání na VŠ </w:t>
              </w:r>
            </w:ins>
          </w:p>
        </w:tc>
      </w:tr>
      <w:tr w:rsidR="00130433" w:rsidRPr="00A900EA" w14:paraId="16FA1EB9"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307"/>
          <w:ins w:id="737" w:author="Natálie Honková" w:date="2018-05-25T12:59:00Z"/>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auto"/>
          </w:tcPr>
          <w:p w14:paraId="0E741945" w14:textId="77777777" w:rsidR="00130433" w:rsidRPr="00A900EA" w:rsidRDefault="00130433" w:rsidP="00A758E6">
            <w:pPr>
              <w:spacing w:before="80" w:after="80"/>
              <w:jc w:val="both"/>
              <w:rPr>
                <w:ins w:id="738" w:author="Natálie Honková" w:date="2018-05-25T12:59:00Z"/>
              </w:rPr>
            </w:pPr>
            <w:ins w:id="739" w:author="Natálie Honková" w:date="2018-05-25T12:59:00Z">
              <w:r w:rsidRPr="00A900EA">
                <w:t>2015: VŠCHT Praha, SP Chemie a chemické technologie, obor Organická technologie, Ph.D.</w:t>
              </w:r>
            </w:ins>
          </w:p>
        </w:tc>
      </w:tr>
      <w:tr w:rsidR="00130433" w:rsidRPr="00A900EA" w14:paraId="0C2F633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740" w:author="Natálie Honková" w:date="2018-05-25T12:59:00Z"/>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F7CAAC"/>
          </w:tcPr>
          <w:p w14:paraId="14794A98" w14:textId="77777777" w:rsidR="00130433" w:rsidRPr="00A900EA" w:rsidRDefault="00130433" w:rsidP="00A758E6">
            <w:pPr>
              <w:jc w:val="both"/>
              <w:rPr>
                <w:ins w:id="741" w:author="Natálie Honková" w:date="2018-05-25T12:59:00Z"/>
              </w:rPr>
            </w:pPr>
            <w:ins w:id="742" w:author="Natálie Honková" w:date="2018-05-25T12:59:00Z">
              <w:r w:rsidRPr="00A900EA">
                <w:rPr>
                  <w:b/>
                </w:rPr>
                <w:t>Údaje o odborném působení od absolvování VŠ</w:t>
              </w:r>
            </w:ins>
          </w:p>
        </w:tc>
      </w:tr>
      <w:tr w:rsidR="00130433" w:rsidRPr="00A900EA" w14:paraId="7B2FBB1E"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246"/>
          <w:ins w:id="743" w:author="Natálie Honková" w:date="2018-05-25T12:59:00Z"/>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auto"/>
          </w:tcPr>
          <w:p w14:paraId="10FDFF16" w14:textId="77777777" w:rsidR="00130433" w:rsidRPr="00A900EA" w:rsidRDefault="00130433" w:rsidP="00A758E6">
            <w:pPr>
              <w:spacing w:before="80" w:after="80"/>
              <w:rPr>
                <w:ins w:id="744" w:author="Natálie Honková" w:date="2018-05-25T12:59:00Z"/>
              </w:rPr>
            </w:pPr>
            <w:ins w:id="745" w:author="Natálie Honková" w:date="2018-05-25T12:59:00Z">
              <w:r w:rsidRPr="00A900EA">
                <w:t xml:space="preserve">2009 – dosud: </w:t>
              </w:r>
              <w:r>
                <w:t xml:space="preserve">UTB Zlín, FAI, </w:t>
              </w:r>
              <w:r w:rsidRPr="00A900EA">
                <w:t>vědecko-výzkumný pracovník</w:t>
              </w:r>
            </w:ins>
          </w:p>
        </w:tc>
      </w:tr>
      <w:tr w:rsidR="00130433" w:rsidRPr="00A900EA" w14:paraId="0133CB33"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250"/>
          <w:ins w:id="746" w:author="Natálie Honková" w:date="2018-05-25T12:59:00Z"/>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F7CAAC"/>
          </w:tcPr>
          <w:p w14:paraId="712A5CB7" w14:textId="77777777" w:rsidR="00130433" w:rsidRPr="00A900EA" w:rsidRDefault="00130433" w:rsidP="00A758E6">
            <w:pPr>
              <w:jc w:val="both"/>
              <w:rPr>
                <w:ins w:id="747" w:author="Natálie Honková" w:date="2018-05-25T12:59:00Z"/>
              </w:rPr>
            </w:pPr>
            <w:ins w:id="748" w:author="Natálie Honková" w:date="2018-05-25T12:59:00Z">
              <w:r w:rsidRPr="00A900EA">
                <w:rPr>
                  <w:b/>
                </w:rPr>
                <w:t>Zkušenosti s vedením kvalifikačních a rigorózních prací</w:t>
              </w:r>
            </w:ins>
          </w:p>
        </w:tc>
      </w:tr>
      <w:tr w:rsidR="00130433" w:rsidRPr="00A900EA" w14:paraId="1A944CD5"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284"/>
          <w:ins w:id="749" w:author="Natálie Honková" w:date="2018-05-25T12:59:00Z"/>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auto"/>
          </w:tcPr>
          <w:p w14:paraId="3B071A9A" w14:textId="77777777" w:rsidR="00130433" w:rsidRPr="00A900EA" w:rsidRDefault="00130433" w:rsidP="00A758E6">
            <w:pPr>
              <w:pStyle w:val="western"/>
              <w:spacing w:before="80" w:beforeAutospacing="0" w:after="80" w:line="240" w:lineRule="auto"/>
              <w:rPr>
                <w:ins w:id="750" w:author="Natálie Honková" w:date="2018-05-25T12:59:00Z"/>
              </w:rPr>
            </w:pPr>
            <w:ins w:id="751" w:author="Natálie Honková" w:date="2018-05-25T12:59:00Z">
              <w:r w:rsidRPr="00A900EA">
                <w:t>Počet obhájených prací, které vyučující vedl v období 2013 – 2017: 1 DP</w:t>
              </w:r>
              <w:r>
                <w:t>.</w:t>
              </w:r>
            </w:ins>
          </w:p>
        </w:tc>
      </w:tr>
      <w:tr w:rsidR="000A63E3" w:rsidRPr="00A900EA" w14:paraId="7BBED636" w14:textId="77777777" w:rsidTr="001603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cantSplit/>
          <w:ins w:id="752" w:author="Natálie Honková" w:date="2018-05-25T12:59:00Z"/>
        </w:trPr>
        <w:tc>
          <w:tcPr>
            <w:tcW w:w="2841" w:type="dxa"/>
            <w:gridSpan w:val="17"/>
            <w:tcBorders>
              <w:top w:val="single" w:sz="12" w:space="0" w:color="00000A"/>
              <w:left w:val="single" w:sz="4" w:space="0" w:color="00000A"/>
              <w:bottom w:val="single" w:sz="4" w:space="0" w:color="00000A"/>
              <w:right w:val="single" w:sz="4" w:space="0" w:color="00000A"/>
            </w:tcBorders>
            <w:shd w:val="clear" w:color="auto" w:fill="F7CAAC"/>
          </w:tcPr>
          <w:p w14:paraId="46543FE0" w14:textId="77777777" w:rsidR="00130433" w:rsidRPr="00A900EA" w:rsidRDefault="00130433" w:rsidP="00A758E6">
            <w:pPr>
              <w:jc w:val="both"/>
              <w:rPr>
                <w:ins w:id="753" w:author="Natálie Honková" w:date="2018-05-25T12:59:00Z"/>
                <w:b/>
              </w:rPr>
            </w:pPr>
            <w:ins w:id="754" w:author="Natálie Honková" w:date="2018-05-25T12:59:00Z">
              <w:r w:rsidRPr="00A900EA">
                <w:rPr>
                  <w:b/>
                </w:rPr>
                <w:t xml:space="preserve">Obor habilitačního řízení </w:t>
              </w:r>
            </w:ins>
          </w:p>
        </w:tc>
        <w:tc>
          <w:tcPr>
            <w:tcW w:w="2126" w:type="dxa"/>
            <w:gridSpan w:val="14"/>
            <w:tcBorders>
              <w:top w:val="single" w:sz="12" w:space="0" w:color="00000A"/>
              <w:left w:val="single" w:sz="4" w:space="0" w:color="00000A"/>
              <w:bottom w:val="single" w:sz="4" w:space="0" w:color="00000A"/>
              <w:right w:val="single" w:sz="4" w:space="0" w:color="00000A"/>
            </w:tcBorders>
            <w:shd w:val="clear" w:color="auto" w:fill="F7CAAC"/>
          </w:tcPr>
          <w:p w14:paraId="29234C91" w14:textId="77777777" w:rsidR="00130433" w:rsidRPr="00A900EA" w:rsidRDefault="00130433" w:rsidP="00A758E6">
            <w:pPr>
              <w:jc w:val="both"/>
              <w:rPr>
                <w:ins w:id="755" w:author="Natálie Honková" w:date="2018-05-25T12:59:00Z"/>
                <w:b/>
              </w:rPr>
            </w:pPr>
            <w:ins w:id="756" w:author="Natálie Honková" w:date="2018-05-25T12:59:00Z">
              <w:r w:rsidRPr="00A900EA">
                <w:rPr>
                  <w:b/>
                </w:rPr>
                <w:t>Rok udělení hodnosti</w:t>
              </w:r>
            </w:ins>
          </w:p>
        </w:tc>
        <w:tc>
          <w:tcPr>
            <w:tcW w:w="2268" w:type="dxa"/>
            <w:gridSpan w:val="35"/>
            <w:tcBorders>
              <w:top w:val="single" w:sz="12" w:space="0" w:color="00000A"/>
              <w:left w:val="single" w:sz="4" w:space="0" w:color="00000A"/>
              <w:bottom w:val="single" w:sz="4" w:space="0" w:color="00000A"/>
              <w:right w:val="single" w:sz="12" w:space="0" w:color="00000A"/>
            </w:tcBorders>
            <w:shd w:val="clear" w:color="auto" w:fill="F7CAAC"/>
          </w:tcPr>
          <w:p w14:paraId="4A3D287F" w14:textId="77777777" w:rsidR="00130433" w:rsidRPr="00A900EA" w:rsidRDefault="00130433" w:rsidP="00A758E6">
            <w:pPr>
              <w:jc w:val="both"/>
              <w:rPr>
                <w:ins w:id="757" w:author="Natálie Honková" w:date="2018-05-25T12:59:00Z"/>
                <w:b/>
              </w:rPr>
            </w:pPr>
            <w:ins w:id="758" w:author="Natálie Honková" w:date="2018-05-25T12:59:00Z">
              <w:r w:rsidRPr="00A900EA">
                <w:rPr>
                  <w:b/>
                </w:rPr>
                <w:t>Řízení konáno na VŠ</w:t>
              </w:r>
            </w:ins>
          </w:p>
        </w:tc>
        <w:tc>
          <w:tcPr>
            <w:tcW w:w="2410" w:type="dxa"/>
            <w:gridSpan w:val="40"/>
            <w:tcBorders>
              <w:top w:val="single" w:sz="12" w:space="0" w:color="00000A"/>
              <w:left w:val="single" w:sz="12" w:space="0" w:color="00000A"/>
              <w:bottom w:val="single" w:sz="4" w:space="0" w:color="00000A"/>
              <w:right w:val="single" w:sz="4" w:space="0" w:color="00000A"/>
            </w:tcBorders>
            <w:shd w:val="clear" w:color="auto" w:fill="F7CAAC"/>
          </w:tcPr>
          <w:p w14:paraId="27477777" w14:textId="77777777" w:rsidR="00130433" w:rsidRPr="00A900EA" w:rsidRDefault="00130433" w:rsidP="00A758E6">
            <w:pPr>
              <w:jc w:val="both"/>
              <w:rPr>
                <w:ins w:id="759" w:author="Natálie Honková" w:date="2018-05-25T12:59:00Z"/>
              </w:rPr>
            </w:pPr>
            <w:ins w:id="760" w:author="Natálie Honková" w:date="2018-05-25T12:59:00Z">
              <w:r w:rsidRPr="00A900EA">
                <w:rPr>
                  <w:b/>
                </w:rPr>
                <w:t>Ohlasy publikací</w:t>
              </w:r>
            </w:ins>
          </w:p>
        </w:tc>
      </w:tr>
      <w:tr w:rsidR="000A63E3" w:rsidRPr="00A900EA" w14:paraId="6B01312A" w14:textId="77777777" w:rsidTr="001603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cantSplit/>
          <w:ins w:id="761" w:author="Natálie Honková" w:date="2018-05-25T12:59:00Z"/>
        </w:trPr>
        <w:tc>
          <w:tcPr>
            <w:tcW w:w="2841" w:type="dxa"/>
            <w:gridSpan w:val="17"/>
            <w:tcBorders>
              <w:top w:val="single" w:sz="4" w:space="0" w:color="00000A"/>
              <w:left w:val="single" w:sz="4" w:space="0" w:color="00000A"/>
              <w:bottom w:val="single" w:sz="4" w:space="0" w:color="00000A"/>
              <w:right w:val="single" w:sz="4" w:space="0" w:color="00000A"/>
            </w:tcBorders>
            <w:shd w:val="clear" w:color="auto" w:fill="auto"/>
          </w:tcPr>
          <w:p w14:paraId="632CC87B" w14:textId="77777777" w:rsidR="00130433" w:rsidRPr="00A900EA" w:rsidRDefault="00130433" w:rsidP="00A758E6">
            <w:pPr>
              <w:pStyle w:val="western"/>
              <w:spacing w:before="0" w:beforeAutospacing="0" w:after="0" w:line="240" w:lineRule="auto"/>
              <w:rPr>
                <w:ins w:id="762" w:author="Natálie Honková" w:date="2018-05-25T12:59:00Z"/>
              </w:rPr>
            </w:pPr>
            <w:ins w:id="763" w:author="Natálie Honková" w:date="2018-05-25T12:59:00Z">
              <w:r w:rsidRPr="00A900EA">
                <w:t>---</w:t>
              </w:r>
            </w:ins>
          </w:p>
        </w:tc>
        <w:tc>
          <w:tcPr>
            <w:tcW w:w="2126" w:type="dxa"/>
            <w:gridSpan w:val="14"/>
            <w:tcBorders>
              <w:top w:val="single" w:sz="4" w:space="0" w:color="00000A"/>
              <w:left w:val="single" w:sz="4" w:space="0" w:color="00000A"/>
              <w:bottom w:val="single" w:sz="4" w:space="0" w:color="00000A"/>
              <w:right w:val="single" w:sz="4" w:space="0" w:color="00000A"/>
            </w:tcBorders>
            <w:shd w:val="clear" w:color="auto" w:fill="auto"/>
          </w:tcPr>
          <w:p w14:paraId="4814020E" w14:textId="77777777" w:rsidR="00130433" w:rsidRPr="00A900EA" w:rsidRDefault="00130433" w:rsidP="00A758E6">
            <w:pPr>
              <w:pStyle w:val="western"/>
              <w:spacing w:before="0" w:beforeAutospacing="0" w:after="0" w:line="240" w:lineRule="auto"/>
              <w:rPr>
                <w:ins w:id="764" w:author="Natálie Honková" w:date="2018-05-25T12:59:00Z"/>
              </w:rPr>
            </w:pPr>
            <w:ins w:id="765" w:author="Natálie Honková" w:date="2018-05-25T12:59:00Z">
              <w:r w:rsidRPr="00A900EA">
                <w:t>---</w:t>
              </w:r>
            </w:ins>
          </w:p>
        </w:tc>
        <w:tc>
          <w:tcPr>
            <w:tcW w:w="2268" w:type="dxa"/>
            <w:gridSpan w:val="35"/>
            <w:tcBorders>
              <w:top w:val="single" w:sz="4" w:space="0" w:color="00000A"/>
              <w:left w:val="single" w:sz="4" w:space="0" w:color="00000A"/>
              <w:bottom w:val="single" w:sz="4" w:space="0" w:color="00000A"/>
              <w:right w:val="single" w:sz="12" w:space="0" w:color="00000A"/>
            </w:tcBorders>
            <w:shd w:val="clear" w:color="auto" w:fill="auto"/>
          </w:tcPr>
          <w:p w14:paraId="429FB817" w14:textId="77777777" w:rsidR="00130433" w:rsidRPr="00A900EA" w:rsidRDefault="00130433" w:rsidP="00A758E6">
            <w:pPr>
              <w:pStyle w:val="western"/>
              <w:spacing w:before="0" w:beforeAutospacing="0" w:after="0" w:line="240" w:lineRule="auto"/>
              <w:rPr>
                <w:ins w:id="766" w:author="Natálie Honková" w:date="2018-05-25T12:59:00Z"/>
              </w:rPr>
            </w:pPr>
            <w:ins w:id="767" w:author="Natálie Honková" w:date="2018-05-25T12:59:00Z">
              <w:r w:rsidRPr="00A900EA">
                <w:t>---</w:t>
              </w:r>
            </w:ins>
          </w:p>
        </w:tc>
        <w:tc>
          <w:tcPr>
            <w:tcW w:w="709" w:type="dxa"/>
            <w:gridSpan w:val="12"/>
            <w:tcBorders>
              <w:top w:val="single" w:sz="4" w:space="0" w:color="00000A"/>
              <w:left w:val="single" w:sz="12" w:space="0" w:color="00000A"/>
              <w:bottom w:val="single" w:sz="4" w:space="0" w:color="00000A"/>
              <w:right w:val="single" w:sz="4" w:space="0" w:color="00000A"/>
            </w:tcBorders>
            <w:shd w:val="clear" w:color="auto" w:fill="F7CAAC"/>
          </w:tcPr>
          <w:p w14:paraId="04661E81" w14:textId="77777777" w:rsidR="00130433" w:rsidRPr="00A900EA" w:rsidRDefault="00130433" w:rsidP="00A758E6">
            <w:pPr>
              <w:jc w:val="both"/>
              <w:rPr>
                <w:ins w:id="768" w:author="Natálie Honková" w:date="2018-05-25T12:59:00Z"/>
                <w:b/>
              </w:rPr>
            </w:pPr>
            <w:ins w:id="769" w:author="Natálie Honková" w:date="2018-05-25T12:59:00Z">
              <w:r w:rsidRPr="00A900EA">
                <w:rPr>
                  <w:b/>
                </w:rPr>
                <w:t>WOS</w:t>
              </w:r>
            </w:ins>
          </w:p>
        </w:tc>
        <w:tc>
          <w:tcPr>
            <w:tcW w:w="84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5CACEDAA" w14:textId="77777777" w:rsidR="00130433" w:rsidRPr="00A900EA" w:rsidRDefault="00130433" w:rsidP="00A758E6">
            <w:pPr>
              <w:jc w:val="both"/>
              <w:rPr>
                <w:ins w:id="770" w:author="Natálie Honková" w:date="2018-05-25T12:59:00Z"/>
                <w:b/>
              </w:rPr>
            </w:pPr>
            <w:ins w:id="771" w:author="Natálie Honková" w:date="2018-05-25T12:59:00Z">
              <w:r w:rsidRPr="00A900EA">
                <w:rPr>
                  <w:b/>
                </w:rPr>
                <w:t>Scopus</w:t>
              </w:r>
            </w:ins>
          </w:p>
        </w:tc>
        <w:tc>
          <w:tcPr>
            <w:tcW w:w="856" w:type="dxa"/>
            <w:gridSpan w:val="12"/>
            <w:tcBorders>
              <w:top w:val="single" w:sz="4" w:space="0" w:color="00000A"/>
              <w:left w:val="single" w:sz="4" w:space="0" w:color="00000A"/>
              <w:bottom w:val="single" w:sz="4" w:space="0" w:color="00000A"/>
              <w:right w:val="single" w:sz="4" w:space="0" w:color="00000A"/>
            </w:tcBorders>
            <w:shd w:val="clear" w:color="auto" w:fill="F7CAAC"/>
          </w:tcPr>
          <w:p w14:paraId="71267270" w14:textId="77777777" w:rsidR="00130433" w:rsidRPr="00A900EA" w:rsidRDefault="00130433" w:rsidP="00A758E6">
            <w:pPr>
              <w:jc w:val="both"/>
              <w:rPr>
                <w:ins w:id="772" w:author="Natálie Honková" w:date="2018-05-25T12:59:00Z"/>
              </w:rPr>
            </w:pPr>
            <w:ins w:id="773" w:author="Natálie Honková" w:date="2018-05-25T12:59:00Z">
              <w:r w:rsidRPr="00A900EA">
                <w:rPr>
                  <w:b/>
                </w:rPr>
                <w:t>ostatní</w:t>
              </w:r>
            </w:ins>
          </w:p>
        </w:tc>
      </w:tr>
      <w:tr w:rsidR="000A63E3" w:rsidRPr="006A5D3C" w14:paraId="7FBB6FC8" w14:textId="77777777" w:rsidTr="001603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cantSplit/>
          <w:trHeight w:val="70"/>
          <w:ins w:id="774" w:author="Natálie Honková" w:date="2018-05-25T12:59:00Z"/>
        </w:trPr>
        <w:tc>
          <w:tcPr>
            <w:tcW w:w="2841" w:type="dxa"/>
            <w:gridSpan w:val="17"/>
            <w:tcBorders>
              <w:top w:val="single" w:sz="4" w:space="0" w:color="00000A"/>
              <w:left w:val="single" w:sz="4" w:space="0" w:color="00000A"/>
              <w:bottom w:val="single" w:sz="4" w:space="0" w:color="00000A"/>
              <w:right w:val="single" w:sz="4" w:space="0" w:color="00000A"/>
            </w:tcBorders>
            <w:shd w:val="clear" w:color="auto" w:fill="F7CAAC"/>
          </w:tcPr>
          <w:p w14:paraId="27C8097A" w14:textId="77777777" w:rsidR="00130433" w:rsidRPr="00A900EA" w:rsidRDefault="00130433" w:rsidP="00A758E6">
            <w:pPr>
              <w:jc w:val="both"/>
              <w:rPr>
                <w:ins w:id="775" w:author="Natálie Honková" w:date="2018-05-25T12:59:00Z"/>
                <w:b/>
              </w:rPr>
            </w:pPr>
            <w:ins w:id="776" w:author="Natálie Honková" w:date="2018-05-25T12:59:00Z">
              <w:r w:rsidRPr="00A900EA">
                <w:rPr>
                  <w:b/>
                </w:rPr>
                <w:t>Obor jmenovacího řízení</w:t>
              </w:r>
            </w:ins>
          </w:p>
        </w:tc>
        <w:tc>
          <w:tcPr>
            <w:tcW w:w="2126" w:type="dxa"/>
            <w:gridSpan w:val="14"/>
            <w:tcBorders>
              <w:top w:val="single" w:sz="4" w:space="0" w:color="00000A"/>
              <w:left w:val="single" w:sz="4" w:space="0" w:color="00000A"/>
              <w:bottom w:val="single" w:sz="4" w:space="0" w:color="00000A"/>
              <w:right w:val="single" w:sz="4" w:space="0" w:color="00000A"/>
            </w:tcBorders>
            <w:shd w:val="clear" w:color="auto" w:fill="F7CAAC"/>
          </w:tcPr>
          <w:p w14:paraId="4020527B" w14:textId="77777777" w:rsidR="00130433" w:rsidRPr="00A900EA" w:rsidRDefault="00130433" w:rsidP="00A758E6">
            <w:pPr>
              <w:jc w:val="both"/>
              <w:rPr>
                <w:ins w:id="777" w:author="Natálie Honková" w:date="2018-05-25T12:59:00Z"/>
                <w:b/>
              </w:rPr>
            </w:pPr>
            <w:ins w:id="778" w:author="Natálie Honková" w:date="2018-05-25T12:59:00Z">
              <w:r w:rsidRPr="00A900EA">
                <w:rPr>
                  <w:b/>
                </w:rPr>
                <w:t>Rok udělení hodnosti</w:t>
              </w:r>
            </w:ins>
          </w:p>
        </w:tc>
        <w:tc>
          <w:tcPr>
            <w:tcW w:w="2268" w:type="dxa"/>
            <w:gridSpan w:val="35"/>
            <w:tcBorders>
              <w:top w:val="single" w:sz="4" w:space="0" w:color="00000A"/>
              <w:left w:val="single" w:sz="4" w:space="0" w:color="00000A"/>
              <w:bottom w:val="single" w:sz="4" w:space="0" w:color="00000A"/>
              <w:right w:val="single" w:sz="12" w:space="0" w:color="00000A"/>
            </w:tcBorders>
            <w:shd w:val="clear" w:color="auto" w:fill="F7CAAC"/>
          </w:tcPr>
          <w:p w14:paraId="33090543" w14:textId="77777777" w:rsidR="00130433" w:rsidRPr="00A900EA" w:rsidRDefault="00130433" w:rsidP="00A758E6">
            <w:pPr>
              <w:jc w:val="both"/>
              <w:rPr>
                <w:ins w:id="779" w:author="Natálie Honková" w:date="2018-05-25T12:59:00Z"/>
                <w:b/>
              </w:rPr>
            </w:pPr>
            <w:ins w:id="780" w:author="Natálie Honková" w:date="2018-05-25T12:59:00Z">
              <w:r w:rsidRPr="00A900EA">
                <w:rPr>
                  <w:b/>
                </w:rPr>
                <w:t>Řízení konáno na VŠ</w:t>
              </w:r>
            </w:ins>
          </w:p>
        </w:tc>
        <w:tc>
          <w:tcPr>
            <w:tcW w:w="709" w:type="dxa"/>
            <w:gridSpan w:val="12"/>
            <w:vMerge w:val="restart"/>
            <w:tcBorders>
              <w:top w:val="single" w:sz="4" w:space="0" w:color="00000A"/>
              <w:left w:val="single" w:sz="12" w:space="0" w:color="00000A"/>
              <w:bottom w:val="single" w:sz="4" w:space="0" w:color="00000A"/>
              <w:right w:val="single" w:sz="4" w:space="0" w:color="00000A"/>
            </w:tcBorders>
            <w:shd w:val="clear" w:color="auto" w:fill="auto"/>
          </w:tcPr>
          <w:p w14:paraId="7C1BA73D" w14:textId="77777777" w:rsidR="00130433" w:rsidRPr="006A5D3C" w:rsidRDefault="00130433" w:rsidP="00A758E6">
            <w:pPr>
              <w:pStyle w:val="western"/>
              <w:rPr>
                <w:ins w:id="781" w:author="Natálie Honková" w:date="2018-05-25T12:59:00Z"/>
                <w:b/>
              </w:rPr>
            </w:pPr>
            <w:ins w:id="782" w:author="Natálie Honková" w:date="2018-05-25T12:59:00Z">
              <w:r w:rsidRPr="006A5D3C">
                <w:rPr>
                  <w:b/>
                </w:rPr>
                <w:t>51</w:t>
              </w:r>
            </w:ins>
          </w:p>
        </w:tc>
        <w:tc>
          <w:tcPr>
            <w:tcW w:w="845" w:type="dxa"/>
            <w:gridSpan w:val="16"/>
            <w:vMerge w:val="restart"/>
            <w:tcBorders>
              <w:top w:val="single" w:sz="4" w:space="0" w:color="00000A"/>
              <w:left w:val="single" w:sz="4" w:space="0" w:color="00000A"/>
              <w:bottom w:val="single" w:sz="4" w:space="0" w:color="00000A"/>
              <w:right w:val="single" w:sz="4" w:space="0" w:color="00000A"/>
            </w:tcBorders>
            <w:shd w:val="clear" w:color="auto" w:fill="auto"/>
          </w:tcPr>
          <w:p w14:paraId="4BEBCF70" w14:textId="77777777" w:rsidR="00130433" w:rsidRPr="006A5D3C" w:rsidRDefault="00130433" w:rsidP="00A758E6">
            <w:pPr>
              <w:pStyle w:val="western"/>
              <w:rPr>
                <w:ins w:id="783" w:author="Natálie Honková" w:date="2018-05-25T12:59:00Z"/>
                <w:b/>
              </w:rPr>
            </w:pPr>
            <w:ins w:id="784" w:author="Natálie Honková" w:date="2018-05-25T12:59:00Z">
              <w:r w:rsidRPr="006A5D3C">
                <w:rPr>
                  <w:b/>
                </w:rPr>
                <w:t>61</w:t>
              </w:r>
            </w:ins>
          </w:p>
        </w:tc>
        <w:tc>
          <w:tcPr>
            <w:tcW w:w="856" w:type="dxa"/>
            <w:gridSpan w:val="12"/>
            <w:vMerge w:val="restart"/>
            <w:tcBorders>
              <w:top w:val="single" w:sz="4" w:space="0" w:color="00000A"/>
              <w:left w:val="single" w:sz="4" w:space="0" w:color="00000A"/>
              <w:bottom w:val="single" w:sz="4" w:space="0" w:color="00000A"/>
              <w:right w:val="single" w:sz="4" w:space="0" w:color="00000A"/>
            </w:tcBorders>
            <w:shd w:val="clear" w:color="auto" w:fill="auto"/>
          </w:tcPr>
          <w:p w14:paraId="3081D454" w14:textId="77777777" w:rsidR="00130433" w:rsidRPr="006A5D3C" w:rsidRDefault="00130433" w:rsidP="00A758E6">
            <w:pPr>
              <w:pStyle w:val="western"/>
              <w:rPr>
                <w:ins w:id="785" w:author="Natálie Honková" w:date="2018-05-25T12:59:00Z"/>
                <w:b/>
              </w:rPr>
            </w:pPr>
            <w:ins w:id="786" w:author="Natálie Honková" w:date="2018-05-25T12:59:00Z">
              <w:r w:rsidRPr="006A5D3C">
                <w:rPr>
                  <w:b/>
                </w:rPr>
                <w:t>neevid.</w:t>
              </w:r>
            </w:ins>
          </w:p>
        </w:tc>
      </w:tr>
      <w:tr w:rsidR="000A63E3" w:rsidRPr="00A900EA" w14:paraId="53689C35" w14:textId="77777777" w:rsidTr="001603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205"/>
          <w:ins w:id="787" w:author="Natálie Honková" w:date="2018-05-25T12:59:00Z"/>
        </w:trPr>
        <w:tc>
          <w:tcPr>
            <w:tcW w:w="2841" w:type="dxa"/>
            <w:gridSpan w:val="17"/>
            <w:tcBorders>
              <w:top w:val="single" w:sz="4" w:space="0" w:color="00000A"/>
              <w:left w:val="single" w:sz="4" w:space="0" w:color="00000A"/>
              <w:bottom w:val="single" w:sz="4" w:space="0" w:color="00000A"/>
              <w:right w:val="single" w:sz="4" w:space="0" w:color="00000A"/>
            </w:tcBorders>
            <w:shd w:val="clear" w:color="auto" w:fill="auto"/>
          </w:tcPr>
          <w:p w14:paraId="54BC409E" w14:textId="77777777" w:rsidR="00130433" w:rsidRPr="00A900EA" w:rsidRDefault="00130433" w:rsidP="00A758E6">
            <w:pPr>
              <w:jc w:val="both"/>
              <w:rPr>
                <w:ins w:id="788" w:author="Natálie Honková" w:date="2018-05-25T12:59:00Z"/>
              </w:rPr>
            </w:pPr>
            <w:ins w:id="789" w:author="Natálie Honková" w:date="2018-05-25T12:59:00Z">
              <w:r w:rsidRPr="00A900EA">
                <w:t>---</w:t>
              </w:r>
            </w:ins>
          </w:p>
        </w:tc>
        <w:tc>
          <w:tcPr>
            <w:tcW w:w="2126" w:type="dxa"/>
            <w:gridSpan w:val="14"/>
            <w:tcBorders>
              <w:top w:val="single" w:sz="4" w:space="0" w:color="00000A"/>
              <w:left w:val="single" w:sz="4" w:space="0" w:color="00000A"/>
              <w:bottom w:val="single" w:sz="4" w:space="0" w:color="00000A"/>
              <w:right w:val="single" w:sz="4" w:space="0" w:color="00000A"/>
            </w:tcBorders>
            <w:shd w:val="clear" w:color="auto" w:fill="auto"/>
          </w:tcPr>
          <w:p w14:paraId="5507DC11" w14:textId="77777777" w:rsidR="00130433" w:rsidRPr="00A900EA" w:rsidRDefault="00130433" w:rsidP="00A758E6">
            <w:pPr>
              <w:jc w:val="both"/>
              <w:rPr>
                <w:ins w:id="790" w:author="Natálie Honková" w:date="2018-05-25T12:59:00Z"/>
              </w:rPr>
            </w:pPr>
            <w:ins w:id="791" w:author="Natálie Honková" w:date="2018-05-25T12:59:00Z">
              <w:r w:rsidRPr="00A900EA">
                <w:t>---</w:t>
              </w:r>
            </w:ins>
          </w:p>
        </w:tc>
        <w:tc>
          <w:tcPr>
            <w:tcW w:w="2268" w:type="dxa"/>
            <w:gridSpan w:val="35"/>
            <w:tcBorders>
              <w:top w:val="single" w:sz="4" w:space="0" w:color="00000A"/>
              <w:left w:val="single" w:sz="4" w:space="0" w:color="00000A"/>
              <w:bottom w:val="single" w:sz="4" w:space="0" w:color="00000A"/>
              <w:right w:val="single" w:sz="12" w:space="0" w:color="00000A"/>
            </w:tcBorders>
            <w:shd w:val="clear" w:color="auto" w:fill="auto"/>
          </w:tcPr>
          <w:p w14:paraId="29925CE2" w14:textId="77777777" w:rsidR="00130433" w:rsidRPr="00A900EA" w:rsidRDefault="00130433" w:rsidP="00A758E6">
            <w:pPr>
              <w:jc w:val="both"/>
              <w:rPr>
                <w:ins w:id="792" w:author="Natálie Honková" w:date="2018-05-25T12:59:00Z"/>
              </w:rPr>
            </w:pPr>
            <w:ins w:id="793" w:author="Natálie Honková" w:date="2018-05-25T12:59:00Z">
              <w:r w:rsidRPr="00A900EA">
                <w:t>---</w:t>
              </w:r>
            </w:ins>
          </w:p>
        </w:tc>
        <w:tc>
          <w:tcPr>
            <w:tcW w:w="709" w:type="dxa"/>
            <w:gridSpan w:val="12"/>
            <w:vMerge/>
            <w:tcBorders>
              <w:top w:val="single" w:sz="4" w:space="0" w:color="00000A"/>
              <w:left w:val="single" w:sz="12" w:space="0" w:color="00000A"/>
              <w:bottom w:val="single" w:sz="4" w:space="0" w:color="00000A"/>
              <w:right w:val="single" w:sz="4" w:space="0" w:color="00000A"/>
            </w:tcBorders>
            <w:shd w:val="clear" w:color="auto" w:fill="auto"/>
            <w:vAlign w:val="center"/>
          </w:tcPr>
          <w:p w14:paraId="6F02025F" w14:textId="77777777" w:rsidR="00130433" w:rsidRPr="00A900EA" w:rsidRDefault="00130433" w:rsidP="00A758E6">
            <w:pPr>
              <w:rPr>
                <w:ins w:id="794" w:author="Natálie Honková" w:date="2018-05-25T12:59:00Z"/>
                <w:b/>
              </w:rPr>
            </w:pPr>
          </w:p>
        </w:tc>
        <w:tc>
          <w:tcPr>
            <w:tcW w:w="845" w:type="dxa"/>
            <w:gridSpan w:val="16"/>
            <w:vMerge/>
            <w:tcBorders>
              <w:top w:val="single" w:sz="4" w:space="0" w:color="00000A"/>
              <w:left w:val="single" w:sz="4" w:space="0" w:color="00000A"/>
              <w:bottom w:val="single" w:sz="4" w:space="0" w:color="00000A"/>
              <w:right w:val="single" w:sz="4" w:space="0" w:color="00000A"/>
            </w:tcBorders>
            <w:shd w:val="clear" w:color="auto" w:fill="auto"/>
            <w:vAlign w:val="center"/>
          </w:tcPr>
          <w:p w14:paraId="3B21E029" w14:textId="77777777" w:rsidR="00130433" w:rsidRPr="00A900EA" w:rsidRDefault="00130433" w:rsidP="00A758E6">
            <w:pPr>
              <w:rPr>
                <w:ins w:id="795" w:author="Natálie Honková" w:date="2018-05-25T12:59:00Z"/>
                <w:b/>
              </w:rPr>
            </w:pPr>
          </w:p>
        </w:tc>
        <w:tc>
          <w:tcPr>
            <w:tcW w:w="856" w:type="dxa"/>
            <w:gridSpan w:val="12"/>
            <w:vMerge/>
            <w:tcBorders>
              <w:top w:val="single" w:sz="4" w:space="0" w:color="00000A"/>
              <w:left w:val="single" w:sz="4" w:space="0" w:color="00000A"/>
              <w:bottom w:val="single" w:sz="4" w:space="0" w:color="00000A"/>
              <w:right w:val="single" w:sz="4" w:space="0" w:color="00000A"/>
            </w:tcBorders>
            <w:shd w:val="clear" w:color="auto" w:fill="auto"/>
            <w:vAlign w:val="center"/>
          </w:tcPr>
          <w:p w14:paraId="1DA1633B" w14:textId="77777777" w:rsidR="00130433" w:rsidRPr="00A900EA" w:rsidRDefault="00130433" w:rsidP="00A758E6">
            <w:pPr>
              <w:rPr>
                <w:ins w:id="796" w:author="Natálie Honková" w:date="2018-05-25T12:59:00Z"/>
                <w:b/>
              </w:rPr>
            </w:pPr>
          </w:p>
        </w:tc>
      </w:tr>
      <w:tr w:rsidR="00130433" w:rsidRPr="00A900EA" w14:paraId="272DC171"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ins w:id="797" w:author="Natálie Honková" w:date="2018-05-25T12:59:00Z"/>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F7CAAC"/>
          </w:tcPr>
          <w:p w14:paraId="6F3D8BEC" w14:textId="77777777" w:rsidR="00130433" w:rsidRPr="00A900EA" w:rsidRDefault="00130433" w:rsidP="00A758E6">
            <w:pPr>
              <w:jc w:val="both"/>
              <w:rPr>
                <w:ins w:id="798" w:author="Natálie Honková" w:date="2018-05-25T12:59:00Z"/>
              </w:rPr>
            </w:pPr>
            <w:ins w:id="799" w:author="Natálie Honková" w:date="2018-05-25T12:59:00Z">
              <w:r w:rsidRPr="00A900EA">
                <w:rPr>
                  <w:b/>
                </w:rPr>
                <w:t xml:space="preserve">Přehled o nejvýznamnější publikační a další tvůrčí činnosti nebo další profesní činnosti u odborníků z praxe vztahující se k zabezpečovaným předmětům </w:t>
              </w:r>
            </w:ins>
          </w:p>
        </w:tc>
      </w:tr>
      <w:tr w:rsidR="00130433" w:rsidRPr="00A900EA" w14:paraId="58C122F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560"/>
          <w:ins w:id="800" w:author="Natálie Honková" w:date="2018-05-25T12:59:00Z"/>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auto"/>
          </w:tcPr>
          <w:p w14:paraId="2162C453" w14:textId="77777777" w:rsidR="00130433" w:rsidRPr="00A900EA" w:rsidRDefault="00130433" w:rsidP="00A758E6">
            <w:pPr>
              <w:spacing w:before="120" w:after="120"/>
              <w:jc w:val="both"/>
              <w:rPr>
                <w:ins w:id="801" w:author="Natálie Honková" w:date="2018-05-25T12:59:00Z"/>
              </w:rPr>
            </w:pPr>
            <w:ins w:id="802" w:author="Natálie Honková" w:date="2018-05-25T12:59:00Z">
              <w:r w:rsidRPr="00A900EA">
                <w:rPr>
                  <w:b/>
                  <w:bCs/>
                </w:rPr>
                <w:t>PECHA</w:t>
              </w:r>
              <w:r w:rsidRPr="00A900EA">
                <w:t xml:space="preserve">, </w:t>
              </w:r>
              <w:r w:rsidRPr="00A900EA">
                <w:rPr>
                  <w:b/>
                  <w:bCs/>
                </w:rPr>
                <w:t xml:space="preserve">J. </w:t>
              </w:r>
              <w:r>
                <w:rPr>
                  <w:b/>
                </w:rPr>
                <w:t>(50</w:t>
              </w:r>
              <w:r w:rsidRPr="00A900EA">
                <w:rPr>
                  <w:b/>
                </w:rPr>
                <w:t>%)</w:t>
              </w:r>
              <w:r w:rsidRPr="00A900EA">
                <w:t xml:space="preserve">, </w:t>
              </w:r>
              <w:r w:rsidRPr="00A900EA">
                <w:rPr>
                  <w:bCs/>
                </w:rPr>
                <w:t>ŠÁNEK</w:t>
              </w:r>
              <w:r w:rsidRPr="00A900EA">
                <w:t xml:space="preserve">, </w:t>
              </w:r>
              <w:r w:rsidRPr="00A900EA">
                <w:rPr>
                  <w:bCs/>
                </w:rPr>
                <w:t>L.,</w:t>
              </w:r>
              <w:r w:rsidRPr="00A900EA">
                <w:t xml:space="preserve"> </w:t>
              </w:r>
              <w:r w:rsidRPr="00A900EA">
                <w:rPr>
                  <w:bCs/>
                </w:rPr>
                <w:t>FÜRST</w:t>
              </w:r>
              <w:r w:rsidRPr="00A900EA">
                <w:t xml:space="preserve">, </w:t>
              </w:r>
              <w:r w:rsidRPr="00A900EA">
                <w:rPr>
                  <w:bCs/>
                </w:rPr>
                <w:t>T.,</w:t>
              </w:r>
              <w:r w:rsidRPr="00A900EA">
                <w:t xml:space="preserve"> </w:t>
              </w:r>
              <w:r w:rsidRPr="00A900EA">
                <w:rPr>
                  <w:bCs/>
                </w:rPr>
                <w:t>KOLOMAZNÍK</w:t>
              </w:r>
              <w:r w:rsidRPr="00A900EA">
                <w:t xml:space="preserve">, </w:t>
              </w:r>
              <w:r w:rsidRPr="00A900EA">
                <w:rPr>
                  <w:bCs/>
                </w:rPr>
                <w:t>K</w:t>
              </w:r>
              <w:r w:rsidRPr="00A900EA">
                <w:t>.</w:t>
              </w:r>
              <w:r>
                <w:t>:</w:t>
              </w:r>
              <w:r w:rsidRPr="00A900EA">
                <w:t xml:space="preserve"> A kinetics study of the simultaneous methanolysis and hydrolysis of triglycerides. </w:t>
              </w:r>
              <w:r w:rsidRPr="00A900EA">
                <w:rPr>
                  <w:i/>
                  <w:iCs/>
                </w:rPr>
                <w:t>Chemical Engineering Journal</w:t>
              </w:r>
              <w:r>
                <w:t xml:space="preserve"> </w:t>
              </w:r>
              <w:r w:rsidRPr="00A900EA">
                <w:t>288, 680-688</w:t>
              </w:r>
              <w:r>
                <w:t>,</w:t>
              </w:r>
              <w:r w:rsidRPr="00A900EA">
                <w:t xml:space="preserve"> </w:t>
              </w:r>
              <w:r w:rsidRPr="00AA0B79">
                <w:rPr>
                  <w:b/>
                </w:rPr>
                <w:t>2016</w:t>
              </w:r>
              <w:r>
                <w:t>.</w:t>
              </w:r>
              <w:r w:rsidRPr="00A900EA">
                <w:t xml:space="preserve"> </w:t>
              </w:r>
            </w:ins>
          </w:p>
          <w:p w14:paraId="65126770" w14:textId="77777777" w:rsidR="00130433" w:rsidRPr="00A900EA" w:rsidRDefault="00130433" w:rsidP="00A758E6">
            <w:pPr>
              <w:spacing w:before="120" w:after="120"/>
              <w:jc w:val="both"/>
              <w:rPr>
                <w:ins w:id="803" w:author="Natálie Honková" w:date="2018-05-25T12:59:00Z"/>
              </w:rPr>
            </w:pPr>
            <w:ins w:id="804" w:author="Natálie Honková" w:date="2018-05-25T12:59:00Z">
              <w:r w:rsidRPr="00A900EA">
                <w:rPr>
                  <w:bCs/>
                </w:rPr>
                <w:t>ŠÁNEK</w:t>
              </w:r>
              <w:r w:rsidRPr="00A900EA">
                <w:t xml:space="preserve">, </w:t>
              </w:r>
              <w:r w:rsidRPr="00A900EA">
                <w:rPr>
                  <w:bCs/>
                </w:rPr>
                <w:t>L.,</w:t>
              </w:r>
              <w:r w:rsidRPr="00A900EA">
                <w:t xml:space="preserve"> </w:t>
              </w:r>
              <w:r w:rsidRPr="00A900EA">
                <w:rPr>
                  <w:b/>
                  <w:bCs/>
                </w:rPr>
                <w:t>PECHA</w:t>
              </w:r>
              <w:r w:rsidRPr="00A900EA">
                <w:t xml:space="preserve">, </w:t>
              </w:r>
              <w:r w:rsidRPr="00A900EA">
                <w:rPr>
                  <w:b/>
                  <w:bCs/>
                </w:rPr>
                <w:t xml:space="preserve">J. </w:t>
              </w:r>
              <w:r>
                <w:rPr>
                  <w:b/>
                </w:rPr>
                <w:t>(40</w:t>
              </w:r>
              <w:r w:rsidRPr="00A900EA">
                <w:rPr>
                  <w:b/>
                </w:rPr>
                <w:t>%)</w:t>
              </w:r>
              <w:r w:rsidRPr="00A900EA">
                <w:t xml:space="preserve">, </w:t>
              </w:r>
              <w:r w:rsidRPr="00A900EA">
                <w:rPr>
                  <w:bCs/>
                </w:rPr>
                <w:t>KOLOMAZNÍK</w:t>
              </w:r>
              <w:r w:rsidRPr="00A900EA">
                <w:t xml:space="preserve">, </w:t>
              </w:r>
              <w:r w:rsidRPr="00A900EA">
                <w:rPr>
                  <w:bCs/>
                </w:rPr>
                <w:t>K., BAŘINOVÁ, M.</w:t>
              </w:r>
              <w:r>
                <w:t xml:space="preserve">: </w:t>
              </w:r>
              <w:r w:rsidRPr="00A900EA">
                <w:t xml:space="preserve">Pilot-scale production of biodiesel from waste fats and oils using tetramethylammonium hydroxide. </w:t>
              </w:r>
              <w:r w:rsidRPr="00A900EA">
                <w:rPr>
                  <w:i/>
                  <w:iCs/>
                </w:rPr>
                <w:t>Waste Management</w:t>
              </w:r>
              <w:r>
                <w:t xml:space="preserve"> </w:t>
              </w:r>
              <w:r w:rsidRPr="00A900EA">
                <w:t>48, 630-637</w:t>
              </w:r>
              <w:r>
                <w:t>,</w:t>
              </w:r>
              <w:r w:rsidRPr="00A900EA">
                <w:t xml:space="preserve"> </w:t>
              </w:r>
              <w:r w:rsidRPr="00AA0B79">
                <w:rPr>
                  <w:b/>
                </w:rPr>
                <w:t>2016</w:t>
              </w:r>
              <w:r w:rsidRPr="0044583B">
                <w:t>.</w:t>
              </w:r>
            </w:ins>
          </w:p>
          <w:p w14:paraId="0E1711E0" w14:textId="77777777" w:rsidR="00130433" w:rsidRPr="00A900EA" w:rsidRDefault="00130433" w:rsidP="00A758E6">
            <w:pPr>
              <w:spacing w:before="120" w:after="120"/>
              <w:jc w:val="both"/>
              <w:rPr>
                <w:ins w:id="805" w:author="Natálie Honková" w:date="2018-05-25T12:59:00Z"/>
              </w:rPr>
            </w:pPr>
            <w:ins w:id="806" w:author="Natálie Honková" w:date="2018-05-25T12:59:00Z">
              <w:r w:rsidRPr="00A900EA">
                <w:rPr>
                  <w:bCs/>
                </w:rPr>
                <w:t>ŠÁNEK</w:t>
              </w:r>
              <w:r w:rsidRPr="00A900EA">
                <w:t xml:space="preserve">, </w:t>
              </w:r>
              <w:r w:rsidRPr="00A900EA">
                <w:rPr>
                  <w:bCs/>
                </w:rPr>
                <w:t>L.,</w:t>
              </w:r>
              <w:r w:rsidRPr="00A900EA">
                <w:t xml:space="preserve"> </w:t>
              </w:r>
              <w:r w:rsidRPr="00A900EA">
                <w:rPr>
                  <w:b/>
                  <w:bCs/>
                </w:rPr>
                <w:t>PECHA</w:t>
              </w:r>
              <w:r w:rsidRPr="00A900EA">
                <w:rPr>
                  <w:b/>
                </w:rPr>
                <w:t xml:space="preserve">, </w:t>
              </w:r>
              <w:r>
                <w:rPr>
                  <w:b/>
                  <w:bCs/>
                </w:rPr>
                <w:t>J. (35</w:t>
              </w:r>
              <w:r w:rsidRPr="00A900EA">
                <w:rPr>
                  <w:b/>
                  <w:bCs/>
                </w:rPr>
                <w:t>%)</w:t>
              </w:r>
              <w:r w:rsidRPr="00A900EA">
                <w:rPr>
                  <w:bCs/>
                </w:rPr>
                <w:t>, KOLOMAZNÍK</w:t>
              </w:r>
              <w:r w:rsidRPr="00A900EA">
                <w:t xml:space="preserve">, </w:t>
              </w:r>
              <w:r w:rsidRPr="00A900EA">
                <w:rPr>
                  <w:bCs/>
                </w:rPr>
                <w:t>K.,</w:t>
              </w:r>
              <w:r w:rsidRPr="00A900EA">
                <w:t xml:space="preserve"> </w:t>
              </w:r>
              <w:r w:rsidRPr="00A900EA">
                <w:rPr>
                  <w:bCs/>
                </w:rPr>
                <w:t>BAŘINOVÁ</w:t>
              </w:r>
              <w:r w:rsidRPr="00A900EA">
                <w:t xml:space="preserve">, </w:t>
              </w:r>
              <w:r w:rsidRPr="00A900EA">
                <w:rPr>
                  <w:bCs/>
                </w:rPr>
                <w:t>M.</w:t>
              </w:r>
              <w:r>
                <w:rPr>
                  <w:bCs/>
                </w:rPr>
                <w:t>:</w:t>
              </w:r>
              <w:r w:rsidRPr="00A900EA">
                <w:t xml:space="preserve"> Biodiesel production from tannery fleshings: Feedstock pretreatment and process modeling. </w:t>
              </w:r>
              <w:r w:rsidRPr="00A900EA">
                <w:rPr>
                  <w:i/>
                  <w:iCs/>
                </w:rPr>
                <w:t>Fuel</w:t>
              </w:r>
              <w:r>
                <w:t xml:space="preserve"> </w:t>
              </w:r>
              <w:r w:rsidRPr="00A900EA">
                <w:t>148, 16-24</w:t>
              </w:r>
              <w:r>
                <w:t>,</w:t>
              </w:r>
              <w:r w:rsidRPr="00A900EA">
                <w:t xml:space="preserve"> </w:t>
              </w:r>
              <w:r w:rsidRPr="00AA0B79">
                <w:rPr>
                  <w:b/>
                </w:rPr>
                <w:t>2015</w:t>
              </w:r>
              <w:r>
                <w:t>.</w:t>
              </w:r>
              <w:r w:rsidRPr="00A900EA">
                <w:t xml:space="preserve"> </w:t>
              </w:r>
            </w:ins>
          </w:p>
          <w:p w14:paraId="26157E37" w14:textId="77777777" w:rsidR="00130433" w:rsidRPr="00A900EA" w:rsidRDefault="00130433" w:rsidP="00A758E6">
            <w:pPr>
              <w:spacing w:before="120" w:after="120"/>
              <w:jc w:val="both"/>
              <w:rPr>
                <w:ins w:id="807" w:author="Natálie Honková" w:date="2018-05-25T12:59:00Z"/>
              </w:rPr>
            </w:pPr>
            <w:ins w:id="808" w:author="Natálie Honková" w:date="2018-05-25T12:59:00Z">
              <w:r w:rsidRPr="00A900EA">
                <w:rPr>
                  <w:bCs/>
                </w:rPr>
                <w:t>KOLOMAZNÍK</w:t>
              </w:r>
              <w:r w:rsidRPr="00A900EA">
                <w:t xml:space="preserve">, </w:t>
              </w:r>
              <w:r w:rsidRPr="00A900EA">
                <w:rPr>
                  <w:bCs/>
                </w:rPr>
                <w:t>K.,</w:t>
              </w:r>
              <w:r w:rsidRPr="00A900EA">
                <w:t xml:space="preserve"> </w:t>
              </w:r>
              <w:r w:rsidRPr="00A900EA">
                <w:rPr>
                  <w:b/>
                  <w:bCs/>
                </w:rPr>
                <w:t>PECHA</w:t>
              </w:r>
              <w:r w:rsidRPr="00A900EA">
                <w:rPr>
                  <w:b/>
                </w:rPr>
                <w:t xml:space="preserve">, </w:t>
              </w:r>
              <w:r>
                <w:rPr>
                  <w:b/>
                  <w:bCs/>
                </w:rPr>
                <w:t>J. (40</w:t>
              </w:r>
              <w:r w:rsidRPr="00A900EA">
                <w:rPr>
                  <w:b/>
                  <w:bCs/>
                </w:rPr>
                <w:t>%)</w:t>
              </w:r>
              <w:r w:rsidRPr="00A900EA">
                <w:rPr>
                  <w:bCs/>
                </w:rPr>
                <w:t>, VAŠEK</w:t>
              </w:r>
              <w:r w:rsidRPr="00A900EA">
                <w:t xml:space="preserve">, </w:t>
              </w:r>
              <w:r w:rsidRPr="00A900EA">
                <w:rPr>
                  <w:bCs/>
                </w:rPr>
                <w:t>V., FRIEBROVÁ</w:t>
              </w:r>
              <w:r w:rsidRPr="00A900EA">
                <w:t xml:space="preserve">, </w:t>
              </w:r>
              <w:r w:rsidRPr="00A900EA">
                <w:rPr>
                  <w:bCs/>
                </w:rPr>
                <w:t>V.,</w:t>
              </w:r>
              <w:r w:rsidRPr="00A900EA">
                <w:t xml:space="preserve"> </w:t>
              </w:r>
              <w:r w:rsidRPr="00A900EA">
                <w:rPr>
                  <w:bCs/>
                </w:rPr>
                <w:t>PODZIMEK</w:t>
              </w:r>
              <w:r w:rsidRPr="00A900EA">
                <w:t xml:space="preserve">, </w:t>
              </w:r>
              <w:r w:rsidRPr="00A900EA">
                <w:rPr>
                  <w:bCs/>
                </w:rPr>
                <w:t>P.</w:t>
              </w:r>
              <w:r>
                <w:rPr>
                  <w:bCs/>
                </w:rPr>
                <w:t>:</w:t>
              </w:r>
              <w:r w:rsidRPr="00A900EA">
                <w:t xml:space="preserve"> Method </w:t>
              </w:r>
              <w:r>
                <w:t>for deproteinization o</w:t>
              </w:r>
              <w:r w:rsidRPr="00A900EA">
                <w:t xml:space="preserve">f </w:t>
              </w:r>
              <w:r>
                <w:t>w</w:t>
              </w:r>
              <w:r w:rsidRPr="00A900EA">
                <w:t xml:space="preserve">aste </w:t>
              </w:r>
              <w:r>
                <w:t>f</w:t>
              </w:r>
              <w:r w:rsidRPr="00A900EA">
                <w:t xml:space="preserve">ats </w:t>
              </w:r>
              <w:r>
                <w:t>a</w:t>
              </w:r>
              <w:r w:rsidRPr="00A900EA">
                <w:t xml:space="preserve">nd </w:t>
              </w:r>
              <w:r>
                <w:t>o</w:t>
              </w:r>
              <w:r w:rsidRPr="00A900EA">
                <w:t xml:space="preserve">ils. Evropský patent č. EP2744351. </w:t>
              </w:r>
              <w:r w:rsidRPr="00AA0B79">
                <w:rPr>
                  <w:b/>
                </w:rPr>
                <w:t>2015</w:t>
              </w:r>
              <w:r w:rsidRPr="0044583B">
                <w:t>.</w:t>
              </w:r>
            </w:ins>
          </w:p>
          <w:p w14:paraId="2197D488" w14:textId="77777777" w:rsidR="00130433" w:rsidRPr="00A900EA" w:rsidRDefault="00130433" w:rsidP="00A758E6">
            <w:pPr>
              <w:spacing w:before="120" w:after="120"/>
              <w:jc w:val="both"/>
              <w:rPr>
                <w:ins w:id="809" w:author="Natálie Honková" w:date="2018-05-25T12:59:00Z"/>
              </w:rPr>
            </w:pPr>
            <w:ins w:id="810" w:author="Natálie Honková" w:date="2018-05-25T12:59:00Z">
              <w:r w:rsidRPr="00A900EA">
                <w:rPr>
                  <w:b/>
                  <w:bCs/>
                </w:rPr>
                <w:t>PECHA</w:t>
              </w:r>
              <w:r w:rsidRPr="00A900EA">
                <w:rPr>
                  <w:b/>
                </w:rPr>
                <w:t xml:space="preserve">, </w:t>
              </w:r>
              <w:r w:rsidRPr="00A900EA">
                <w:rPr>
                  <w:b/>
                  <w:bCs/>
                </w:rPr>
                <w:t xml:space="preserve">J. </w:t>
              </w:r>
              <w:r>
                <w:rPr>
                  <w:b/>
                </w:rPr>
                <w:t>(70</w:t>
              </w:r>
              <w:r w:rsidRPr="00A900EA">
                <w:rPr>
                  <w:b/>
                </w:rPr>
                <w:t>%)</w:t>
              </w:r>
              <w:r w:rsidRPr="00A900EA">
                <w:t xml:space="preserve">, </w:t>
              </w:r>
              <w:r w:rsidRPr="00A900EA">
                <w:rPr>
                  <w:bCs/>
                </w:rPr>
                <w:t>KOLOMAZNÍK</w:t>
              </w:r>
              <w:r w:rsidRPr="00A900EA">
                <w:t xml:space="preserve">, </w:t>
              </w:r>
              <w:r w:rsidRPr="00A900EA">
                <w:rPr>
                  <w:bCs/>
                </w:rPr>
                <w:t>K.</w:t>
              </w:r>
              <w:r>
                <w:rPr>
                  <w:bCs/>
                </w:rPr>
                <w:t>:</w:t>
              </w:r>
              <w:r w:rsidRPr="00A900EA">
                <w:t xml:space="preserve"> Technologie výroby hnojiva TO Natural Nitrogen </w:t>
              </w:r>
              <w:proofErr w:type="gramStart"/>
              <w:r w:rsidRPr="00A900EA">
                <w:t>KE</w:t>
              </w:r>
              <w:proofErr w:type="gramEnd"/>
              <w:r w:rsidRPr="00A900EA">
                <w:t>. Ověřená technologie</w:t>
              </w:r>
              <w:r>
                <w:t xml:space="preserve">. </w:t>
              </w:r>
              <w:r w:rsidRPr="00AA0B79">
                <w:rPr>
                  <w:b/>
                </w:rPr>
                <w:t>2015</w:t>
              </w:r>
              <w:r w:rsidRPr="00A900EA">
                <w:t xml:space="preserve">. </w:t>
              </w:r>
            </w:ins>
          </w:p>
        </w:tc>
      </w:tr>
      <w:tr w:rsidR="00130433" w:rsidRPr="00B901A1" w14:paraId="368FC78F"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218"/>
          <w:ins w:id="811" w:author="Natálie Honková" w:date="2018-05-25T12:59:00Z"/>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F7CAAC"/>
          </w:tcPr>
          <w:p w14:paraId="04687652" w14:textId="77777777" w:rsidR="00130433" w:rsidRPr="00B901A1" w:rsidRDefault="00130433" w:rsidP="00A758E6">
            <w:pPr>
              <w:rPr>
                <w:ins w:id="812" w:author="Natálie Honková" w:date="2018-05-25T12:59:00Z"/>
              </w:rPr>
            </w:pPr>
            <w:ins w:id="813" w:author="Natálie Honková" w:date="2018-05-25T12:59:00Z">
              <w:r w:rsidRPr="00B901A1">
                <w:rPr>
                  <w:b/>
                </w:rPr>
                <w:t>Působení v zahraničí</w:t>
              </w:r>
            </w:ins>
          </w:p>
        </w:tc>
      </w:tr>
      <w:tr w:rsidR="00130433" w:rsidRPr="00B901A1" w14:paraId="58026387"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trHeight w:val="328"/>
          <w:ins w:id="814" w:author="Natálie Honková" w:date="2018-05-25T12:59:00Z"/>
        </w:trPr>
        <w:tc>
          <w:tcPr>
            <w:tcW w:w="9645" w:type="dxa"/>
            <w:gridSpan w:val="106"/>
            <w:tcBorders>
              <w:top w:val="single" w:sz="4" w:space="0" w:color="00000A"/>
              <w:left w:val="single" w:sz="4" w:space="0" w:color="00000A"/>
              <w:bottom w:val="single" w:sz="4" w:space="0" w:color="00000A"/>
              <w:right w:val="single" w:sz="4" w:space="0" w:color="00000A"/>
            </w:tcBorders>
            <w:shd w:val="clear" w:color="auto" w:fill="auto"/>
          </w:tcPr>
          <w:p w14:paraId="44E79363" w14:textId="77777777" w:rsidR="00130433" w:rsidRDefault="00130433" w:rsidP="00A758E6">
            <w:pPr>
              <w:rPr>
                <w:ins w:id="815" w:author="Natálie Honková" w:date="2018-05-25T12:59:00Z"/>
              </w:rPr>
            </w:pPr>
            <w:ins w:id="816" w:author="Natálie Honková" w:date="2018-05-25T12:59:00Z">
              <w:r>
                <w:t>---</w:t>
              </w:r>
            </w:ins>
          </w:p>
          <w:p w14:paraId="030E2006" w14:textId="77777777" w:rsidR="00130433" w:rsidRDefault="00130433" w:rsidP="00A758E6">
            <w:pPr>
              <w:rPr>
                <w:ins w:id="817" w:author="Natálie Honková" w:date="2018-05-25T12:59:00Z"/>
              </w:rPr>
            </w:pPr>
          </w:p>
          <w:p w14:paraId="4FEF3E9A" w14:textId="77777777" w:rsidR="00130433" w:rsidRDefault="00130433" w:rsidP="00A758E6">
            <w:pPr>
              <w:rPr>
                <w:ins w:id="818" w:author="Natálie Honková" w:date="2018-05-25T12:59:00Z"/>
              </w:rPr>
            </w:pPr>
          </w:p>
          <w:p w14:paraId="28416B2C" w14:textId="77777777" w:rsidR="00130433" w:rsidRDefault="00130433" w:rsidP="00A758E6">
            <w:pPr>
              <w:rPr>
                <w:ins w:id="819" w:author="Natálie Honková" w:date="2018-05-25T12:59:00Z"/>
              </w:rPr>
            </w:pPr>
          </w:p>
          <w:p w14:paraId="70B93D90" w14:textId="77777777" w:rsidR="00130433" w:rsidRDefault="00130433" w:rsidP="00A758E6">
            <w:pPr>
              <w:rPr>
                <w:ins w:id="820" w:author="Natálie Honková" w:date="2018-05-25T12:59:00Z"/>
              </w:rPr>
            </w:pPr>
          </w:p>
          <w:p w14:paraId="0D7BC190" w14:textId="77777777" w:rsidR="00130433" w:rsidRDefault="00130433" w:rsidP="00A758E6">
            <w:pPr>
              <w:rPr>
                <w:ins w:id="821" w:author="Natálie Honková" w:date="2018-05-25T12:59:00Z"/>
              </w:rPr>
            </w:pPr>
          </w:p>
          <w:p w14:paraId="5FBD7BB7" w14:textId="77777777" w:rsidR="00130433" w:rsidRDefault="00130433" w:rsidP="00A758E6">
            <w:pPr>
              <w:rPr>
                <w:ins w:id="822" w:author="Natálie Honková" w:date="2018-05-25T12:59:00Z"/>
              </w:rPr>
            </w:pPr>
          </w:p>
          <w:p w14:paraId="0340037C" w14:textId="77777777" w:rsidR="00130433" w:rsidRDefault="00130433" w:rsidP="00A758E6">
            <w:pPr>
              <w:rPr>
                <w:ins w:id="823" w:author="Natálie Honková" w:date="2018-05-25T12:59:00Z"/>
              </w:rPr>
            </w:pPr>
          </w:p>
          <w:p w14:paraId="49D26405" w14:textId="77777777" w:rsidR="00130433" w:rsidRDefault="00130433" w:rsidP="00A758E6">
            <w:pPr>
              <w:rPr>
                <w:ins w:id="824" w:author="Natálie Honková" w:date="2018-05-25T12:59:00Z"/>
              </w:rPr>
            </w:pPr>
          </w:p>
          <w:p w14:paraId="2753E199" w14:textId="77777777" w:rsidR="00130433" w:rsidRPr="00B901A1" w:rsidRDefault="00130433" w:rsidP="00A758E6">
            <w:pPr>
              <w:rPr>
                <w:ins w:id="825" w:author="Natálie Honková" w:date="2018-05-25T12:59:00Z"/>
              </w:rPr>
            </w:pPr>
          </w:p>
        </w:tc>
      </w:tr>
      <w:tr w:rsidR="00130433" w:rsidRPr="00B901A1" w14:paraId="5387F4D8" w14:textId="77777777" w:rsidTr="0094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5"/>
          <w:gridAfter w:val="8"/>
          <w:wBefore w:w="60" w:type="dxa"/>
          <w:wAfter w:w="709" w:type="dxa"/>
          <w:cantSplit/>
          <w:trHeight w:val="470"/>
          <w:ins w:id="826" w:author="Natálie Honková" w:date="2018-05-25T12:59:00Z"/>
        </w:trPr>
        <w:tc>
          <w:tcPr>
            <w:tcW w:w="2679" w:type="dxa"/>
            <w:gridSpan w:val="15"/>
            <w:tcBorders>
              <w:top w:val="single" w:sz="4" w:space="0" w:color="00000A"/>
              <w:left w:val="single" w:sz="4" w:space="0" w:color="00000A"/>
              <w:bottom w:val="single" w:sz="4" w:space="0" w:color="00000A"/>
              <w:right w:val="single" w:sz="4" w:space="0" w:color="00000A"/>
            </w:tcBorders>
            <w:shd w:val="clear" w:color="auto" w:fill="F7CAAC"/>
          </w:tcPr>
          <w:p w14:paraId="6EB10DAE" w14:textId="77777777" w:rsidR="00130433" w:rsidRPr="00B901A1" w:rsidRDefault="00130433" w:rsidP="00A758E6">
            <w:pPr>
              <w:jc w:val="both"/>
              <w:rPr>
                <w:ins w:id="827" w:author="Natálie Honková" w:date="2018-05-25T12:59:00Z"/>
              </w:rPr>
            </w:pPr>
            <w:ins w:id="828" w:author="Natálie Honková" w:date="2018-05-25T12:59:00Z">
              <w:r w:rsidRPr="00B901A1">
                <w:rPr>
                  <w:b/>
                </w:rPr>
                <w:lastRenderedPageBreak/>
                <w:t xml:space="preserve">Podpis </w:t>
              </w:r>
            </w:ins>
          </w:p>
        </w:tc>
        <w:tc>
          <w:tcPr>
            <w:tcW w:w="4535" w:type="dxa"/>
            <w:gridSpan w:val="50"/>
            <w:tcBorders>
              <w:top w:val="single" w:sz="4" w:space="0" w:color="00000A"/>
              <w:left w:val="single" w:sz="4" w:space="0" w:color="00000A"/>
              <w:bottom w:val="single" w:sz="4" w:space="0" w:color="00000A"/>
              <w:right w:val="single" w:sz="4" w:space="0" w:color="00000A"/>
            </w:tcBorders>
            <w:shd w:val="clear" w:color="auto" w:fill="auto"/>
          </w:tcPr>
          <w:p w14:paraId="1966ABAC" w14:textId="77777777" w:rsidR="00130433" w:rsidRPr="00B901A1" w:rsidRDefault="00130433" w:rsidP="00A758E6">
            <w:pPr>
              <w:jc w:val="both"/>
              <w:rPr>
                <w:ins w:id="829" w:author="Natálie Honková" w:date="2018-05-25T12:59:00Z"/>
              </w:rPr>
            </w:pPr>
          </w:p>
        </w:tc>
        <w:tc>
          <w:tcPr>
            <w:tcW w:w="785" w:type="dxa"/>
            <w:gridSpan w:val="16"/>
            <w:tcBorders>
              <w:top w:val="single" w:sz="4" w:space="0" w:color="00000A"/>
              <w:left w:val="single" w:sz="4" w:space="0" w:color="00000A"/>
              <w:bottom w:val="single" w:sz="4" w:space="0" w:color="00000A"/>
              <w:right w:val="single" w:sz="4" w:space="0" w:color="00000A"/>
            </w:tcBorders>
            <w:shd w:val="clear" w:color="auto" w:fill="F7CAAC"/>
          </w:tcPr>
          <w:p w14:paraId="12D4A8D9" w14:textId="77777777" w:rsidR="00130433" w:rsidRPr="00B901A1" w:rsidRDefault="00130433" w:rsidP="00A758E6">
            <w:pPr>
              <w:jc w:val="both"/>
              <w:rPr>
                <w:ins w:id="830" w:author="Natálie Honková" w:date="2018-05-25T12:59:00Z"/>
              </w:rPr>
            </w:pPr>
            <w:ins w:id="831" w:author="Natálie Honková" w:date="2018-05-25T12:59:00Z">
              <w:r w:rsidRPr="00B901A1">
                <w:rPr>
                  <w:b/>
                </w:rPr>
                <w:t>datum</w:t>
              </w:r>
            </w:ins>
          </w:p>
        </w:tc>
        <w:tc>
          <w:tcPr>
            <w:tcW w:w="1646" w:type="dxa"/>
            <w:gridSpan w:val="25"/>
            <w:tcBorders>
              <w:top w:val="single" w:sz="4" w:space="0" w:color="00000A"/>
              <w:left w:val="single" w:sz="4" w:space="0" w:color="00000A"/>
              <w:bottom w:val="single" w:sz="4" w:space="0" w:color="00000A"/>
              <w:right w:val="single" w:sz="4" w:space="0" w:color="00000A"/>
            </w:tcBorders>
            <w:shd w:val="clear" w:color="auto" w:fill="auto"/>
          </w:tcPr>
          <w:p w14:paraId="035E4BA0" w14:textId="77777777" w:rsidR="00130433" w:rsidRPr="00B901A1" w:rsidRDefault="00130433" w:rsidP="00A758E6">
            <w:pPr>
              <w:jc w:val="both"/>
              <w:rPr>
                <w:ins w:id="832" w:author="Natálie Honková" w:date="2018-05-25T12:59:00Z"/>
              </w:rPr>
            </w:pPr>
          </w:p>
        </w:tc>
      </w:tr>
      <w:tr w:rsidR="0053707C" w14:paraId="728B6277" w14:textId="77777777" w:rsidTr="00945877">
        <w:trPr>
          <w:gridBefore w:val="4"/>
          <w:gridAfter w:val="5"/>
          <w:wBefore w:w="54" w:type="dxa"/>
          <w:wAfter w:w="459" w:type="dxa"/>
        </w:trPr>
        <w:tc>
          <w:tcPr>
            <w:tcW w:w="9901" w:type="dxa"/>
            <w:gridSpan w:val="110"/>
            <w:tcBorders>
              <w:bottom w:val="double" w:sz="4" w:space="0" w:color="auto"/>
            </w:tcBorders>
            <w:shd w:val="clear" w:color="auto" w:fill="BDD6EE"/>
          </w:tcPr>
          <w:p w14:paraId="5F8E5623" w14:textId="4CAABF22" w:rsidR="0053707C" w:rsidRDefault="0053707C" w:rsidP="0053707C">
            <w:pPr>
              <w:jc w:val="both"/>
              <w:rPr>
                <w:b/>
                <w:sz w:val="28"/>
              </w:rPr>
            </w:pPr>
            <w:r>
              <w:rPr>
                <w:b/>
                <w:sz w:val="28"/>
              </w:rPr>
              <w:t>C-I – Personální zabezpečení</w:t>
            </w:r>
          </w:p>
        </w:tc>
      </w:tr>
      <w:tr w:rsidR="0053707C" w:rsidRPr="00A405B4" w14:paraId="79F78C7B" w14:textId="77777777" w:rsidTr="00945877">
        <w:trPr>
          <w:gridBefore w:val="4"/>
          <w:gridAfter w:val="5"/>
          <w:wBefore w:w="54" w:type="dxa"/>
          <w:wAfter w:w="459" w:type="dxa"/>
        </w:trPr>
        <w:tc>
          <w:tcPr>
            <w:tcW w:w="2520" w:type="dxa"/>
            <w:gridSpan w:val="8"/>
            <w:tcBorders>
              <w:top w:val="double" w:sz="4" w:space="0" w:color="auto"/>
            </w:tcBorders>
            <w:shd w:val="clear" w:color="auto" w:fill="F7CAAC"/>
          </w:tcPr>
          <w:p w14:paraId="684D62B1" w14:textId="77777777" w:rsidR="0053707C" w:rsidRDefault="0053707C" w:rsidP="0053707C">
            <w:pPr>
              <w:jc w:val="both"/>
              <w:rPr>
                <w:b/>
              </w:rPr>
            </w:pPr>
            <w:r>
              <w:rPr>
                <w:b/>
              </w:rPr>
              <w:t>Vysoká škola</w:t>
            </w:r>
          </w:p>
        </w:tc>
        <w:tc>
          <w:tcPr>
            <w:tcW w:w="7381" w:type="dxa"/>
            <w:gridSpan w:val="102"/>
          </w:tcPr>
          <w:p w14:paraId="7BD01D0E" w14:textId="77777777" w:rsidR="0053707C" w:rsidRPr="00A405B4" w:rsidRDefault="0053707C" w:rsidP="0053707C">
            <w:pPr>
              <w:jc w:val="both"/>
            </w:pPr>
            <w:r w:rsidRPr="00A405B4">
              <w:t>Univerzita Tomáše Bati ve Zlíně</w:t>
            </w:r>
          </w:p>
        </w:tc>
      </w:tr>
      <w:tr w:rsidR="0053707C" w:rsidRPr="00A405B4" w14:paraId="2A0EEBEA" w14:textId="77777777" w:rsidTr="00945877">
        <w:trPr>
          <w:gridBefore w:val="4"/>
          <w:gridAfter w:val="5"/>
          <w:wBefore w:w="54" w:type="dxa"/>
          <w:wAfter w:w="459" w:type="dxa"/>
        </w:trPr>
        <w:tc>
          <w:tcPr>
            <w:tcW w:w="2520" w:type="dxa"/>
            <w:gridSpan w:val="8"/>
            <w:shd w:val="clear" w:color="auto" w:fill="F7CAAC"/>
          </w:tcPr>
          <w:p w14:paraId="28D54831" w14:textId="77777777" w:rsidR="0053707C" w:rsidRDefault="0053707C" w:rsidP="0053707C">
            <w:pPr>
              <w:jc w:val="both"/>
              <w:rPr>
                <w:b/>
              </w:rPr>
            </w:pPr>
            <w:r>
              <w:rPr>
                <w:b/>
              </w:rPr>
              <w:t>Součást vysoké školy</w:t>
            </w:r>
          </w:p>
        </w:tc>
        <w:tc>
          <w:tcPr>
            <w:tcW w:w="7381" w:type="dxa"/>
            <w:gridSpan w:val="102"/>
          </w:tcPr>
          <w:p w14:paraId="193F3CDF" w14:textId="77777777" w:rsidR="0053707C" w:rsidRPr="00A405B4" w:rsidRDefault="0053707C" w:rsidP="0053707C">
            <w:pPr>
              <w:jc w:val="both"/>
            </w:pPr>
            <w:r w:rsidRPr="00A405B4">
              <w:t>Fakulta technologická</w:t>
            </w:r>
          </w:p>
        </w:tc>
      </w:tr>
      <w:tr w:rsidR="0053707C" w14:paraId="2F5A6BE5" w14:textId="77777777" w:rsidTr="00945877">
        <w:trPr>
          <w:gridBefore w:val="4"/>
          <w:gridAfter w:val="5"/>
          <w:wBefore w:w="54" w:type="dxa"/>
          <w:wAfter w:w="459" w:type="dxa"/>
        </w:trPr>
        <w:tc>
          <w:tcPr>
            <w:tcW w:w="2520" w:type="dxa"/>
            <w:gridSpan w:val="8"/>
            <w:shd w:val="clear" w:color="auto" w:fill="F7CAAC"/>
          </w:tcPr>
          <w:p w14:paraId="197D2CA1" w14:textId="77777777" w:rsidR="0053707C" w:rsidRDefault="0053707C" w:rsidP="0053707C">
            <w:pPr>
              <w:jc w:val="both"/>
              <w:rPr>
                <w:b/>
              </w:rPr>
            </w:pPr>
            <w:r>
              <w:rPr>
                <w:b/>
              </w:rPr>
              <w:t>Název studijního programu</w:t>
            </w:r>
          </w:p>
        </w:tc>
        <w:tc>
          <w:tcPr>
            <w:tcW w:w="7381" w:type="dxa"/>
            <w:gridSpan w:val="102"/>
          </w:tcPr>
          <w:p w14:paraId="7225CDF0" w14:textId="246F949C" w:rsidR="0053707C" w:rsidRDefault="0053707C" w:rsidP="0053707C">
            <w:pPr>
              <w:jc w:val="both"/>
            </w:pPr>
            <w:r>
              <w:t>Biotechnologie</w:t>
            </w:r>
            <w:ins w:id="833" w:author="Frantisek Bunka" w:date="2018-05-31T18:09:00Z">
              <w:r w:rsidR="00DE60EF">
                <w:t xml:space="preserve"> / Biotechnology</w:t>
              </w:r>
            </w:ins>
          </w:p>
        </w:tc>
      </w:tr>
      <w:tr w:rsidR="0053707C" w14:paraId="75409A90" w14:textId="77777777" w:rsidTr="00945877">
        <w:trPr>
          <w:gridBefore w:val="4"/>
          <w:gridAfter w:val="5"/>
          <w:wBefore w:w="54" w:type="dxa"/>
          <w:wAfter w:w="459" w:type="dxa"/>
        </w:trPr>
        <w:tc>
          <w:tcPr>
            <w:tcW w:w="2520" w:type="dxa"/>
            <w:gridSpan w:val="8"/>
            <w:shd w:val="clear" w:color="auto" w:fill="F7CAAC"/>
          </w:tcPr>
          <w:p w14:paraId="3AEA05D6" w14:textId="77777777" w:rsidR="0053707C" w:rsidRDefault="0053707C" w:rsidP="0053707C">
            <w:pPr>
              <w:jc w:val="both"/>
              <w:rPr>
                <w:b/>
              </w:rPr>
            </w:pPr>
            <w:r>
              <w:rPr>
                <w:b/>
              </w:rPr>
              <w:t>Jméno a příjmení</w:t>
            </w:r>
          </w:p>
        </w:tc>
        <w:tc>
          <w:tcPr>
            <w:tcW w:w="4550" w:type="dxa"/>
            <w:gridSpan w:val="55"/>
          </w:tcPr>
          <w:p w14:paraId="3EEEADD2" w14:textId="77777777" w:rsidR="0053707C" w:rsidRPr="00B96B61" w:rsidRDefault="0053707C" w:rsidP="0053707C">
            <w:pPr>
              <w:jc w:val="both"/>
              <w:rPr>
                <w:b/>
              </w:rPr>
            </w:pPr>
            <w:bookmarkStart w:id="834" w:name="Ponížil"/>
            <w:bookmarkEnd w:id="834"/>
            <w:r w:rsidRPr="00B96B61">
              <w:rPr>
                <w:b/>
              </w:rPr>
              <w:t>Petr Ponížil</w:t>
            </w:r>
          </w:p>
        </w:tc>
        <w:tc>
          <w:tcPr>
            <w:tcW w:w="722" w:type="dxa"/>
            <w:gridSpan w:val="9"/>
            <w:shd w:val="clear" w:color="auto" w:fill="F7CAAC"/>
          </w:tcPr>
          <w:p w14:paraId="658F2B47" w14:textId="77777777" w:rsidR="0053707C" w:rsidRDefault="0053707C" w:rsidP="0053707C">
            <w:pPr>
              <w:jc w:val="both"/>
              <w:rPr>
                <w:b/>
              </w:rPr>
            </w:pPr>
            <w:r>
              <w:rPr>
                <w:b/>
              </w:rPr>
              <w:t>Tituly</w:t>
            </w:r>
          </w:p>
        </w:tc>
        <w:tc>
          <w:tcPr>
            <w:tcW w:w="2109" w:type="dxa"/>
            <w:gridSpan w:val="38"/>
          </w:tcPr>
          <w:p w14:paraId="407C2267" w14:textId="77777777" w:rsidR="0053707C" w:rsidRDefault="0053707C" w:rsidP="0053707C">
            <w:pPr>
              <w:jc w:val="both"/>
            </w:pPr>
            <w:r>
              <w:t>doc. RNDr., Ph.D.</w:t>
            </w:r>
          </w:p>
        </w:tc>
      </w:tr>
      <w:tr w:rsidR="0053707C" w:rsidRPr="00C32277" w14:paraId="4D79EE9A" w14:textId="77777777" w:rsidTr="00945877">
        <w:trPr>
          <w:gridBefore w:val="4"/>
          <w:gridAfter w:val="5"/>
          <w:wBefore w:w="54" w:type="dxa"/>
          <w:wAfter w:w="459" w:type="dxa"/>
        </w:trPr>
        <w:tc>
          <w:tcPr>
            <w:tcW w:w="2520" w:type="dxa"/>
            <w:gridSpan w:val="8"/>
            <w:shd w:val="clear" w:color="auto" w:fill="F7CAAC"/>
          </w:tcPr>
          <w:p w14:paraId="4A767BA6" w14:textId="77777777" w:rsidR="0053707C" w:rsidRDefault="0053707C" w:rsidP="0053707C">
            <w:pPr>
              <w:jc w:val="both"/>
              <w:rPr>
                <w:b/>
              </w:rPr>
            </w:pPr>
            <w:r>
              <w:rPr>
                <w:b/>
              </w:rPr>
              <w:t>Rok narození</w:t>
            </w:r>
          </w:p>
        </w:tc>
        <w:tc>
          <w:tcPr>
            <w:tcW w:w="831" w:type="dxa"/>
            <w:gridSpan w:val="18"/>
          </w:tcPr>
          <w:p w14:paraId="3E727A87" w14:textId="77777777" w:rsidR="0053707C" w:rsidRDefault="0053707C" w:rsidP="0053707C">
            <w:pPr>
              <w:jc w:val="both"/>
            </w:pPr>
            <w:r>
              <w:t>1965</w:t>
            </w:r>
          </w:p>
        </w:tc>
        <w:tc>
          <w:tcPr>
            <w:tcW w:w="1725" w:type="dxa"/>
            <w:gridSpan w:val="10"/>
            <w:shd w:val="clear" w:color="auto" w:fill="F7CAAC"/>
          </w:tcPr>
          <w:p w14:paraId="48D3641C" w14:textId="77777777" w:rsidR="0053707C" w:rsidRDefault="0053707C" w:rsidP="0053707C">
            <w:pPr>
              <w:jc w:val="both"/>
              <w:rPr>
                <w:b/>
              </w:rPr>
            </w:pPr>
            <w:r>
              <w:rPr>
                <w:b/>
              </w:rPr>
              <w:t>typ vztahu k VŠ</w:t>
            </w:r>
          </w:p>
        </w:tc>
        <w:tc>
          <w:tcPr>
            <w:tcW w:w="996" w:type="dxa"/>
            <w:gridSpan w:val="18"/>
          </w:tcPr>
          <w:p w14:paraId="70B4628E" w14:textId="77777777" w:rsidR="0053707C" w:rsidRDefault="0053707C" w:rsidP="0053707C">
            <w:pPr>
              <w:jc w:val="both"/>
            </w:pPr>
            <w:r w:rsidRPr="00043C7F">
              <w:t>pp.</w:t>
            </w:r>
          </w:p>
        </w:tc>
        <w:tc>
          <w:tcPr>
            <w:tcW w:w="998" w:type="dxa"/>
            <w:gridSpan w:val="9"/>
            <w:shd w:val="clear" w:color="auto" w:fill="F7CAAC"/>
          </w:tcPr>
          <w:p w14:paraId="5335E05D" w14:textId="77777777" w:rsidR="0053707C" w:rsidRDefault="0053707C" w:rsidP="0053707C">
            <w:pPr>
              <w:jc w:val="both"/>
              <w:rPr>
                <w:b/>
              </w:rPr>
            </w:pPr>
            <w:r>
              <w:rPr>
                <w:b/>
              </w:rPr>
              <w:t>rozsah</w:t>
            </w:r>
          </w:p>
        </w:tc>
        <w:tc>
          <w:tcPr>
            <w:tcW w:w="722" w:type="dxa"/>
            <w:gridSpan w:val="9"/>
          </w:tcPr>
          <w:p w14:paraId="54ED3683" w14:textId="77777777" w:rsidR="0053707C" w:rsidRDefault="0053707C" w:rsidP="0053707C">
            <w:pPr>
              <w:jc w:val="both"/>
            </w:pPr>
            <w:r w:rsidRPr="00043C7F">
              <w:t>40</w:t>
            </w:r>
          </w:p>
        </w:tc>
        <w:tc>
          <w:tcPr>
            <w:tcW w:w="715" w:type="dxa"/>
            <w:gridSpan w:val="19"/>
            <w:shd w:val="clear" w:color="auto" w:fill="F7CAAC"/>
          </w:tcPr>
          <w:p w14:paraId="2B511A8E" w14:textId="77777777" w:rsidR="0053707C" w:rsidRDefault="0053707C" w:rsidP="0053707C">
            <w:pPr>
              <w:jc w:val="both"/>
              <w:rPr>
                <w:b/>
              </w:rPr>
            </w:pPr>
            <w:r>
              <w:rPr>
                <w:b/>
              </w:rPr>
              <w:t>do kdy</w:t>
            </w:r>
          </w:p>
        </w:tc>
        <w:tc>
          <w:tcPr>
            <w:tcW w:w="1394" w:type="dxa"/>
            <w:gridSpan w:val="19"/>
          </w:tcPr>
          <w:p w14:paraId="617480B1" w14:textId="77777777" w:rsidR="0053707C" w:rsidRPr="00C32277" w:rsidRDefault="0053707C" w:rsidP="0053707C">
            <w:pPr>
              <w:jc w:val="both"/>
              <w:rPr>
                <w:highlight w:val="green"/>
              </w:rPr>
            </w:pPr>
            <w:r w:rsidRPr="00043C7F">
              <w:t>N</w:t>
            </w:r>
          </w:p>
        </w:tc>
      </w:tr>
      <w:tr w:rsidR="0053707C" w:rsidRPr="00C32277" w14:paraId="3DEC0A85" w14:textId="77777777" w:rsidTr="00945877">
        <w:trPr>
          <w:gridBefore w:val="4"/>
          <w:gridAfter w:val="5"/>
          <w:wBefore w:w="54" w:type="dxa"/>
          <w:wAfter w:w="459" w:type="dxa"/>
        </w:trPr>
        <w:tc>
          <w:tcPr>
            <w:tcW w:w="5076" w:type="dxa"/>
            <w:gridSpan w:val="36"/>
            <w:shd w:val="clear" w:color="auto" w:fill="F7CAAC"/>
          </w:tcPr>
          <w:p w14:paraId="59C35DCA" w14:textId="77777777" w:rsidR="0053707C" w:rsidRDefault="0053707C" w:rsidP="0053707C">
            <w:pPr>
              <w:jc w:val="both"/>
              <w:rPr>
                <w:b/>
              </w:rPr>
            </w:pPr>
            <w:r>
              <w:rPr>
                <w:b/>
              </w:rPr>
              <w:t>Typ vztahu na součásti VŠ, která uskutečňuje st. program</w:t>
            </w:r>
          </w:p>
        </w:tc>
        <w:tc>
          <w:tcPr>
            <w:tcW w:w="996" w:type="dxa"/>
            <w:gridSpan w:val="18"/>
          </w:tcPr>
          <w:p w14:paraId="36F1F20A" w14:textId="77777777" w:rsidR="0053707C" w:rsidRDefault="0053707C" w:rsidP="0053707C">
            <w:pPr>
              <w:jc w:val="both"/>
            </w:pPr>
            <w:r>
              <w:t>---</w:t>
            </w:r>
          </w:p>
        </w:tc>
        <w:tc>
          <w:tcPr>
            <w:tcW w:w="998" w:type="dxa"/>
            <w:gridSpan w:val="9"/>
            <w:shd w:val="clear" w:color="auto" w:fill="F7CAAC"/>
          </w:tcPr>
          <w:p w14:paraId="7ADF336F" w14:textId="77777777" w:rsidR="0053707C" w:rsidRDefault="0053707C" w:rsidP="0053707C">
            <w:pPr>
              <w:jc w:val="both"/>
              <w:rPr>
                <w:b/>
              </w:rPr>
            </w:pPr>
            <w:r>
              <w:rPr>
                <w:b/>
              </w:rPr>
              <w:t>rozsah</w:t>
            </w:r>
          </w:p>
        </w:tc>
        <w:tc>
          <w:tcPr>
            <w:tcW w:w="722" w:type="dxa"/>
            <w:gridSpan w:val="9"/>
          </w:tcPr>
          <w:p w14:paraId="5FC5264E" w14:textId="77777777" w:rsidR="0053707C" w:rsidRDefault="0053707C" w:rsidP="0053707C">
            <w:pPr>
              <w:jc w:val="both"/>
            </w:pPr>
            <w:r>
              <w:t>---</w:t>
            </w:r>
          </w:p>
        </w:tc>
        <w:tc>
          <w:tcPr>
            <w:tcW w:w="715" w:type="dxa"/>
            <w:gridSpan w:val="19"/>
            <w:shd w:val="clear" w:color="auto" w:fill="F7CAAC"/>
          </w:tcPr>
          <w:p w14:paraId="295B5747" w14:textId="77777777" w:rsidR="0053707C" w:rsidRDefault="0053707C" w:rsidP="0053707C">
            <w:pPr>
              <w:jc w:val="both"/>
              <w:rPr>
                <w:b/>
              </w:rPr>
            </w:pPr>
            <w:r>
              <w:rPr>
                <w:b/>
              </w:rPr>
              <w:t>do kdy</w:t>
            </w:r>
          </w:p>
        </w:tc>
        <w:tc>
          <w:tcPr>
            <w:tcW w:w="1394" w:type="dxa"/>
            <w:gridSpan w:val="19"/>
          </w:tcPr>
          <w:p w14:paraId="30300993" w14:textId="77777777" w:rsidR="0053707C" w:rsidRPr="00C32277" w:rsidRDefault="0053707C" w:rsidP="0053707C">
            <w:pPr>
              <w:jc w:val="both"/>
              <w:rPr>
                <w:highlight w:val="green"/>
              </w:rPr>
            </w:pPr>
            <w:r w:rsidRPr="00AD1158">
              <w:t>---</w:t>
            </w:r>
          </w:p>
        </w:tc>
      </w:tr>
      <w:tr w:rsidR="0053707C" w14:paraId="53CB32C9" w14:textId="77777777" w:rsidTr="00945877">
        <w:trPr>
          <w:gridBefore w:val="4"/>
          <w:gridAfter w:val="5"/>
          <w:wBefore w:w="54" w:type="dxa"/>
          <w:wAfter w:w="459" w:type="dxa"/>
        </w:trPr>
        <w:tc>
          <w:tcPr>
            <w:tcW w:w="6072" w:type="dxa"/>
            <w:gridSpan w:val="54"/>
            <w:shd w:val="clear" w:color="auto" w:fill="F7CAAC"/>
          </w:tcPr>
          <w:p w14:paraId="235C5A0C" w14:textId="77777777" w:rsidR="0053707C" w:rsidRDefault="0053707C" w:rsidP="0053707C">
            <w:pPr>
              <w:jc w:val="both"/>
            </w:pPr>
            <w:r>
              <w:rPr>
                <w:b/>
              </w:rPr>
              <w:t>Další současná působení jako akademický pracovník na jiných VŠ</w:t>
            </w:r>
          </w:p>
        </w:tc>
        <w:tc>
          <w:tcPr>
            <w:tcW w:w="1720" w:type="dxa"/>
            <w:gridSpan w:val="18"/>
            <w:shd w:val="clear" w:color="auto" w:fill="F7CAAC"/>
          </w:tcPr>
          <w:p w14:paraId="28F74E03" w14:textId="77777777" w:rsidR="0053707C" w:rsidRDefault="0053707C" w:rsidP="0053707C">
            <w:pPr>
              <w:jc w:val="both"/>
              <w:rPr>
                <w:b/>
              </w:rPr>
            </w:pPr>
            <w:r>
              <w:rPr>
                <w:b/>
              </w:rPr>
              <w:t xml:space="preserve">typ prac. </w:t>
            </w:r>
            <w:proofErr w:type="gramStart"/>
            <w:r>
              <w:rPr>
                <w:b/>
              </w:rPr>
              <w:t>vztahu</w:t>
            </w:r>
            <w:proofErr w:type="gramEnd"/>
          </w:p>
        </w:tc>
        <w:tc>
          <w:tcPr>
            <w:tcW w:w="2109" w:type="dxa"/>
            <w:gridSpan w:val="38"/>
            <w:shd w:val="clear" w:color="auto" w:fill="F7CAAC"/>
          </w:tcPr>
          <w:p w14:paraId="32787FCA" w14:textId="77777777" w:rsidR="0053707C" w:rsidRDefault="0053707C" w:rsidP="0053707C">
            <w:pPr>
              <w:jc w:val="both"/>
              <w:rPr>
                <w:b/>
              </w:rPr>
            </w:pPr>
            <w:r>
              <w:rPr>
                <w:b/>
              </w:rPr>
              <w:t>rozsah</w:t>
            </w:r>
          </w:p>
        </w:tc>
      </w:tr>
      <w:tr w:rsidR="0053707C" w14:paraId="371D005F" w14:textId="77777777" w:rsidTr="00945877">
        <w:trPr>
          <w:gridBefore w:val="4"/>
          <w:gridAfter w:val="5"/>
          <w:wBefore w:w="54" w:type="dxa"/>
          <w:wAfter w:w="459" w:type="dxa"/>
        </w:trPr>
        <w:tc>
          <w:tcPr>
            <w:tcW w:w="6072" w:type="dxa"/>
            <w:gridSpan w:val="54"/>
          </w:tcPr>
          <w:p w14:paraId="35683105" w14:textId="77777777" w:rsidR="0053707C" w:rsidRDefault="0053707C" w:rsidP="0053707C">
            <w:pPr>
              <w:jc w:val="both"/>
            </w:pPr>
            <w:r>
              <w:t>---</w:t>
            </w:r>
          </w:p>
        </w:tc>
        <w:tc>
          <w:tcPr>
            <w:tcW w:w="1720" w:type="dxa"/>
            <w:gridSpan w:val="18"/>
          </w:tcPr>
          <w:p w14:paraId="792D6B26" w14:textId="77777777" w:rsidR="0053707C" w:rsidRDefault="0053707C" w:rsidP="0053707C">
            <w:pPr>
              <w:jc w:val="both"/>
            </w:pPr>
            <w:r>
              <w:t>---</w:t>
            </w:r>
          </w:p>
        </w:tc>
        <w:tc>
          <w:tcPr>
            <w:tcW w:w="2109" w:type="dxa"/>
            <w:gridSpan w:val="38"/>
          </w:tcPr>
          <w:p w14:paraId="5E7484F1" w14:textId="77777777" w:rsidR="0053707C" w:rsidRDefault="0053707C" w:rsidP="0053707C">
            <w:pPr>
              <w:jc w:val="both"/>
            </w:pPr>
            <w:r>
              <w:t>---</w:t>
            </w:r>
          </w:p>
        </w:tc>
      </w:tr>
      <w:tr w:rsidR="0053707C" w14:paraId="00142688" w14:textId="77777777" w:rsidTr="00945877">
        <w:trPr>
          <w:gridBefore w:val="4"/>
          <w:gridAfter w:val="5"/>
          <w:wBefore w:w="54" w:type="dxa"/>
          <w:wAfter w:w="459" w:type="dxa"/>
        </w:trPr>
        <w:tc>
          <w:tcPr>
            <w:tcW w:w="6072" w:type="dxa"/>
            <w:gridSpan w:val="54"/>
          </w:tcPr>
          <w:p w14:paraId="6EA408C9" w14:textId="77777777" w:rsidR="0053707C" w:rsidRDefault="0053707C" w:rsidP="0053707C">
            <w:pPr>
              <w:jc w:val="both"/>
            </w:pPr>
          </w:p>
        </w:tc>
        <w:tc>
          <w:tcPr>
            <w:tcW w:w="1720" w:type="dxa"/>
            <w:gridSpan w:val="18"/>
          </w:tcPr>
          <w:p w14:paraId="25F203C7" w14:textId="77777777" w:rsidR="0053707C" w:rsidRDefault="0053707C" w:rsidP="0053707C">
            <w:pPr>
              <w:jc w:val="both"/>
            </w:pPr>
          </w:p>
        </w:tc>
        <w:tc>
          <w:tcPr>
            <w:tcW w:w="2109" w:type="dxa"/>
            <w:gridSpan w:val="38"/>
          </w:tcPr>
          <w:p w14:paraId="5087AD67" w14:textId="77777777" w:rsidR="0053707C" w:rsidRDefault="0053707C" w:rsidP="0053707C">
            <w:pPr>
              <w:jc w:val="both"/>
            </w:pPr>
          </w:p>
        </w:tc>
      </w:tr>
      <w:tr w:rsidR="0053707C" w14:paraId="5FA7F113" w14:textId="77777777" w:rsidTr="00945877">
        <w:trPr>
          <w:gridBefore w:val="4"/>
          <w:gridAfter w:val="5"/>
          <w:wBefore w:w="54" w:type="dxa"/>
          <w:wAfter w:w="459" w:type="dxa"/>
        </w:trPr>
        <w:tc>
          <w:tcPr>
            <w:tcW w:w="6072" w:type="dxa"/>
            <w:gridSpan w:val="54"/>
          </w:tcPr>
          <w:p w14:paraId="2016E847" w14:textId="77777777" w:rsidR="0053707C" w:rsidRDefault="0053707C" w:rsidP="0053707C">
            <w:pPr>
              <w:jc w:val="both"/>
            </w:pPr>
          </w:p>
        </w:tc>
        <w:tc>
          <w:tcPr>
            <w:tcW w:w="1720" w:type="dxa"/>
            <w:gridSpan w:val="18"/>
          </w:tcPr>
          <w:p w14:paraId="29D9C077" w14:textId="77777777" w:rsidR="0053707C" w:rsidRDefault="0053707C" w:rsidP="0053707C">
            <w:pPr>
              <w:jc w:val="both"/>
            </w:pPr>
          </w:p>
        </w:tc>
        <w:tc>
          <w:tcPr>
            <w:tcW w:w="2109" w:type="dxa"/>
            <w:gridSpan w:val="38"/>
          </w:tcPr>
          <w:p w14:paraId="21B96016" w14:textId="77777777" w:rsidR="0053707C" w:rsidRDefault="0053707C" w:rsidP="0053707C">
            <w:pPr>
              <w:jc w:val="both"/>
            </w:pPr>
          </w:p>
        </w:tc>
      </w:tr>
      <w:tr w:rsidR="0053707C" w14:paraId="43F0BB61" w14:textId="77777777" w:rsidTr="00945877">
        <w:trPr>
          <w:gridBefore w:val="4"/>
          <w:gridAfter w:val="5"/>
          <w:wBefore w:w="54" w:type="dxa"/>
          <w:wAfter w:w="459" w:type="dxa"/>
        </w:trPr>
        <w:tc>
          <w:tcPr>
            <w:tcW w:w="6072" w:type="dxa"/>
            <w:gridSpan w:val="54"/>
          </w:tcPr>
          <w:p w14:paraId="48D851E0" w14:textId="77777777" w:rsidR="0053707C" w:rsidRDefault="0053707C" w:rsidP="0053707C">
            <w:pPr>
              <w:jc w:val="both"/>
            </w:pPr>
          </w:p>
        </w:tc>
        <w:tc>
          <w:tcPr>
            <w:tcW w:w="1720" w:type="dxa"/>
            <w:gridSpan w:val="18"/>
          </w:tcPr>
          <w:p w14:paraId="2DC9CE66" w14:textId="77777777" w:rsidR="0053707C" w:rsidRDefault="0053707C" w:rsidP="0053707C">
            <w:pPr>
              <w:jc w:val="both"/>
            </w:pPr>
          </w:p>
        </w:tc>
        <w:tc>
          <w:tcPr>
            <w:tcW w:w="2109" w:type="dxa"/>
            <w:gridSpan w:val="38"/>
          </w:tcPr>
          <w:p w14:paraId="31FFF898" w14:textId="77777777" w:rsidR="0053707C" w:rsidRDefault="0053707C" w:rsidP="0053707C">
            <w:pPr>
              <w:jc w:val="both"/>
            </w:pPr>
          </w:p>
        </w:tc>
      </w:tr>
      <w:tr w:rsidR="0053707C" w14:paraId="1E2DBF44" w14:textId="77777777" w:rsidTr="00945877">
        <w:trPr>
          <w:gridBefore w:val="4"/>
          <w:gridAfter w:val="5"/>
          <w:wBefore w:w="54" w:type="dxa"/>
          <w:wAfter w:w="459" w:type="dxa"/>
        </w:trPr>
        <w:tc>
          <w:tcPr>
            <w:tcW w:w="9901" w:type="dxa"/>
            <w:gridSpan w:val="110"/>
            <w:shd w:val="clear" w:color="auto" w:fill="F7CAAC"/>
          </w:tcPr>
          <w:p w14:paraId="0551621E"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512A8162" w14:textId="77777777" w:rsidTr="00945877">
        <w:trPr>
          <w:gridBefore w:val="4"/>
          <w:gridAfter w:val="5"/>
          <w:wBefore w:w="54" w:type="dxa"/>
          <w:wAfter w:w="459" w:type="dxa"/>
          <w:trHeight w:val="324"/>
        </w:trPr>
        <w:tc>
          <w:tcPr>
            <w:tcW w:w="9901" w:type="dxa"/>
            <w:gridSpan w:val="110"/>
            <w:tcBorders>
              <w:top w:val="nil"/>
            </w:tcBorders>
          </w:tcPr>
          <w:p w14:paraId="5C0F472D" w14:textId="7687042D" w:rsidR="0053707C" w:rsidRPr="00D30179" w:rsidRDefault="00C2702E" w:rsidP="00D30179">
            <w:pPr>
              <w:pStyle w:val="Zkladntext"/>
              <w:spacing w:before="80" w:after="80"/>
              <w:ind w:left="0" w:right="108"/>
              <w:rPr>
                <w:sz w:val="21"/>
                <w:szCs w:val="21"/>
              </w:rPr>
            </w:pPr>
            <w:r w:rsidRPr="00764B16">
              <w:rPr>
                <w:sz w:val="21"/>
                <w:szCs w:val="21"/>
                <w:lang w:val="cs-CZ"/>
              </w:rPr>
              <w:t>Experiment Evaluation II</w:t>
            </w:r>
            <w:r w:rsidRPr="00D30179">
              <w:rPr>
                <w:b/>
                <w:sz w:val="21"/>
                <w:szCs w:val="21"/>
                <w:lang w:val="cs-CZ"/>
              </w:rPr>
              <w:t xml:space="preserve"> </w:t>
            </w:r>
            <w:r w:rsidR="007D27E5" w:rsidRPr="00D30179">
              <w:rPr>
                <w:sz w:val="21"/>
                <w:szCs w:val="21"/>
              </w:rPr>
              <w:t>(100% p)</w:t>
            </w:r>
          </w:p>
        </w:tc>
      </w:tr>
      <w:tr w:rsidR="0053707C" w14:paraId="64FF8F7F" w14:textId="77777777" w:rsidTr="00945877">
        <w:trPr>
          <w:gridBefore w:val="4"/>
          <w:gridAfter w:val="5"/>
          <w:wBefore w:w="54" w:type="dxa"/>
          <w:wAfter w:w="459" w:type="dxa"/>
        </w:trPr>
        <w:tc>
          <w:tcPr>
            <w:tcW w:w="9901" w:type="dxa"/>
            <w:gridSpan w:val="110"/>
            <w:shd w:val="clear" w:color="auto" w:fill="F7CAAC"/>
          </w:tcPr>
          <w:p w14:paraId="66B265FD" w14:textId="77777777" w:rsidR="0053707C" w:rsidRDefault="0053707C" w:rsidP="0053707C">
            <w:pPr>
              <w:jc w:val="both"/>
            </w:pPr>
            <w:r>
              <w:rPr>
                <w:b/>
              </w:rPr>
              <w:t xml:space="preserve">Údaje o vzdělání na VŠ </w:t>
            </w:r>
          </w:p>
        </w:tc>
      </w:tr>
      <w:tr w:rsidR="0053707C" w14:paraId="5F0AA297" w14:textId="77777777" w:rsidTr="00945877">
        <w:trPr>
          <w:gridBefore w:val="4"/>
          <w:gridAfter w:val="5"/>
          <w:wBefore w:w="54" w:type="dxa"/>
          <w:wAfter w:w="459" w:type="dxa"/>
          <w:trHeight w:val="306"/>
        </w:trPr>
        <w:tc>
          <w:tcPr>
            <w:tcW w:w="9901" w:type="dxa"/>
            <w:gridSpan w:val="110"/>
          </w:tcPr>
          <w:p w14:paraId="3B30ED41" w14:textId="77777777" w:rsidR="0053707C" w:rsidRPr="00D30179" w:rsidRDefault="0053707C" w:rsidP="00372F64">
            <w:pPr>
              <w:spacing w:before="80" w:after="80"/>
              <w:jc w:val="both"/>
              <w:rPr>
                <w:b/>
                <w:sz w:val="21"/>
                <w:szCs w:val="21"/>
              </w:rPr>
            </w:pPr>
            <w:r w:rsidRPr="00D30179">
              <w:rPr>
                <w:rFonts w:eastAsia="Calibri"/>
                <w:sz w:val="21"/>
                <w:szCs w:val="21"/>
              </w:rPr>
              <w:t xml:space="preserve">1999: VUT Brno, FT, SP Chemie a technologie materiálů, </w:t>
            </w:r>
            <w:r w:rsidRPr="00D30179">
              <w:rPr>
                <w:sz w:val="21"/>
                <w:szCs w:val="21"/>
              </w:rPr>
              <w:t>obor Technologie makromolekulárních látek, Ph.D.</w:t>
            </w:r>
          </w:p>
        </w:tc>
      </w:tr>
      <w:tr w:rsidR="0053707C" w14:paraId="1328362F" w14:textId="77777777" w:rsidTr="00945877">
        <w:trPr>
          <w:gridBefore w:val="4"/>
          <w:gridAfter w:val="5"/>
          <w:wBefore w:w="54" w:type="dxa"/>
          <w:wAfter w:w="459" w:type="dxa"/>
        </w:trPr>
        <w:tc>
          <w:tcPr>
            <w:tcW w:w="9901" w:type="dxa"/>
            <w:gridSpan w:val="110"/>
            <w:shd w:val="clear" w:color="auto" w:fill="F7CAAC"/>
          </w:tcPr>
          <w:p w14:paraId="360C5BBD" w14:textId="77777777" w:rsidR="0053707C" w:rsidRDefault="0053707C" w:rsidP="0053707C">
            <w:pPr>
              <w:jc w:val="both"/>
              <w:rPr>
                <w:b/>
              </w:rPr>
            </w:pPr>
            <w:r>
              <w:rPr>
                <w:b/>
              </w:rPr>
              <w:t>Údaje o odborném působení od absolvování VŠ</w:t>
            </w:r>
          </w:p>
        </w:tc>
      </w:tr>
      <w:tr w:rsidR="0053707C" w:rsidRPr="000554C1" w14:paraId="44C826B4" w14:textId="77777777" w:rsidTr="00945877">
        <w:trPr>
          <w:gridBefore w:val="4"/>
          <w:gridAfter w:val="5"/>
          <w:wBefore w:w="54" w:type="dxa"/>
          <w:wAfter w:w="459" w:type="dxa"/>
          <w:trHeight w:val="855"/>
        </w:trPr>
        <w:tc>
          <w:tcPr>
            <w:tcW w:w="9901" w:type="dxa"/>
            <w:gridSpan w:val="110"/>
          </w:tcPr>
          <w:p w14:paraId="08B3585C" w14:textId="77777777" w:rsidR="0053707C" w:rsidRPr="00D30179" w:rsidRDefault="0053707C" w:rsidP="00D30179">
            <w:pPr>
              <w:spacing w:before="80" w:after="80"/>
              <w:jc w:val="both"/>
              <w:rPr>
                <w:sz w:val="21"/>
                <w:szCs w:val="21"/>
              </w:rPr>
            </w:pPr>
            <w:r w:rsidRPr="00D30179">
              <w:rPr>
                <w:sz w:val="21"/>
                <w:szCs w:val="21"/>
              </w:rPr>
              <w:t>1988 – 1990: UJEP Brno (nyní MU Brno), PřF, odborný asistent laboratoře diagnostiky křemíku</w:t>
            </w:r>
          </w:p>
          <w:p w14:paraId="63516623" w14:textId="77777777" w:rsidR="0053707C" w:rsidRPr="000554C1" w:rsidRDefault="0053707C" w:rsidP="00D30179">
            <w:pPr>
              <w:spacing w:before="80" w:after="80"/>
              <w:jc w:val="both"/>
              <w:rPr>
                <w:sz w:val="22"/>
                <w:szCs w:val="22"/>
              </w:rPr>
            </w:pPr>
            <w:r w:rsidRPr="00D30179">
              <w:rPr>
                <w:sz w:val="21"/>
                <w:szCs w:val="21"/>
              </w:rPr>
              <w:t>1990 – dosud: VUT Brno (nyní UTB Zlín), FT, odborný asistent, od r. 2003 docent, 2011 – 2015 proděkan pro pedagogickou činnost bakalářského studia</w:t>
            </w:r>
          </w:p>
        </w:tc>
      </w:tr>
      <w:tr w:rsidR="0053707C" w14:paraId="01F07C27" w14:textId="77777777" w:rsidTr="00945877">
        <w:trPr>
          <w:gridBefore w:val="4"/>
          <w:gridAfter w:val="5"/>
          <w:wBefore w:w="54" w:type="dxa"/>
          <w:wAfter w:w="459" w:type="dxa"/>
          <w:trHeight w:val="250"/>
        </w:trPr>
        <w:tc>
          <w:tcPr>
            <w:tcW w:w="9901" w:type="dxa"/>
            <w:gridSpan w:val="110"/>
            <w:shd w:val="clear" w:color="auto" w:fill="F7CAAC"/>
          </w:tcPr>
          <w:p w14:paraId="4D81A700" w14:textId="77777777" w:rsidR="0053707C" w:rsidRDefault="0053707C" w:rsidP="0053707C">
            <w:pPr>
              <w:jc w:val="both"/>
            </w:pPr>
            <w:r>
              <w:rPr>
                <w:b/>
              </w:rPr>
              <w:t>Zkušenosti s vedením kvalifikačních a rigorózních prací</w:t>
            </w:r>
          </w:p>
        </w:tc>
      </w:tr>
      <w:tr w:rsidR="0053707C" w:rsidRPr="00CD75C4" w14:paraId="4540995E" w14:textId="77777777" w:rsidTr="00945877">
        <w:trPr>
          <w:gridBefore w:val="4"/>
          <w:gridAfter w:val="5"/>
          <w:wBefore w:w="54" w:type="dxa"/>
          <w:wAfter w:w="459" w:type="dxa"/>
          <w:trHeight w:val="303"/>
        </w:trPr>
        <w:tc>
          <w:tcPr>
            <w:tcW w:w="9901" w:type="dxa"/>
            <w:gridSpan w:val="110"/>
          </w:tcPr>
          <w:p w14:paraId="01D78CC9" w14:textId="77777777" w:rsidR="0053707C" w:rsidRPr="00D30179" w:rsidRDefault="0053707C" w:rsidP="00372F64">
            <w:pPr>
              <w:spacing w:before="80" w:after="80"/>
              <w:jc w:val="both"/>
              <w:rPr>
                <w:sz w:val="21"/>
                <w:szCs w:val="21"/>
              </w:rPr>
            </w:pPr>
            <w:r w:rsidRPr="00D30179">
              <w:rPr>
                <w:sz w:val="21"/>
                <w:szCs w:val="21"/>
              </w:rPr>
              <w:t xml:space="preserve">Počet obhájených prací, které vyučující vedl v období 2013 </w:t>
            </w:r>
            <w:r w:rsidRPr="00D30179">
              <w:rPr>
                <w:rFonts w:eastAsia="Calibri"/>
                <w:sz w:val="21"/>
                <w:szCs w:val="21"/>
              </w:rPr>
              <w:t xml:space="preserve">– </w:t>
            </w:r>
            <w:r w:rsidRPr="00D30179">
              <w:rPr>
                <w:sz w:val="21"/>
                <w:szCs w:val="21"/>
              </w:rPr>
              <w:t>2017: 2 DP, 3 DisP.</w:t>
            </w:r>
          </w:p>
        </w:tc>
      </w:tr>
      <w:tr w:rsidR="0053707C" w14:paraId="1CE8FAC0" w14:textId="77777777" w:rsidTr="00945877">
        <w:trPr>
          <w:gridBefore w:val="4"/>
          <w:gridAfter w:val="5"/>
          <w:wBefore w:w="54" w:type="dxa"/>
          <w:wAfter w:w="459" w:type="dxa"/>
          <w:cantSplit/>
        </w:trPr>
        <w:tc>
          <w:tcPr>
            <w:tcW w:w="3351" w:type="dxa"/>
            <w:gridSpan w:val="26"/>
            <w:tcBorders>
              <w:top w:val="single" w:sz="12" w:space="0" w:color="auto"/>
            </w:tcBorders>
            <w:shd w:val="clear" w:color="auto" w:fill="F7CAAC"/>
          </w:tcPr>
          <w:p w14:paraId="5A488B47" w14:textId="77777777" w:rsidR="0053707C" w:rsidRDefault="0053707C" w:rsidP="0053707C">
            <w:pPr>
              <w:jc w:val="both"/>
            </w:pPr>
            <w:r>
              <w:rPr>
                <w:b/>
              </w:rPr>
              <w:t xml:space="preserve">Obor habilitačního řízení </w:t>
            </w:r>
          </w:p>
        </w:tc>
        <w:tc>
          <w:tcPr>
            <w:tcW w:w="2251" w:type="dxa"/>
            <w:gridSpan w:val="21"/>
            <w:tcBorders>
              <w:top w:val="single" w:sz="12" w:space="0" w:color="auto"/>
            </w:tcBorders>
            <w:shd w:val="clear" w:color="auto" w:fill="F7CAAC"/>
          </w:tcPr>
          <w:p w14:paraId="2C13F6B7" w14:textId="77777777" w:rsidR="0053707C" w:rsidRDefault="0053707C" w:rsidP="0053707C">
            <w:pPr>
              <w:jc w:val="both"/>
            </w:pPr>
            <w:r>
              <w:rPr>
                <w:b/>
              </w:rPr>
              <w:t>Rok udělení hodnosti</w:t>
            </w:r>
          </w:p>
        </w:tc>
        <w:tc>
          <w:tcPr>
            <w:tcW w:w="2257" w:type="dxa"/>
            <w:gridSpan w:val="28"/>
            <w:tcBorders>
              <w:top w:val="single" w:sz="12" w:space="0" w:color="auto"/>
              <w:right w:val="single" w:sz="12" w:space="0" w:color="auto"/>
            </w:tcBorders>
            <w:shd w:val="clear" w:color="auto" w:fill="F7CAAC"/>
          </w:tcPr>
          <w:p w14:paraId="14EC8EBE" w14:textId="77777777" w:rsidR="0053707C" w:rsidRDefault="0053707C" w:rsidP="0053707C">
            <w:pPr>
              <w:jc w:val="both"/>
            </w:pPr>
            <w:r>
              <w:rPr>
                <w:b/>
              </w:rPr>
              <w:t>Řízení konáno na VŠ</w:t>
            </w:r>
          </w:p>
        </w:tc>
        <w:tc>
          <w:tcPr>
            <w:tcW w:w="2042" w:type="dxa"/>
            <w:gridSpan w:val="35"/>
            <w:tcBorders>
              <w:top w:val="single" w:sz="12" w:space="0" w:color="auto"/>
              <w:left w:val="single" w:sz="12" w:space="0" w:color="auto"/>
            </w:tcBorders>
            <w:shd w:val="clear" w:color="auto" w:fill="F7CAAC"/>
          </w:tcPr>
          <w:p w14:paraId="522CD4B5" w14:textId="77777777" w:rsidR="0053707C" w:rsidRDefault="0053707C" w:rsidP="0053707C">
            <w:pPr>
              <w:jc w:val="both"/>
              <w:rPr>
                <w:b/>
              </w:rPr>
            </w:pPr>
            <w:r>
              <w:rPr>
                <w:b/>
              </w:rPr>
              <w:t>Ohlasy publikací</w:t>
            </w:r>
          </w:p>
        </w:tc>
      </w:tr>
      <w:tr w:rsidR="0053707C" w14:paraId="1EFB37E0" w14:textId="77777777" w:rsidTr="00945877">
        <w:trPr>
          <w:gridBefore w:val="4"/>
          <w:gridAfter w:val="5"/>
          <w:wBefore w:w="54" w:type="dxa"/>
          <w:wAfter w:w="459" w:type="dxa"/>
          <w:cantSplit/>
        </w:trPr>
        <w:tc>
          <w:tcPr>
            <w:tcW w:w="3351" w:type="dxa"/>
            <w:gridSpan w:val="26"/>
          </w:tcPr>
          <w:p w14:paraId="30E846CE" w14:textId="77777777" w:rsidR="0053707C" w:rsidRPr="00D30179" w:rsidRDefault="0053707C" w:rsidP="0053707C">
            <w:pPr>
              <w:spacing w:before="40" w:after="40"/>
              <w:jc w:val="both"/>
              <w:rPr>
                <w:sz w:val="21"/>
                <w:szCs w:val="21"/>
              </w:rPr>
            </w:pPr>
            <w:r w:rsidRPr="00D30179">
              <w:rPr>
                <w:sz w:val="21"/>
                <w:szCs w:val="21"/>
              </w:rPr>
              <w:t>Materiálové vědy a inženýrství</w:t>
            </w:r>
          </w:p>
        </w:tc>
        <w:tc>
          <w:tcPr>
            <w:tcW w:w="2251" w:type="dxa"/>
            <w:gridSpan w:val="21"/>
          </w:tcPr>
          <w:p w14:paraId="59F1295F" w14:textId="77777777" w:rsidR="0053707C" w:rsidRPr="00D30179" w:rsidRDefault="0053707C" w:rsidP="0053707C">
            <w:pPr>
              <w:spacing w:before="40" w:after="40"/>
              <w:jc w:val="both"/>
              <w:rPr>
                <w:sz w:val="21"/>
                <w:szCs w:val="21"/>
              </w:rPr>
            </w:pPr>
            <w:r w:rsidRPr="00D30179">
              <w:rPr>
                <w:sz w:val="21"/>
                <w:szCs w:val="21"/>
              </w:rPr>
              <w:t>2003</w:t>
            </w:r>
          </w:p>
        </w:tc>
        <w:tc>
          <w:tcPr>
            <w:tcW w:w="2257" w:type="dxa"/>
            <w:gridSpan w:val="28"/>
            <w:tcBorders>
              <w:right w:val="single" w:sz="12" w:space="0" w:color="auto"/>
            </w:tcBorders>
          </w:tcPr>
          <w:p w14:paraId="13CD07DE" w14:textId="77777777" w:rsidR="0053707C" w:rsidRPr="00D30179" w:rsidRDefault="0053707C" w:rsidP="0053707C">
            <w:pPr>
              <w:spacing w:before="40" w:after="40"/>
              <w:jc w:val="both"/>
              <w:rPr>
                <w:sz w:val="21"/>
                <w:szCs w:val="21"/>
              </w:rPr>
            </w:pPr>
            <w:r w:rsidRPr="00D30179">
              <w:rPr>
                <w:sz w:val="21"/>
                <w:szCs w:val="21"/>
              </w:rPr>
              <w:t>VUT Brno</w:t>
            </w:r>
          </w:p>
        </w:tc>
        <w:tc>
          <w:tcPr>
            <w:tcW w:w="648" w:type="dxa"/>
            <w:gridSpan w:val="16"/>
            <w:tcBorders>
              <w:left w:val="single" w:sz="12" w:space="0" w:color="auto"/>
            </w:tcBorders>
            <w:shd w:val="clear" w:color="auto" w:fill="F7CAAC"/>
          </w:tcPr>
          <w:p w14:paraId="3BB387C5" w14:textId="77777777" w:rsidR="0053707C" w:rsidRDefault="0053707C" w:rsidP="0053707C">
            <w:pPr>
              <w:jc w:val="both"/>
            </w:pPr>
            <w:r>
              <w:rPr>
                <w:b/>
              </w:rPr>
              <w:t>WOS</w:t>
            </w:r>
          </w:p>
        </w:tc>
        <w:tc>
          <w:tcPr>
            <w:tcW w:w="697" w:type="dxa"/>
            <w:gridSpan w:val="14"/>
            <w:shd w:val="clear" w:color="auto" w:fill="F7CAAC"/>
          </w:tcPr>
          <w:p w14:paraId="716C6C47" w14:textId="77777777" w:rsidR="0053707C" w:rsidRDefault="0053707C" w:rsidP="0053707C">
            <w:pPr>
              <w:jc w:val="both"/>
              <w:rPr>
                <w:sz w:val="18"/>
              </w:rPr>
            </w:pPr>
            <w:r>
              <w:rPr>
                <w:b/>
                <w:sz w:val="18"/>
              </w:rPr>
              <w:t>Scopus</w:t>
            </w:r>
          </w:p>
        </w:tc>
        <w:tc>
          <w:tcPr>
            <w:tcW w:w="697" w:type="dxa"/>
            <w:gridSpan w:val="5"/>
            <w:shd w:val="clear" w:color="auto" w:fill="F7CAAC"/>
          </w:tcPr>
          <w:p w14:paraId="6782C638" w14:textId="77777777" w:rsidR="0053707C" w:rsidRDefault="0053707C" w:rsidP="0053707C">
            <w:pPr>
              <w:jc w:val="both"/>
            </w:pPr>
            <w:r>
              <w:rPr>
                <w:b/>
                <w:sz w:val="18"/>
              </w:rPr>
              <w:t>ostatní</w:t>
            </w:r>
          </w:p>
        </w:tc>
      </w:tr>
      <w:tr w:rsidR="0053707C" w:rsidRPr="00043C7F" w14:paraId="433AAE44" w14:textId="77777777" w:rsidTr="00945877">
        <w:trPr>
          <w:gridBefore w:val="4"/>
          <w:gridAfter w:val="5"/>
          <w:wBefore w:w="54" w:type="dxa"/>
          <w:wAfter w:w="459" w:type="dxa"/>
          <w:cantSplit/>
          <w:trHeight w:val="70"/>
        </w:trPr>
        <w:tc>
          <w:tcPr>
            <w:tcW w:w="3351" w:type="dxa"/>
            <w:gridSpan w:val="26"/>
            <w:shd w:val="clear" w:color="auto" w:fill="F7CAAC"/>
          </w:tcPr>
          <w:p w14:paraId="269B4493" w14:textId="77777777" w:rsidR="0053707C" w:rsidRDefault="0053707C" w:rsidP="0053707C">
            <w:pPr>
              <w:jc w:val="both"/>
            </w:pPr>
            <w:r>
              <w:rPr>
                <w:b/>
              </w:rPr>
              <w:t>Obor jmenovacího řízení</w:t>
            </w:r>
          </w:p>
        </w:tc>
        <w:tc>
          <w:tcPr>
            <w:tcW w:w="2251" w:type="dxa"/>
            <w:gridSpan w:val="21"/>
            <w:shd w:val="clear" w:color="auto" w:fill="F7CAAC"/>
          </w:tcPr>
          <w:p w14:paraId="2DA277B9" w14:textId="77777777" w:rsidR="0053707C" w:rsidRDefault="0053707C" w:rsidP="0053707C">
            <w:pPr>
              <w:jc w:val="both"/>
            </w:pPr>
            <w:r>
              <w:rPr>
                <w:b/>
              </w:rPr>
              <w:t>Rok udělení hodnosti</w:t>
            </w:r>
          </w:p>
        </w:tc>
        <w:tc>
          <w:tcPr>
            <w:tcW w:w="2257" w:type="dxa"/>
            <w:gridSpan w:val="28"/>
            <w:tcBorders>
              <w:right w:val="single" w:sz="12" w:space="0" w:color="auto"/>
            </w:tcBorders>
            <w:shd w:val="clear" w:color="auto" w:fill="F7CAAC"/>
          </w:tcPr>
          <w:p w14:paraId="4CD7B026" w14:textId="77777777" w:rsidR="0053707C" w:rsidRDefault="0053707C" w:rsidP="0053707C">
            <w:pPr>
              <w:jc w:val="both"/>
            </w:pPr>
            <w:r>
              <w:rPr>
                <w:b/>
              </w:rPr>
              <w:t>Řízení konáno na VŠ</w:t>
            </w:r>
          </w:p>
        </w:tc>
        <w:tc>
          <w:tcPr>
            <w:tcW w:w="648" w:type="dxa"/>
            <w:gridSpan w:val="16"/>
            <w:vMerge w:val="restart"/>
            <w:tcBorders>
              <w:left w:val="single" w:sz="12" w:space="0" w:color="auto"/>
            </w:tcBorders>
          </w:tcPr>
          <w:p w14:paraId="098D87A3" w14:textId="77777777" w:rsidR="0053707C" w:rsidRPr="00043C7F" w:rsidRDefault="0053707C" w:rsidP="0053707C">
            <w:pPr>
              <w:jc w:val="both"/>
              <w:rPr>
                <w:b/>
              </w:rPr>
            </w:pPr>
            <w:r>
              <w:rPr>
                <w:b/>
              </w:rPr>
              <w:t>156</w:t>
            </w:r>
          </w:p>
        </w:tc>
        <w:tc>
          <w:tcPr>
            <w:tcW w:w="697" w:type="dxa"/>
            <w:gridSpan w:val="14"/>
            <w:vMerge w:val="restart"/>
          </w:tcPr>
          <w:p w14:paraId="159925ED" w14:textId="77777777" w:rsidR="0053707C" w:rsidRPr="00043C7F" w:rsidRDefault="0053707C" w:rsidP="0053707C">
            <w:pPr>
              <w:jc w:val="both"/>
              <w:rPr>
                <w:b/>
              </w:rPr>
            </w:pPr>
            <w:r>
              <w:rPr>
                <w:b/>
              </w:rPr>
              <w:t>200</w:t>
            </w:r>
          </w:p>
        </w:tc>
        <w:tc>
          <w:tcPr>
            <w:tcW w:w="697" w:type="dxa"/>
            <w:gridSpan w:val="5"/>
            <w:vMerge w:val="restart"/>
          </w:tcPr>
          <w:p w14:paraId="2F50A0EF" w14:textId="77777777" w:rsidR="0053707C" w:rsidRPr="00043C7F" w:rsidRDefault="0053707C" w:rsidP="0053707C">
            <w:pPr>
              <w:jc w:val="both"/>
              <w:rPr>
                <w:b/>
              </w:rPr>
            </w:pPr>
            <w:r w:rsidRPr="00043C7F">
              <w:rPr>
                <w:b/>
              </w:rPr>
              <w:t>20</w:t>
            </w:r>
          </w:p>
        </w:tc>
      </w:tr>
      <w:tr w:rsidR="0053707C" w14:paraId="711B215E" w14:textId="77777777" w:rsidTr="00945877">
        <w:trPr>
          <w:gridBefore w:val="4"/>
          <w:gridAfter w:val="5"/>
          <w:wBefore w:w="54" w:type="dxa"/>
          <w:wAfter w:w="459" w:type="dxa"/>
          <w:trHeight w:val="205"/>
        </w:trPr>
        <w:tc>
          <w:tcPr>
            <w:tcW w:w="3351" w:type="dxa"/>
            <w:gridSpan w:val="26"/>
          </w:tcPr>
          <w:p w14:paraId="3D3C3E72" w14:textId="77777777" w:rsidR="0053707C" w:rsidRPr="00F55552" w:rsidRDefault="0053707C" w:rsidP="0053707C">
            <w:pPr>
              <w:jc w:val="both"/>
            </w:pPr>
            <w:r>
              <w:t>---</w:t>
            </w:r>
          </w:p>
        </w:tc>
        <w:tc>
          <w:tcPr>
            <w:tcW w:w="2251" w:type="dxa"/>
            <w:gridSpan w:val="21"/>
          </w:tcPr>
          <w:p w14:paraId="4B3469CA" w14:textId="77777777" w:rsidR="0053707C" w:rsidRDefault="0053707C" w:rsidP="0053707C">
            <w:pPr>
              <w:jc w:val="both"/>
            </w:pPr>
            <w:r>
              <w:t>---</w:t>
            </w:r>
          </w:p>
        </w:tc>
        <w:tc>
          <w:tcPr>
            <w:tcW w:w="2257" w:type="dxa"/>
            <w:gridSpan w:val="28"/>
            <w:tcBorders>
              <w:right w:val="single" w:sz="12" w:space="0" w:color="auto"/>
            </w:tcBorders>
          </w:tcPr>
          <w:p w14:paraId="34CB4413" w14:textId="77777777" w:rsidR="0053707C" w:rsidRDefault="0053707C" w:rsidP="0053707C">
            <w:pPr>
              <w:jc w:val="both"/>
            </w:pPr>
            <w:r>
              <w:t>---</w:t>
            </w:r>
          </w:p>
        </w:tc>
        <w:tc>
          <w:tcPr>
            <w:tcW w:w="648" w:type="dxa"/>
            <w:gridSpan w:val="16"/>
            <w:vMerge/>
            <w:tcBorders>
              <w:left w:val="single" w:sz="12" w:space="0" w:color="auto"/>
            </w:tcBorders>
            <w:vAlign w:val="center"/>
          </w:tcPr>
          <w:p w14:paraId="74FF50A2" w14:textId="77777777" w:rsidR="0053707C" w:rsidRDefault="0053707C" w:rsidP="0053707C">
            <w:pPr>
              <w:rPr>
                <w:b/>
              </w:rPr>
            </w:pPr>
          </w:p>
        </w:tc>
        <w:tc>
          <w:tcPr>
            <w:tcW w:w="697" w:type="dxa"/>
            <w:gridSpan w:val="14"/>
            <w:vMerge/>
            <w:vAlign w:val="center"/>
          </w:tcPr>
          <w:p w14:paraId="01C55EDA" w14:textId="77777777" w:rsidR="0053707C" w:rsidRDefault="0053707C" w:rsidP="0053707C">
            <w:pPr>
              <w:rPr>
                <w:b/>
              </w:rPr>
            </w:pPr>
          </w:p>
        </w:tc>
        <w:tc>
          <w:tcPr>
            <w:tcW w:w="697" w:type="dxa"/>
            <w:gridSpan w:val="5"/>
            <w:vMerge/>
            <w:vAlign w:val="center"/>
          </w:tcPr>
          <w:p w14:paraId="0BD47863" w14:textId="77777777" w:rsidR="0053707C" w:rsidRDefault="0053707C" w:rsidP="0053707C">
            <w:pPr>
              <w:rPr>
                <w:b/>
              </w:rPr>
            </w:pPr>
          </w:p>
        </w:tc>
      </w:tr>
      <w:tr w:rsidR="0053707C" w14:paraId="694CEE23" w14:textId="77777777" w:rsidTr="00945877">
        <w:trPr>
          <w:gridBefore w:val="4"/>
          <w:gridAfter w:val="5"/>
          <w:wBefore w:w="54" w:type="dxa"/>
          <w:wAfter w:w="459" w:type="dxa"/>
        </w:trPr>
        <w:tc>
          <w:tcPr>
            <w:tcW w:w="9901" w:type="dxa"/>
            <w:gridSpan w:val="110"/>
            <w:shd w:val="clear" w:color="auto" w:fill="F7CAAC"/>
          </w:tcPr>
          <w:p w14:paraId="38DBF4D9"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3DAA60B9" w14:textId="77777777" w:rsidTr="00945877">
        <w:trPr>
          <w:gridBefore w:val="4"/>
          <w:gridAfter w:val="5"/>
          <w:wBefore w:w="54" w:type="dxa"/>
          <w:wAfter w:w="459" w:type="dxa"/>
          <w:trHeight w:val="283"/>
        </w:trPr>
        <w:tc>
          <w:tcPr>
            <w:tcW w:w="9901" w:type="dxa"/>
            <w:gridSpan w:val="110"/>
          </w:tcPr>
          <w:p w14:paraId="4758B597" w14:textId="77777777" w:rsidR="0053707C" w:rsidRPr="00D30179" w:rsidRDefault="0053707C" w:rsidP="00D30179">
            <w:pPr>
              <w:spacing w:before="120" w:after="120"/>
              <w:jc w:val="both"/>
              <w:rPr>
                <w:sz w:val="21"/>
                <w:szCs w:val="21"/>
              </w:rPr>
            </w:pPr>
            <w:r w:rsidRPr="00D30179">
              <w:rPr>
                <w:sz w:val="21"/>
                <w:szCs w:val="21"/>
              </w:rPr>
              <w:t>MIKUŠOVÁ, N., HUMPOLÍČEK, P., RŮŽIČKA, J., CAPÁKOVÁ, Z., JANŮ, K., KAŠPÁRKOVÁ, V., BOBER, P., STEJSKAL, J., KOUTNÝ, M., FILÁTOVÁ, K., LEHOCKÝ, M.,</w:t>
            </w:r>
            <w:r w:rsidRPr="00D30179">
              <w:rPr>
                <w:b/>
                <w:sz w:val="21"/>
                <w:szCs w:val="21"/>
              </w:rPr>
              <w:t xml:space="preserve"> PONÍŽIL, P. (5%)</w:t>
            </w:r>
            <w:r w:rsidRPr="00D30179">
              <w:rPr>
                <w:sz w:val="21"/>
                <w:szCs w:val="21"/>
              </w:rPr>
              <w:t xml:space="preserve">: Formation of bacterial and fungal biofilm on conducting polyaniline. </w:t>
            </w:r>
            <w:r w:rsidRPr="00D30179">
              <w:rPr>
                <w:i/>
                <w:sz w:val="21"/>
                <w:szCs w:val="21"/>
              </w:rPr>
              <w:t xml:space="preserve">Chemical Papers </w:t>
            </w:r>
            <w:r w:rsidRPr="00D30179">
              <w:rPr>
                <w:sz w:val="21"/>
                <w:szCs w:val="21"/>
              </w:rPr>
              <w:t xml:space="preserve">71(2), 505-512, </w:t>
            </w:r>
            <w:r w:rsidRPr="00D30179">
              <w:rPr>
                <w:b/>
                <w:sz w:val="21"/>
                <w:szCs w:val="21"/>
              </w:rPr>
              <w:t>2017</w:t>
            </w:r>
            <w:r w:rsidRPr="00D30179">
              <w:rPr>
                <w:sz w:val="21"/>
                <w:szCs w:val="21"/>
              </w:rPr>
              <w:t>.</w:t>
            </w:r>
            <w:r w:rsidRPr="00D30179">
              <w:rPr>
                <w:b/>
                <w:sz w:val="21"/>
                <w:szCs w:val="21"/>
              </w:rPr>
              <w:t xml:space="preserve"> </w:t>
            </w:r>
            <w:r w:rsidRPr="00D30179">
              <w:rPr>
                <w:sz w:val="21"/>
                <w:szCs w:val="21"/>
              </w:rPr>
              <w:t xml:space="preserve">DOI 10.1007/s11696-016-0073-8. </w:t>
            </w:r>
          </w:p>
          <w:p w14:paraId="313B4BE1" w14:textId="77777777" w:rsidR="0053707C" w:rsidRPr="00D30179" w:rsidRDefault="0053707C" w:rsidP="00D30179">
            <w:pPr>
              <w:spacing w:before="120" w:after="120"/>
              <w:jc w:val="both"/>
              <w:rPr>
                <w:sz w:val="21"/>
                <w:szCs w:val="21"/>
              </w:rPr>
            </w:pPr>
            <w:r w:rsidRPr="00D30179">
              <w:rPr>
                <w:caps/>
                <w:sz w:val="21"/>
                <w:szCs w:val="21"/>
              </w:rPr>
              <w:t xml:space="preserve">HausnerovÁ, B., SanÉTRNÍK, D., </w:t>
            </w:r>
            <w:r w:rsidRPr="00D30179">
              <w:rPr>
                <w:b/>
                <w:bCs/>
                <w:caps/>
                <w:sz w:val="21"/>
                <w:szCs w:val="21"/>
              </w:rPr>
              <w:t>PonÍŽIl, P. (33%)</w:t>
            </w:r>
            <w:r w:rsidRPr="00D30179">
              <w:rPr>
                <w:caps/>
                <w:sz w:val="21"/>
                <w:szCs w:val="21"/>
              </w:rPr>
              <w:t>:</w:t>
            </w:r>
            <w:r w:rsidRPr="00D30179">
              <w:rPr>
                <w:sz w:val="21"/>
                <w:szCs w:val="21"/>
              </w:rPr>
              <w:t xml:space="preserve"> Surface structure analysis of injection molded highly filled polymer melts. </w:t>
            </w:r>
            <w:r w:rsidRPr="00D30179">
              <w:rPr>
                <w:i/>
                <w:sz w:val="21"/>
                <w:szCs w:val="21"/>
              </w:rPr>
              <w:t xml:space="preserve">Polymer Composites </w:t>
            </w:r>
            <w:r w:rsidRPr="00D30179">
              <w:rPr>
                <w:sz w:val="21"/>
                <w:szCs w:val="21"/>
              </w:rPr>
              <w:t xml:space="preserve">34(9), 1553-1558, </w:t>
            </w:r>
            <w:r w:rsidRPr="00D30179">
              <w:rPr>
                <w:b/>
                <w:bCs/>
                <w:sz w:val="21"/>
                <w:szCs w:val="21"/>
              </w:rPr>
              <w:t>2013</w:t>
            </w:r>
            <w:r w:rsidRPr="00D30179">
              <w:rPr>
                <w:sz w:val="21"/>
                <w:szCs w:val="21"/>
              </w:rPr>
              <w:t xml:space="preserve">. DOI 10.1002/pc.22572. </w:t>
            </w:r>
          </w:p>
          <w:p w14:paraId="4ADAD167" w14:textId="77777777" w:rsidR="0053707C" w:rsidRPr="00D30179" w:rsidRDefault="0053707C" w:rsidP="00D30179">
            <w:pPr>
              <w:spacing w:before="120" w:after="120"/>
              <w:jc w:val="both"/>
              <w:rPr>
                <w:sz w:val="21"/>
                <w:szCs w:val="21"/>
              </w:rPr>
            </w:pPr>
            <w:r w:rsidRPr="00D30179">
              <w:rPr>
                <w:caps/>
                <w:sz w:val="21"/>
                <w:szCs w:val="21"/>
              </w:rPr>
              <w:t xml:space="preserve">ŠedivÝ, O., BeneŠ, V., </w:t>
            </w:r>
            <w:r w:rsidRPr="00D30179">
              <w:rPr>
                <w:b/>
                <w:bCs/>
                <w:caps/>
                <w:sz w:val="21"/>
                <w:szCs w:val="21"/>
              </w:rPr>
              <w:t>PonÍŽil, P. (20%)</w:t>
            </w:r>
            <w:r w:rsidRPr="00D30179">
              <w:rPr>
                <w:caps/>
                <w:sz w:val="21"/>
                <w:szCs w:val="21"/>
              </w:rPr>
              <w:t>,</w:t>
            </w:r>
            <w:r w:rsidRPr="00D30179">
              <w:rPr>
                <w:sz w:val="21"/>
                <w:szCs w:val="21"/>
              </w:rPr>
              <w:t xml:space="preserve"> et al.: Quantitative characterization of microstructure of pure copper processed by ECAP. </w:t>
            </w:r>
            <w:r w:rsidRPr="00D30179">
              <w:rPr>
                <w:i/>
                <w:sz w:val="21"/>
                <w:szCs w:val="21"/>
              </w:rPr>
              <w:t>Image Analysis &amp; Stereology</w:t>
            </w:r>
            <w:r w:rsidRPr="00D30179">
              <w:rPr>
                <w:sz w:val="21"/>
                <w:szCs w:val="21"/>
              </w:rPr>
              <w:t xml:space="preserve"> 32(2), 65-75, </w:t>
            </w:r>
            <w:r w:rsidRPr="00D30179">
              <w:rPr>
                <w:b/>
                <w:bCs/>
                <w:sz w:val="21"/>
                <w:szCs w:val="21"/>
              </w:rPr>
              <w:t>2013</w:t>
            </w:r>
            <w:r w:rsidRPr="00D30179">
              <w:rPr>
                <w:sz w:val="21"/>
                <w:szCs w:val="21"/>
              </w:rPr>
              <w:t xml:space="preserve">. DOI 10.5566/ias.v32. </w:t>
            </w:r>
          </w:p>
          <w:p w14:paraId="47A02E04" w14:textId="77777777" w:rsidR="0053707C" w:rsidRPr="00D30179" w:rsidRDefault="0053707C" w:rsidP="00D30179">
            <w:pPr>
              <w:spacing w:before="120" w:after="120"/>
              <w:jc w:val="both"/>
              <w:rPr>
                <w:sz w:val="21"/>
                <w:szCs w:val="21"/>
              </w:rPr>
            </w:pPr>
            <w:r w:rsidRPr="00D30179">
              <w:rPr>
                <w:caps/>
                <w:sz w:val="21"/>
                <w:szCs w:val="21"/>
              </w:rPr>
              <w:t xml:space="preserve">StĚniČka, M., PavlÍnek, V., </w:t>
            </w:r>
            <w:r w:rsidRPr="00D30179">
              <w:rPr>
                <w:b/>
                <w:bCs/>
                <w:caps/>
                <w:sz w:val="21"/>
                <w:szCs w:val="21"/>
              </w:rPr>
              <w:t>PonÍŽil, P. (20%)</w:t>
            </w:r>
            <w:r w:rsidRPr="00D30179">
              <w:rPr>
                <w:sz w:val="21"/>
                <w:szCs w:val="21"/>
              </w:rPr>
              <w:t xml:space="preserve">, et al.: A note on secondary electrorheological patterns. </w:t>
            </w:r>
            <w:r w:rsidRPr="00D30179">
              <w:rPr>
                <w:i/>
                <w:sz w:val="21"/>
                <w:szCs w:val="21"/>
              </w:rPr>
              <w:t xml:space="preserve">Journal of Intelligent Material Systems and Structures </w:t>
            </w:r>
            <w:r w:rsidRPr="00D30179">
              <w:rPr>
                <w:sz w:val="21"/>
                <w:szCs w:val="21"/>
              </w:rPr>
              <w:t xml:space="preserve">23(9), SI, 1061-1066, </w:t>
            </w:r>
            <w:r w:rsidRPr="00D30179">
              <w:rPr>
                <w:b/>
                <w:bCs/>
                <w:sz w:val="21"/>
                <w:szCs w:val="21"/>
              </w:rPr>
              <w:t>2012</w:t>
            </w:r>
            <w:r w:rsidRPr="00D30179">
              <w:rPr>
                <w:sz w:val="21"/>
                <w:szCs w:val="21"/>
              </w:rPr>
              <w:t xml:space="preserve">. DOI 10.1177/1045389X12443595. </w:t>
            </w:r>
          </w:p>
          <w:p w14:paraId="671221DF" w14:textId="77777777" w:rsidR="0053707C" w:rsidRDefault="0053707C" w:rsidP="00D30179">
            <w:pPr>
              <w:spacing w:before="120" w:after="120"/>
              <w:jc w:val="both"/>
              <w:rPr>
                <w:b/>
              </w:rPr>
            </w:pPr>
            <w:r w:rsidRPr="00D30179">
              <w:rPr>
                <w:caps/>
                <w:sz w:val="21"/>
                <w:szCs w:val="21"/>
              </w:rPr>
              <w:t xml:space="preserve">ChvÁtalovÁ, L., ČermÁk, R., MrÁČek, A., Grulich, O., Vesel, A., </w:t>
            </w:r>
            <w:r w:rsidRPr="00D30179">
              <w:rPr>
                <w:b/>
                <w:bCs/>
                <w:caps/>
                <w:sz w:val="21"/>
                <w:szCs w:val="21"/>
              </w:rPr>
              <w:t>PonÍŽil, P. (15%)</w:t>
            </w:r>
            <w:r w:rsidRPr="00D30179">
              <w:rPr>
                <w:caps/>
                <w:sz w:val="21"/>
                <w:szCs w:val="21"/>
              </w:rPr>
              <w:t>,</w:t>
            </w:r>
            <w:r w:rsidRPr="00D30179">
              <w:rPr>
                <w:sz w:val="21"/>
                <w:szCs w:val="21"/>
              </w:rPr>
              <w:t xml:space="preserve"> et al.: The effect of </w:t>
            </w:r>
            <w:proofErr w:type="gramStart"/>
            <w:r w:rsidRPr="00D30179">
              <w:rPr>
                <w:sz w:val="21"/>
                <w:szCs w:val="21"/>
              </w:rPr>
              <w:t>plasma</w:t>
            </w:r>
            <w:proofErr w:type="gramEnd"/>
            <w:r w:rsidRPr="00D30179">
              <w:rPr>
                <w:sz w:val="21"/>
                <w:szCs w:val="21"/>
              </w:rPr>
              <w:t xml:space="preserve"> treatment on structure and properties of poly(1-butene) surface. </w:t>
            </w:r>
            <w:r w:rsidRPr="00D30179">
              <w:rPr>
                <w:i/>
                <w:sz w:val="21"/>
                <w:szCs w:val="21"/>
              </w:rPr>
              <w:t xml:space="preserve">European Polymer Journal </w:t>
            </w:r>
            <w:r w:rsidRPr="00D30179">
              <w:rPr>
                <w:sz w:val="21"/>
                <w:szCs w:val="21"/>
              </w:rPr>
              <w:t xml:space="preserve">(4), 866-874, </w:t>
            </w:r>
            <w:r w:rsidRPr="00D30179">
              <w:rPr>
                <w:b/>
                <w:bCs/>
                <w:sz w:val="21"/>
                <w:szCs w:val="21"/>
              </w:rPr>
              <w:t>2012</w:t>
            </w:r>
            <w:r w:rsidRPr="00D30179">
              <w:rPr>
                <w:sz w:val="21"/>
                <w:szCs w:val="21"/>
              </w:rPr>
              <w:t>. DOI 10.1016/j.eurpolymj.2012.02.007.</w:t>
            </w:r>
            <w:r w:rsidRPr="00EB424D">
              <w:rPr>
                <w:sz w:val="22"/>
                <w:szCs w:val="22"/>
              </w:rPr>
              <w:t xml:space="preserve"> </w:t>
            </w:r>
          </w:p>
        </w:tc>
      </w:tr>
      <w:tr w:rsidR="0053707C" w14:paraId="50189DFE" w14:textId="77777777" w:rsidTr="00945877">
        <w:trPr>
          <w:gridBefore w:val="4"/>
          <w:gridAfter w:val="5"/>
          <w:wBefore w:w="54" w:type="dxa"/>
          <w:wAfter w:w="459" w:type="dxa"/>
          <w:trHeight w:val="218"/>
        </w:trPr>
        <w:tc>
          <w:tcPr>
            <w:tcW w:w="9901" w:type="dxa"/>
            <w:gridSpan w:val="110"/>
            <w:shd w:val="clear" w:color="auto" w:fill="F7CAAC"/>
          </w:tcPr>
          <w:p w14:paraId="4C4D6496" w14:textId="77777777" w:rsidR="0053707C" w:rsidRDefault="0053707C" w:rsidP="0053707C">
            <w:pPr>
              <w:rPr>
                <w:b/>
              </w:rPr>
            </w:pPr>
            <w:r>
              <w:rPr>
                <w:b/>
              </w:rPr>
              <w:t>Působení v zahraničí</w:t>
            </w:r>
          </w:p>
        </w:tc>
      </w:tr>
      <w:tr w:rsidR="0053707C" w:rsidRPr="000422C5" w14:paraId="3BED63B3" w14:textId="77777777" w:rsidTr="00945877">
        <w:trPr>
          <w:gridBefore w:val="4"/>
          <w:gridAfter w:val="5"/>
          <w:wBefore w:w="54" w:type="dxa"/>
          <w:wAfter w:w="459" w:type="dxa"/>
          <w:trHeight w:val="328"/>
        </w:trPr>
        <w:tc>
          <w:tcPr>
            <w:tcW w:w="9901" w:type="dxa"/>
            <w:gridSpan w:val="110"/>
          </w:tcPr>
          <w:p w14:paraId="114A6A7C" w14:textId="77777777" w:rsidR="0053707C" w:rsidRDefault="0053707C" w:rsidP="00372F64">
            <w:pPr>
              <w:spacing w:before="80" w:after="80"/>
              <w:jc w:val="both"/>
              <w:rPr>
                <w:sz w:val="21"/>
                <w:szCs w:val="21"/>
              </w:rPr>
            </w:pPr>
            <w:r w:rsidRPr="00D30179">
              <w:rPr>
                <w:sz w:val="21"/>
                <w:szCs w:val="21"/>
              </w:rPr>
              <w:t>2001: Technická univerzita v Drážďanech (Technische Universität Dresden), Německo, studijní pobyt (6 měsíců)</w:t>
            </w:r>
          </w:p>
          <w:p w14:paraId="5B71E865" w14:textId="77777777" w:rsidR="00372F64" w:rsidRPr="00D30179" w:rsidRDefault="00372F64" w:rsidP="00372F64">
            <w:pPr>
              <w:spacing w:before="80" w:after="80"/>
              <w:jc w:val="both"/>
              <w:rPr>
                <w:sz w:val="21"/>
                <w:szCs w:val="21"/>
              </w:rPr>
            </w:pPr>
          </w:p>
        </w:tc>
      </w:tr>
      <w:tr w:rsidR="0053707C" w14:paraId="58F4FFFD" w14:textId="77777777" w:rsidTr="00945877">
        <w:trPr>
          <w:gridBefore w:val="4"/>
          <w:gridAfter w:val="5"/>
          <w:wBefore w:w="54" w:type="dxa"/>
          <w:wAfter w:w="459" w:type="dxa"/>
          <w:cantSplit/>
          <w:trHeight w:val="470"/>
        </w:trPr>
        <w:tc>
          <w:tcPr>
            <w:tcW w:w="2520" w:type="dxa"/>
            <w:gridSpan w:val="8"/>
            <w:shd w:val="clear" w:color="auto" w:fill="F7CAAC"/>
          </w:tcPr>
          <w:p w14:paraId="1D16B148" w14:textId="77777777" w:rsidR="0053707C" w:rsidRDefault="0053707C" w:rsidP="0053707C">
            <w:pPr>
              <w:jc w:val="both"/>
              <w:rPr>
                <w:b/>
              </w:rPr>
            </w:pPr>
            <w:r>
              <w:rPr>
                <w:b/>
              </w:rPr>
              <w:lastRenderedPageBreak/>
              <w:t xml:space="preserve">Podpis </w:t>
            </w:r>
          </w:p>
        </w:tc>
        <w:tc>
          <w:tcPr>
            <w:tcW w:w="4550" w:type="dxa"/>
            <w:gridSpan w:val="55"/>
          </w:tcPr>
          <w:p w14:paraId="0A9BD62D" w14:textId="77777777" w:rsidR="0053707C" w:rsidRDefault="0053707C" w:rsidP="0053707C">
            <w:pPr>
              <w:jc w:val="both"/>
            </w:pPr>
          </w:p>
        </w:tc>
        <w:tc>
          <w:tcPr>
            <w:tcW w:w="789" w:type="dxa"/>
            <w:gridSpan w:val="12"/>
            <w:shd w:val="clear" w:color="auto" w:fill="F7CAAC"/>
          </w:tcPr>
          <w:p w14:paraId="1774269C" w14:textId="77777777" w:rsidR="0053707C" w:rsidRDefault="0053707C" w:rsidP="0053707C">
            <w:pPr>
              <w:jc w:val="both"/>
            </w:pPr>
            <w:r>
              <w:rPr>
                <w:b/>
              </w:rPr>
              <w:t>datum</w:t>
            </w:r>
          </w:p>
        </w:tc>
        <w:tc>
          <w:tcPr>
            <w:tcW w:w="2042" w:type="dxa"/>
            <w:gridSpan w:val="35"/>
          </w:tcPr>
          <w:p w14:paraId="5DF9F33B" w14:textId="77777777" w:rsidR="0053707C" w:rsidRDefault="0053707C" w:rsidP="0053707C">
            <w:pPr>
              <w:jc w:val="both"/>
            </w:pPr>
          </w:p>
        </w:tc>
      </w:tr>
    </w:tbl>
    <w:p w14:paraId="4A0D79C8" w14:textId="77777777" w:rsidR="0053707C" w:rsidRPr="00E00578" w:rsidRDefault="0053707C" w:rsidP="0053707C">
      <w:pPr>
        <w:rPr>
          <w:sz w:val="4"/>
          <w:szCs w:val="4"/>
        </w:rPr>
      </w:pPr>
    </w:p>
    <w:tbl>
      <w:tblPr>
        <w:tblW w:w="9933" w:type="dxa"/>
        <w:tblInd w:w="-214" w:type="dxa"/>
        <w:tblLayout w:type="fixed"/>
        <w:tblCellMar>
          <w:left w:w="75" w:type="dxa"/>
          <w:right w:w="70" w:type="dxa"/>
        </w:tblCellMar>
        <w:tblLook w:val="0000" w:firstRow="0" w:lastRow="0" w:firstColumn="0" w:lastColumn="0" w:noHBand="0" w:noVBand="0"/>
      </w:tblPr>
      <w:tblGrid>
        <w:gridCol w:w="2365"/>
        <w:gridCol w:w="89"/>
        <w:gridCol w:w="68"/>
        <w:gridCol w:w="43"/>
        <w:gridCol w:w="700"/>
        <w:gridCol w:w="89"/>
        <w:gridCol w:w="77"/>
        <w:gridCol w:w="1514"/>
        <w:gridCol w:w="135"/>
        <w:gridCol w:w="379"/>
        <w:gridCol w:w="147"/>
        <w:gridCol w:w="311"/>
        <w:gridCol w:w="159"/>
        <w:gridCol w:w="815"/>
        <w:gridCol w:w="183"/>
        <w:gridCol w:w="514"/>
        <w:gridCol w:w="74"/>
        <w:gridCol w:w="127"/>
        <w:gridCol w:w="9"/>
        <w:gridCol w:w="65"/>
        <w:gridCol w:w="422"/>
        <w:gridCol w:w="216"/>
        <w:gridCol w:w="48"/>
        <w:gridCol w:w="566"/>
        <w:gridCol w:w="85"/>
        <w:gridCol w:w="697"/>
        <w:gridCol w:w="36"/>
      </w:tblGrid>
      <w:tr w:rsidR="0053707C" w14:paraId="325309DA" w14:textId="77777777" w:rsidTr="004A44C9">
        <w:tc>
          <w:tcPr>
            <w:tcW w:w="9933" w:type="dxa"/>
            <w:gridSpan w:val="27"/>
            <w:tcBorders>
              <w:top w:val="single" w:sz="4" w:space="0" w:color="00000A"/>
              <w:left w:val="single" w:sz="4" w:space="0" w:color="00000A"/>
              <w:bottom w:val="double" w:sz="4" w:space="0" w:color="00000A"/>
              <w:right w:val="single" w:sz="4" w:space="0" w:color="00000A"/>
            </w:tcBorders>
            <w:shd w:val="clear" w:color="auto" w:fill="BDD6EE"/>
          </w:tcPr>
          <w:p w14:paraId="0205C494" w14:textId="77777777" w:rsidR="0053707C" w:rsidRDefault="0053707C" w:rsidP="0053707C">
            <w:pPr>
              <w:jc w:val="both"/>
            </w:pPr>
            <w:r>
              <w:rPr>
                <w:b/>
                <w:sz w:val="28"/>
              </w:rPr>
              <w:t>C-I – Personální zabezpečení</w:t>
            </w:r>
          </w:p>
        </w:tc>
      </w:tr>
      <w:tr w:rsidR="0053707C" w:rsidRPr="00B901A1" w14:paraId="32A1EF4A" w14:textId="77777777" w:rsidTr="004A44C9">
        <w:tc>
          <w:tcPr>
            <w:tcW w:w="2565" w:type="dxa"/>
            <w:gridSpan w:val="4"/>
            <w:tcBorders>
              <w:top w:val="double" w:sz="4" w:space="0" w:color="00000A"/>
              <w:left w:val="single" w:sz="4" w:space="0" w:color="00000A"/>
              <w:bottom w:val="single" w:sz="4" w:space="0" w:color="00000A"/>
              <w:right w:val="single" w:sz="4" w:space="0" w:color="00000A"/>
            </w:tcBorders>
            <w:shd w:val="clear" w:color="auto" w:fill="F7CAAC"/>
          </w:tcPr>
          <w:p w14:paraId="36ADD0DB" w14:textId="77777777" w:rsidR="0053707C" w:rsidRPr="00B901A1" w:rsidRDefault="0053707C" w:rsidP="0053707C">
            <w:pPr>
              <w:jc w:val="both"/>
            </w:pPr>
            <w:r w:rsidRPr="00B901A1">
              <w:rPr>
                <w:b/>
              </w:rPr>
              <w:t>Vysoká škola</w:t>
            </w:r>
          </w:p>
        </w:tc>
        <w:tc>
          <w:tcPr>
            <w:tcW w:w="7368" w:type="dxa"/>
            <w:gridSpan w:val="23"/>
            <w:tcBorders>
              <w:top w:val="single" w:sz="4" w:space="0" w:color="00000A"/>
              <w:left w:val="single" w:sz="4" w:space="0" w:color="00000A"/>
              <w:bottom w:val="single" w:sz="4" w:space="0" w:color="00000A"/>
              <w:right w:val="single" w:sz="4" w:space="0" w:color="00000A"/>
            </w:tcBorders>
            <w:shd w:val="clear" w:color="auto" w:fill="auto"/>
            <w:vAlign w:val="center"/>
          </w:tcPr>
          <w:p w14:paraId="4532382D" w14:textId="77777777" w:rsidR="0053707C" w:rsidRPr="00B901A1" w:rsidRDefault="0053707C" w:rsidP="0053707C">
            <w:pPr>
              <w:pStyle w:val="western"/>
              <w:spacing w:before="0" w:beforeAutospacing="0" w:after="0" w:line="240" w:lineRule="auto"/>
            </w:pPr>
            <w:r w:rsidRPr="00B901A1">
              <w:t>Univerzita Tomáše Bati ve Zlíně</w:t>
            </w:r>
          </w:p>
        </w:tc>
      </w:tr>
      <w:tr w:rsidR="0053707C" w:rsidRPr="00B901A1" w14:paraId="66F8AA1A" w14:textId="77777777" w:rsidTr="004A44C9">
        <w:tc>
          <w:tcPr>
            <w:tcW w:w="2565" w:type="dxa"/>
            <w:gridSpan w:val="4"/>
            <w:tcBorders>
              <w:top w:val="single" w:sz="4" w:space="0" w:color="00000A"/>
              <w:left w:val="single" w:sz="4" w:space="0" w:color="00000A"/>
              <w:bottom w:val="single" w:sz="4" w:space="0" w:color="00000A"/>
              <w:right w:val="single" w:sz="4" w:space="0" w:color="00000A"/>
            </w:tcBorders>
            <w:shd w:val="clear" w:color="auto" w:fill="F7CAAC"/>
          </w:tcPr>
          <w:p w14:paraId="0965B4AA" w14:textId="77777777" w:rsidR="0053707C" w:rsidRPr="00B901A1" w:rsidRDefault="0053707C" w:rsidP="0053707C">
            <w:pPr>
              <w:jc w:val="both"/>
            </w:pPr>
            <w:r w:rsidRPr="00B901A1">
              <w:rPr>
                <w:b/>
              </w:rPr>
              <w:t>Součást vysoké školy</w:t>
            </w:r>
          </w:p>
        </w:tc>
        <w:tc>
          <w:tcPr>
            <w:tcW w:w="7368" w:type="dxa"/>
            <w:gridSpan w:val="23"/>
            <w:tcBorders>
              <w:top w:val="single" w:sz="4" w:space="0" w:color="00000A"/>
              <w:left w:val="single" w:sz="4" w:space="0" w:color="00000A"/>
              <w:bottom w:val="single" w:sz="4" w:space="0" w:color="00000A"/>
              <w:right w:val="single" w:sz="4" w:space="0" w:color="00000A"/>
            </w:tcBorders>
            <w:shd w:val="clear" w:color="auto" w:fill="auto"/>
          </w:tcPr>
          <w:p w14:paraId="1DD09BE0" w14:textId="77777777" w:rsidR="0053707C" w:rsidRPr="00B901A1" w:rsidRDefault="0053707C" w:rsidP="0053707C">
            <w:pPr>
              <w:jc w:val="both"/>
            </w:pPr>
            <w:r w:rsidRPr="00B901A1">
              <w:t>Fakulta technologická</w:t>
            </w:r>
          </w:p>
        </w:tc>
      </w:tr>
      <w:tr w:rsidR="0053707C" w:rsidRPr="00B901A1" w14:paraId="74C17B3A" w14:textId="77777777" w:rsidTr="004A44C9">
        <w:tc>
          <w:tcPr>
            <w:tcW w:w="2565" w:type="dxa"/>
            <w:gridSpan w:val="4"/>
            <w:tcBorders>
              <w:top w:val="single" w:sz="4" w:space="0" w:color="00000A"/>
              <w:left w:val="single" w:sz="4" w:space="0" w:color="00000A"/>
              <w:bottom w:val="single" w:sz="4" w:space="0" w:color="00000A"/>
              <w:right w:val="single" w:sz="4" w:space="0" w:color="00000A"/>
            </w:tcBorders>
            <w:shd w:val="clear" w:color="auto" w:fill="F7CAAC"/>
          </w:tcPr>
          <w:p w14:paraId="6CA29D74" w14:textId="77777777" w:rsidR="0053707C" w:rsidRPr="00B901A1" w:rsidRDefault="0053707C" w:rsidP="0053707C">
            <w:pPr>
              <w:jc w:val="both"/>
            </w:pPr>
            <w:r w:rsidRPr="00B901A1">
              <w:rPr>
                <w:b/>
              </w:rPr>
              <w:t>Název studijního programu</w:t>
            </w:r>
          </w:p>
        </w:tc>
        <w:tc>
          <w:tcPr>
            <w:tcW w:w="7368" w:type="dxa"/>
            <w:gridSpan w:val="23"/>
            <w:tcBorders>
              <w:top w:val="single" w:sz="4" w:space="0" w:color="00000A"/>
              <w:left w:val="single" w:sz="4" w:space="0" w:color="00000A"/>
              <w:bottom w:val="single" w:sz="4" w:space="0" w:color="00000A"/>
              <w:right w:val="single" w:sz="4" w:space="0" w:color="00000A"/>
            </w:tcBorders>
            <w:shd w:val="clear" w:color="auto" w:fill="auto"/>
          </w:tcPr>
          <w:p w14:paraId="357F6E91" w14:textId="67A4F764" w:rsidR="0053707C" w:rsidRPr="00B901A1" w:rsidRDefault="0053707C" w:rsidP="0053707C">
            <w:pPr>
              <w:jc w:val="both"/>
            </w:pPr>
            <w:r>
              <w:t>Biotechnologie</w:t>
            </w:r>
            <w:ins w:id="835" w:author="Frantisek Bunka" w:date="2018-05-31T18:09:00Z">
              <w:r w:rsidR="00DE60EF">
                <w:t xml:space="preserve"> / Biotechnology</w:t>
              </w:r>
            </w:ins>
          </w:p>
        </w:tc>
      </w:tr>
      <w:tr w:rsidR="0053707C" w:rsidRPr="00B901A1" w14:paraId="151B3072" w14:textId="77777777" w:rsidTr="004A44C9">
        <w:tc>
          <w:tcPr>
            <w:tcW w:w="2565" w:type="dxa"/>
            <w:gridSpan w:val="4"/>
            <w:tcBorders>
              <w:top w:val="single" w:sz="4" w:space="0" w:color="00000A"/>
              <w:left w:val="single" w:sz="4" w:space="0" w:color="00000A"/>
              <w:bottom w:val="single" w:sz="4" w:space="0" w:color="00000A"/>
              <w:right w:val="single" w:sz="4" w:space="0" w:color="00000A"/>
            </w:tcBorders>
            <w:shd w:val="clear" w:color="auto" w:fill="F7CAAC"/>
          </w:tcPr>
          <w:p w14:paraId="3DA15602" w14:textId="77777777" w:rsidR="0053707C" w:rsidRPr="00B901A1" w:rsidRDefault="0053707C" w:rsidP="0053707C">
            <w:pPr>
              <w:jc w:val="both"/>
            </w:pPr>
            <w:r w:rsidRPr="00B901A1">
              <w:rPr>
                <w:b/>
              </w:rPr>
              <w:t>Jméno a příjmení</w:t>
            </w:r>
          </w:p>
        </w:tc>
        <w:tc>
          <w:tcPr>
            <w:tcW w:w="4326" w:type="dxa"/>
            <w:gridSpan w:val="10"/>
            <w:tcBorders>
              <w:top w:val="single" w:sz="4" w:space="0" w:color="00000A"/>
              <w:left w:val="single" w:sz="4" w:space="0" w:color="00000A"/>
              <w:bottom w:val="single" w:sz="4" w:space="0" w:color="00000A"/>
              <w:right w:val="single" w:sz="4" w:space="0" w:color="00000A"/>
            </w:tcBorders>
            <w:shd w:val="clear" w:color="auto" w:fill="auto"/>
          </w:tcPr>
          <w:p w14:paraId="716D60F7" w14:textId="77777777" w:rsidR="0053707C" w:rsidRPr="00D22EE7" w:rsidRDefault="0053707C" w:rsidP="0053707C">
            <w:pPr>
              <w:pStyle w:val="western"/>
              <w:spacing w:before="0" w:beforeAutospacing="0" w:after="0" w:line="240" w:lineRule="auto"/>
              <w:rPr>
                <w:b/>
              </w:rPr>
            </w:pPr>
            <w:bookmarkStart w:id="836" w:name="Růžička"/>
            <w:bookmarkEnd w:id="836"/>
            <w:r w:rsidRPr="00D22EE7">
              <w:rPr>
                <w:b/>
              </w:rPr>
              <w:t>Jan Růžička</w:t>
            </w:r>
          </w:p>
        </w:tc>
        <w:tc>
          <w:tcPr>
            <w:tcW w:w="697" w:type="dxa"/>
            <w:gridSpan w:val="2"/>
            <w:tcBorders>
              <w:top w:val="single" w:sz="4" w:space="0" w:color="00000A"/>
              <w:left w:val="single" w:sz="4" w:space="0" w:color="00000A"/>
              <w:bottom w:val="single" w:sz="4" w:space="0" w:color="00000A"/>
              <w:right w:val="single" w:sz="4" w:space="0" w:color="00000A"/>
            </w:tcBorders>
            <w:shd w:val="clear" w:color="auto" w:fill="F7CAAC"/>
          </w:tcPr>
          <w:p w14:paraId="0C2DE68F" w14:textId="77777777" w:rsidR="0053707C" w:rsidRPr="00B901A1" w:rsidRDefault="0053707C" w:rsidP="0053707C">
            <w:pPr>
              <w:jc w:val="both"/>
            </w:pPr>
            <w:r w:rsidRPr="00B901A1">
              <w:rPr>
                <w:b/>
              </w:rPr>
              <w:t>Tituly</w:t>
            </w:r>
          </w:p>
        </w:tc>
        <w:tc>
          <w:tcPr>
            <w:tcW w:w="2345" w:type="dxa"/>
            <w:gridSpan w:val="11"/>
            <w:tcBorders>
              <w:top w:val="single" w:sz="4" w:space="0" w:color="00000A"/>
              <w:left w:val="single" w:sz="4" w:space="0" w:color="00000A"/>
              <w:bottom w:val="single" w:sz="4" w:space="0" w:color="00000A"/>
              <w:right w:val="single" w:sz="4" w:space="0" w:color="00000A"/>
            </w:tcBorders>
            <w:shd w:val="clear" w:color="auto" w:fill="auto"/>
          </w:tcPr>
          <w:p w14:paraId="57F2B51E" w14:textId="77777777" w:rsidR="0053707C" w:rsidRPr="00B901A1" w:rsidRDefault="0053707C" w:rsidP="0053707C">
            <w:pPr>
              <w:jc w:val="both"/>
            </w:pPr>
            <w:r>
              <w:t>doc. RNDr., Ph.D.</w:t>
            </w:r>
          </w:p>
        </w:tc>
      </w:tr>
      <w:tr w:rsidR="0053707C" w:rsidRPr="00B901A1" w14:paraId="02A8222A" w14:textId="77777777" w:rsidTr="004A44C9">
        <w:tc>
          <w:tcPr>
            <w:tcW w:w="2565" w:type="dxa"/>
            <w:gridSpan w:val="4"/>
            <w:tcBorders>
              <w:top w:val="single" w:sz="4" w:space="0" w:color="00000A"/>
              <w:left w:val="single" w:sz="4" w:space="0" w:color="00000A"/>
              <w:bottom w:val="single" w:sz="4" w:space="0" w:color="00000A"/>
              <w:right w:val="single" w:sz="4" w:space="0" w:color="00000A"/>
            </w:tcBorders>
            <w:shd w:val="clear" w:color="auto" w:fill="F7CAAC"/>
          </w:tcPr>
          <w:p w14:paraId="4F1E3225" w14:textId="77777777" w:rsidR="0053707C" w:rsidRPr="00B901A1" w:rsidRDefault="0053707C" w:rsidP="0053707C">
            <w:pPr>
              <w:jc w:val="both"/>
            </w:pPr>
            <w:r w:rsidRPr="00B901A1">
              <w:rPr>
                <w:b/>
              </w:rPr>
              <w:t>Rok narození</w:t>
            </w:r>
          </w:p>
        </w:tc>
        <w:tc>
          <w:tcPr>
            <w:tcW w:w="700" w:type="dxa"/>
            <w:tcBorders>
              <w:top w:val="single" w:sz="4" w:space="0" w:color="00000A"/>
              <w:left w:val="single" w:sz="4" w:space="0" w:color="00000A"/>
              <w:bottom w:val="single" w:sz="4" w:space="0" w:color="00000A"/>
              <w:right w:val="single" w:sz="4" w:space="0" w:color="00000A"/>
            </w:tcBorders>
            <w:shd w:val="clear" w:color="auto" w:fill="auto"/>
          </w:tcPr>
          <w:p w14:paraId="5476A023" w14:textId="77777777" w:rsidR="0053707C" w:rsidRPr="00B901A1" w:rsidRDefault="0053707C" w:rsidP="0053707C">
            <w:pPr>
              <w:jc w:val="both"/>
            </w:pPr>
            <w:r>
              <w:t>1960</w:t>
            </w:r>
          </w:p>
        </w:tc>
        <w:tc>
          <w:tcPr>
            <w:tcW w:w="1680" w:type="dxa"/>
            <w:gridSpan w:val="3"/>
            <w:tcBorders>
              <w:top w:val="single" w:sz="4" w:space="0" w:color="00000A"/>
              <w:left w:val="single" w:sz="4" w:space="0" w:color="00000A"/>
              <w:bottom w:val="single" w:sz="4" w:space="0" w:color="00000A"/>
              <w:right w:val="single" w:sz="4" w:space="0" w:color="00000A"/>
            </w:tcBorders>
            <w:shd w:val="clear" w:color="auto" w:fill="F7CAAC"/>
          </w:tcPr>
          <w:p w14:paraId="65EA51BA" w14:textId="77777777" w:rsidR="0053707C" w:rsidRPr="00B901A1" w:rsidRDefault="0053707C" w:rsidP="0053707C">
            <w:pPr>
              <w:jc w:val="both"/>
            </w:pPr>
            <w:r w:rsidRPr="00B901A1">
              <w:rPr>
                <w:b/>
              </w:rPr>
              <w:t>typ vztahu k VŠ</w:t>
            </w:r>
          </w:p>
        </w:tc>
        <w:tc>
          <w:tcPr>
            <w:tcW w:w="972" w:type="dxa"/>
            <w:gridSpan w:val="4"/>
            <w:tcBorders>
              <w:top w:val="single" w:sz="4" w:space="0" w:color="00000A"/>
              <w:left w:val="single" w:sz="4" w:space="0" w:color="00000A"/>
              <w:bottom w:val="single" w:sz="4" w:space="0" w:color="00000A"/>
              <w:right w:val="single" w:sz="4" w:space="0" w:color="00000A"/>
            </w:tcBorders>
            <w:shd w:val="clear" w:color="auto" w:fill="auto"/>
          </w:tcPr>
          <w:p w14:paraId="694E45CD" w14:textId="77777777" w:rsidR="0053707C" w:rsidRPr="00B901A1" w:rsidRDefault="0053707C" w:rsidP="0053707C">
            <w:pPr>
              <w:jc w:val="both"/>
            </w:pPr>
            <w:r w:rsidRPr="00D91558">
              <w:t>pp</w:t>
            </w:r>
            <w:r>
              <w:t>.</w:t>
            </w:r>
          </w:p>
        </w:tc>
        <w:tc>
          <w:tcPr>
            <w:tcW w:w="974" w:type="dxa"/>
            <w:gridSpan w:val="2"/>
            <w:tcBorders>
              <w:top w:val="single" w:sz="4" w:space="0" w:color="00000A"/>
              <w:left w:val="single" w:sz="4" w:space="0" w:color="00000A"/>
              <w:bottom w:val="single" w:sz="4" w:space="0" w:color="00000A"/>
              <w:right w:val="single" w:sz="4" w:space="0" w:color="00000A"/>
            </w:tcBorders>
            <w:shd w:val="clear" w:color="auto" w:fill="F7CAAC"/>
          </w:tcPr>
          <w:p w14:paraId="7AD8C5A0" w14:textId="77777777" w:rsidR="0053707C" w:rsidRPr="00B901A1" w:rsidRDefault="0053707C" w:rsidP="0053707C">
            <w:pPr>
              <w:jc w:val="both"/>
            </w:pPr>
            <w:r w:rsidRPr="00B901A1">
              <w:rPr>
                <w:b/>
              </w:rPr>
              <w:t>rozsah</w:t>
            </w:r>
          </w:p>
        </w:tc>
        <w:tc>
          <w:tcPr>
            <w:tcW w:w="697" w:type="dxa"/>
            <w:gridSpan w:val="2"/>
            <w:tcBorders>
              <w:top w:val="single" w:sz="4" w:space="0" w:color="00000A"/>
              <w:left w:val="single" w:sz="4" w:space="0" w:color="00000A"/>
              <w:bottom w:val="single" w:sz="4" w:space="0" w:color="00000A"/>
              <w:right w:val="single" w:sz="4" w:space="0" w:color="00000A"/>
            </w:tcBorders>
            <w:shd w:val="clear" w:color="auto" w:fill="auto"/>
          </w:tcPr>
          <w:p w14:paraId="69228A80" w14:textId="77777777" w:rsidR="0053707C" w:rsidRPr="00B901A1" w:rsidRDefault="0053707C" w:rsidP="0053707C">
            <w:pPr>
              <w:jc w:val="both"/>
            </w:pPr>
            <w:r w:rsidRPr="00D91558">
              <w:t>40</w:t>
            </w:r>
          </w:p>
        </w:tc>
        <w:tc>
          <w:tcPr>
            <w:tcW w:w="697" w:type="dxa"/>
            <w:gridSpan w:val="5"/>
            <w:tcBorders>
              <w:top w:val="single" w:sz="4" w:space="0" w:color="00000A"/>
              <w:left w:val="single" w:sz="4" w:space="0" w:color="00000A"/>
              <w:bottom w:val="single" w:sz="4" w:space="0" w:color="00000A"/>
              <w:right w:val="single" w:sz="4" w:space="0" w:color="00000A"/>
            </w:tcBorders>
            <w:shd w:val="clear" w:color="auto" w:fill="F7CAAC"/>
          </w:tcPr>
          <w:p w14:paraId="6D28489C" w14:textId="77777777" w:rsidR="0053707C" w:rsidRPr="00B901A1" w:rsidRDefault="0053707C" w:rsidP="0053707C">
            <w:pPr>
              <w:jc w:val="both"/>
            </w:pPr>
            <w:r w:rsidRPr="00B901A1">
              <w:rPr>
                <w:b/>
              </w:rPr>
              <w:t>do kdy</w:t>
            </w:r>
          </w:p>
        </w:tc>
        <w:tc>
          <w:tcPr>
            <w:tcW w:w="1648" w:type="dxa"/>
            <w:gridSpan w:val="6"/>
            <w:tcBorders>
              <w:top w:val="single" w:sz="4" w:space="0" w:color="00000A"/>
              <w:left w:val="single" w:sz="4" w:space="0" w:color="00000A"/>
              <w:bottom w:val="single" w:sz="4" w:space="0" w:color="00000A"/>
              <w:right w:val="single" w:sz="4" w:space="0" w:color="00000A"/>
            </w:tcBorders>
            <w:shd w:val="clear" w:color="auto" w:fill="auto"/>
          </w:tcPr>
          <w:p w14:paraId="3D766908" w14:textId="77777777" w:rsidR="0053707C" w:rsidRPr="00B901A1" w:rsidRDefault="0053707C" w:rsidP="0053707C">
            <w:pPr>
              <w:jc w:val="both"/>
            </w:pPr>
            <w:r w:rsidRPr="00D91558">
              <w:t>N</w:t>
            </w:r>
          </w:p>
        </w:tc>
      </w:tr>
      <w:tr w:rsidR="0053707C" w:rsidRPr="00B901A1" w14:paraId="13AB405B" w14:textId="77777777" w:rsidTr="004A44C9">
        <w:tc>
          <w:tcPr>
            <w:tcW w:w="4945" w:type="dxa"/>
            <w:gridSpan w:val="8"/>
            <w:tcBorders>
              <w:top w:val="single" w:sz="4" w:space="0" w:color="00000A"/>
              <w:left w:val="single" w:sz="4" w:space="0" w:color="00000A"/>
              <w:bottom w:val="single" w:sz="4" w:space="0" w:color="00000A"/>
              <w:right w:val="single" w:sz="4" w:space="0" w:color="00000A"/>
            </w:tcBorders>
            <w:shd w:val="clear" w:color="auto" w:fill="F7CAAC"/>
          </w:tcPr>
          <w:p w14:paraId="073358F6" w14:textId="77777777" w:rsidR="0053707C" w:rsidRPr="00B901A1" w:rsidRDefault="0053707C" w:rsidP="0053707C">
            <w:pPr>
              <w:jc w:val="both"/>
            </w:pPr>
            <w:r w:rsidRPr="00B901A1">
              <w:rPr>
                <w:b/>
              </w:rPr>
              <w:t>Typ vztahu na součásti VŠ, která uskutečňuje st. program</w:t>
            </w:r>
          </w:p>
        </w:tc>
        <w:tc>
          <w:tcPr>
            <w:tcW w:w="972" w:type="dxa"/>
            <w:gridSpan w:val="4"/>
            <w:tcBorders>
              <w:top w:val="single" w:sz="4" w:space="0" w:color="00000A"/>
              <w:left w:val="single" w:sz="4" w:space="0" w:color="00000A"/>
              <w:bottom w:val="single" w:sz="4" w:space="0" w:color="00000A"/>
              <w:right w:val="single" w:sz="4" w:space="0" w:color="00000A"/>
            </w:tcBorders>
            <w:shd w:val="clear" w:color="auto" w:fill="auto"/>
          </w:tcPr>
          <w:p w14:paraId="57E89595" w14:textId="77777777" w:rsidR="0053707C" w:rsidRPr="00B901A1" w:rsidRDefault="0053707C" w:rsidP="0053707C">
            <w:pPr>
              <w:jc w:val="both"/>
            </w:pPr>
            <w:r>
              <w:t>---</w:t>
            </w:r>
          </w:p>
        </w:tc>
        <w:tc>
          <w:tcPr>
            <w:tcW w:w="974" w:type="dxa"/>
            <w:gridSpan w:val="2"/>
            <w:tcBorders>
              <w:top w:val="single" w:sz="4" w:space="0" w:color="00000A"/>
              <w:left w:val="single" w:sz="4" w:space="0" w:color="00000A"/>
              <w:bottom w:val="single" w:sz="4" w:space="0" w:color="00000A"/>
              <w:right w:val="single" w:sz="4" w:space="0" w:color="00000A"/>
            </w:tcBorders>
            <w:shd w:val="clear" w:color="auto" w:fill="F7CAAC"/>
          </w:tcPr>
          <w:p w14:paraId="10BF5927" w14:textId="77777777" w:rsidR="0053707C" w:rsidRPr="00B901A1" w:rsidRDefault="0053707C" w:rsidP="0053707C">
            <w:pPr>
              <w:jc w:val="both"/>
            </w:pPr>
            <w:r w:rsidRPr="00B901A1">
              <w:rPr>
                <w:b/>
              </w:rPr>
              <w:t>rozsah</w:t>
            </w:r>
          </w:p>
        </w:tc>
        <w:tc>
          <w:tcPr>
            <w:tcW w:w="697" w:type="dxa"/>
            <w:gridSpan w:val="2"/>
            <w:tcBorders>
              <w:top w:val="single" w:sz="4" w:space="0" w:color="00000A"/>
              <w:left w:val="single" w:sz="4" w:space="0" w:color="00000A"/>
              <w:bottom w:val="single" w:sz="4" w:space="0" w:color="00000A"/>
              <w:right w:val="single" w:sz="4" w:space="0" w:color="00000A"/>
            </w:tcBorders>
            <w:shd w:val="clear" w:color="auto" w:fill="auto"/>
          </w:tcPr>
          <w:p w14:paraId="17CBE42B" w14:textId="77777777" w:rsidR="0053707C" w:rsidRPr="00B901A1" w:rsidRDefault="0053707C" w:rsidP="0053707C">
            <w:pPr>
              <w:jc w:val="both"/>
            </w:pPr>
            <w:r>
              <w:t>---</w:t>
            </w:r>
          </w:p>
        </w:tc>
        <w:tc>
          <w:tcPr>
            <w:tcW w:w="697" w:type="dxa"/>
            <w:gridSpan w:val="5"/>
            <w:tcBorders>
              <w:top w:val="single" w:sz="4" w:space="0" w:color="00000A"/>
              <w:left w:val="single" w:sz="4" w:space="0" w:color="00000A"/>
              <w:bottom w:val="single" w:sz="4" w:space="0" w:color="00000A"/>
              <w:right w:val="single" w:sz="4" w:space="0" w:color="00000A"/>
            </w:tcBorders>
            <w:shd w:val="clear" w:color="auto" w:fill="F7CAAC"/>
          </w:tcPr>
          <w:p w14:paraId="03FD058A" w14:textId="77777777" w:rsidR="0053707C" w:rsidRPr="00B901A1" w:rsidRDefault="0053707C" w:rsidP="0053707C">
            <w:pPr>
              <w:jc w:val="both"/>
            </w:pPr>
            <w:r w:rsidRPr="00B901A1">
              <w:rPr>
                <w:b/>
              </w:rPr>
              <w:t>do kdy</w:t>
            </w:r>
          </w:p>
        </w:tc>
        <w:tc>
          <w:tcPr>
            <w:tcW w:w="1648" w:type="dxa"/>
            <w:gridSpan w:val="6"/>
            <w:tcBorders>
              <w:top w:val="single" w:sz="4" w:space="0" w:color="00000A"/>
              <w:left w:val="single" w:sz="4" w:space="0" w:color="00000A"/>
              <w:bottom w:val="single" w:sz="4" w:space="0" w:color="00000A"/>
              <w:right w:val="single" w:sz="4" w:space="0" w:color="00000A"/>
            </w:tcBorders>
            <w:shd w:val="clear" w:color="auto" w:fill="auto"/>
          </w:tcPr>
          <w:p w14:paraId="1CCA304A" w14:textId="77777777" w:rsidR="0053707C" w:rsidRPr="00B901A1" w:rsidRDefault="0053707C" w:rsidP="0053707C">
            <w:pPr>
              <w:jc w:val="both"/>
            </w:pPr>
            <w:r>
              <w:t>---</w:t>
            </w:r>
          </w:p>
        </w:tc>
      </w:tr>
      <w:tr w:rsidR="0053707C" w:rsidRPr="00B901A1" w14:paraId="3F5D4554" w14:textId="77777777" w:rsidTr="004A44C9">
        <w:tc>
          <w:tcPr>
            <w:tcW w:w="5917" w:type="dxa"/>
            <w:gridSpan w:val="12"/>
            <w:tcBorders>
              <w:top w:val="single" w:sz="4" w:space="0" w:color="00000A"/>
              <w:left w:val="single" w:sz="4" w:space="0" w:color="00000A"/>
              <w:bottom w:val="single" w:sz="4" w:space="0" w:color="00000A"/>
              <w:right w:val="single" w:sz="4" w:space="0" w:color="00000A"/>
            </w:tcBorders>
            <w:shd w:val="clear" w:color="auto" w:fill="F7CAAC"/>
          </w:tcPr>
          <w:p w14:paraId="2BD0A2C0" w14:textId="77777777" w:rsidR="0053707C" w:rsidRPr="00B901A1" w:rsidRDefault="0053707C" w:rsidP="0053707C">
            <w:pPr>
              <w:jc w:val="both"/>
              <w:rPr>
                <w:b/>
              </w:rPr>
            </w:pPr>
            <w:r w:rsidRPr="00B901A1">
              <w:rPr>
                <w:b/>
              </w:rPr>
              <w:t>Další současná působení jako akademický pracovník na jiných VŠ</w:t>
            </w:r>
          </w:p>
        </w:tc>
        <w:tc>
          <w:tcPr>
            <w:tcW w:w="1671" w:type="dxa"/>
            <w:gridSpan w:val="4"/>
            <w:tcBorders>
              <w:top w:val="single" w:sz="4" w:space="0" w:color="00000A"/>
              <w:left w:val="single" w:sz="4" w:space="0" w:color="00000A"/>
              <w:bottom w:val="single" w:sz="4" w:space="0" w:color="00000A"/>
              <w:right w:val="single" w:sz="4" w:space="0" w:color="00000A"/>
            </w:tcBorders>
            <w:shd w:val="clear" w:color="auto" w:fill="F7CAAC"/>
          </w:tcPr>
          <w:p w14:paraId="7E00625C" w14:textId="77777777" w:rsidR="0053707C" w:rsidRPr="00B901A1" w:rsidRDefault="0053707C" w:rsidP="0053707C">
            <w:pPr>
              <w:jc w:val="both"/>
              <w:rPr>
                <w:b/>
              </w:rPr>
            </w:pPr>
            <w:r w:rsidRPr="00B901A1">
              <w:rPr>
                <w:b/>
              </w:rPr>
              <w:t xml:space="preserve">typ prac. </w:t>
            </w:r>
            <w:proofErr w:type="gramStart"/>
            <w:r w:rsidRPr="00B901A1">
              <w:rPr>
                <w:b/>
              </w:rPr>
              <w:t>vztahu</w:t>
            </w:r>
            <w:proofErr w:type="gramEnd"/>
          </w:p>
        </w:tc>
        <w:tc>
          <w:tcPr>
            <w:tcW w:w="2345" w:type="dxa"/>
            <w:gridSpan w:val="11"/>
            <w:tcBorders>
              <w:top w:val="single" w:sz="4" w:space="0" w:color="00000A"/>
              <w:left w:val="single" w:sz="4" w:space="0" w:color="00000A"/>
              <w:bottom w:val="single" w:sz="4" w:space="0" w:color="00000A"/>
              <w:right w:val="single" w:sz="4" w:space="0" w:color="00000A"/>
            </w:tcBorders>
            <w:shd w:val="clear" w:color="auto" w:fill="F7CAAC"/>
          </w:tcPr>
          <w:p w14:paraId="6FCA4F9E" w14:textId="77777777" w:rsidR="0053707C" w:rsidRPr="00B901A1" w:rsidRDefault="0053707C" w:rsidP="0053707C">
            <w:pPr>
              <w:jc w:val="both"/>
            </w:pPr>
            <w:r w:rsidRPr="00B901A1">
              <w:rPr>
                <w:b/>
              </w:rPr>
              <w:t>rozsah</w:t>
            </w:r>
          </w:p>
        </w:tc>
      </w:tr>
      <w:tr w:rsidR="0053707C" w:rsidRPr="00B901A1" w14:paraId="544DF80E" w14:textId="77777777" w:rsidTr="004A44C9">
        <w:tc>
          <w:tcPr>
            <w:tcW w:w="5917" w:type="dxa"/>
            <w:gridSpan w:val="12"/>
            <w:tcBorders>
              <w:top w:val="single" w:sz="4" w:space="0" w:color="00000A"/>
              <w:left w:val="single" w:sz="4" w:space="0" w:color="00000A"/>
              <w:bottom w:val="single" w:sz="4" w:space="0" w:color="00000A"/>
              <w:right w:val="single" w:sz="4" w:space="0" w:color="00000A"/>
            </w:tcBorders>
            <w:shd w:val="clear" w:color="auto" w:fill="auto"/>
          </w:tcPr>
          <w:p w14:paraId="783974C3" w14:textId="77777777" w:rsidR="0053707C" w:rsidRPr="00B901A1" w:rsidRDefault="0053707C" w:rsidP="0053707C">
            <w:pPr>
              <w:jc w:val="both"/>
            </w:pPr>
            <w:r>
              <w:t>---</w:t>
            </w:r>
          </w:p>
        </w:tc>
        <w:tc>
          <w:tcPr>
            <w:tcW w:w="1671" w:type="dxa"/>
            <w:gridSpan w:val="4"/>
            <w:tcBorders>
              <w:top w:val="single" w:sz="4" w:space="0" w:color="00000A"/>
              <w:left w:val="single" w:sz="4" w:space="0" w:color="00000A"/>
              <w:bottom w:val="single" w:sz="4" w:space="0" w:color="00000A"/>
              <w:right w:val="single" w:sz="4" w:space="0" w:color="00000A"/>
            </w:tcBorders>
            <w:shd w:val="clear" w:color="auto" w:fill="auto"/>
          </w:tcPr>
          <w:p w14:paraId="4F416775" w14:textId="77777777" w:rsidR="0053707C" w:rsidRPr="00B901A1" w:rsidRDefault="0053707C" w:rsidP="0053707C">
            <w:pPr>
              <w:jc w:val="both"/>
            </w:pPr>
            <w:r>
              <w:t>---</w:t>
            </w:r>
          </w:p>
        </w:tc>
        <w:tc>
          <w:tcPr>
            <w:tcW w:w="2345" w:type="dxa"/>
            <w:gridSpan w:val="11"/>
            <w:tcBorders>
              <w:top w:val="single" w:sz="4" w:space="0" w:color="00000A"/>
              <w:left w:val="single" w:sz="4" w:space="0" w:color="00000A"/>
              <w:bottom w:val="single" w:sz="4" w:space="0" w:color="00000A"/>
              <w:right w:val="single" w:sz="4" w:space="0" w:color="00000A"/>
            </w:tcBorders>
            <w:shd w:val="clear" w:color="auto" w:fill="auto"/>
          </w:tcPr>
          <w:p w14:paraId="1B2ACED8" w14:textId="77777777" w:rsidR="0053707C" w:rsidRPr="00B901A1" w:rsidRDefault="0053707C" w:rsidP="0053707C">
            <w:pPr>
              <w:jc w:val="both"/>
            </w:pPr>
            <w:r>
              <w:t>---</w:t>
            </w:r>
          </w:p>
        </w:tc>
      </w:tr>
      <w:tr w:rsidR="0053707C" w14:paraId="0495E9AE" w14:textId="77777777" w:rsidTr="004A44C9">
        <w:tc>
          <w:tcPr>
            <w:tcW w:w="5917" w:type="dxa"/>
            <w:gridSpan w:val="12"/>
            <w:tcBorders>
              <w:top w:val="single" w:sz="4" w:space="0" w:color="00000A"/>
              <w:left w:val="single" w:sz="4" w:space="0" w:color="00000A"/>
              <w:bottom w:val="single" w:sz="4" w:space="0" w:color="00000A"/>
              <w:right w:val="single" w:sz="4" w:space="0" w:color="00000A"/>
            </w:tcBorders>
            <w:shd w:val="clear" w:color="auto" w:fill="auto"/>
          </w:tcPr>
          <w:p w14:paraId="4E3204C8" w14:textId="77777777" w:rsidR="0053707C" w:rsidRDefault="0053707C" w:rsidP="0053707C">
            <w:pPr>
              <w:jc w:val="both"/>
            </w:pPr>
          </w:p>
        </w:tc>
        <w:tc>
          <w:tcPr>
            <w:tcW w:w="1671" w:type="dxa"/>
            <w:gridSpan w:val="4"/>
            <w:tcBorders>
              <w:top w:val="single" w:sz="4" w:space="0" w:color="00000A"/>
              <w:left w:val="single" w:sz="4" w:space="0" w:color="00000A"/>
              <w:bottom w:val="single" w:sz="4" w:space="0" w:color="00000A"/>
              <w:right w:val="single" w:sz="4" w:space="0" w:color="00000A"/>
            </w:tcBorders>
            <w:shd w:val="clear" w:color="auto" w:fill="auto"/>
          </w:tcPr>
          <w:p w14:paraId="6FEE425F" w14:textId="77777777" w:rsidR="0053707C" w:rsidRDefault="0053707C" w:rsidP="0053707C">
            <w:pPr>
              <w:jc w:val="both"/>
            </w:pPr>
          </w:p>
        </w:tc>
        <w:tc>
          <w:tcPr>
            <w:tcW w:w="2345" w:type="dxa"/>
            <w:gridSpan w:val="11"/>
            <w:tcBorders>
              <w:top w:val="single" w:sz="4" w:space="0" w:color="00000A"/>
              <w:left w:val="single" w:sz="4" w:space="0" w:color="00000A"/>
              <w:bottom w:val="single" w:sz="4" w:space="0" w:color="00000A"/>
              <w:right w:val="single" w:sz="4" w:space="0" w:color="00000A"/>
            </w:tcBorders>
            <w:shd w:val="clear" w:color="auto" w:fill="auto"/>
          </w:tcPr>
          <w:p w14:paraId="22752EEC" w14:textId="77777777" w:rsidR="0053707C" w:rsidRDefault="0053707C" w:rsidP="0053707C">
            <w:pPr>
              <w:jc w:val="both"/>
            </w:pPr>
          </w:p>
        </w:tc>
      </w:tr>
      <w:tr w:rsidR="0053707C" w14:paraId="1C85A986" w14:textId="77777777" w:rsidTr="004A44C9">
        <w:tc>
          <w:tcPr>
            <w:tcW w:w="5917" w:type="dxa"/>
            <w:gridSpan w:val="12"/>
            <w:tcBorders>
              <w:top w:val="single" w:sz="4" w:space="0" w:color="00000A"/>
              <w:left w:val="single" w:sz="4" w:space="0" w:color="00000A"/>
              <w:bottom w:val="single" w:sz="4" w:space="0" w:color="00000A"/>
              <w:right w:val="single" w:sz="4" w:space="0" w:color="00000A"/>
            </w:tcBorders>
            <w:shd w:val="clear" w:color="auto" w:fill="auto"/>
          </w:tcPr>
          <w:p w14:paraId="063278CE" w14:textId="77777777" w:rsidR="0053707C" w:rsidRDefault="0053707C" w:rsidP="0053707C">
            <w:pPr>
              <w:jc w:val="both"/>
            </w:pPr>
          </w:p>
        </w:tc>
        <w:tc>
          <w:tcPr>
            <w:tcW w:w="1671" w:type="dxa"/>
            <w:gridSpan w:val="4"/>
            <w:tcBorders>
              <w:top w:val="single" w:sz="4" w:space="0" w:color="00000A"/>
              <w:left w:val="single" w:sz="4" w:space="0" w:color="00000A"/>
              <w:bottom w:val="single" w:sz="4" w:space="0" w:color="00000A"/>
              <w:right w:val="single" w:sz="4" w:space="0" w:color="00000A"/>
            </w:tcBorders>
            <w:shd w:val="clear" w:color="auto" w:fill="auto"/>
          </w:tcPr>
          <w:p w14:paraId="595119FA" w14:textId="77777777" w:rsidR="0053707C" w:rsidRDefault="0053707C" w:rsidP="0053707C">
            <w:pPr>
              <w:jc w:val="both"/>
            </w:pPr>
          </w:p>
        </w:tc>
        <w:tc>
          <w:tcPr>
            <w:tcW w:w="2345" w:type="dxa"/>
            <w:gridSpan w:val="11"/>
            <w:tcBorders>
              <w:top w:val="single" w:sz="4" w:space="0" w:color="00000A"/>
              <w:left w:val="single" w:sz="4" w:space="0" w:color="00000A"/>
              <w:bottom w:val="single" w:sz="4" w:space="0" w:color="00000A"/>
              <w:right w:val="single" w:sz="4" w:space="0" w:color="00000A"/>
            </w:tcBorders>
            <w:shd w:val="clear" w:color="auto" w:fill="auto"/>
          </w:tcPr>
          <w:p w14:paraId="175E6CEE" w14:textId="77777777" w:rsidR="0053707C" w:rsidRDefault="0053707C" w:rsidP="0053707C">
            <w:pPr>
              <w:jc w:val="both"/>
            </w:pPr>
          </w:p>
        </w:tc>
      </w:tr>
      <w:tr w:rsidR="0053707C" w:rsidRPr="00B901A1" w14:paraId="00A6A393" w14:textId="77777777" w:rsidTr="004A44C9">
        <w:tc>
          <w:tcPr>
            <w:tcW w:w="99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4EC542F5" w14:textId="77777777" w:rsidR="0053707C" w:rsidRPr="00B901A1" w:rsidRDefault="0053707C" w:rsidP="0053707C">
            <w:pPr>
              <w:jc w:val="both"/>
            </w:pPr>
            <w:r w:rsidRPr="00B901A1">
              <w:rPr>
                <w:b/>
              </w:rPr>
              <w:t>Předměty příslušného studijního programu a způsob zapojení do jejich výuky, příp. další zapojení do uskutečňování studijního programu</w:t>
            </w:r>
          </w:p>
        </w:tc>
      </w:tr>
      <w:tr w:rsidR="0053707C" w:rsidRPr="00B901A1" w14:paraId="464E203C" w14:textId="77777777" w:rsidTr="004A44C9">
        <w:trPr>
          <w:trHeight w:val="419"/>
        </w:trPr>
        <w:tc>
          <w:tcPr>
            <w:tcW w:w="9933" w:type="dxa"/>
            <w:gridSpan w:val="27"/>
            <w:tcBorders>
              <w:left w:val="single" w:sz="4" w:space="0" w:color="00000A"/>
              <w:bottom w:val="single" w:sz="4" w:space="0" w:color="00000A"/>
              <w:right w:val="single" w:sz="4" w:space="0" w:color="00000A"/>
            </w:tcBorders>
            <w:shd w:val="clear" w:color="auto" w:fill="auto"/>
          </w:tcPr>
          <w:p w14:paraId="007EB424" w14:textId="77777777" w:rsidR="00A82B9C" w:rsidRPr="000D3B13" w:rsidRDefault="00A82B9C" w:rsidP="00A82B9C">
            <w:pPr>
              <w:spacing w:before="60" w:after="60"/>
              <w:jc w:val="both"/>
              <w:rPr>
                <w:sz w:val="21"/>
                <w:szCs w:val="21"/>
              </w:rPr>
            </w:pPr>
            <w:r w:rsidRPr="000D3B13">
              <w:rPr>
                <w:b/>
                <w:sz w:val="21"/>
                <w:szCs w:val="21"/>
              </w:rPr>
              <w:t xml:space="preserve">Biotechnology for Environmental Protection </w:t>
            </w:r>
            <w:r w:rsidRPr="000D3B13">
              <w:rPr>
                <w:sz w:val="21"/>
                <w:szCs w:val="21"/>
              </w:rPr>
              <w:t>(100% p)</w:t>
            </w:r>
          </w:p>
          <w:p w14:paraId="4296B7D9" w14:textId="102DE463" w:rsidR="0053707C" w:rsidRPr="00D30179" w:rsidRDefault="00C2702E" w:rsidP="00D30179">
            <w:pPr>
              <w:spacing w:before="60" w:after="60"/>
              <w:jc w:val="both"/>
              <w:rPr>
                <w:sz w:val="21"/>
                <w:szCs w:val="21"/>
              </w:rPr>
            </w:pPr>
            <w:r w:rsidRPr="00780CCC">
              <w:rPr>
                <w:sz w:val="21"/>
                <w:szCs w:val="21"/>
              </w:rPr>
              <w:t>Environmental Biology</w:t>
            </w:r>
            <w:r w:rsidRPr="00D30179">
              <w:rPr>
                <w:b/>
                <w:sz w:val="21"/>
                <w:szCs w:val="21"/>
              </w:rPr>
              <w:t xml:space="preserve"> </w:t>
            </w:r>
            <w:r w:rsidR="007D27E5" w:rsidRPr="00D30179">
              <w:rPr>
                <w:sz w:val="21"/>
                <w:szCs w:val="21"/>
              </w:rPr>
              <w:t>(40% p)</w:t>
            </w:r>
          </w:p>
          <w:p w14:paraId="43058863" w14:textId="0688784C" w:rsidR="007D27E5" w:rsidRPr="00B901A1" w:rsidRDefault="00C2702E" w:rsidP="00D30179">
            <w:pPr>
              <w:spacing w:before="60" w:after="60"/>
              <w:jc w:val="both"/>
            </w:pPr>
            <w:r w:rsidRPr="00764B16">
              <w:rPr>
                <w:sz w:val="21"/>
                <w:szCs w:val="21"/>
              </w:rPr>
              <w:t>General Ecology</w:t>
            </w:r>
            <w:r w:rsidRPr="00D30179">
              <w:rPr>
                <w:b/>
                <w:sz w:val="21"/>
                <w:szCs w:val="21"/>
              </w:rPr>
              <w:t xml:space="preserve"> </w:t>
            </w:r>
            <w:r w:rsidR="007D27E5" w:rsidRPr="00D30179">
              <w:rPr>
                <w:sz w:val="21"/>
                <w:szCs w:val="21"/>
              </w:rPr>
              <w:t>(100% p)</w:t>
            </w:r>
          </w:p>
        </w:tc>
      </w:tr>
      <w:tr w:rsidR="0053707C" w:rsidRPr="00B901A1" w14:paraId="6F5A6C61" w14:textId="77777777" w:rsidTr="004A44C9">
        <w:tc>
          <w:tcPr>
            <w:tcW w:w="99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3E376CEC" w14:textId="77777777" w:rsidR="0053707C" w:rsidRPr="00B901A1" w:rsidRDefault="0053707C" w:rsidP="0053707C">
            <w:pPr>
              <w:jc w:val="both"/>
            </w:pPr>
            <w:r w:rsidRPr="00B901A1">
              <w:rPr>
                <w:b/>
              </w:rPr>
              <w:t xml:space="preserve">Údaje o vzdělání na VŠ </w:t>
            </w:r>
          </w:p>
        </w:tc>
      </w:tr>
      <w:tr w:rsidR="0053707C" w:rsidRPr="00E036EE" w14:paraId="4A721CF0" w14:textId="77777777" w:rsidTr="004A44C9">
        <w:trPr>
          <w:trHeight w:val="156"/>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auto"/>
          </w:tcPr>
          <w:p w14:paraId="7AFCAC7C" w14:textId="77777777" w:rsidR="0053707C" w:rsidRPr="00D30179" w:rsidRDefault="0053707C" w:rsidP="0053707C">
            <w:pPr>
              <w:spacing w:before="60" w:after="60"/>
              <w:rPr>
                <w:b/>
                <w:sz w:val="21"/>
                <w:szCs w:val="21"/>
              </w:rPr>
            </w:pPr>
            <w:r w:rsidRPr="00D30179">
              <w:rPr>
                <w:sz w:val="21"/>
                <w:szCs w:val="21"/>
              </w:rPr>
              <w:t xml:space="preserve">2004: </w:t>
            </w:r>
            <w:proofErr w:type="gramStart"/>
            <w:r w:rsidRPr="00D30179">
              <w:rPr>
                <w:sz w:val="21"/>
                <w:szCs w:val="21"/>
              </w:rPr>
              <w:t>MU</w:t>
            </w:r>
            <w:proofErr w:type="gramEnd"/>
            <w:r w:rsidRPr="00D30179">
              <w:rPr>
                <w:sz w:val="21"/>
                <w:szCs w:val="21"/>
              </w:rPr>
              <w:t xml:space="preserve"> Brno, PřF, SP Biologie, obor Mikrobiologie, Ph.D.</w:t>
            </w:r>
          </w:p>
        </w:tc>
      </w:tr>
      <w:tr w:rsidR="0053707C" w:rsidRPr="00B901A1" w14:paraId="51CBBEF0" w14:textId="77777777" w:rsidTr="004A44C9">
        <w:tc>
          <w:tcPr>
            <w:tcW w:w="99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16CD01D3" w14:textId="77777777" w:rsidR="0053707C" w:rsidRPr="00B901A1" w:rsidRDefault="0053707C" w:rsidP="0053707C">
            <w:pPr>
              <w:jc w:val="both"/>
            </w:pPr>
            <w:r w:rsidRPr="00B901A1">
              <w:rPr>
                <w:b/>
              </w:rPr>
              <w:t>Údaje o odborném působení od absolvování VŠ</w:t>
            </w:r>
          </w:p>
        </w:tc>
      </w:tr>
      <w:tr w:rsidR="0053707C" w:rsidRPr="00B901A1" w14:paraId="5E46127F" w14:textId="77777777" w:rsidTr="004A44C9">
        <w:trPr>
          <w:trHeight w:val="674"/>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auto"/>
          </w:tcPr>
          <w:p w14:paraId="1068DB60" w14:textId="77777777" w:rsidR="0053707C" w:rsidRPr="00D30179" w:rsidRDefault="0053707C" w:rsidP="00D30179">
            <w:pPr>
              <w:spacing w:before="60" w:after="60"/>
              <w:jc w:val="both"/>
              <w:rPr>
                <w:sz w:val="21"/>
                <w:szCs w:val="21"/>
              </w:rPr>
            </w:pPr>
            <w:r w:rsidRPr="00D30179">
              <w:rPr>
                <w:sz w:val="21"/>
                <w:szCs w:val="21"/>
              </w:rPr>
              <w:t>1984 – 1993: VÚ kožedělný Otrokovice, následně TOMA a.s. Otrokovice, výzkumný pracovník</w:t>
            </w:r>
          </w:p>
          <w:p w14:paraId="21B4B1B7" w14:textId="77777777" w:rsidR="0053707C" w:rsidRPr="00D30179" w:rsidRDefault="0053707C" w:rsidP="00D30179">
            <w:pPr>
              <w:spacing w:before="60" w:after="60"/>
              <w:jc w:val="both"/>
              <w:rPr>
                <w:sz w:val="21"/>
                <w:szCs w:val="21"/>
              </w:rPr>
            </w:pPr>
            <w:r w:rsidRPr="00D30179">
              <w:rPr>
                <w:sz w:val="21"/>
                <w:szCs w:val="21"/>
              </w:rPr>
              <w:t>1993 – 1997: Farmaceutická firma Intercaps Zlín, mikrobiolog, řízení jakosti</w:t>
            </w:r>
          </w:p>
          <w:p w14:paraId="2C128A08" w14:textId="77777777" w:rsidR="0053707C" w:rsidRPr="00B901A1" w:rsidRDefault="0053707C" w:rsidP="00D30179">
            <w:pPr>
              <w:spacing w:before="60" w:after="60"/>
              <w:jc w:val="both"/>
            </w:pPr>
            <w:r w:rsidRPr="00D30179">
              <w:rPr>
                <w:sz w:val="21"/>
                <w:szCs w:val="21"/>
              </w:rPr>
              <w:t>1997 – dosud: VUT Brno (od r. 2001 UTB Zlín), FT, odborný asistent, od r. 2007 docent</w:t>
            </w:r>
          </w:p>
        </w:tc>
      </w:tr>
      <w:tr w:rsidR="0053707C" w:rsidRPr="00B901A1" w14:paraId="6141530F" w14:textId="77777777" w:rsidTr="004A44C9">
        <w:trPr>
          <w:trHeight w:val="250"/>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414077D1" w14:textId="77777777" w:rsidR="0053707C" w:rsidRPr="00B901A1" w:rsidRDefault="0053707C" w:rsidP="0053707C">
            <w:pPr>
              <w:jc w:val="both"/>
            </w:pPr>
            <w:r w:rsidRPr="00B901A1">
              <w:rPr>
                <w:b/>
              </w:rPr>
              <w:t>Zkušenosti s vedením kvalifikačních a rigorózních prací</w:t>
            </w:r>
          </w:p>
        </w:tc>
      </w:tr>
      <w:tr w:rsidR="0053707C" w:rsidRPr="00E036EE" w14:paraId="30F22785" w14:textId="77777777" w:rsidTr="004A44C9">
        <w:trPr>
          <w:trHeight w:val="277"/>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auto"/>
          </w:tcPr>
          <w:p w14:paraId="221C40E4" w14:textId="77777777" w:rsidR="0053707C" w:rsidRPr="00D30179" w:rsidRDefault="0053707C" w:rsidP="00D30179">
            <w:pPr>
              <w:pStyle w:val="western"/>
              <w:spacing w:before="60" w:beforeAutospacing="0" w:after="60" w:line="240" w:lineRule="auto"/>
              <w:rPr>
                <w:sz w:val="21"/>
                <w:szCs w:val="21"/>
              </w:rPr>
            </w:pPr>
            <w:r w:rsidRPr="00D30179">
              <w:rPr>
                <w:sz w:val="21"/>
                <w:szCs w:val="21"/>
              </w:rPr>
              <w:t>Počet obhájených prací, které vyučující vedl v období 2013 – 2017: 11 BP, 9 DP, 1 DisP.</w:t>
            </w:r>
          </w:p>
        </w:tc>
      </w:tr>
      <w:tr w:rsidR="0053707C" w:rsidRPr="00B901A1" w14:paraId="2BE970B6" w14:textId="77777777" w:rsidTr="004A44C9">
        <w:tc>
          <w:tcPr>
            <w:tcW w:w="3431" w:type="dxa"/>
            <w:gridSpan w:val="7"/>
            <w:tcBorders>
              <w:top w:val="single" w:sz="12" w:space="0" w:color="00000A"/>
              <w:left w:val="single" w:sz="4" w:space="0" w:color="00000A"/>
              <w:bottom w:val="single" w:sz="4" w:space="0" w:color="00000A"/>
              <w:right w:val="single" w:sz="4" w:space="0" w:color="00000A"/>
            </w:tcBorders>
            <w:shd w:val="clear" w:color="auto" w:fill="F7CAAC"/>
          </w:tcPr>
          <w:p w14:paraId="54E2F81A" w14:textId="77777777" w:rsidR="0053707C" w:rsidRPr="00B901A1" w:rsidRDefault="0053707C" w:rsidP="0053707C">
            <w:pPr>
              <w:jc w:val="both"/>
              <w:rPr>
                <w:b/>
              </w:rPr>
            </w:pPr>
            <w:r w:rsidRPr="00B901A1">
              <w:rPr>
                <w:b/>
              </w:rPr>
              <w:t xml:space="preserve">Obor habilitačního řízení </w:t>
            </w:r>
          </w:p>
        </w:tc>
        <w:tc>
          <w:tcPr>
            <w:tcW w:w="2028" w:type="dxa"/>
            <w:gridSpan w:val="3"/>
            <w:tcBorders>
              <w:top w:val="single" w:sz="12" w:space="0" w:color="00000A"/>
              <w:left w:val="single" w:sz="4" w:space="0" w:color="00000A"/>
              <w:bottom w:val="single" w:sz="4" w:space="0" w:color="00000A"/>
              <w:right w:val="single" w:sz="4" w:space="0" w:color="00000A"/>
            </w:tcBorders>
            <w:shd w:val="clear" w:color="auto" w:fill="F7CAAC"/>
          </w:tcPr>
          <w:p w14:paraId="2254CEAB" w14:textId="77777777" w:rsidR="0053707C" w:rsidRPr="00B901A1" w:rsidRDefault="0053707C" w:rsidP="0053707C">
            <w:pPr>
              <w:jc w:val="both"/>
              <w:rPr>
                <w:b/>
              </w:rPr>
            </w:pPr>
            <w:r w:rsidRPr="00B901A1">
              <w:rPr>
                <w:b/>
              </w:rPr>
              <w:t>Rok udělení hodnosti</w:t>
            </w:r>
          </w:p>
        </w:tc>
        <w:tc>
          <w:tcPr>
            <w:tcW w:w="2203" w:type="dxa"/>
            <w:gridSpan w:val="7"/>
            <w:tcBorders>
              <w:top w:val="single" w:sz="12" w:space="0" w:color="00000A"/>
              <w:left w:val="single" w:sz="4" w:space="0" w:color="00000A"/>
              <w:bottom w:val="single" w:sz="4" w:space="0" w:color="00000A"/>
              <w:right w:val="single" w:sz="12" w:space="0" w:color="00000A"/>
            </w:tcBorders>
            <w:shd w:val="clear" w:color="auto" w:fill="F7CAAC"/>
          </w:tcPr>
          <w:p w14:paraId="2A894C11" w14:textId="77777777" w:rsidR="0053707C" w:rsidRPr="00B901A1" w:rsidRDefault="0053707C" w:rsidP="0053707C">
            <w:pPr>
              <w:jc w:val="both"/>
              <w:rPr>
                <w:b/>
              </w:rPr>
            </w:pPr>
            <w:r w:rsidRPr="00B901A1">
              <w:rPr>
                <w:b/>
              </w:rPr>
              <w:t>Řízení konáno na VŠ</w:t>
            </w:r>
          </w:p>
        </w:tc>
        <w:tc>
          <w:tcPr>
            <w:tcW w:w="2271" w:type="dxa"/>
            <w:gridSpan w:val="10"/>
            <w:tcBorders>
              <w:top w:val="single" w:sz="12" w:space="0" w:color="00000A"/>
              <w:left w:val="single" w:sz="12" w:space="0" w:color="00000A"/>
              <w:bottom w:val="single" w:sz="4" w:space="0" w:color="00000A"/>
              <w:right w:val="single" w:sz="4" w:space="0" w:color="00000A"/>
            </w:tcBorders>
            <w:shd w:val="clear" w:color="auto" w:fill="F7CAAC"/>
          </w:tcPr>
          <w:p w14:paraId="7037E8C3" w14:textId="77777777" w:rsidR="0053707C" w:rsidRPr="00B901A1" w:rsidRDefault="0053707C" w:rsidP="0053707C">
            <w:pPr>
              <w:jc w:val="both"/>
            </w:pPr>
            <w:r w:rsidRPr="00B901A1">
              <w:rPr>
                <w:b/>
              </w:rPr>
              <w:t>Ohlasy publikací</w:t>
            </w:r>
          </w:p>
        </w:tc>
      </w:tr>
      <w:tr w:rsidR="0053707C" w:rsidRPr="00B901A1" w14:paraId="5B288718" w14:textId="77777777" w:rsidTr="004A44C9">
        <w:tc>
          <w:tcPr>
            <w:tcW w:w="3431" w:type="dxa"/>
            <w:gridSpan w:val="7"/>
            <w:tcBorders>
              <w:top w:val="single" w:sz="4" w:space="0" w:color="00000A"/>
              <w:left w:val="single" w:sz="4" w:space="0" w:color="00000A"/>
              <w:bottom w:val="single" w:sz="4" w:space="0" w:color="00000A"/>
              <w:right w:val="single" w:sz="4" w:space="0" w:color="00000A"/>
            </w:tcBorders>
            <w:shd w:val="clear" w:color="auto" w:fill="auto"/>
          </w:tcPr>
          <w:p w14:paraId="3595B0F0" w14:textId="77777777" w:rsidR="0053707C" w:rsidRPr="009C0A11" w:rsidRDefault="0053707C" w:rsidP="0053707C">
            <w:pPr>
              <w:pStyle w:val="western"/>
              <w:spacing w:before="40" w:beforeAutospacing="0" w:after="40" w:line="240" w:lineRule="auto"/>
            </w:pPr>
            <w:r w:rsidRPr="009C0A11">
              <w:t>Technologie makromolekulárních látek</w:t>
            </w:r>
          </w:p>
        </w:tc>
        <w:tc>
          <w:tcPr>
            <w:tcW w:w="2028" w:type="dxa"/>
            <w:gridSpan w:val="3"/>
            <w:tcBorders>
              <w:top w:val="single" w:sz="4" w:space="0" w:color="00000A"/>
              <w:left w:val="single" w:sz="4" w:space="0" w:color="00000A"/>
              <w:bottom w:val="single" w:sz="4" w:space="0" w:color="00000A"/>
              <w:right w:val="single" w:sz="4" w:space="0" w:color="00000A"/>
            </w:tcBorders>
            <w:shd w:val="clear" w:color="auto" w:fill="auto"/>
          </w:tcPr>
          <w:p w14:paraId="4AB1B137" w14:textId="77777777" w:rsidR="0053707C" w:rsidRPr="009C0A11" w:rsidRDefault="0053707C" w:rsidP="0053707C">
            <w:pPr>
              <w:pStyle w:val="western"/>
              <w:spacing w:before="40" w:beforeAutospacing="0" w:after="40" w:line="240" w:lineRule="auto"/>
              <w:rPr>
                <w:sz w:val="21"/>
                <w:szCs w:val="21"/>
              </w:rPr>
            </w:pPr>
            <w:r w:rsidRPr="009C0A11">
              <w:rPr>
                <w:sz w:val="21"/>
                <w:szCs w:val="21"/>
              </w:rPr>
              <w:t>2007</w:t>
            </w:r>
          </w:p>
        </w:tc>
        <w:tc>
          <w:tcPr>
            <w:tcW w:w="2203" w:type="dxa"/>
            <w:gridSpan w:val="7"/>
            <w:tcBorders>
              <w:top w:val="single" w:sz="4" w:space="0" w:color="00000A"/>
              <w:left w:val="single" w:sz="4" w:space="0" w:color="00000A"/>
              <w:bottom w:val="single" w:sz="4" w:space="0" w:color="00000A"/>
              <w:right w:val="single" w:sz="12" w:space="0" w:color="00000A"/>
            </w:tcBorders>
            <w:shd w:val="clear" w:color="auto" w:fill="auto"/>
          </w:tcPr>
          <w:p w14:paraId="1DE87681" w14:textId="77777777" w:rsidR="0053707C" w:rsidRPr="009C0A11" w:rsidRDefault="0053707C" w:rsidP="0053707C">
            <w:pPr>
              <w:pStyle w:val="western"/>
              <w:spacing w:before="40" w:beforeAutospacing="0" w:after="40" w:line="240" w:lineRule="auto"/>
              <w:rPr>
                <w:sz w:val="21"/>
                <w:szCs w:val="21"/>
              </w:rPr>
            </w:pPr>
            <w:r w:rsidRPr="009C0A11">
              <w:rPr>
                <w:sz w:val="21"/>
                <w:szCs w:val="21"/>
              </w:rPr>
              <w:t>UTB Zlín</w:t>
            </w:r>
          </w:p>
        </w:tc>
        <w:tc>
          <w:tcPr>
            <w:tcW w:w="623" w:type="dxa"/>
            <w:gridSpan w:val="4"/>
            <w:tcBorders>
              <w:top w:val="single" w:sz="4" w:space="0" w:color="00000A"/>
              <w:left w:val="single" w:sz="12" w:space="0" w:color="00000A"/>
              <w:bottom w:val="single" w:sz="4" w:space="0" w:color="00000A"/>
              <w:right w:val="single" w:sz="4" w:space="0" w:color="00000A"/>
            </w:tcBorders>
            <w:shd w:val="clear" w:color="auto" w:fill="F7CAAC"/>
          </w:tcPr>
          <w:p w14:paraId="7A16FF70" w14:textId="77777777" w:rsidR="0053707C" w:rsidRPr="00B901A1" w:rsidRDefault="0053707C" w:rsidP="0053707C">
            <w:pPr>
              <w:jc w:val="both"/>
              <w:rPr>
                <w:b/>
              </w:rPr>
            </w:pPr>
            <w:r w:rsidRPr="00B901A1">
              <w:rPr>
                <w:b/>
              </w:rPr>
              <w:t>WOS</w:t>
            </w:r>
          </w:p>
        </w:tc>
        <w:tc>
          <w:tcPr>
            <w:tcW w:w="830" w:type="dxa"/>
            <w:gridSpan w:val="3"/>
            <w:tcBorders>
              <w:top w:val="single" w:sz="4" w:space="0" w:color="00000A"/>
              <w:left w:val="single" w:sz="4" w:space="0" w:color="00000A"/>
              <w:bottom w:val="single" w:sz="4" w:space="0" w:color="00000A"/>
              <w:right w:val="single" w:sz="4" w:space="0" w:color="00000A"/>
            </w:tcBorders>
            <w:shd w:val="clear" w:color="auto" w:fill="F7CAAC"/>
          </w:tcPr>
          <w:p w14:paraId="5F525DF4" w14:textId="77777777" w:rsidR="0053707C" w:rsidRPr="00B901A1" w:rsidRDefault="0053707C" w:rsidP="0053707C">
            <w:pPr>
              <w:jc w:val="both"/>
              <w:rPr>
                <w:b/>
              </w:rPr>
            </w:pPr>
            <w:r w:rsidRPr="00B901A1">
              <w:rPr>
                <w:b/>
              </w:rPr>
              <w:t>Scopus</w:t>
            </w:r>
          </w:p>
        </w:tc>
        <w:tc>
          <w:tcPr>
            <w:tcW w:w="818" w:type="dxa"/>
            <w:gridSpan w:val="3"/>
            <w:tcBorders>
              <w:top w:val="single" w:sz="4" w:space="0" w:color="00000A"/>
              <w:left w:val="single" w:sz="4" w:space="0" w:color="00000A"/>
              <w:bottom w:val="single" w:sz="4" w:space="0" w:color="00000A"/>
              <w:right w:val="single" w:sz="4" w:space="0" w:color="00000A"/>
            </w:tcBorders>
            <w:shd w:val="clear" w:color="auto" w:fill="F7CAAC"/>
          </w:tcPr>
          <w:p w14:paraId="75EB33A0" w14:textId="77777777" w:rsidR="0053707C" w:rsidRPr="00B901A1" w:rsidRDefault="0053707C" w:rsidP="0053707C">
            <w:pPr>
              <w:jc w:val="both"/>
            </w:pPr>
            <w:r w:rsidRPr="00B901A1">
              <w:rPr>
                <w:b/>
              </w:rPr>
              <w:t>ostatní</w:t>
            </w:r>
          </w:p>
        </w:tc>
      </w:tr>
      <w:tr w:rsidR="0053707C" w:rsidRPr="007B5CE4" w14:paraId="05E2B862" w14:textId="77777777" w:rsidTr="004A44C9">
        <w:trPr>
          <w:trHeight w:val="70"/>
        </w:trPr>
        <w:tc>
          <w:tcPr>
            <w:tcW w:w="3431" w:type="dxa"/>
            <w:gridSpan w:val="7"/>
            <w:tcBorders>
              <w:top w:val="single" w:sz="4" w:space="0" w:color="00000A"/>
              <w:left w:val="single" w:sz="4" w:space="0" w:color="00000A"/>
              <w:bottom w:val="single" w:sz="4" w:space="0" w:color="00000A"/>
              <w:right w:val="single" w:sz="4" w:space="0" w:color="00000A"/>
            </w:tcBorders>
            <w:shd w:val="clear" w:color="auto" w:fill="F7CAAC"/>
          </w:tcPr>
          <w:p w14:paraId="3CD39B3B" w14:textId="77777777" w:rsidR="0053707C" w:rsidRPr="00B901A1" w:rsidRDefault="0053707C" w:rsidP="0053707C">
            <w:pPr>
              <w:jc w:val="both"/>
              <w:rPr>
                <w:b/>
              </w:rPr>
            </w:pPr>
            <w:r w:rsidRPr="00B901A1">
              <w:rPr>
                <w:b/>
              </w:rPr>
              <w:t>Obor jmenovacího řízení</w:t>
            </w:r>
          </w:p>
        </w:tc>
        <w:tc>
          <w:tcPr>
            <w:tcW w:w="2028" w:type="dxa"/>
            <w:gridSpan w:val="3"/>
            <w:tcBorders>
              <w:top w:val="single" w:sz="4" w:space="0" w:color="00000A"/>
              <w:left w:val="single" w:sz="4" w:space="0" w:color="00000A"/>
              <w:bottom w:val="single" w:sz="4" w:space="0" w:color="00000A"/>
              <w:right w:val="single" w:sz="4" w:space="0" w:color="00000A"/>
            </w:tcBorders>
            <w:shd w:val="clear" w:color="auto" w:fill="F7CAAC"/>
          </w:tcPr>
          <w:p w14:paraId="1CF6F569" w14:textId="77777777" w:rsidR="0053707C" w:rsidRPr="00B901A1" w:rsidRDefault="0053707C" w:rsidP="0053707C">
            <w:pPr>
              <w:jc w:val="both"/>
              <w:rPr>
                <w:b/>
              </w:rPr>
            </w:pPr>
            <w:r w:rsidRPr="00B901A1">
              <w:rPr>
                <w:b/>
              </w:rPr>
              <w:t>Rok udělení hodnosti</w:t>
            </w:r>
          </w:p>
        </w:tc>
        <w:tc>
          <w:tcPr>
            <w:tcW w:w="2203" w:type="dxa"/>
            <w:gridSpan w:val="7"/>
            <w:tcBorders>
              <w:top w:val="single" w:sz="4" w:space="0" w:color="00000A"/>
              <w:left w:val="single" w:sz="4" w:space="0" w:color="00000A"/>
              <w:bottom w:val="single" w:sz="4" w:space="0" w:color="00000A"/>
              <w:right w:val="single" w:sz="12" w:space="0" w:color="00000A"/>
            </w:tcBorders>
            <w:shd w:val="clear" w:color="auto" w:fill="F7CAAC"/>
          </w:tcPr>
          <w:p w14:paraId="493181DB" w14:textId="77777777" w:rsidR="0053707C" w:rsidRPr="00B901A1" w:rsidRDefault="0053707C" w:rsidP="0053707C">
            <w:pPr>
              <w:jc w:val="both"/>
              <w:rPr>
                <w:b/>
              </w:rPr>
            </w:pPr>
            <w:r w:rsidRPr="00B901A1">
              <w:rPr>
                <w:b/>
              </w:rPr>
              <w:t>Řízení konáno na VŠ</w:t>
            </w:r>
          </w:p>
        </w:tc>
        <w:tc>
          <w:tcPr>
            <w:tcW w:w="623" w:type="dxa"/>
            <w:gridSpan w:val="4"/>
            <w:vMerge w:val="restart"/>
            <w:tcBorders>
              <w:top w:val="single" w:sz="4" w:space="0" w:color="00000A"/>
              <w:left w:val="single" w:sz="12" w:space="0" w:color="00000A"/>
              <w:bottom w:val="single" w:sz="4" w:space="0" w:color="00000A"/>
              <w:right w:val="single" w:sz="4" w:space="0" w:color="00000A"/>
            </w:tcBorders>
            <w:shd w:val="clear" w:color="auto" w:fill="auto"/>
          </w:tcPr>
          <w:p w14:paraId="0B4F77B1" w14:textId="77777777" w:rsidR="0053707C" w:rsidRPr="007B5CE4" w:rsidRDefault="0053707C" w:rsidP="0053707C">
            <w:pPr>
              <w:pStyle w:val="western"/>
              <w:spacing w:before="0" w:line="240" w:lineRule="auto"/>
              <w:rPr>
                <w:b/>
                <w:highlight w:val="yellow"/>
              </w:rPr>
            </w:pPr>
            <w:r w:rsidRPr="007B5CE4">
              <w:rPr>
                <w:b/>
              </w:rPr>
              <w:t>165</w:t>
            </w:r>
          </w:p>
        </w:tc>
        <w:tc>
          <w:tcPr>
            <w:tcW w:w="830"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02AF7F92" w14:textId="77777777" w:rsidR="0053707C" w:rsidRPr="007B5CE4" w:rsidRDefault="0053707C" w:rsidP="0053707C">
            <w:pPr>
              <w:pStyle w:val="western"/>
              <w:spacing w:before="0" w:line="240" w:lineRule="auto"/>
              <w:rPr>
                <w:b/>
                <w:highlight w:val="yellow"/>
              </w:rPr>
            </w:pPr>
            <w:r w:rsidRPr="007B5CE4">
              <w:rPr>
                <w:b/>
              </w:rPr>
              <w:t>135</w:t>
            </w:r>
          </w:p>
        </w:tc>
        <w:tc>
          <w:tcPr>
            <w:tcW w:w="818"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21BDB558" w14:textId="77777777" w:rsidR="0053707C" w:rsidRPr="007B5CE4" w:rsidRDefault="0053707C" w:rsidP="0053707C">
            <w:pPr>
              <w:pStyle w:val="western"/>
              <w:spacing w:before="0" w:line="240" w:lineRule="auto"/>
              <w:rPr>
                <w:b/>
                <w:highlight w:val="yellow"/>
              </w:rPr>
            </w:pPr>
            <w:r w:rsidRPr="007B5CE4">
              <w:rPr>
                <w:b/>
              </w:rPr>
              <w:t>neevid.</w:t>
            </w:r>
          </w:p>
        </w:tc>
      </w:tr>
      <w:tr w:rsidR="0053707C" w:rsidRPr="00B901A1" w14:paraId="5975D597" w14:textId="77777777" w:rsidTr="004A44C9">
        <w:trPr>
          <w:trHeight w:val="205"/>
        </w:trPr>
        <w:tc>
          <w:tcPr>
            <w:tcW w:w="3431" w:type="dxa"/>
            <w:gridSpan w:val="7"/>
            <w:tcBorders>
              <w:top w:val="single" w:sz="4" w:space="0" w:color="00000A"/>
              <w:left w:val="single" w:sz="4" w:space="0" w:color="00000A"/>
              <w:bottom w:val="single" w:sz="4" w:space="0" w:color="00000A"/>
              <w:right w:val="single" w:sz="4" w:space="0" w:color="00000A"/>
            </w:tcBorders>
            <w:shd w:val="clear" w:color="auto" w:fill="auto"/>
          </w:tcPr>
          <w:p w14:paraId="65C82FB0" w14:textId="77777777" w:rsidR="0053707C" w:rsidRPr="00B901A1" w:rsidRDefault="0053707C" w:rsidP="0053707C">
            <w:pPr>
              <w:jc w:val="both"/>
            </w:pPr>
            <w:r>
              <w:t>---</w:t>
            </w:r>
          </w:p>
        </w:tc>
        <w:tc>
          <w:tcPr>
            <w:tcW w:w="2028" w:type="dxa"/>
            <w:gridSpan w:val="3"/>
            <w:tcBorders>
              <w:top w:val="single" w:sz="4" w:space="0" w:color="00000A"/>
              <w:left w:val="single" w:sz="4" w:space="0" w:color="00000A"/>
              <w:bottom w:val="single" w:sz="4" w:space="0" w:color="00000A"/>
              <w:right w:val="single" w:sz="4" w:space="0" w:color="00000A"/>
            </w:tcBorders>
            <w:shd w:val="clear" w:color="auto" w:fill="auto"/>
          </w:tcPr>
          <w:p w14:paraId="4BDA5398" w14:textId="77777777" w:rsidR="0053707C" w:rsidRPr="00B901A1" w:rsidRDefault="0053707C" w:rsidP="0053707C">
            <w:pPr>
              <w:jc w:val="both"/>
            </w:pPr>
            <w:r>
              <w:t>---</w:t>
            </w:r>
          </w:p>
        </w:tc>
        <w:tc>
          <w:tcPr>
            <w:tcW w:w="2203" w:type="dxa"/>
            <w:gridSpan w:val="7"/>
            <w:tcBorders>
              <w:top w:val="single" w:sz="4" w:space="0" w:color="00000A"/>
              <w:left w:val="single" w:sz="4" w:space="0" w:color="00000A"/>
              <w:bottom w:val="single" w:sz="4" w:space="0" w:color="00000A"/>
              <w:right w:val="single" w:sz="12" w:space="0" w:color="00000A"/>
            </w:tcBorders>
            <w:shd w:val="clear" w:color="auto" w:fill="auto"/>
          </w:tcPr>
          <w:p w14:paraId="11C5D433" w14:textId="77777777" w:rsidR="0053707C" w:rsidRPr="00B901A1" w:rsidRDefault="0053707C" w:rsidP="0053707C">
            <w:pPr>
              <w:jc w:val="both"/>
            </w:pPr>
            <w:r>
              <w:t>---</w:t>
            </w:r>
          </w:p>
        </w:tc>
        <w:tc>
          <w:tcPr>
            <w:tcW w:w="623" w:type="dxa"/>
            <w:gridSpan w:val="4"/>
            <w:vMerge/>
            <w:tcBorders>
              <w:top w:val="single" w:sz="4" w:space="0" w:color="00000A"/>
              <w:left w:val="single" w:sz="12" w:space="0" w:color="00000A"/>
              <w:bottom w:val="single" w:sz="4" w:space="0" w:color="00000A"/>
              <w:right w:val="single" w:sz="4" w:space="0" w:color="00000A"/>
            </w:tcBorders>
            <w:shd w:val="clear" w:color="auto" w:fill="auto"/>
            <w:vAlign w:val="center"/>
          </w:tcPr>
          <w:p w14:paraId="6D6A642B" w14:textId="77777777" w:rsidR="0053707C" w:rsidRPr="00B901A1" w:rsidRDefault="0053707C" w:rsidP="0053707C">
            <w:pPr>
              <w:rPr>
                <w:b/>
              </w:rPr>
            </w:pPr>
          </w:p>
        </w:tc>
        <w:tc>
          <w:tcPr>
            <w:tcW w:w="830"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2591B5F1" w14:textId="77777777" w:rsidR="0053707C" w:rsidRPr="00B901A1" w:rsidRDefault="0053707C" w:rsidP="0053707C">
            <w:pPr>
              <w:rPr>
                <w:b/>
              </w:rPr>
            </w:pPr>
          </w:p>
        </w:tc>
        <w:tc>
          <w:tcPr>
            <w:tcW w:w="818"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61FD9CD0" w14:textId="77777777" w:rsidR="0053707C" w:rsidRPr="00B901A1" w:rsidRDefault="0053707C" w:rsidP="0053707C">
            <w:pPr>
              <w:rPr>
                <w:b/>
              </w:rPr>
            </w:pPr>
          </w:p>
        </w:tc>
      </w:tr>
      <w:tr w:rsidR="0053707C" w:rsidRPr="00B901A1" w14:paraId="64E8AAEF" w14:textId="77777777" w:rsidTr="004A44C9">
        <w:tc>
          <w:tcPr>
            <w:tcW w:w="99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188FEFA1" w14:textId="77777777" w:rsidR="0053707C" w:rsidRPr="00B901A1" w:rsidRDefault="0053707C" w:rsidP="0053707C">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53707C" w:rsidRPr="00D91558" w14:paraId="1BD2CEA1" w14:textId="77777777" w:rsidTr="004A44C9">
        <w:trPr>
          <w:trHeight w:val="560"/>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auto"/>
          </w:tcPr>
          <w:p w14:paraId="4CF27C8C" w14:textId="77777777" w:rsidR="0053707C" w:rsidRPr="00D30179" w:rsidRDefault="0053707C" w:rsidP="0053707C">
            <w:pPr>
              <w:spacing w:before="60" w:after="100"/>
              <w:jc w:val="both"/>
              <w:rPr>
                <w:color w:val="000000"/>
                <w:sz w:val="21"/>
                <w:szCs w:val="21"/>
              </w:rPr>
            </w:pPr>
            <w:r w:rsidRPr="00D30179">
              <w:rPr>
                <w:b/>
                <w:sz w:val="21"/>
                <w:szCs w:val="21"/>
              </w:rPr>
              <w:t>RŮŽIČKA, J. (75%)</w:t>
            </w:r>
            <w:r w:rsidRPr="00D30179">
              <w:rPr>
                <w:sz w:val="21"/>
                <w:szCs w:val="21"/>
              </w:rPr>
              <w:t xml:space="preserve">, FUSKOVÁ, J., KŘÍŽEK, K., MĚRKOVÁ, M., ČERNOTOVÁ, A., SMĚLÍK, M.: Microbial degradation of N-methyl-2-pyrrolidone in surface water and bacteria responsible for the proces. </w:t>
            </w:r>
            <w:r w:rsidRPr="00D30179">
              <w:rPr>
                <w:i/>
                <w:sz w:val="21"/>
                <w:szCs w:val="21"/>
              </w:rPr>
              <w:t>Water Science and Technology</w:t>
            </w:r>
            <w:r w:rsidRPr="00D30179">
              <w:rPr>
                <w:sz w:val="21"/>
                <w:szCs w:val="21"/>
              </w:rPr>
              <w:t xml:space="preserve"> 73(3), 643-647, </w:t>
            </w:r>
            <w:r w:rsidRPr="00D30179">
              <w:rPr>
                <w:b/>
                <w:sz w:val="21"/>
                <w:szCs w:val="21"/>
              </w:rPr>
              <w:t>2016</w:t>
            </w:r>
            <w:r w:rsidRPr="00D30179">
              <w:rPr>
                <w:sz w:val="21"/>
                <w:szCs w:val="21"/>
              </w:rPr>
              <w:t>.</w:t>
            </w:r>
            <w:r w:rsidRPr="00D30179">
              <w:rPr>
                <w:color w:val="000000"/>
                <w:sz w:val="21"/>
                <w:szCs w:val="21"/>
              </w:rPr>
              <w:t xml:space="preserve"> </w:t>
            </w:r>
          </w:p>
          <w:p w14:paraId="0DA0EC04" w14:textId="77777777" w:rsidR="0053707C" w:rsidRPr="00D30179" w:rsidRDefault="0053707C" w:rsidP="0053707C">
            <w:pPr>
              <w:spacing w:after="100"/>
              <w:jc w:val="both"/>
              <w:rPr>
                <w:color w:val="000000"/>
                <w:sz w:val="21"/>
                <w:szCs w:val="21"/>
              </w:rPr>
            </w:pPr>
            <w:r w:rsidRPr="00D30179">
              <w:rPr>
                <w:sz w:val="21"/>
                <w:szCs w:val="21"/>
              </w:rPr>
              <w:t xml:space="preserve">KŘÍŽEK, K., </w:t>
            </w:r>
            <w:r w:rsidRPr="00D30179">
              <w:rPr>
                <w:b/>
                <w:sz w:val="21"/>
                <w:szCs w:val="21"/>
              </w:rPr>
              <w:t>RŮŽIČKA, J. (60%)</w:t>
            </w:r>
            <w:r w:rsidRPr="00D30179">
              <w:rPr>
                <w:sz w:val="21"/>
                <w:szCs w:val="21"/>
              </w:rPr>
              <w:t xml:space="preserve">, JULINOVÁ, M., HUSÁROVÁ, L., HOUSER, J., DVOŘÁČKOVÁ, M., JANČOVÁ, P.: N-methyl-2-pyrrolidone-degrading bacteria from activated sludge. </w:t>
            </w:r>
            <w:r w:rsidRPr="00D30179">
              <w:rPr>
                <w:i/>
                <w:sz w:val="21"/>
                <w:szCs w:val="21"/>
              </w:rPr>
              <w:t xml:space="preserve">Water Science and Technology </w:t>
            </w:r>
            <w:r w:rsidRPr="00D30179">
              <w:rPr>
                <w:sz w:val="21"/>
                <w:szCs w:val="21"/>
              </w:rPr>
              <w:t xml:space="preserve">71(5), 776-782, </w:t>
            </w:r>
            <w:r w:rsidRPr="00D30179">
              <w:rPr>
                <w:b/>
                <w:sz w:val="21"/>
                <w:szCs w:val="21"/>
              </w:rPr>
              <w:t>2015</w:t>
            </w:r>
            <w:r w:rsidRPr="00D30179">
              <w:rPr>
                <w:sz w:val="21"/>
                <w:szCs w:val="21"/>
              </w:rPr>
              <w:t>.</w:t>
            </w:r>
            <w:r w:rsidRPr="00D30179">
              <w:rPr>
                <w:color w:val="000000"/>
                <w:sz w:val="21"/>
                <w:szCs w:val="21"/>
              </w:rPr>
              <w:t xml:space="preserve"> </w:t>
            </w:r>
          </w:p>
          <w:p w14:paraId="718B112B" w14:textId="77777777" w:rsidR="0053707C" w:rsidRPr="00D30179" w:rsidRDefault="0053707C" w:rsidP="0053707C">
            <w:pPr>
              <w:spacing w:after="100"/>
              <w:jc w:val="both"/>
              <w:rPr>
                <w:color w:val="000000"/>
                <w:sz w:val="21"/>
                <w:szCs w:val="21"/>
              </w:rPr>
            </w:pPr>
            <w:r w:rsidRPr="00D30179">
              <w:rPr>
                <w:caps/>
                <w:sz w:val="21"/>
                <w:szCs w:val="21"/>
              </w:rPr>
              <w:t xml:space="preserve">MaruŠincovÁ, H., HusÁrovÁ, L., </w:t>
            </w:r>
            <w:r w:rsidRPr="00D30179">
              <w:rPr>
                <w:b/>
                <w:bCs/>
                <w:caps/>
                <w:sz w:val="21"/>
                <w:szCs w:val="21"/>
              </w:rPr>
              <w:t>RŮŽIČka, J. (25%)</w:t>
            </w:r>
            <w:r w:rsidRPr="00D30179">
              <w:rPr>
                <w:bCs/>
                <w:caps/>
                <w:sz w:val="21"/>
                <w:szCs w:val="21"/>
              </w:rPr>
              <w:t>,</w:t>
            </w:r>
            <w:r w:rsidRPr="00D30179">
              <w:rPr>
                <w:sz w:val="21"/>
                <w:szCs w:val="21"/>
              </w:rPr>
              <w:t xml:space="preserve"> INGR, M., NAVRÁTIL, V., BUŇKOVÁ, L., KOUTNÝ, M.: Polyvinyl alcohol biodegradation under denitrifying conditions. </w:t>
            </w:r>
            <w:r w:rsidRPr="00D30179">
              <w:rPr>
                <w:i/>
                <w:sz w:val="21"/>
                <w:szCs w:val="21"/>
              </w:rPr>
              <w:t>International Biodeterioration &amp; Biodegradation</w:t>
            </w:r>
            <w:r w:rsidRPr="00D30179">
              <w:rPr>
                <w:sz w:val="21"/>
                <w:szCs w:val="21"/>
              </w:rPr>
              <w:t> 84(Special Issue), 21-28,</w:t>
            </w:r>
            <w:r w:rsidRPr="00D30179">
              <w:rPr>
                <w:b/>
                <w:bCs/>
                <w:sz w:val="21"/>
                <w:szCs w:val="21"/>
              </w:rPr>
              <w:t xml:space="preserve"> 2013</w:t>
            </w:r>
            <w:r w:rsidRPr="00D30179">
              <w:rPr>
                <w:sz w:val="21"/>
                <w:szCs w:val="21"/>
              </w:rPr>
              <w:t xml:space="preserve">. </w:t>
            </w:r>
          </w:p>
          <w:p w14:paraId="7F1E95E7" w14:textId="77777777" w:rsidR="0053707C" w:rsidRPr="00D30179" w:rsidRDefault="0053707C" w:rsidP="0053707C">
            <w:pPr>
              <w:spacing w:after="100"/>
              <w:jc w:val="both"/>
              <w:rPr>
                <w:color w:val="000000"/>
                <w:sz w:val="21"/>
                <w:szCs w:val="21"/>
              </w:rPr>
            </w:pPr>
            <w:r w:rsidRPr="00D30179">
              <w:rPr>
                <w:caps/>
                <w:sz w:val="21"/>
                <w:szCs w:val="21"/>
              </w:rPr>
              <w:t xml:space="preserve">KopČilovÁ, M., HubÁČkovÁ, J., </w:t>
            </w:r>
            <w:r w:rsidRPr="00D30179">
              <w:rPr>
                <w:b/>
                <w:bCs/>
                <w:caps/>
                <w:sz w:val="21"/>
                <w:szCs w:val="21"/>
              </w:rPr>
              <w:t>RŮŽIČka, J. (45%)</w:t>
            </w:r>
            <w:r w:rsidRPr="00D30179">
              <w:rPr>
                <w:bCs/>
                <w:caps/>
                <w:sz w:val="21"/>
                <w:szCs w:val="21"/>
              </w:rPr>
              <w:t>,</w:t>
            </w:r>
            <w:r w:rsidRPr="00D30179">
              <w:rPr>
                <w:sz w:val="21"/>
                <w:szCs w:val="21"/>
              </w:rPr>
              <w:t xml:space="preserve"> DVOŘÁČKOVÁ, M., JULINOVÁ, M., KOUTNÝ, M., TOMALOVÁ, M., ALEXY, P., BUGAJ, P., FILIP, J.: Biodegradability and mechanical properties of </w:t>
            </w:r>
            <w:proofErr w:type="gramStart"/>
            <w:r w:rsidRPr="00D30179">
              <w:rPr>
                <w:sz w:val="21"/>
                <w:szCs w:val="21"/>
              </w:rPr>
              <w:t>poly(vinyl</w:t>
            </w:r>
            <w:proofErr w:type="gramEnd"/>
            <w:r w:rsidRPr="00D30179">
              <w:rPr>
                <w:sz w:val="21"/>
                <w:szCs w:val="21"/>
              </w:rPr>
              <w:t xml:space="preserve"> alcohol)-based blend plastics prepared through extrusion method. </w:t>
            </w:r>
            <w:r w:rsidRPr="00D30179">
              <w:rPr>
                <w:i/>
                <w:sz w:val="21"/>
                <w:szCs w:val="21"/>
              </w:rPr>
              <w:t xml:space="preserve">Journal of Polymers and the Environment </w:t>
            </w:r>
            <w:r w:rsidRPr="00D30179">
              <w:rPr>
                <w:sz w:val="21"/>
                <w:szCs w:val="21"/>
              </w:rPr>
              <w:t xml:space="preserve">21(1), 88-94, </w:t>
            </w:r>
            <w:r w:rsidRPr="00D30179">
              <w:rPr>
                <w:b/>
                <w:bCs/>
                <w:sz w:val="21"/>
                <w:szCs w:val="21"/>
              </w:rPr>
              <w:t>2013</w:t>
            </w:r>
            <w:r w:rsidRPr="00D30179">
              <w:rPr>
                <w:sz w:val="21"/>
                <w:szCs w:val="21"/>
              </w:rPr>
              <w:t xml:space="preserve">. </w:t>
            </w:r>
          </w:p>
          <w:p w14:paraId="5369C5B7" w14:textId="77777777" w:rsidR="0053707C" w:rsidRPr="00D91558" w:rsidRDefault="0053707C" w:rsidP="0053707C">
            <w:pPr>
              <w:spacing w:after="40"/>
              <w:jc w:val="both"/>
              <w:rPr>
                <w:color w:val="000000"/>
              </w:rPr>
            </w:pPr>
            <w:r w:rsidRPr="00D30179">
              <w:rPr>
                <w:b/>
                <w:bCs/>
                <w:caps/>
                <w:sz w:val="21"/>
                <w:szCs w:val="21"/>
              </w:rPr>
              <w:t>RŮŽIČka, J. (95%)</w:t>
            </w:r>
            <w:r w:rsidRPr="00D30179">
              <w:rPr>
                <w:bCs/>
                <w:caps/>
                <w:sz w:val="21"/>
                <w:szCs w:val="21"/>
              </w:rPr>
              <w:t>,</w:t>
            </w:r>
            <w:r w:rsidRPr="00D30179">
              <w:rPr>
                <w:b/>
                <w:bCs/>
                <w:caps/>
                <w:sz w:val="21"/>
                <w:szCs w:val="21"/>
              </w:rPr>
              <w:t xml:space="preserve"> </w:t>
            </w:r>
            <w:r w:rsidRPr="00D30179">
              <w:rPr>
                <w:bCs/>
                <w:caps/>
                <w:sz w:val="21"/>
                <w:szCs w:val="21"/>
              </w:rPr>
              <w:t>mARŠÁLKOVÁ, K.:</w:t>
            </w:r>
            <w:r w:rsidRPr="00D30179">
              <w:rPr>
                <w:b/>
                <w:bCs/>
                <w:caps/>
                <w:sz w:val="21"/>
                <w:szCs w:val="21"/>
              </w:rPr>
              <w:t xml:space="preserve"> </w:t>
            </w:r>
            <w:r w:rsidRPr="00D30179">
              <w:rPr>
                <w:bCs/>
                <w:caps/>
                <w:sz w:val="21"/>
                <w:szCs w:val="21"/>
              </w:rPr>
              <w:t>T</w:t>
            </w:r>
            <w:r w:rsidRPr="00D30179">
              <w:rPr>
                <w:bCs/>
                <w:sz w:val="21"/>
                <w:szCs w:val="21"/>
              </w:rPr>
              <w:t xml:space="preserve">říleté sledování populací </w:t>
            </w:r>
            <w:r w:rsidRPr="00D30179">
              <w:rPr>
                <w:bCs/>
                <w:i/>
                <w:sz w:val="21"/>
                <w:szCs w:val="21"/>
              </w:rPr>
              <w:t>Phengaris nausithous</w:t>
            </w:r>
            <w:r w:rsidRPr="00D30179">
              <w:rPr>
                <w:bCs/>
                <w:sz w:val="21"/>
                <w:szCs w:val="21"/>
              </w:rPr>
              <w:t xml:space="preserve"> na Dřevnici.                         VII. lepidopterologické kolokvium. Sborník abstraktů z konference, s. 36-37. PřF UP Olomouc </w:t>
            </w:r>
            <w:proofErr w:type="gramStart"/>
            <w:r w:rsidRPr="00D30179">
              <w:rPr>
                <w:bCs/>
                <w:sz w:val="21"/>
                <w:szCs w:val="21"/>
              </w:rPr>
              <w:t>24.1.</w:t>
            </w:r>
            <w:r w:rsidRPr="00D30179">
              <w:rPr>
                <w:b/>
                <w:bCs/>
                <w:sz w:val="21"/>
                <w:szCs w:val="21"/>
              </w:rPr>
              <w:t>2013</w:t>
            </w:r>
            <w:proofErr w:type="gramEnd"/>
            <w:r w:rsidRPr="00D30179">
              <w:rPr>
                <w:bCs/>
                <w:sz w:val="21"/>
                <w:szCs w:val="21"/>
              </w:rPr>
              <w:t>.</w:t>
            </w:r>
            <w:r w:rsidRPr="008976ED">
              <w:rPr>
                <w:color w:val="000000"/>
              </w:rPr>
              <w:t xml:space="preserve"> </w:t>
            </w:r>
          </w:p>
        </w:tc>
      </w:tr>
      <w:tr w:rsidR="0053707C" w:rsidRPr="00B901A1" w14:paraId="1F9D2AF1" w14:textId="77777777" w:rsidTr="004A44C9">
        <w:trPr>
          <w:trHeight w:val="218"/>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F7CAAC"/>
          </w:tcPr>
          <w:p w14:paraId="014DC578" w14:textId="77777777" w:rsidR="0053707C" w:rsidRPr="00B901A1" w:rsidRDefault="0053707C" w:rsidP="0053707C">
            <w:r w:rsidRPr="00B901A1">
              <w:rPr>
                <w:b/>
              </w:rPr>
              <w:t>Působení v zahraničí</w:t>
            </w:r>
          </w:p>
        </w:tc>
      </w:tr>
      <w:tr w:rsidR="0053707C" w:rsidRPr="00B901A1" w14:paraId="54CC6F08" w14:textId="77777777" w:rsidTr="004A44C9">
        <w:trPr>
          <w:trHeight w:val="328"/>
        </w:trPr>
        <w:tc>
          <w:tcPr>
            <w:tcW w:w="9933" w:type="dxa"/>
            <w:gridSpan w:val="27"/>
            <w:tcBorders>
              <w:top w:val="single" w:sz="4" w:space="0" w:color="00000A"/>
              <w:left w:val="single" w:sz="4" w:space="0" w:color="00000A"/>
              <w:bottom w:val="single" w:sz="4" w:space="0" w:color="00000A"/>
              <w:right w:val="single" w:sz="4" w:space="0" w:color="00000A"/>
            </w:tcBorders>
            <w:shd w:val="clear" w:color="auto" w:fill="auto"/>
          </w:tcPr>
          <w:p w14:paraId="6E768B57" w14:textId="2C82DDA5" w:rsidR="0053707C" w:rsidRPr="00B901A1" w:rsidRDefault="0053707C" w:rsidP="005F363D">
            <w:r>
              <w:t>---</w:t>
            </w:r>
          </w:p>
        </w:tc>
      </w:tr>
      <w:tr w:rsidR="0053707C" w:rsidRPr="00B901A1" w14:paraId="5C179031" w14:textId="77777777" w:rsidTr="004A44C9">
        <w:trPr>
          <w:trHeight w:val="470"/>
        </w:trPr>
        <w:tc>
          <w:tcPr>
            <w:tcW w:w="2454" w:type="dxa"/>
            <w:gridSpan w:val="2"/>
            <w:tcBorders>
              <w:top w:val="single" w:sz="4" w:space="0" w:color="00000A"/>
              <w:left w:val="single" w:sz="4" w:space="0" w:color="00000A"/>
              <w:bottom w:val="single" w:sz="4" w:space="0" w:color="00000A"/>
              <w:right w:val="single" w:sz="4" w:space="0" w:color="00000A"/>
            </w:tcBorders>
            <w:shd w:val="clear" w:color="auto" w:fill="F7CAAC"/>
          </w:tcPr>
          <w:p w14:paraId="41CC6B6F" w14:textId="77777777" w:rsidR="0053707C" w:rsidRPr="00B901A1" w:rsidRDefault="0053707C" w:rsidP="0053707C">
            <w:pPr>
              <w:jc w:val="both"/>
            </w:pPr>
            <w:r w:rsidRPr="00B901A1">
              <w:rPr>
                <w:b/>
              </w:rPr>
              <w:lastRenderedPageBreak/>
              <w:t xml:space="preserve">Podpis </w:t>
            </w:r>
          </w:p>
        </w:tc>
        <w:tc>
          <w:tcPr>
            <w:tcW w:w="4437" w:type="dxa"/>
            <w:gridSpan w:val="12"/>
            <w:tcBorders>
              <w:top w:val="single" w:sz="4" w:space="0" w:color="00000A"/>
              <w:left w:val="single" w:sz="4" w:space="0" w:color="00000A"/>
              <w:bottom w:val="single" w:sz="4" w:space="0" w:color="00000A"/>
              <w:right w:val="single" w:sz="4" w:space="0" w:color="00000A"/>
            </w:tcBorders>
            <w:shd w:val="clear" w:color="auto" w:fill="auto"/>
          </w:tcPr>
          <w:p w14:paraId="5A425FE2" w14:textId="77777777" w:rsidR="0053707C" w:rsidRPr="00B901A1" w:rsidRDefault="0053707C" w:rsidP="0053707C">
            <w:pPr>
              <w:jc w:val="both"/>
            </w:pPr>
          </w:p>
        </w:tc>
        <w:tc>
          <w:tcPr>
            <w:tcW w:w="771" w:type="dxa"/>
            <w:gridSpan w:val="3"/>
            <w:tcBorders>
              <w:top w:val="single" w:sz="4" w:space="0" w:color="00000A"/>
              <w:left w:val="single" w:sz="4" w:space="0" w:color="00000A"/>
              <w:bottom w:val="single" w:sz="4" w:space="0" w:color="00000A"/>
              <w:right w:val="single" w:sz="4" w:space="0" w:color="00000A"/>
            </w:tcBorders>
            <w:shd w:val="clear" w:color="auto" w:fill="F7CAAC"/>
          </w:tcPr>
          <w:p w14:paraId="3F6543C8" w14:textId="77777777" w:rsidR="0053707C" w:rsidRPr="00B901A1" w:rsidRDefault="0053707C" w:rsidP="0053707C">
            <w:pPr>
              <w:jc w:val="both"/>
            </w:pPr>
            <w:r w:rsidRPr="00B901A1">
              <w:rPr>
                <w:b/>
              </w:rPr>
              <w:t>datum</w:t>
            </w:r>
          </w:p>
        </w:tc>
        <w:tc>
          <w:tcPr>
            <w:tcW w:w="2271" w:type="dxa"/>
            <w:gridSpan w:val="10"/>
            <w:tcBorders>
              <w:top w:val="single" w:sz="4" w:space="0" w:color="00000A"/>
              <w:left w:val="single" w:sz="4" w:space="0" w:color="00000A"/>
              <w:bottom w:val="single" w:sz="4" w:space="0" w:color="00000A"/>
              <w:right w:val="single" w:sz="4" w:space="0" w:color="00000A"/>
            </w:tcBorders>
            <w:shd w:val="clear" w:color="auto" w:fill="auto"/>
          </w:tcPr>
          <w:p w14:paraId="2AE631F7" w14:textId="77777777" w:rsidR="0053707C" w:rsidRPr="00B901A1" w:rsidRDefault="0053707C" w:rsidP="0053707C">
            <w:pPr>
              <w:jc w:val="both"/>
            </w:pPr>
          </w:p>
        </w:tc>
      </w:tr>
      <w:tr w:rsidR="0053707C" w14:paraId="1973A9FF"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9897" w:type="dxa"/>
            <w:gridSpan w:val="26"/>
            <w:tcBorders>
              <w:bottom w:val="double" w:sz="4" w:space="0" w:color="auto"/>
            </w:tcBorders>
            <w:shd w:val="clear" w:color="auto" w:fill="BDD6EE"/>
          </w:tcPr>
          <w:p w14:paraId="0F03A23D" w14:textId="77777777" w:rsidR="0053707C" w:rsidRDefault="0053707C" w:rsidP="0053707C">
            <w:pPr>
              <w:jc w:val="both"/>
              <w:rPr>
                <w:b/>
                <w:sz w:val="28"/>
              </w:rPr>
            </w:pPr>
            <w:r>
              <w:br w:type="page"/>
            </w:r>
            <w:r>
              <w:rPr>
                <w:b/>
                <w:sz w:val="28"/>
              </w:rPr>
              <w:t>C-I – Personální zabezpečení</w:t>
            </w:r>
          </w:p>
        </w:tc>
      </w:tr>
      <w:tr w:rsidR="0053707C" w14:paraId="75281719"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2522" w:type="dxa"/>
            <w:gridSpan w:val="3"/>
            <w:tcBorders>
              <w:top w:val="double" w:sz="4" w:space="0" w:color="auto"/>
            </w:tcBorders>
            <w:shd w:val="clear" w:color="auto" w:fill="F7CAAC"/>
          </w:tcPr>
          <w:p w14:paraId="054D5915" w14:textId="77777777" w:rsidR="0053707C" w:rsidRDefault="0053707C" w:rsidP="0053707C">
            <w:pPr>
              <w:jc w:val="both"/>
              <w:rPr>
                <w:b/>
              </w:rPr>
            </w:pPr>
            <w:r>
              <w:rPr>
                <w:b/>
              </w:rPr>
              <w:t>Vysoká škola</w:t>
            </w:r>
          </w:p>
        </w:tc>
        <w:tc>
          <w:tcPr>
            <w:tcW w:w="7375" w:type="dxa"/>
            <w:gridSpan w:val="23"/>
          </w:tcPr>
          <w:p w14:paraId="035F2C03" w14:textId="77777777" w:rsidR="0053707C" w:rsidRPr="00A405B4" w:rsidRDefault="0053707C" w:rsidP="0053707C">
            <w:pPr>
              <w:jc w:val="both"/>
            </w:pPr>
            <w:r w:rsidRPr="00A405B4">
              <w:t>Univerzita Tomáše Bati ve Zlíně</w:t>
            </w:r>
          </w:p>
        </w:tc>
      </w:tr>
      <w:tr w:rsidR="0053707C" w14:paraId="4BE12147"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2522" w:type="dxa"/>
            <w:gridSpan w:val="3"/>
            <w:shd w:val="clear" w:color="auto" w:fill="F7CAAC"/>
          </w:tcPr>
          <w:p w14:paraId="1E0B1A23" w14:textId="77777777" w:rsidR="0053707C" w:rsidRDefault="0053707C" w:rsidP="0053707C">
            <w:pPr>
              <w:jc w:val="both"/>
              <w:rPr>
                <w:b/>
              </w:rPr>
            </w:pPr>
            <w:r>
              <w:rPr>
                <w:b/>
              </w:rPr>
              <w:t>Součást vysoké školy</w:t>
            </w:r>
          </w:p>
        </w:tc>
        <w:tc>
          <w:tcPr>
            <w:tcW w:w="7375" w:type="dxa"/>
            <w:gridSpan w:val="23"/>
          </w:tcPr>
          <w:p w14:paraId="2AF67487" w14:textId="77777777" w:rsidR="0053707C" w:rsidRPr="00A405B4" w:rsidRDefault="0053707C" w:rsidP="0053707C">
            <w:pPr>
              <w:jc w:val="both"/>
            </w:pPr>
            <w:r w:rsidRPr="00A405B4">
              <w:t>Fakulta technologická</w:t>
            </w:r>
          </w:p>
        </w:tc>
      </w:tr>
      <w:tr w:rsidR="0053707C" w14:paraId="31633825"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2522" w:type="dxa"/>
            <w:gridSpan w:val="3"/>
            <w:shd w:val="clear" w:color="auto" w:fill="F7CAAC"/>
          </w:tcPr>
          <w:p w14:paraId="16C69084" w14:textId="77777777" w:rsidR="0053707C" w:rsidRDefault="0053707C" w:rsidP="0053707C">
            <w:pPr>
              <w:jc w:val="both"/>
              <w:rPr>
                <w:b/>
              </w:rPr>
            </w:pPr>
            <w:r>
              <w:rPr>
                <w:b/>
              </w:rPr>
              <w:t>Název studijního programu</w:t>
            </w:r>
          </w:p>
        </w:tc>
        <w:tc>
          <w:tcPr>
            <w:tcW w:w="7375" w:type="dxa"/>
            <w:gridSpan w:val="23"/>
          </w:tcPr>
          <w:p w14:paraId="5AA2C4C2" w14:textId="3EB3A58C" w:rsidR="0053707C" w:rsidRDefault="0053707C" w:rsidP="0053707C">
            <w:pPr>
              <w:jc w:val="both"/>
            </w:pPr>
            <w:r>
              <w:t>Biotechnologie</w:t>
            </w:r>
            <w:ins w:id="837" w:author="Frantisek Bunka" w:date="2018-05-31T18:09:00Z">
              <w:r w:rsidR="00DE60EF">
                <w:t xml:space="preserve"> / Biotechnology</w:t>
              </w:r>
            </w:ins>
          </w:p>
        </w:tc>
      </w:tr>
      <w:tr w:rsidR="0053707C" w14:paraId="58F737FB"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2522" w:type="dxa"/>
            <w:gridSpan w:val="3"/>
            <w:shd w:val="clear" w:color="auto" w:fill="F7CAAC"/>
          </w:tcPr>
          <w:p w14:paraId="466DABF9" w14:textId="77777777" w:rsidR="0053707C" w:rsidRDefault="0053707C" w:rsidP="0053707C">
            <w:pPr>
              <w:jc w:val="both"/>
              <w:rPr>
                <w:b/>
              </w:rPr>
            </w:pPr>
            <w:r>
              <w:rPr>
                <w:b/>
              </w:rPr>
              <w:t>Jméno a příjmení</w:t>
            </w:r>
          </w:p>
        </w:tc>
        <w:tc>
          <w:tcPr>
            <w:tcW w:w="4552" w:type="dxa"/>
            <w:gridSpan w:val="12"/>
          </w:tcPr>
          <w:p w14:paraId="786B42B3" w14:textId="77777777" w:rsidR="0053707C" w:rsidRPr="00293D5D" w:rsidRDefault="0053707C" w:rsidP="0053707C">
            <w:pPr>
              <w:jc w:val="both"/>
              <w:rPr>
                <w:b/>
              </w:rPr>
            </w:pPr>
            <w:bookmarkStart w:id="838" w:name="Salek"/>
            <w:bookmarkEnd w:id="838"/>
            <w:r>
              <w:rPr>
                <w:b/>
              </w:rPr>
              <w:t xml:space="preserve">Richardos </w:t>
            </w:r>
            <w:r w:rsidRPr="00293D5D">
              <w:rPr>
                <w:b/>
              </w:rPr>
              <w:t>Ni</w:t>
            </w:r>
            <w:r>
              <w:rPr>
                <w:b/>
              </w:rPr>
              <w:t>k</w:t>
            </w:r>
            <w:r w:rsidRPr="00293D5D">
              <w:rPr>
                <w:b/>
              </w:rPr>
              <w:t>olaos Salek</w:t>
            </w:r>
          </w:p>
        </w:tc>
        <w:tc>
          <w:tcPr>
            <w:tcW w:w="715" w:type="dxa"/>
            <w:gridSpan w:val="3"/>
            <w:shd w:val="clear" w:color="auto" w:fill="F7CAAC"/>
          </w:tcPr>
          <w:p w14:paraId="45EAC5A9" w14:textId="77777777" w:rsidR="0053707C" w:rsidRDefault="0053707C" w:rsidP="0053707C">
            <w:pPr>
              <w:jc w:val="both"/>
              <w:rPr>
                <w:b/>
              </w:rPr>
            </w:pPr>
            <w:r>
              <w:rPr>
                <w:b/>
              </w:rPr>
              <w:t>Tituly</w:t>
            </w:r>
          </w:p>
        </w:tc>
        <w:tc>
          <w:tcPr>
            <w:tcW w:w="2108" w:type="dxa"/>
            <w:gridSpan w:val="8"/>
          </w:tcPr>
          <w:p w14:paraId="5AADCF51" w14:textId="77777777" w:rsidR="0053707C" w:rsidRDefault="0053707C" w:rsidP="0053707C">
            <w:pPr>
              <w:jc w:val="both"/>
            </w:pPr>
            <w:r>
              <w:t>Ing., Ph.D.</w:t>
            </w:r>
          </w:p>
        </w:tc>
      </w:tr>
      <w:tr w:rsidR="0053707C" w14:paraId="39ABD38D"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2522" w:type="dxa"/>
            <w:gridSpan w:val="3"/>
            <w:shd w:val="clear" w:color="auto" w:fill="F7CAAC"/>
          </w:tcPr>
          <w:p w14:paraId="1F2B850F" w14:textId="77777777" w:rsidR="0053707C" w:rsidRDefault="0053707C" w:rsidP="0053707C">
            <w:pPr>
              <w:jc w:val="both"/>
              <w:rPr>
                <w:b/>
              </w:rPr>
            </w:pPr>
            <w:r>
              <w:rPr>
                <w:b/>
              </w:rPr>
              <w:t>Rok narození</w:t>
            </w:r>
          </w:p>
        </w:tc>
        <w:tc>
          <w:tcPr>
            <w:tcW w:w="832" w:type="dxa"/>
            <w:gridSpan w:val="3"/>
          </w:tcPr>
          <w:p w14:paraId="639C4100" w14:textId="77777777" w:rsidR="0053707C" w:rsidRDefault="0053707C" w:rsidP="0053707C">
            <w:pPr>
              <w:jc w:val="both"/>
            </w:pPr>
            <w:r>
              <w:t>1985</w:t>
            </w:r>
          </w:p>
        </w:tc>
        <w:tc>
          <w:tcPr>
            <w:tcW w:w="1726" w:type="dxa"/>
            <w:gridSpan w:val="3"/>
            <w:shd w:val="clear" w:color="auto" w:fill="F7CAAC"/>
          </w:tcPr>
          <w:p w14:paraId="7C7691CF" w14:textId="77777777" w:rsidR="0053707C" w:rsidRDefault="0053707C" w:rsidP="0053707C">
            <w:pPr>
              <w:jc w:val="both"/>
              <w:rPr>
                <w:b/>
              </w:rPr>
            </w:pPr>
            <w:r>
              <w:rPr>
                <w:b/>
              </w:rPr>
              <w:t>typ vztahu k VŠ</w:t>
            </w:r>
          </w:p>
        </w:tc>
        <w:tc>
          <w:tcPr>
            <w:tcW w:w="996" w:type="dxa"/>
            <w:gridSpan w:val="4"/>
          </w:tcPr>
          <w:p w14:paraId="6BC4B938" w14:textId="77777777" w:rsidR="0053707C" w:rsidRDefault="0053707C" w:rsidP="0053707C">
            <w:pPr>
              <w:jc w:val="both"/>
            </w:pPr>
            <w:r>
              <w:t>pp.</w:t>
            </w:r>
          </w:p>
        </w:tc>
        <w:tc>
          <w:tcPr>
            <w:tcW w:w="998" w:type="dxa"/>
            <w:gridSpan w:val="2"/>
            <w:shd w:val="clear" w:color="auto" w:fill="F7CAAC"/>
          </w:tcPr>
          <w:p w14:paraId="75027F78" w14:textId="77777777" w:rsidR="0053707C" w:rsidRDefault="0053707C" w:rsidP="0053707C">
            <w:pPr>
              <w:jc w:val="both"/>
              <w:rPr>
                <w:b/>
              </w:rPr>
            </w:pPr>
            <w:r>
              <w:rPr>
                <w:b/>
              </w:rPr>
              <w:t>rozsah</w:t>
            </w:r>
          </w:p>
        </w:tc>
        <w:tc>
          <w:tcPr>
            <w:tcW w:w="715" w:type="dxa"/>
            <w:gridSpan w:val="3"/>
          </w:tcPr>
          <w:p w14:paraId="7BE10E9C" w14:textId="77777777" w:rsidR="0053707C" w:rsidRDefault="0053707C" w:rsidP="0053707C">
            <w:pPr>
              <w:jc w:val="both"/>
            </w:pPr>
            <w:r>
              <w:t>40</w:t>
            </w:r>
          </w:p>
        </w:tc>
        <w:tc>
          <w:tcPr>
            <w:tcW w:w="712" w:type="dxa"/>
            <w:gridSpan w:val="4"/>
            <w:shd w:val="clear" w:color="auto" w:fill="F7CAAC"/>
          </w:tcPr>
          <w:p w14:paraId="03FA65CB" w14:textId="77777777" w:rsidR="0053707C" w:rsidRPr="009D4714" w:rsidRDefault="0053707C" w:rsidP="0053707C">
            <w:pPr>
              <w:jc w:val="both"/>
              <w:rPr>
                <w:b/>
                <w:highlight w:val="cyan"/>
              </w:rPr>
            </w:pPr>
            <w:r w:rsidRPr="009D4714">
              <w:rPr>
                <w:b/>
              </w:rPr>
              <w:t>do kdy</w:t>
            </w:r>
          </w:p>
        </w:tc>
        <w:tc>
          <w:tcPr>
            <w:tcW w:w="1396" w:type="dxa"/>
            <w:gridSpan w:val="4"/>
          </w:tcPr>
          <w:p w14:paraId="381FDE9C" w14:textId="77777777" w:rsidR="0053707C" w:rsidRPr="009D4714" w:rsidRDefault="0053707C" w:rsidP="0053707C">
            <w:pPr>
              <w:jc w:val="both"/>
              <w:rPr>
                <w:highlight w:val="cyan"/>
              </w:rPr>
            </w:pPr>
            <w:r w:rsidRPr="00F0207E">
              <w:t>08/2018</w:t>
            </w:r>
          </w:p>
        </w:tc>
      </w:tr>
      <w:tr w:rsidR="0053707C" w14:paraId="223D0954"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5080" w:type="dxa"/>
            <w:gridSpan w:val="9"/>
            <w:shd w:val="clear" w:color="auto" w:fill="F7CAAC"/>
          </w:tcPr>
          <w:p w14:paraId="0FDF89A3" w14:textId="77777777" w:rsidR="0053707C" w:rsidRDefault="0053707C" w:rsidP="0053707C">
            <w:pPr>
              <w:jc w:val="both"/>
              <w:rPr>
                <w:b/>
              </w:rPr>
            </w:pPr>
            <w:r>
              <w:rPr>
                <w:b/>
              </w:rPr>
              <w:t>Typ vztahu na součásti VŠ, která uskutečňuje st. program</w:t>
            </w:r>
          </w:p>
        </w:tc>
        <w:tc>
          <w:tcPr>
            <w:tcW w:w="996" w:type="dxa"/>
            <w:gridSpan w:val="4"/>
          </w:tcPr>
          <w:p w14:paraId="0DAFFBA6" w14:textId="77777777" w:rsidR="0053707C" w:rsidRDefault="0053707C" w:rsidP="0053707C">
            <w:pPr>
              <w:jc w:val="both"/>
            </w:pPr>
            <w:r>
              <w:t>---</w:t>
            </w:r>
          </w:p>
        </w:tc>
        <w:tc>
          <w:tcPr>
            <w:tcW w:w="998" w:type="dxa"/>
            <w:gridSpan w:val="2"/>
            <w:shd w:val="clear" w:color="auto" w:fill="F7CAAC"/>
          </w:tcPr>
          <w:p w14:paraId="3355C315" w14:textId="77777777" w:rsidR="0053707C" w:rsidRDefault="0053707C" w:rsidP="0053707C">
            <w:pPr>
              <w:jc w:val="both"/>
              <w:rPr>
                <w:b/>
              </w:rPr>
            </w:pPr>
            <w:r>
              <w:rPr>
                <w:b/>
              </w:rPr>
              <w:t>rozsah</w:t>
            </w:r>
          </w:p>
        </w:tc>
        <w:tc>
          <w:tcPr>
            <w:tcW w:w="715" w:type="dxa"/>
            <w:gridSpan w:val="3"/>
          </w:tcPr>
          <w:p w14:paraId="7C29C3CF" w14:textId="77777777" w:rsidR="0053707C" w:rsidRDefault="0053707C" w:rsidP="0053707C">
            <w:pPr>
              <w:jc w:val="both"/>
            </w:pPr>
            <w:r>
              <w:t>---</w:t>
            </w:r>
          </w:p>
        </w:tc>
        <w:tc>
          <w:tcPr>
            <w:tcW w:w="712" w:type="dxa"/>
            <w:gridSpan w:val="4"/>
            <w:shd w:val="clear" w:color="auto" w:fill="F7CAAC"/>
          </w:tcPr>
          <w:p w14:paraId="6949CB77" w14:textId="77777777" w:rsidR="0053707C" w:rsidRDefault="0053707C" w:rsidP="0053707C">
            <w:pPr>
              <w:jc w:val="both"/>
              <w:rPr>
                <w:b/>
              </w:rPr>
            </w:pPr>
            <w:r>
              <w:rPr>
                <w:b/>
              </w:rPr>
              <w:t>do kdy</w:t>
            </w:r>
          </w:p>
        </w:tc>
        <w:tc>
          <w:tcPr>
            <w:tcW w:w="1396" w:type="dxa"/>
            <w:gridSpan w:val="4"/>
          </w:tcPr>
          <w:p w14:paraId="4F0F8A64" w14:textId="77777777" w:rsidR="0053707C" w:rsidRPr="00C32277" w:rsidRDefault="0053707C" w:rsidP="0053707C">
            <w:pPr>
              <w:jc w:val="both"/>
              <w:rPr>
                <w:highlight w:val="green"/>
              </w:rPr>
            </w:pPr>
            <w:r w:rsidRPr="000939E0">
              <w:t>---</w:t>
            </w:r>
          </w:p>
        </w:tc>
      </w:tr>
      <w:tr w:rsidR="0053707C" w14:paraId="2CB4DE4E"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6076" w:type="dxa"/>
            <w:gridSpan w:val="13"/>
            <w:shd w:val="clear" w:color="auto" w:fill="F7CAAC"/>
          </w:tcPr>
          <w:p w14:paraId="1A9B9DAE" w14:textId="77777777" w:rsidR="0053707C" w:rsidRDefault="0053707C" w:rsidP="0053707C">
            <w:pPr>
              <w:jc w:val="both"/>
            </w:pPr>
            <w:r>
              <w:rPr>
                <w:b/>
              </w:rPr>
              <w:t>Další současná působení jako akademický pracovník na jiných VŠ</w:t>
            </w:r>
          </w:p>
        </w:tc>
        <w:tc>
          <w:tcPr>
            <w:tcW w:w="1713" w:type="dxa"/>
            <w:gridSpan w:val="5"/>
            <w:shd w:val="clear" w:color="auto" w:fill="F7CAAC"/>
          </w:tcPr>
          <w:p w14:paraId="5EFCDE99" w14:textId="77777777" w:rsidR="0053707C" w:rsidRDefault="0053707C" w:rsidP="0053707C">
            <w:pPr>
              <w:jc w:val="both"/>
              <w:rPr>
                <w:b/>
              </w:rPr>
            </w:pPr>
            <w:r>
              <w:rPr>
                <w:b/>
              </w:rPr>
              <w:t xml:space="preserve">typ prac. </w:t>
            </w:r>
            <w:proofErr w:type="gramStart"/>
            <w:r>
              <w:rPr>
                <w:b/>
              </w:rPr>
              <w:t>vztahu</w:t>
            </w:r>
            <w:proofErr w:type="gramEnd"/>
          </w:p>
        </w:tc>
        <w:tc>
          <w:tcPr>
            <w:tcW w:w="2108" w:type="dxa"/>
            <w:gridSpan w:val="8"/>
            <w:shd w:val="clear" w:color="auto" w:fill="F7CAAC"/>
          </w:tcPr>
          <w:p w14:paraId="25F46AE0" w14:textId="77777777" w:rsidR="0053707C" w:rsidRDefault="0053707C" w:rsidP="0053707C">
            <w:pPr>
              <w:jc w:val="both"/>
              <w:rPr>
                <w:b/>
              </w:rPr>
            </w:pPr>
            <w:r>
              <w:rPr>
                <w:b/>
              </w:rPr>
              <w:t>rozsah</w:t>
            </w:r>
          </w:p>
        </w:tc>
      </w:tr>
      <w:tr w:rsidR="0053707C" w14:paraId="2ED3AF2C"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6076" w:type="dxa"/>
            <w:gridSpan w:val="13"/>
          </w:tcPr>
          <w:p w14:paraId="31C12264" w14:textId="77777777" w:rsidR="0053707C" w:rsidRDefault="0053707C" w:rsidP="0053707C">
            <w:pPr>
              <w:jc w:val="both"/>
            </w:pPr>
            <w:r w:rsidRPr="006E2A1B">
              <w:t>---</w:t>
            </w:r>
          </w:p>
        </w:tc>
        <w:tc>
          <w:tcPr>
            <w:tcW w:w="1713" w:type="dxa"/>
            <w:gridSpan w:val="5"/>
          </w:tcPr>
          <w:p w14:paraId="595117D0" w14:textId="77777777" w:rsidR="0053707C" w:rsidRDefault="0053707C" w:rsidP="0053707C">
            <w:pPr>
              <w:jc w:val="both"/>
            </w:pPr>
            <w:r>
              <w:t>---</w:t>
            </w:r>
          </w:p>
        </w:tc>
        <w:tc>
          <w:tcPr>
            <w:tcW w:w="2108" w:type="dxa"/>
            <w:gridSpan w:val="8"/>
          </w:tcPr>
          <w:p w14:paraId="170B7D54" w14:textId="77777777" w:rsidR="0053707C" w:rsidRDefault="0053707C" w:rsidP="0053707C">
            <w:pPr>
              <w:jc w:val="both"/>
            </w:pPr>
            <w:r>
              <w:t>---</w:t>
            </w:r>
          </w:p>
        </w:tc>
      </w:tr>
      <w:tr w:rsidR="0053707C" w14:paraId="64E2BA52"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6076" w:type="dxa"/>
            <w:gridSpan w:val="13"/>
          </w:tcPr>
          <w:p w14:paraId="09F3F28B" w14:textId="77777777" w:rsidR="0053707C" w:rsidRDefault="0053707C" w:rsidP="0053707C">
            <w:pPr>
              <w:jc w:val="both"/>
            </w:pPr>
          </w:p>
        </w:tc>
        <w:tc>
          <w:tcPr>
            <w:tcW w:w="1713" w:type="dxa"/>
            <w:gridSpan w:val="5"/>
          </w:tcPr>
          <w:p w14:paraId="6EAC83E1" w14:textId="77777777" w:rsidR="0053707C" w:rsidRDefault="0053707C" w:rsidP="0053707C">
            <w:pPr>
              <w:jc w:val="both"/>
            </w:pPr>
          </w:p>
        </w:tc>
        <w:tc>
          <w:tcPr>
            <w:tcW w:w="2108" w:type="dxa"/>
            <w:gridSpan w:val="8"/>
          </w:tcPr>
          <w:p w14:paraId="6B4C3038" w14:textId="77777777" w:rsidR="0053707C" w:rsidRDefault="0053707C" w:rsidP="0053707C">
            <w:pPr>
              <w:jc w:val="both"/>
            </w:pPr>
          </w:p>
        </w:tc>
      </w:tr>
      <w:tr w:rsidR="0053707C" w14:paraId="2BEE060D"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6076" w:type="dxa"/>
            <w:gridSpan w:val="13"/>
          </w:tcPr>
          <w:p w14:paraId="6912BDDE" w14:textId="77777777" w:rsidR="0053707C" w:rsidRDefault="0053707C" w:rsidP="0053707C">
            <w:pPr>
              <w:jc w:val="both"/>
            </w:pPr>
          </w:p>
        </w:tc>
        <w:tc>
          <w:tcPr>
            <w:tcW w:w="1713" w:type="dxa"/>
            <w:gridSpan w:val="5"/>
          </w:tcPr>
          <w:p w14:paraId="0F0AE4F0" w14:textId="77777777" w:rsidR="0053707C" w:rsidRDefault="0053707C" w:rsidP="0053707C">
            <w:pPr>
              <w:jc w:val="both"/>
            </w:pPr>
          </w:p>
        </w:tc>
        <w:tc>
          <w:tcPr>
            <w:tcW w:w="2108" w:type="dxa"/>
            <w:gridSpan w:val="8"/>
          </w:tcPr>
          <w:p w14:paraId="2FFD8542" w14:textId="77777777" w:rsidR="0053707C" w:rsidRDefault="0053707C" w:rsidP="0053707C">
            <w:pPr>
              <w:jc w:val="both"/>
            </w:pPr>
          </w:p>
        </w:tc>
      </w:tr>
      <w:tr w:rsidR="0053707C" w14:paraId="18C21028"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6076" w:type="dxa"/>
            <w:gridSpan w:val="13"/>
          </w:tcPr>
          <w:p w14:paraId="656AE8BA" w14:textId="77777777" w:rsidR="0053707C" w:rsidRDefault="0053707C" w:rsidP="0053707C">
            <w:pPr>
              <w:jc w:val="both"/>
            </w:pPr>
          </w:p>
        </w:tc>
        <w:tc>
          <w:tcPr>
            <w:tcW w:w="1713" w:type="dxa"/>
            <w:gridSpan w:val="5"/>
          </w:tcPr>
          <w:p w14:paraId="516F16C3" w14:textId="77777777" w:rsidR="0053707C" w:rsidRDefault="0053707C" w:rsidP="0053707C">
            <w:pPr>
              <w:jc w:val="both"/>
            </w:pPr>
          </w:p>
        </w:tc>
        <w:tc>
          <w:tcPr>
            <w:tcW w:w="2108" w:type="dxa"/>
            <w:gridSpan w:val="8"/>
          </w:tcPr>
          <w:p w14:paraId="2DC925F6" w14:textId="77777777" w:rsidR="0053707C" w:rsidRDefault="0053707C" w:rsidP="0053707C">
            <w:pPr>
              <w:jc w:val="both"/>
            </w:pPr>
          </w:p>
        </w:tc>
      </w:tr>
      <w:tr w:rsidR="0053707C" w14:paraId="60357895"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9897" w:type="dxa"/>
            <w:gridSpan w:val="26"/>
            <w:shd w:val="clear" w:color="auto" w:fill="F7CAAC"/>
          </w:tcPr>
          <w:p w14:paraId="67F29470"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3E766785"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466"/>
        </w:trPr>
        <w:tc>
          <w:tcPr>
            <w:tcW w:w="9897" w:type="dxa"/>
            <w:gridSpan w:val="26"/>
            <w:tcBorders>
              <w:top w:val="nil"/>
            </w:tcBorders>
          </w:tcPr>
          <w:p w14:paraId="0795AB02" w14:textId="77777777" w:rsidR="007E4578" w:rsidRPr="00D30179" w:rsidRDefault="007E4578" w:rsidP="00D30179">
            <w:pPr>
              <w:pStyle w:val="Zkladntext"/>
              <w:spacing w:before="60" w:after="60"/>
              <w:ind w:left="0" w:right="108"/>
              <w:rPr>
                <w:sz w:val="21"/>
                <w:szCs w:val="21"/>
              </w:rPr>
            </w:pPr>
            <w:r w:rsidRPr="00D30179">
              <w:rPr>
                <w:sz w:val="21"/>
                <w:szCs w:val="21"/>
                <w:lang w:val="cs-CZ"/>
              </w:rPr>
              <w:t xml:space="preserve">Food Stabilisers and Emulsifiers </w:t>
            </w:r>
            <w:r w:rsidRPr="00D30179">
              <w:rPr>
                <w:sz w:val="21"/>
                <w:szCs w:val="21"/>
              </w:rPr>
              <w:t>(20% p)</w:t>
            </w:r>
          </w:p>
          <w:p w14:paraId="41803540" w14:textId="77777777" w:rsidR="007D27E5" w:rsidRDefault="00C2702E" w:rsidP="00D30179">
            <w:pPr>
              <w:pStyle w:val="Zkladntext"/>
              <w:spacing w:before="60" w:after="60"/>
              <w:ind w:left="0" w:right="108"/>
              <w:rPr>
                <w:sz w:val="21"/>
                <w:szCs w:val="21"/>
              </w:rPr>
            </w:pPr>
            <w:r w:rsidRPr="00D30179">
              <w:rPr>
                <w:sz w:val="21"/>
                <w:szCs w:val="21"/>
                <w:lang w:val="cs-CZ"/>
              </w:rPr>
              <w:t xml:space="preserve">Production of Alcoholic and Non-Alcoholic Beverages </w:t>
            </w:r>
            <w:r w:rsidR="007D27E5" w:rsidRPr="00D30179">
              <w:rPr>
                <w:sz w:val="21"/>
                <w:szCs w:val="21"/>
              </w:rPr>
              <w:t>(50% p)</w:t>
            </w:r>
          </w:p>
          <w:p w14:paraId="7E5FDB8B" w14:textId="09D9FCDB" w:rsidR="00466A3F" w:rsidRDefault="00466A3F" w:rsidP="00D30179">
            <w:pPr>
              <w:pStyle w:val="Zkladntext"/>
              <w:spacing w:before="60" w:after="60"/>
              <w:ind w:left="0" w:right="108"/>
            </w:pPr>
          </w:p>
        </w:tc>
      </w:tr>
      <w:tr w:rsidR="0053707C" w14:paraId="21FDD396"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9897" w:type="dxa"/>
            <w:gridSpan w:val="26"/>
            <w:shd w:val="clear" w:color="auto" w:fill="F7CAAC"/>
          </w:tcPr>
          <w:p w14:paraId="5F6E3540" w14:textId="77777777" w:rsidR="0053707C" w:rsidRDefault="0053707C" w:rsidP="0053707C">
            <w:pPr>
              <w:jc w:val="both"/>
            </w:pPr>
            <w:r>
              <w:rPr>
                <w:b/>
              </w:rPr>
              <w:t xml:space="preserve">Údaje o vzdělání na VŠ </w:t>
            </w:r>
          </w:p>
        </w:tc>
      </w:tr>
      <w:tr w:rsidR="0053707C" w14:paraId="319C410F"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372"/>
        </w:trPr>
        <w:tc>
          <w:tcPr>
            <w:tcW w:w="9897" w:type="dxa"/>
            <w:gridSpan w:val="26"/>
          </w:tcPr>
          <w:p w14:paraId="21AAD439" w14:textId="77777777" w:rsidR="0053707C" w:rsidRPr="00D30179" w:rsidRDefault="0053707C" w:rsidP="0053707C">
            <w:pPr>
              <w:spacing w:before="60" w:after="60"/>
              <w:jc w:val="both"/>
              <w:rPr>
                <w:b/>
                <w:sz w:val="21"/>
                <w:szCs w:val="21"/>
              </w:rPr>
            </w:pPr>
            <w:r w:rsidRPr="00D30179">
              <w:rPr>
                <w:sz w:val="21"/>
                <w:szCs w:val="21"/>
              </w:rPr>
              <w:t xml:space="preserve">2015: UTB Zlín, FT, </w:t>
            </w:r>
            <w:r w:rsidRPr="00D30179">
              <w:rPr>
                <w:rFonts w:eastAsia="Calibri"/>
                <w:sz w:val="21"/>
                <w:szCs w:val="21"/>
              </w:rPr>
              <w:t xml:space="preserve">SP Chemie a technologie potravin, </w:t>
            </w:r>
            <w:r w:rsidRPr="00D30179">
              <w:rPr>
                <w:sz w:val="21"/>
                <w:szCs w:val="21"/>
              </w:rPr>
              <w:t>obor Technologie potravin, Ph.D.</w:t>
            </w:r>
          </w:p>
        </w:tc>
      </w:tr>
      <w:tr w:rsidR="0053707C" w14:paraId="7C52026A"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9897" w:type="dxa"/>
            <w:gridSpan w:val="26"/>
            <w:shd w:val="clear" w:color="auto" w:fill="F7CAAC"/>
          </w:tcPr>
          <w:p w14:paraId="5278B8AF" w14:textId="77777777" w:rsidR="0053707C" w:rsidRDefault="0053707C" w:rsidP="0053707C">
            <w:pPr>
              <w:jc w:val="both"/>
              <w:rPr>
                <w:b/>
              </w:rPr>
            </w:pPr>
            <w:r>
              <w:rPr>
                <w:b/>
              </w:rPr>
              <w:t>Údaje o odborném působení od absolvování VŠ</w:t>
            </w:r>
          </w:p>
        </w:tc>
      </w:tr>
      <w:tr w:rsidR="0053707C" w14:paraId="617AA19B"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272"/>
        </w:trPr>
        <w:tc>
          <w:tcPr>
            <w:tcW w:w="9897" w:type="dxa"/>
            <w:gridSpan w:val="26"/>
          </w:tcPr>
          <w:p w14:paraId="71338B79" w14:textId="77777777" w:rsidR="0053707C" w:rsidRPr="00D30179" w:rsidRDefault="0053707C" w:rsidP="0053707C">
            <w:pPr>
              <w:autoSpaceDE w:val="0"/>
              <w:autoSpaceDN w:val="0"/>
              <w:adjustRightInd w:val="0"/>
              <w:spacing w:before="60" w:after="60"/>
              <w:jc w:val="both"/>
              <w:rPr>
                <w:sz w:val="21"/>
                <w:szCs w:val="21"/>
              </w:rPr>
            </w:pPr>
            <w:r w:rsidRPr="00D30179">
              <w:rPr>
                <w:sz w:val="21"/>
                <w:szCs w:val="21"/>
              </w:rPr>
              <w:t>2014 – dosud: UTB Zlín, FT, asistent, od r. 2017 odborný asistent</w:t>
            </w:r>
          </w:p>
        </w:tc>
      </w:tr>
      <w:tr w:rsidR="0053707C" w14:paraId="0858B649"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250"/>
        </w:trPr>
        <w:tc>
          <w:tcPr>
            <w:tcW w:w="9897" w:type="dxa"/>
            <w:gridSpan w:val="26"/>
            <w:shd w:val="clear" w:color="auto" w:fill="F7CAAC"/>
          </w:tcPr>
          <w:p w14:paraId="3896B2DE" w14:textId="77777777" w:rsidR="0053707C" w:rsidRDefault="0053707C" w:rsidP="0053707C">
            <w:pPr>
              <w:jc w:val="both"/>
            </w:pPr>
            <w:r>
              <w:rPr>
                <w:b/>
              </w:rPr>
              <w:t>Zkušenosti s vedením kvalifikačních a rigorózních prací</w:t>
            </w:r>
          </w:p>
        </w:tc>
      </w:tr>
      <w:tr w:rsidR="0053707C" w14:paraId="48FABC96"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294"/>
        </w:trPr>
        <w:tc>
          <w:tcPr>
            <w:tcW w:w="9897" w:type="dxa"/>
            <w:gridSpan w:val="26"/>
          </w:tcPr>
          <w:p w14:paraId="4E55B482" w14:textId="77777777" w:rsidR="0053707C" w:rsidRPr="00D30179" w:rsidRDefault="0053707C" w:rsidP="0053707C">
            <w:pPr>
              <w:spacing w:before="60" w:after="60"/>
              <w:jc w:val="both"/>
              <w:rPr>
                <w:sz w:val="21"/>
                <w:szCs w:val="21"/>
              </w:rPr>
            </w:pPr>
            <w:r w:rsidRPr="00D30179">
              <w:rPr>
                <w:sz w:val="21"/>
                <w:szCs w:val="21"/>
              </w:rPr>
              <w:t xml:space="preserve">Počet obhájených prací, které vyučující vedl v období 2013 </w:t>
            </w:r>
            <w:r w:rsidRPr="00D30179">
              <w:rPr>
                <w:rFonts w:eastAsia="Calibri"/>
                <w:sz w:val="21"/>
                <w:szCs w:val="21"/>
              </w:rPr>
              <w:t>–</w:t>
            </w:r>
            <w:r w:rsidRPr="00D30179">
              <w:rPr>
                <w:sz w:val="21"/>
                <w:szCs w:val="21"/>
              </w:rPr>
              <w:t xml:space="preserve"> 2017: 2 BP, 4 DP.</w:t>
            </w:r>
          </w:p>
        </w:tc>
      </w:tr>
      <w:tr w:rsidR="0053707C" w14:paraId="72B60E58"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cantSplit/>
        </w:trPr>
        <w:tc>
          <w:tcPr>
            <w:tcW w:w="3354" w:type="dxa"/>
            <w:gridSpan w:val="6"/>
            <w:tcBorders>
              <w:top w:val="single" w:sz="12" w:space="0" w:color="auto"/>
            </w:tcBorders>
            <w:shd w:val="clear" w:color="auto" w:fill="F7CAAC"/>
          </w:tcPr>
          <w:p w14:paraId="5621ACC5" w14:textId="77777777" w:rsidR="0053707C" w:rsidRDefault="0053707C" w:rsidP="0053707C">
            <w:pPr>
              <w:jc w:val="both"/>
            </w:pPr>
            <w:r>
              <w:rPr>
                <w:b/>
              </w:rPr>
              <w:t xml:space="preserve">Obor habilitačního řízení </w:t>
            </w:r>
          </w:p>
        </w:tc>
        <w:tc>
          <w:tcPr>
            <w:tcW w:w="2252" w:type="dxa"/>
            <w:gridSpan w:val="5"/>
            <w:tcBorders>
              <w:top w:val="single" w:sz="12" w:space="0" w:color="auto"/>
            </w:tcBorders>
            <w:shd w:val="clear" w:color="auto" w:fill="F7CAAC"/>
          </w:tcPr>
          <w:p w14:paraId="64EDD915" w14:textId="77777777" w:rsidR="0053707C" w:rsidRDefault="0053707C" w:rsidP="0053707C">
            <w:pPr>
              <w:jc w:val="both"/>
            </w:pPr>
            <w:r>
              <w:rPr>
                <w:b/>
              </w:rPr>
              <w:t>Rok udělení hodnosti</w:t>
            </w:r>
          </w:p>
        </w:tc>
        <w:tc>
          <w:tcPr>
            <w:tcW w:w="2257" w:type="dxa"/>
            <w:gridSpan w:val="9"/>
            <w:tcBorders>
              <w:top w:val="single" w:sz="12" w:space="0" w:color="auto"/>
              <w:right w:val="single" w:sz="12" w:space="0" w:color="auto"/>
            </w:tcBorders>
            <w:shd w:val="clear" w:color="auto" w:fill="F7CAAC"/>
          </w:tcPr>
          <w:p w14:paraId="13ADDA77" w14:textId="77777777" w:rsidR="0053707C" w:rsidRDefault="0053707C" w:rsidP="0053707C">
            <w:pPr>
              <w:jc w:val="both"/>
            </w:pPr>
            <w:r>
              <w:rPr>
                <w:b/>
              </w:rPr>
              <w:t>Řízení konáno na VŠ</w:t>
            </w:r>
          </w:p>
        </w:tc>
        <w:tc>
          <w:tcPr>
            <w:tcW w:w="2034" w:type="dxa"/>
            <w:gridSpan w:val="6"/>
            <w:tcBorders>
              <w:top w:val="single" w:sz="12" w:space="0" w:color="auto"/>
              <w:left w:val="single" w:sz="12" w:space="0" w:color="auto"/>
            </w:tcBorders>
            <w:shd w:val="clear" w:color="auto" w:fill="F7CAAC"/>
          </w:tcPr>
          <w:p w14:paraId="0FA2C6EC" w14:textId="77777777" w:rsidR="0053707C" w:rsidRDefault="0053707C" w:rsidP="0053707C">
            <w:pPr>
              <w:jc w:val="both"/>
              <w:rPr>
                <w:b/>
              </w:rPr>
            </w:pPr>
            <w:r>
              <w:rPr>
                <w:b/>
              </w:rPr>
              <w:t>Ohlasy publikací</w:t>
            </w:r>
          </w:p>
        </w:tc>
      </w:tr>
      <w:tr w:rsidR="0053707C" w14:paraId="67FE394D"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cantSplit/>
        </w:trPr>
        <w:tc>
          <w:tcPr>
            <w:tcW w:w="3354" w:type="dxa"/>
            <w:gridSpan w:val="6"/>
          </w:tcPr>
          <w:p w14:paraId="4D51322A" w14:textId="77777777" w:rsidR="0053707C" w:rsidRPr="00F55552" w:rsidRDefault="0053707C" w:rsidP="0053707C">
            <w:pPr>
              <w:jc w:val="both"/>
            </w:pPr>
            <w:r>
              <w:t>---</w:t>
            </w:r>
          </w:p>
        </w:tc>
        <w:tc>
          <w:tcPr>
            <w:tcW w:w="2252" w:type="dxa"/>
            <w:gridSpan w:val="5"/>
          </w:tcPr>
          <w:p w14:paraId="3EFE5A30" w14:textId="77777777" w:rsidR="0053707C" w:rsidRPr="00F55552" w:rsidRDefault="0053707C" w:rsidP="0053707C">
            <w:pPr>
              <w:jc w:val="both"/>
            </w:pPr>
            <w:r>
              <w:t>---</w:t>
            </w:r>
          </w:p>
        </w:tc>
        <w:tc>
          <w:tcPr>
            <w:tcW w:w="2257" w:type="dxa"/>
            <w:gridSpan w:val="9"/>
            <w:tcBorders>
              <w:right w:val="single" w:sz="12" w:space="0" w:color="auto"/>
            </w:tcBorders>
          </w:tcPr>
          <w:p w14:paraId="3ED6B09D" w14:textId="77777777" w:rsidR="0053707C" w:rsidRPr="00F55552" w:rsidRDefault="0053707C" w:rsidP="0053707C">
            <w:pPr>
              <w:jc w:val="both"/>
            </w:pPr>
            <w:r>
              <w:t>---</w:t>
            </w:r>
          </w:p>
        </w:tc>
        <w:tc>
          <w:tcPr>
            <w:tcW w:w="638" w:type="dxa"/>
            <w:gridSpan w:val="2"/>
            <w:tcBorders>
              <w:left w:val="single" w:sz="12" w:space="0" w:color="auto"/>
            </w:tcBorders>
            <w:shd w:val="clear" w:color="auto" w:fill="F7CAAC"/>
          </w:tcPr>
          <w:p w14:paraId="4D425452" w14:textId="77777777" w:rsidR="0053707C" w:rsidRDefault="0053707C" w:rsidP="0053707C">
            <w:pPr>
              <w:jc w:val="both"/>
            </w:pPr>
            <w:r>
              <w:rPr>
                <w:b/>
              </w:rPr>
              <w:t>WOS</w:t>
            </w:r>
          </w:p>
        </w:tc>
        <w:tc>
          <w:tcPr>
            <w:tcW w:w="699" w:type="dxa"/>
            <w:gridSpan w:val="3"/>
            <w:shd w:val="clear" w:color="auto" w:fill="F7CAAC"/>
          </w:tcPr>
          <w:p w14:paraId="04A9AD1A" w14:textId="77777777" w:rsidR="0053707C" w:rsidRDefault="0053707C" w:rsidP="0053707C">
            <w:pPr>
              <w:jc w:val="both"/>
              <w:rPr>
                <w:sz w:val="18"/>
              </w:rPr>
            </w:pPr>
            <w:r>
              <w:rPr>
                <w:b/>
                <w:sz w:val="18"/>
              </w:rPr>
              <w:t>Scopus</w:t>
            </w:r>
          </w:p>
        </w:tc>
        <w:tc>
          <w:tcPr>
            <w:tcW w:w="697" w:type="dxa"/>
            <w:shd w:val="clear" w:color="auto" w:fill="F7CAAC"/>
          </w:tcPr>
          <w:p w14:paraId="7C6273B7" w14:textId="77777777" w:rsidR="0053707C" w:rsidRDefault="0053707C" w:rsidP="0053707C">
            <w:pPr>
              <w:jc w:val="both"/>
            </w:pPr>
            <w:r>
              <w:rPr>
                <w:b/>
                <w:sz w:val="18"/>
              </w:rPr>
              <w:t>ostatní</w:t>
            </w:r>
          </w:p>
        </w:tc>
      </w:tr>
      <w:tr w:rsidR="0053707C" w14:paraId="294AE582"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cantSplit/>
          <w:trHeight w:val="70"/>
        </w:trPr>
        <w:tc>
          <w:tcPr>
            <w:tcW w:w="3354" w:type="dxa"/>
            <w:gridSpan w:val="6"/>
            <w:shd w:val="clear" w:color="auto" w:fill="F7CAAC"/>
          </w:tcPr>
          <w:p w14:paraId="1EE928B3" w14:textId="77777777" w:rsidR="0053707C" w:rsidRDefault="0053707C" w:rsidP="0053707C">
            <w:pPr>
              <w:jc w:val="both"/>
            </w:pPr>
            <w:r>
              <w:rPr>
                <w:b/>
              </w:rPr>
              <w:t>Obor jmenovacího řízení</w:t>
            </w:r>
          </w:p>
        </w:tc>
        <w:tc>
          <w:tcPr>
            <w:tcW w:w="2252" w:type="dxa"/>
            <w:gridSpan w:val="5"/>
            <w:shd w:val="clear" w:color="auto" w:fill="F7CAAC"/>
          </w:tcPr>
          <w:p w14:paraId="71CB19D1" w14:textId="77777777" w:rsidR="0053707C" w:rsidRDefault="0053707C" w:rsidP="0053707C">
            <w:pPr>
              <w:jc w:val="both"/>
            </w:pPr>
            <w:r>
              <w:rPr>
                <w:b/>
              </w:rPr>
              <w:t>Rok udělení hodnosti</w:t>
            </w:r>
          </w:p>
        </w:tc>
        <w:tc>
          <w:tcPr>
            <w:tcW w:w="2257" w:type="dxa"/>
            <w:gridSpan w:val="9"/>
            <w:tcBorders>
              <w:right w:val="single" w:sz="12" w:space="0" w:color="auto"/>
            </w:tcBorders>
            <w:shd w:val="clear" w:color="auto" w:fill="F7CAAC"/>
          </w:tcPr>
          <w:p w14:paraId="17AA4902" w14:textId="77777777" w:rsidR="0053707C" w:rsidRPr="004F6E34" w:rsidRDefault="0053707C" w:rsidP="0053707C">
            <w:pPr>
              <w:jc w:val="both"/>
            </w:pPr>
            <w:r>
              <w:rPr>
                <w:b/>
              </w:rPr>
              <w:t>Řízení konáno na VŠ</w:t>
            </w:r>
          </w:p>
        </w:tc>
        <w:tc>
          <w:tcPr>
            <w:tcW w:w="638" w:type="dxa"/>
            <w:gridSpan w:val="2"/>
            <w:vMerge w:val="restart"/>
            <w:tcBorders>
              <w:left w:val="single" w:sz="12" w:space="0" w:color="auto"/>
            </w:tcBorders>
          </w:tcPr>
          <w:p w14:paraId="7ABFA2B9" w14:textId="77777777" w:rsidR="0053707C" w:rsidRPr="004F6E34" w:rsidRDefault="0053707C" w:rsidP="0053707C">
            <w:pPr>
              <w:jc w:val="both"/>
              <w:rPr>
                <w:b/>
              </w:rPr>
            </w:pPr>
            <w:r w:rsidRPr="004F6E34">
              <w:rPr>
                <w:b/>
              </w:rPr>
              <w:t>18</w:t>
            </w:r>
          </w:p>
        </w:tc>
        <w:tc>
          <w:tcPr>
            <w:tcW w:w="699" w:type="dxa"/>
            <w:gridSpan w:val="3"/>
            <w:vMerge w:val="restart"/>
          </w:tcPr>
          <w:p w14:paraId="24D27A9C" w14:textId="77777777" w:rsidR="0053707C" w:rsidRPr="004F6E34" w:rsidRDefault="0053707C" w:rsidP="0053707C">
            <w:pPr>
              <w:jc w:val="both"/>
              <w:rPr>
                <w:b/>
              </w:rPr>
            </w:pPr>
            <w:r>
              <w:rPr>
                <w:b/>
              </w:rPr>
              <w:t>23</w:t>
            </w:r>
          </w:p>
        </w:tc>
        <w:tc>
          <w:tcPr>
            <w:tcW w:w="697" w:type="dxa"/>
            <w:vMerge w:val="restart"/>
          </w:tcPr>
          <w:p w14:paraId="39B67FA0" w14:textId="77777777" w:rsidR="0053707C" w:rsidRPr="004F6E34" w:rsidRDefault="0053707C" w:rsidP="0053707C">
            <w:pPr>
              <w:jc w:val="both"/>
              <w:rPr>
                <w:b/>
              </w:rPr>
            </w:pPr>
            <w:r w:rsidRPr="004F6E34">
              <w:rPr>
                <w:b/>
              </w:rPr>
              <w:t>15</w:t>
            </w:r>
          </w:p>
        </w:tc>
      </w:tr>
      <w:tr w:rsidR="0053707C" w14:paraId="188B2575"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205"/>
        </w:trPr>
        <w:tc>
          <w:tcPr>
            <w:tcW w:w="3354" w:type="dxa"/>
            <w:gridSpan w:val="6"/>
          </w:tcPr>
          <w:p w14:paraId="39537189" w14:textId="77777777" w:rsidR="0053707C" w:rsidRPr="00F55552" w:rsidRDefault="0053707C" w:rsidP="0053707C">
            <w:pPr>
              <w:jc w:val="both"/>
            </w:pPr>
            <w:r>
              <w:t>---</w:t>
            </w:r>
          </w:p>
        </w:tc>
        <w:tc>
          <w:tcPr>
            <w:tcW w:w="2252" w:type="dxa"/>
            <w:gridSpan w:val="5"/>
          </w:tcPr>
          <w:p w14:paraId="51376F48" w14:textId="77777777" w:rsidR="0053707C" w:rsidRDefault="0053707C" w:rsidP="0053707C">
            <w:pPr>
              <w:jc w:val="both"/>
            </w:pPr>
            <w:r>
              <w:t>---</w:t>
            </w:r>
          </w:p>
        </w:tc>
        <w:tc>
          <w:tcPr>
            <w:tcW w:w="2257" w:type="dxa"/>
            <w:gridSpan w:val="9"/>
            <w:tcBorders>
              <w:right w:val="single" w:sz="12" w:space="0" w:color="auto"/>
            </w:tcBorders>
          </w:tcPr>
          <w:p w14:paraId="56B5072E" w14:textId="77777777" w:rsidR="0053707C" w:rsidRDefault="0053707C" w:rsidP="0053707C">
            <w:pPr>
              <w:jc w:val="both"/>
            </w:pPr>
            <w:r>
              <w:t>---</w:t>
            </w:r>
          </w:p>
        </w:tc>
        <w:tc>
          <w:tcPr>
            <w:tcW w:w="638" w:type="dxa"/>
            <w:gridSpan w:val="2"/>
            <w:vMerge/>
            <w:tcBorders>
              <w:left w:val="single" w:sz="12" w:space="0" w:color="auto"/>
            </w:tcBorders>
            <w:vAlign w:val="center"/>
          </w:tcPr>
          <w:p w14:paraId="79E14A5F" w14:textId="77777777" w:rsidR="0053707C" w:rsidRDefault="0053707C" w:rsidP="0053707C">
            <w:pPr>
              <w:rPr>
                <w:b/>
              </w:rPr>
            </w:pPr>
          </w:p>
        </w:tc>
        <w:tc>
          <w:tcPr>
            <w:tcW w:w="699" w:type="dxa"/>
            <w:gridSpan w:val="3"/>
            <w:vMerge/>
            <w:vAlign w:val="center"/>
          </w:tcPr>
          <w:p w14:paraId="52EF1679" w14:textId="77777777" w:rsidR="0053707C" w:rsidRDefault="0053707C" w:rsidP="0053707C">
            <w:pPr>
              <w:rPr>
                <w:b/>
              </w:rPr>
            </w:pPr>
          </w:p>
        </w:tc>
        <w:tc>
          <w:tcPr>
            <w:tcW w:w="697" w:type="dxa"/>
            <w:vMerge/>
            <w:vAlign w:val="center"/>
          </w:tcPr>
          <w:p w14:paraId="393DF274" w14:textId="77777777" w:rsidR="0053707C" w:rsidRDefault="0053707C" w:rsidP="0053707C">
            <w:pPr>
              <w:rPr>
                <w:b/>
              </w:rPr>
            </w:pPr>
          </w:p>
        </w:tc>
      </w:tr>
      <w:tr w:rsidR="0053707C" w14:paraId="0F77C8B7"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Pr>
        <w:tc>
          <w:tcPr>
            <w:tcW w:w="9897" w:type="dxa"/>
            <w:gridSpan w:val="26"/>
            <w:shd w:val="clear" w:color="auto" w:fill="F7CAAC"/>
          </w:tcPr>
          <w:p w14:paraId="2D28C0C3" w14:textId="77777777" w:rsidR="0053707C" w:rsidRDefault="0053707C" w:rsidP="0053707C">
            <w:pPr>
              <w:jc w:val="both"/>
              <w:rPr>
                <w:b/>
              </w:rPr>
            </w:pPr>
            <w:r>
              <w:rPr>
                <w:b/>
              </w:rPr>
              <w:t xml:space="preserve">Přehled o nejvýznamnější publikační a další tvůrčí činnosti nebo další profesní činnosti u odborníků z praxe vztahující se k zabezpečovaným předmětům </w:t>
            </w:r>
          </w:p>
        </w:tc>
      </w:tr>
      <w:tr w:rsidR="0053707C" w14:paraId="1C676FF9"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283"/>
        </w:trPr>
        <w:tc>
          <w:tcPr>
            <w:tcW w:w="9897" w:type="dxa"/>
            <w:gridSpan w:val="26"/>
          </w:tcPr>
          <w:p w14:paraId="015BE016" w14:textId="747375E4" w:rsidR="0053707C" w:rsidRPr="007D27E5" w:rsidRDefault="0053707C" w:rsidP="00D30179">
            <w:pPr>
              <w:tabs>
                <w:tab w:val="left" w:pos="567"/>
              </w:tabs>
              <w:spacing w:before="120" w:after="120"/>
              <w:jc w:val="both"/>
              <w:rPr>
                <w:sz w:val="21"/>
                <w:szCs w:val="21"/>
              </w:rPr>
            </w:pPr>
            <w:r w:rsidRPr="007D27E5">
              <w:rPr>
                <w:b/>
                <w:sz w:val="21"/>
                <w:szCs w:val="21"/>
              </w:rPr>
              <w:t xml:space="preserve">SALEK, </w:t>
            </w:r>
            <w:proofErr w:type="gramStart"/>
            <w:r w:rsidRPr="007D27E5">
              <w:rPr>
                <w:b/>
                <w:sz w:val="21"/>
                <w:szCs w:val="21"/>
              </w:rPr>
              <w:t>R.N.</w:t>
            </w:r>
            <w:proofErr w:type="gramEnd"/>
            <w:r w:rsidRPr="007D27E5">
              <w:rPr>
                <w:sz w:val="21"/>
                <w:szCs w:val="21"/>
              </w:rPr>
              <w:t xml:space="preserve"> </w:t>
            </w:r>
            <w:r w:rsidRPr="007D27E5">
              <w:rPr>
                <w:b/>
                <w:sz w:val="21"/>
                <w:szCs w:val="21"/>
              </w:rPr>
              <w:t>(35%)</w:t>
            </w:r>
            <w:r w:rsidRPr="007D27E5">
              <w:rPr>
                <w:sz w:val="21"/>
                <w:szCs w:val="21"/>
              </w:rPr>
              <w:t xml:space="preserve">, ČERNÍKOVÁ, M., PACHLOVÁ, V., BUBELOVÁ, Z., KONEČNÁ, V., BUŇKA, F.: Properties of spreadable processed mozzarella cheese with divergent compositions of emulsifying salts in relation to the applied cheese storage period. </w:t>
            </w:r>
            <w:r w:rsidRPr="007D27E5">
              <w:rPr>
                <w:i/>
                <w:sz w:val="21"/>
                <w:szCs w:val="21"/>
              </w:rPr>
              <w:t>LWT-Food Science and Technology</w:t>
            </w:r>
            <w:r w:rsidRPr="007D27E5">
              <w:rPr>
                <w:sz w:val="21"/>
                <w:szCs w:val="21"/>
              </w:rPr>
              <w:t xml:space="preserve"> 77, 30-38, </w:t>
            </w:r>
            <w:r w:rsidRPr="007D27E5">
              <w:rPr>
                <w:b/>
                <w:sz w:val="21"/>
                <w:szCs w:val="21"/>
              </w:rPr>
              <w:t>2017</w:t>
            </w:r>
            <w:r w:rsidRPr="007D27E5">
              <w:rPr>
                <w:sz w:val="21"/>
                <w:szCs w:val="21"/>
              </w:rPr>
              <w:t xml:space="preserve">. </w:t>
            </w:r>
          </w:p>
          <w:p w14:paraId="3CB06A09" w14:textId="0C7EAA89" w:rsidR="0053707C" w:rsidRPr="007D27E5" w:rsidRDefault="0053707C" w:rsidP="00D30179">
            <w:pPr>
              <w:tabs>
                <w:tab w:val="left" w:pos="567"/>
              </w:tabs>
              <w:spacing w:before="120" w:after="120"/>
              <w:jc w:val="both"/>
              <w:rPr>
                <w:sz w:val="21"/>
                <w:szCs w:val="21"/>
              </w:rPr>
            </w:pPr>
            <w:r w:rsidRPr="007D27E5">
              <w:rPr>
                <w:sz w:val="21"/>
                <w:szCs w:val="21"/>
              </w:rPr>
              <w:t xml:space="preserve">ČERNÍKOVÁ, M., </w:t>
            </w:r>
            <w:r w:rsidRPr="007D27E5">
              <w:rPr>
                <w:b/>
                <w:sz w:val="21"/>
                <w:szCs w:val="21"/>
              </w:rPr>
              <w:t xml:space="preserve">SALEK, </w:t>
            </w:r>
            <w:proofErr w:type="gramStart"/>
            <w:r w:rsidRPr="007D27E5">
              <w:rPr>
                <w:b/>
                <w:sz w:val="21"/>
                <w:szCs w:val="21"/>
              </w:rPr>
              <w:t>R.N.</w:t>
            </w:r>
            <w:proofErr w:type="gramEnd"/>
            <w:r w:rsidRPr="007D27E5">
              <w:rPr>
                <w:b/>
                <w:sz w:val="21"/>
                <w:szCs w:val="21"/>
              </w:rPr>
              <w:t xml:space="preserve"> (25%)</w:t>
            </w:r>
            <w:r w:rsidRPr="007D27E5">
              <w:rPr>
                <w:sz w:val="21"/>
                <w:szCs w:val="21"/>
              </w:rPr>
              <w:t xml:space="preserve">, KOZÁČKOVÁ, D., BĚHALOVÁ, H., LUŇÁKOVÁ, L., BUŇKA, F.: The effect of selected processing parameters on viscoelastic properties of model processed cheese spreads. </w:t>
            </w:r>
            <w:r w:rsidRPr="007D27E5">
              <w:rPr>
                <w:i/>
                <w:sz w:val="21"/>
                <w:szCs w:val="21"/>
              </w:rPr>
              <w:t>International Dairy Journal</w:t>
            </w:r>
            <w:r w:rsidRPr="007D27E5">
              <w:rPr>
                <w:sz w:val="21"/>
                <w:szCs w:val="21"/>
              </w:rPr>
              <w:t xml:space="preserve"> 66, 84-90, </w:t>
            </w:r>
            <w:r w:rsidRPr="007D27E5">
              <w:rPr>
                <w:b/>
                <w:sz w:val="21"/>
                <w:szCs w:val="21"/>
              </w:rPr>
              <w:t>2017</w:t>
            </w:r>
            <w:r w:rsidRPr="007D27E5">
              <w:rPr>
                <w:sz w:val="21"/>
                <w:szCs w:val="21"/>
              </w:rPr>
              <w:t xml:space="preserve">. </w:t>
            </w:r>
          </w:p>
          <w:p w14:paraId="56E09E08" w14:textId="7261033D" w:rsidR="0053707C" w:rsidRPr="007D27E5" w:rsidRDefault="0053707C" w:rsidP="00D30179">
            <w:pPr>
              <w:tabs>
                <w:tab w:val="left" w:pos="567"/>
              </w:tabs>
              <w:spacing w:before="120" w:after="120"/>
              <w:jc w:val="both"/>
              <w:rPr>
                <w:sz w:val="21"/>
                <w:szCs w:val="21"/>
              </w:rPr>
            </w:pPr>
            <w:r w:rsidRPr="007D27E5">
              <w:rPr>
                <w:sz w:val="21"/>
                <w:szCs w:val="21"/>
              </w:rPr>
              <w:t xml:space="preserve">ČERNÍKOVÁ, M., NEBESÁŘOVÁ, J., </w:t>
            </w:r>
            <w:r w:rsidRPr="007D27E5">
              <w:rPr>
                <w:b/>
                <w:sz w:val="21"/>
                <w:szCs w:val="21"/>
              </w:rPr>
              <w:t xml:space="preserve">SALEK, </w:t>
            </w:r>
            <w:proofErr w:type="gramStart"/>
            <w:r w:rsidRPr="007D27E5">
              <w:rPr>
                <w:b/>
                <w:sz w:val="21"/>
                <w:szCs w:val="21"/>
              </w:rPr>
              <w:t>R.N.</w:t>
            </w:r>
            <w:proofErr w:type="gramEnd"/>
            <w:r w:rsidRPr="007D27E5">
              <w:rPr>
                <w:b/>
                <w:sz w:val="21"/>
                <w:szCs w:val="21"/>
              </w:rPr>
              <w:t xml:space="preserve"> (20%)</w:t>
            </w:r>
            <w:r w:rsidRPr="007D27E5">
              <w:rPr>
                <w:sz w:val="21"/>
                <w:szCs w:val="21"/>
              </w:rPr>
              <w:t xml:space="preserve">, ŘIHÁČKOVÁ, L., BUŇKA, F.: Microstructure, textural and viscoelastic properties of model processed cheese with different dry matter and fat in dry matter content. </w:t>
            </w:r>
            <w:r w:rsidRPr="007D27E5">
              <w:rPr>
                <w:i/>
                <w:sz w:val="21"/>
                <w:szCs w:val="21"/>
              </w:rPr>
              <w:t>Journal of Dairy Science</w:t>
            </w:r>
            <w:r w:rsidRPr="007D27E5">
              <w:rPr>
                <w:sz w:val="21"/>
                <w:szCs w:val="21"/>
              </w:rPr>
              <w:t xml:space="preserve"> 100, 4300-4307, </w:t>
            </w:r>
            <w:r w:rsidRPr="007D27E5">
              <w:rPr>
                <w:b/>
                <w:sz w:val="21"/>
                <w:szCs w:val="21"/>
              </w:rPr>
              <w:t>2017</w:t>
            </w:r>
            <w:r w:rsidRPr="007D27E5">
              <w:rPr>
                <w:sz w:val="21"/>
                <w:szCs w:val="21"/>
              </w:rPr>
              <w:t xml:space="preserve">. </w:t>
            </w:r>
          </w:p>
          <w:p w14:paraId="021B7825" w14:textId="61F4FDBD" w:rsidR="0053707C" w:rsidRPr="007D27E5" w:rsidRDefault="0053707C" w:rsidP="00D30179">
            <w:pPr>
              <w:tabs>
                <w:tab w:val="left" w:pos="567"/>
              </w:tabs>
              <w:spacing w:before="120" w:after="120"/>
              <w:jc w:val="both"/>
              <w:rPr>
                <w:sz w:val="21"/>
                <w:szCs w:val="21"/>
                <w:lang w:val="en-GB"/>
              </w:rPr>
            </w:pPr>
            <w:r w:rsidRPr="007D27E5">
              <w:rPr>
                <w:b/>
                <w:sz w:val="21"/>
                <w:szCs w:val="21"/>
              </w:rPr>
              <w:t xml:space="preserve">SALEK, </w:t>
            </w:r>
            <w:proofErr w:type="gramStart"/>
            <w:r w:rsidRPr="007D27E5">
              <w:rPr>
                <w:b/>
                <w:sz w:val="21"/>
                <w:szCs w:val="21"/>
              </w:rPr>
              <w:t>R.N.</w:t>
            </w:r>
            <w:proofErr w:type="gramEnd"/>
            <w:r w:rsidRPr="007D27E5">
              <w:rPr>
                <w:b/>
                <w:sz w:val="21"/>
                <w:szCs w:val="21"/>
              </w:rPr>
              <w:t xml:space="preserve"> (35%)</w:t>
            </w:r>
            <w:r w:rsidRPr="007D27E5">
              <w:rPr>
                <w:sz w:val="21"/>
                <w:szCs w:val="21"/>
              </w:rPr>
              <w:t xml:space="preserve">, ČERNÍKOVÁ, M., MADĚROVÁ, S., LAPČÍK, L., BUŇKA, F.: </w:t>
            </w:r>
            <w:r w:rsidRPr="007D27E5">
              <w:rPr>
                <w:sz w:val="21"/>
                <w:szCs w:val="21"/>
                <w:lang w:val="en-GB"/>
              </w:rPr>
              <w:t xml:space="preserve">The effect of different composition of ternary mixtures of emulsifying salts on the consistency of processed cheese spreads manufactured from Swiss-type cheese with different degrees of maturity. </w:t>
            </w:r>
            <w:r w:rsidRPr="007D27E5">
              <w:rPr>
                <w:i/>
                <w:sz w:val="21"/>
                <w:szCs w:val="21"/>
                <w:lang w:val="en-GB"/>
              </w:rPr>
              <w:t>Journal of Dairy Science</w:t>
            </w:r>
            <w:r w:rsidRPr="007D27E5">
              <w:rPr>
                <w:sz w:val="21"/>
                <w:szCs w:val="21"/>
                <w:lang w:val="en-GB"/>
              </w:rPr>
              <w:t xml:space="preserve"> 99, 3274-3287,</w:t>
            </w:r>
            <w:r w:rsidRPr="007D27E5">
              <w:rPr>
                <w:b/>
                <w:sz w:val="21"/>
                <w:szCs w:val="21"/>
                <w:lang w:val="en-GB"/>
              </w:rPr>
              <w:t xml:space="preserve"> 2016</w:t>
            </w:r>
            <w:r w:rsidRPr="007D27E5">
              <w:rPr>
                <w:sz w:val="21"/>
                <w:szCs w:val="21"/>
                <w:lang w:val="en-GB"/>
              </w:rPr>
              <w:t xml:space="preserve">. </w:t>
            </w:r>
          </w:p>
          <w:p w14:paraId="72DCD1BF" w14:textId="2597896F" w:rsidR="007D27E5" w:rsidRDefault="0053707C" w:rsidP="00466A3F">
            <w:pPr>
              <w:spacing w:before="120" w:after="120"/>
              <w:jc w:val="both"/>
              <w:rPr>
                <w:b/>
              </w:rPr>
            </w:pPr>
            <w:r w:rsidRPr="007D27E5">
              <w:rPr>
                <w:b/>
                <w:sz w:val="21"/>
                <w:szCs w:val="21"/>
              </w:rPr>
              <w:t xml:space="preserve">SALEK, </w:t>
            </w:r>
            <w:proofErr w:type="gramStart"/>
            <w:r w:rsidRPr="007D27E5">
              <w:rPr>
                <w:b/>
                <w:sz w:val="21"/>
                <w:szCs w:val="21"/>
              </w:rPr>
              <w:t>R.N.</w:t>
            </w:r>
            <w:proofErr w:type="gramEnd"/>
            <w:r w:rsidRPr="007D27E5">
              <w:rPr>
                <w:b/>
                <w:sz w:val="21"/>
                <w:szCs w:val="21"/>
              </w:rPr>
              <w:t xml:space="preserve"> (35%)</w:t>
            </w:r>
            <w:r w:rsidRPr="007D27E5">
              <w:rPr>
                <w:sz w:val="21"/>
                <w:szCs w:val="21"/>
              </w:rPr>
              <w:t xml:space="preserve">, ČERNÍKOVÁ, M., NAGYOVÁ, G., KUCHAŘ, D., BAČOVÁ, H., MINARČIKOVÁ, L., BUŇKA, F.: The effect of composition of ternary mixtures containing phosphate and citrate emulsifying salts on selected textural properties of spreadable processed cheese. </w:t>
            </w:r>
            <w:r w:rsidRPr="007D27E5">
              <w:rPr>
                <w:i/>
                <w:sz w:val="21"/>
                <w:szCs w:val="21"/>
              </w:rPr>
              <w:t>International Dairy Journal</w:t>
            </w:r>
            <w:r w:rsidRPr="007D27E5">
              <w:rPr>
                <w:sz w:val="21"/>
                <w:szCs w:val="21"/>
              </w:rPr>
              <w:t xml:space="preserve"> 44, 37-43, </w:t>
            </w:r>
            <w:r w:rsidRPr="007D27E5">
              <w:rPr>
                <w:b/>
                <w:sz w:val="21"/>
                <w:szCs w:val="21"/>
              </w:rPr>
              <w:t>2015</w:t>
            </w:r>
            <w:r w:rsidRPr="007D27E5">
              <w:rPr>
                <w:sz w:val="21"/>
                <w:szCs w:val="21"/>
              </w:rPr>
              <w:t xml:space="preserve">. </w:t>
            </w:r>
          </w:p>
        </w:tc>
      </w:tr>
      <w:tr w:rsidR="0053707C" w14:paraId="63F6E07F"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218"/>
        </w:trPr>
        <w:tc>
          <w:tcPr>
            <w:tcW w:w="9897" w:type="dxa"/>
            <w:gridSpan w:val="26"/>
            <w:shd w:val="clear" w:color="auto" w:fill="F7CAAC"/>
          </w:tcPr>
          <w:p w14:paraId="473F56EF" w14:textId="77777777" w:rsidR="0053707C" w:rsidRDefault="0053707C" w:rsidP="0053707C">
            <w:pPr>
              <w:rPr>
                <w:b/>
              </w:rPr>
            </w:pPr>
            <w:r>
              <w:rPr>
                <w:b/>
              </w:rPr>
              <w:t>Působení v zahraničí</w:t>
            </w:r>
          </w:p>
        </w:tc>
      </w:tr>
      <w:tr w:rsidR="0053707C" w14:paraId="1151A645"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trHeight w:val="328"/>
        </w:trPr>
        <w:tc>
          <w:tcPr>
            <w:tcW w:w="9897" w:type="dxa"/>
            <w:gridSpan w:val="26"/>
          </w:tcPr>
          <w:p w14:paraId="110F4188" w14:textId="77777777" w:rsidR="0053707C" w:rsidRPr="00A13455" w:rsidRDefault="0053707C" w:rsidP="0053707C">
            <w:pPr>
              <w:rPr>
                <w:b/>
              </w:rPr>
            </w:pPr>
            <w:r w:rsidRPr="00A13455">
              <w:rPr>
                <w:rFonts w:ascii="TimesNewRomanPSMT" w:eastAsia="Calibri" w:hAnsi="TimesNewRomanPSMT" w:cs="TimesNewRomanPSMT"/>
                <w:b/>
                <w:sz w:val="22"/>
                <w:szCs w:val="22"/>
              </w:rPr>
              <w:t>---</w:t>
            </w:r>
          </w:p>
        </w:tc>
      </w:tr>
      <w:tr w:rsidR="0053707C" w14:paraId="585118BB" w14:textId="77777777" w:rsidTr="00EB0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gridAfter w:val="1"/>
          <w:wAfter w:w="36" w:type="dxa"/>
          <w:cantSplit/>
          <w:trHeight w:val="470"/>
        </w:trPr>
        <w:tc>
          <w:tcPr>
            <w:tcW w:w="2522" w:type="dxa"/>
            <w:gridSpan w:val="3"/>
            <w:shd w:val="clear" w:color="auto" w:fill="F7CAAC"/>
          </w:tcPr>
          <w:p w14:paraId="046470D3" w14:textId="77777777" w:rsidR="0053707C" w:rsidRDefault="0053707C" w:rsidP="0053707C">
            <w:pPr>
              <w:jc w:val="both"/>
              <w:rPr>
                <w:b/>
              </w:rPr>
            </w:pPr>
            <w:r>
              <w:rPr>
                <w:b/>
              </w:rPr>
              <w:lastRenderedPageBreak/>
              <w:t xml:space="preserve">Podpis </w:t>
            </w:r>
          </w:p>
        </w:tc>
        <w:tc>
          <w:tcPr>
            <w:tcW w:w="4552" w:type="dxa"/>
            <w:gridSpan w:val="12"/>
          </w:tcPr>
          <w:p w14:paraId="1C48F445" w14:textId="77777777" w:rsidR="0053707C" w:rsidRDefault="0053707C" w:rsidP="0053707C">
            <w:pPr>
              <w:jc w:val="both"/>
            </w:pPr>
          </w:p>
        </w:tc>
        <w:tc>
          <w:tcPr>
            <w:tcW w:w="789" w:type="dxa"/>
            <w:gridSpan w:val="5"/>
            <w:shd w:val="clear" w:color="auto" w:fill="F7CAAC"/>
          </w:tcPr>
          <w:p w14:paraId="35CFB596" w14:textId="77777777" w:rsidR="0053707C" w:rsidRDefault="0053707C" w:rsidP="0053707C">
            <w:pPr>
              <w:jc w:val="both"/>
            </w:pPr>
            <w:r>
              <w:rPr>
                <w:b/>
              </w:rPr>
              <w:t>datum</w:t>
            </w:r>
          </w:p>
        </w:tc>
        <w:tc>
          <w:tcPr>
            <w:tcW w:w="2034" w:type="dxa"/>
            <w:gridSpan w:val="6"/>
          </w:tcPr>
          <w:p w14:paraId="7C761002" w14:textId="77777777" w:rsidR="0053707C" w:rsidRDefault="0053707C" w:rsidP="0053707C">
            <w:pPr>
              <w:jc w:val="both"/>
            </w:pPr>
          </w:p>
        </w:tc>
      </w:tr>
      <w:tr w:rsidR="0053707C" w14:paraId="60D1621A" w14:textId="77777777" w:rsidTr="00EB0AF5">
        <w:trPr>
          <w:gridAfter w:val="1"/>
          <w:wAfter w:w="36" w:type="dxa"/>
        </w:trPr>
        <w:tc>
          <w:tcPr>
            <w:tcW w:w="9897" w:type="dxa"/>
            <w:gridSpan w:val="26"/>
            <w:tcBorders>
              <w:top w:val="single" w:sz="4" w:space="0" w:color="00000A"/>
              <w:left w:val="single" w:sz="4" w:space="0" w:color="00000A"/>
              <w:bottom w:val="double" w:sz="4" w:space="0" w:color="00000A"/>
              <w:right w:val="single" w:sz="4" w:space="0" w:color="00000A"/>
            </w:tcBorders>
            <w:shd w:val="clear" w:color="auto" w:fill="BDD6EE"/>
          </w:tcPr>
          <w:p w14:paraId="378768EF" w14:textId="77777777" w:rsidR="0053707C" w:rsidRDefault="0053707C" w:rsidP="0053707C">
            <w:pPr>
              <w:jc w:val="both"/>
            </w:pPr>
            <w:r>
              <w:rPr>
                <w:b/>
                <w:sz w:val="28"/>
              </w:rPr>
              <w:t>C-I – Personální zabezpečení</w:t>
            </w:r>
          </w:p>
        </w:tc>
      </w:tr>
      <w:tr w:rsidR="0053707C" w14:paraId="7D160C1B" w14:textId="77777777" w:rsidTr="00EB0AF5">
        <w:trPr>
          <w:gridAfter w:val="1"/>
          <w:wAfter w:w="36" w:type="dxa"/>
        </w:trPr>
        <w:tc>
          <w:tcPr>
            <w:tcW w:w="2522" w:type="dxa"/>
            <w:gridSpan w:val="3"/>
            <w:tcBorders>
              <w:top w:val="double" w:sz="4" w:space="0" w:color="00000A"/>
              <w:left w:val="single" w:sz="4" w:space="0" w:color="00000A"/>
              <w:bottom w:val="single" w:sz="4" w:space="0" w:color="00000A"/>
              <w:right w:val="single" w:sz="4" w:space="0" w:color="00000A"/>
            </w:tcBorders>
            <w:shd w:val="clear" w:color="auto" w:fill="F7CAAC"/>
          </w:tcPr>
          <w:p w14:paraId="5BAD7202" w14:textId="77777777" w:rsidR="0053707C" w:rsidRDefault="0053707C" w:rsidP="0053707C">
            <w:pPr>
              <w:jc w:val="both"/>
            </w:pPr>
            <w:r>
              <w:rPr>
                <w:b/>
              </w:rPr>
              <w:t>Vysoká škola</w:t>
            </w:r>
          </w:p>
        </w:tc>
        <w:tc>
          <w:tcPr>
            <w:tcW w:w="7375" w:type="dxa"/>
            <w:gridSpan w:val="23"/>
            <w:tcBorders>
              <w:top w:val="single" w:sz="4" w:space="0" w:color="00000A"/>
              <w:left w:val="single" w:sz="4" w:space="0" w:color="00000A"/>
              <w:bottom w:val="single" w:sz="4" w:space="0" w:color="00000A"/>
              <w:right w:val="single" w:sz="4" w:space="0" w:color="00000A"/>
            </w:tcBorders>
            <w:shd w:val="clear" w:color="auto" w:fill="auto"/>
          </w:tcPr>
          <w:p w14:paraId="27FBAC84" w14:textId="77777777" w:rsidR="0053707C" w:rsidRDefault="0053707C" w:rsidP="0053707C">
            <w:pPr>
              <w:jc w:val="both"/>
            </w:pPr>
            <w:r>
              <w:t>Univerzita Tomáše Bati ve Zlíně</w:t>
            </w:r>
          </w:p>
        </w:tc>
      </w:tr>
      <w:tr w:rsidR="0053707C" w14:paraId="16DF3875" w14:textId="77777777" w:rsidTr="00EB0AF5">
        <w:trPr>
          <w:gridAfter w:val="1"/>
          <w:wAfter w:w="36" w:type="dxa"/>
        </w:trPr>
        <w:tc>
          <w:tcPr>
            <w:tcW w:w="2522" w:type="dxa"/>
            <w:gridSpan w:val="3"/>
            <w:tcBorders>
              <w:top w:val="single" w:sz="4" w:space="0" w:color="00000A"/>
              <w:left w:val="single" w:sz="4" w:space="0" w:color="00000A"/>
              <w:bottom w:val="single" w:sz="4" w:space="0" w:color="00000A"/>
              <w:right w:val="single" w:sz="4" w:space="0" w:color="00000A"/>
            </w:tcBorders>
            <w:shd w:val="clear" w:color="auto" w:fill="F7CAAC"/>
          </w:tcPr>
          <w:p w14:paraId="51DB64F0" w14:textId="77777777" w:rsidR="0053707C" w:rsidRDefault="0053707C" w:rsidP="0053707C">
            <w:pPr>
              <w:jc w:val="both"/>
            </w:pPr>
            <w:r>
              <w:rPr>
                <w:b/>
              </w:rPr>
              <w:t>Součást vysoké školy</w:t>
            </w:r>
          </w:p>
        </w:tc>
        <w:tc>
          <w:tcPr>
            <w:tcW w:w="7375" w:type="dxa"/>
            <w:gridSpan w:val="23"/>
            <w:tcBorders>
              <w:top w:val="single" w:sz="4" w:space="0" w:color="00000A"/>
              <w:left w:val="single" w:sz="4" w:space="0" w:color="00000A"/>
              <w:bottom w:val="single" w:sz="4" w:space="0" w:color="00000A"/>
              <w:right w:val="single" w:sz="4" w:space="0" w:color="00000A"/>
            </w:tcBorders>
            <w:shd w:val="clear" w:color="auto" w:fill="auto"/>
          </w:tcPr>
          <w:p w14:paraId="68BC3236" w14:textId="77777777" w:rsidR="0053707C" w:rsidRDefault="0053707C" w:rsidP="0053707C">
            <w:pPr>
              <w:jc w:val="both"/>
            </w:pPr>
            <w:r>
              <w:t>Fakulta technologická</w:t>
            </w:r>
          </w:p>
        </w:tc>
      </w:tr>
      <w:tr w:rsidR="0053707C" w14:paraId="2FC86B5B" w14:textId="77777777" w:rsidTr="00EB0AF5">
        <w:trPr>
          <w:gridAfter w:val="1"/>
          <w:wAfter w:w="36" w:type="dxa"/>
        </w:trPr>
        <w:tc>
          <w:tcPr>
            <w:tcW w:w="2522" w:type="dxa"/>
            <w:gridSpan w:val="3"/>
            <w:tcBorders>
              <w:top w:val="single" w:sz="4" w:space="0" w:color="00000A"/>
              <w:left w:val="single" w:sz="4" w:space="0" w:color="00000A"/>
              <w:bottom w:val="single" w:sz="4" w:space="0" w:color="00000A"/>
              <w:right w:val="single" w:sz="4" w:space="0" w:color="00000A"/>
            </w:tcBorders>
            <w:shd w:val="clear" w:color="auto" w:fill="F7CAAC"/>
          </w:tcPr>
          <w:p w14:paraId="0C859721" w14:textId="77777777" w:rsidR="0053707C" w:rsidRDefault="0053707C" w:rsidP="0053707C">
            <w:pPr>
              <w:jc w:val="both"/>
            </w:pPr>
            <w:r>
              <w:rPr>
                <w:b/>
              </w:rPr>
              <w:t>Název studijního programu</w:t>
            </w:r>
          </w:p>
        </w:tc>
        <w:tc>
          <w:tcPr>
            <w:tcW w:w="7375" w:type="dxa"/>
            <w:gridSpan w:val="23"/>
            <w:tcBorders>
              <w:top w:val="single" w:sz="4" w:space="0" w:color="00000A"/>
              <w:left w:val="single" w:sz="4" w:space="0" w:color="00000A"/>
              <w:bottom w:val="single" w:sz="4" w:space="0" w:color="00000A"/>
              <w:right w:val="single" w:sz="4" w:space="0" w:color="00000A"/>
            </w:tcBorders>
            <w:shd w:val="clear" w:color="auto" w:fill="auto"/>
          </w:tcPr>
          <w:p w14:paraId="7C03906C" w14:textId="0CE2CD1F" w:rsidR="0053707C" w:rsidRDefault="0053707C" w:rsidP="0053707C">
            <w:pPr>
              <w:jc w:val="both"/>
            </w:pPr>
            <w:r>
              <w:t>Biotechnologie</w:t>
            </w:r>
            <w:ins w:id="839" w:author="Frantisek Bunka" w:date="2018-05-31T18:09:00Z">
              <w:r w:rsidR="00DE60EF">
                <w:t xml:space="preserve"> / Biotechnology</w:t>
              </w:r>
            </w:ins>
          </w:p>
        </w:tc>
      </w:tr>
      <w:tr w:rsidR="0053707C" w14:paraId="2142FC23" w14:textId="77777777" w:rsidTr="00EB0AF5">
        <w:trPr>
          <w:gridAfter w:val="1"/>
          <w:wAfter w:w="36" w:type="dxa"/>
        </w:trPr>
        <w:tc>
          <w:tcPr>
            <w:tcW w:w="2522" w:type="dxa"/>
            <w:gridSpan w:val="3"/>
            <w:tcBorders>
              <w:top w:val="single" w:sz="4" w:space="0" w:color="00000A"/>
              <w:left w:val="single" w:sz="4" w:space="0" w:color="00000A"/>
              <w:bottom w:val="single" w:sz="4" w:space="0" w:color="00000A"/>
              <w:right w:val="single" w:sz="4" w:space="0" w:color="00000A"/>
            </w:tcBorders>
            <w:shd w:val="clear" w:color="auto" w:fill="F7CAAC"/>
          </w:tcPr>
          <w:p w14:paraId="36CB6018" w14:textId="77777777" w:rsidR="0053707C" w:rsidRPr="00A5407D" w:rsidRDefault="0053707C" w:rsidP="0053707C">
            <w:pPr>
              <w:jc w:val="both"/>
              <w:rPr>
                <w:b/>
              </w:rPr>
            </w:pPr>
            <w:r w:rsidRPr="00A5407D">
              <w:rPr>
                <w:b/>
              </w:rPr>
              <w:t>Jméno a příjmení</w:t>
            </w:r>
          </w:p>
        </w:tc>
        <w:tc>
          <w:tcPr>
            <w:tcW w:w="4552" w:type="dxa"/>
            <w:gridSpan w:val="12"/>
            <w:tcBorders>
              <w:top w:val="single" w:sz="4" w:space="0" w:color="00000A"/>
              <w:left w:val="single" w:sz="4" w:space="0" w:color="00000A"/>
              <w:bottom w:val="single" w:sz="4" w:space="0" w:color="00000A"/>
              <w:right w:val="single" w:sz="4" w:space="0" w:color="00000A"/>
            </w:tcBorders>
            <w:shd w:val="clear" w:color="auto" w:fill="auto"/>
          </w:tcPr>
          <w:p w14:paraId="333250FC" w14:textId="77777777" w:rsidR="0053707C" w:rsidRPr="00A5407D" w:rsidRDefault="0053707C" w:rsidP="0053707C">
            <w:pPr>
              <w:jc w:val="both"/>
              <w:rPr>
                <w:b/>
              </w:rPr>
            </w:pPr>
            <w:bookmarkStart w:id="840" w:name="Šenkárová"/>
            <w:bookmarkEnd w:id="840"/>
            <w:r w:rsidRPr="00A5407D">
              <w:rPr>
                <w:b/>
              </w:rPr>
              <w:t>Lenka Šenkárová (roz. Veverková)</w:t>
            </w:r>
          </w:p>
        </w:tc>
        <w:tc>
          <w:tcPr>
            <w:tcW w:w="715" w:type="dxa"/>
            <w:gridSpan w:val="3"/>
            <w:tcBorders>
              <w:top w:val="single" w:sz="4" w:space="0" w:color="00000A"/>
              <w:left w:val="single" w:sz="4" w:space="0" w:color="00000A"/>
              <w:bottom w:val="single" w:sz="4" w:space="0" w:color="00000A"/>
              <w:right w:val="single" w:sz="4" w:space="0" w:color="00000A"/>
            </w:tcBorders>
            <w:shd w:val="clear" w:color="auto" w:fill="F7CAAC"/>
          </w:tcPr>
          <w:p w14:paraId="2C59AC57" w14:textId="77777777" w:rsidR="0053707C" w:rsidRDefault="0053707C" w:rsidP="0053707C">
            <w:pPr>
              <w:jc w:val="both"/>
            </w:pPr>
            <w:r>
              <w:rPr>
                <w:b/>
              </w:rPr>
              <w:t>Tituly</w:t>
            </w:r>
          </w:p>
        </w:tc>
        <w:tc>
          <w:tcPr>
            <w:tcW w:w="2108" w:type="dxa"/>
            <w:gridSpan w:val="8"/>
            <w:tcBorders>
              <w:top w:val="single" w:sz="4" w:space="0" w:color="00000A"/>
              <w:left w:val="single" w:sz="4" w:space="0" w:color="00000A"/>
              <w:bottom w:val="single" w:sz="4" w:space="0" w:color="00000A"/>
              <w:right w:val="single" w:sz="4" w:space="0" w:color="00000A"/>
            </w:tcBorders>
            <w:shd w:val="clear" w:color="auto" w:fill="auto"/>
          </w:tcPr>
          <w:p w14:paraId="07354273" w14:textId="77777777" w:rsidR="0053707C" w:rsidRDefault="0053707C" w:rsidP="0053707C">
            <w:pPr>
              <w:jc w:val="both"/>
            </w:pPr>
            <w:r>
              <w:t>Ing., Ph.D.</w:t>
            </w:r>
          </w:p>
        </w:tc>
      </w:tr>
      <w:tr w:rsidR="0053707C" w14:paraId="62311937" w14:textId="77777777" w:rsidTr="00EB0AF5">
        <w:trPr>
          <w:gridAfter w:val="1"/>
          <w:wAfter w:w="36" w:type="dxa"/>
        </w:trPr>
        <w:tc>
          <w:tcPr>
            <w:tcW w:w="2522" w:type="dxa"/>
            <w:gridSpan w:val="3"/>
            <w:tcBorders>
              <w:top w:val="single" w:sz="4" w:space="0" w:color="00000A"/>
              <w:left w:val="single" w:sz="4" w:space="0" w:color="00000A"/>
              <w:bottom w:val="single" w:sz="4" w:space="0" w:color="00000A"/>
              <w:right w:val="single" w:sz="4" w:space="0" w:color="00000A"/>
            </w:tcBorders>
            <w:shd w:val="clear" w:color="auto" w:fill="F7CAAC"/>
          </w:tcPr>
          <w:p w14:paraId="21CF93B2" w14:textId="77777777" w:rsidR="0053707C" w:rsidRDefault="0053707C" w:rsidP="0053707C">
            <w:pPr>
              <w:jc w:val="both"/>
            </w:pPr>
            <w:r>
              <w:rPr>
                <w:b/>
              </w:rPr>
              <w:t>Rok narození</w:t>
            </w:r>
          </w:p>
        </w:tc>
        <w:tc>
          <w:tcPr>
            <w:tcW w:w="832" w:type="dxa"/>
            <w:gridSpan w:val="3"/>
            <w:tcBorders>
              <w:top w:val="single" w:sz="4" w:space="0" w:color="00000A"/>
              <w:left w:val="single" w:sz="4" w:space="0" w:color="00000A"/>
              <w:bottom w:val="single" w:sz="4" w:space="0" w:color="00000A"/>
              <w:right w:val="single" w:sz="4" w:space="0" w:color="00000A"/>
            </w:tcBorders>
            <w:shd w:val="clear" w:color="auto" w:fill="auto"/>
          </w:tcPr>
          <w:p w14:paraId="3361EA5B" w14:textId="77777777" w:rsidR="0053707C" w:rsidRDefault="0053707C" w:rsidP="0053707C">
            <w:pPr>
              <w:jc w:val="both"/>
              <w:rPr>
                <w:b/>
              </w:rPr>
            </w:pPr>
            <w:r>
              <w:t>1984</w:t>
            </w:r>
          </w:p>
        </w:tc>
        <w:tc>
          <w:tcPr>
            <w:tcW w:w="1726" w:type="dxa"/>
            <w:gridSpan w:val="3"/>
            <w:tcBorders>
              <w:top w:val="single" w:sz="4" w:space="0" w:color="00000A"/>
              <w:left w:val="single" w:sz="4" w:space="0" w:color="00000A"/>
              <w:bottom w:val="single" w:sz="4" w:space="0" w:color="00000A"/>
              <w:right w:val="single" w:sz="4" w:space="0" w:color="00000A"/>
            </w:tcBorders>
            <w:shd w:val="clear" w:color="auto" w:fill="F7CAAC"/>
          </w:tcPr>
          <w:p w14:paraId="4E6884F7" w14:textId="77777777" w:rsidR="0053707C" w:rsidRDefault="0053707C" w:rsidP="0053707C">
            <w:pPr>
              <w:jc w:val="both"/>
            </w:pPr>
            <w:r>
              <w:rPr>
                <w:b/>
              </w:rPr>
              <w:t>typ vztahu k VŠ</w:t>
            </w:r>
          </w:p>
        </w:tc>
        <w:tc>
          <w:tcPr>
            <w:tcW w:w="996" w:type="dxa"/>
            <w:gridSpan w:val="4"/>
            <w:tcBorders>
              <w:top w:val="single" w:sz="4" w:space="0" w:color="00000A"/>
              <w:left w:val="single" w:sz="4" w:space="0" w:color="00000A"/>
              <w:bottom w:val="single" w:sz="4" w:space="0" w:color="00000A"/>
              <w:right w:val="single" w:sz="4" w:space="0" w:color="00000A"/>
            </w:tcBorders>
            <w:shd w:val="clear" w:color="auto" w:fill="auto"/>
          </w:tcPr>
          <w:p w14:paraId="1AC1E4C1" w14:textId="77777777" w:rsidR="0053707C" w:rsidRDefault="0053707C" w:rsidP="0053707C">
            <w:pPr>
              <w:jc w:val="both"/>
              <w:rPr>
                <w:b/>
              </w:rPr>
            </w:pPr>
            <w:r>
              <w:t>pp.</w:t>
            </w:r>
          </w:p>
        </w:tc>
        <w:tc>
          <w:tcPr>
            <w:tcW w:w="998" w:type="dxa"/>
            <w:gridSpan w:val="2"/>
            <w:tcBorders>
              <w:top w:val="single" w:sz="4" w:space="0" w:color="00000A"/>
              <w:left w:val="single" w:sz="4" w:space="0" w:color="00000A"/>
              <w:bottom w:val="single" w:sz="4" w:space="0" w:color="00000A"/>
              <w:right w:val="single" w:sz="4" w:space="0" w:color="00000A"/>
            </w:tcBorders>
            <w:shd w:val="clear" w:color="auto" w:fill="F7CAAC"/>
          </w:tcPr>
          <w:p w14:paraId="1B717E9B" w14:textId="77777777" w:rsidR="0053707C" w:rsidRDefault="0053707C" w:rsidP="0053707C">
            <w:pPr>
              <w:jc w:val="both"/>
            </w:pPr>
            <w:r>
              <w:rPr>
                <w:b/>
              </w:rPr>
              <w:t>rozsah</w:t>
            </w:r>
          </w:p>
        </w:tc>
        <w:tc>
          <w:tcPr>
            <w:tcW w:w="715" w:type="dxa"/>
            <w:gridSpan w:val="3"/>
            <w:tcBorders>
              <w:top w:val="single" w:sz="4" w:space="0" w:color="00000A"/>
              <w:left w:val="single" w:sz="4" w:space="0" w:color="00000A"/>
              <w:bottom w:val="single" w:sz="4" w:space="0" w:color="00000A"/>
              <w:right w:val="single" w:sz="4" w:space="0" w:color="00000A"/>
            </w:tcBorders>
            <w:shd w:val="clear" w:color="auto" w:fill="auto"/>
          </w:tcPr>
          <w:p w14:paraId="6C12C684" w14:textId="77777777" w:rsidR="0053707C" w:rsidRDefault="0053707C" w:rsidP="0053707C">
            <w:pPr>
              <w:jc w:val="both"/>
              <w:rPr>
                <w:b/>
              </w:rPr>
            </w:pPr>
            <w:r>
              <w:t>40</w:t>
            </w:r>
          </w:p>
        </w:tc>
        <w:tc>
          <w:tcPr>
            <w:tcW w:w="712" w:type="dxa"/>
            <w:gridSpan w:val="4"/>
            <w:tcBorders>
              <w:top w:val="single" w:sz="4" w:space="0" w:color="00000A"/>
              <w:left w:val="single" w:sz="4" w:space="0" w:color="00000A"/>
              <w:bottom w:val="single" w:sz="4" w:space="0" w:color="00000A"/>
              <w:right w:val="single" w:sz="4" w:space="0" w:color="00000A"/>
            </w:tcBorders>
            <w:shd w:val="clear" w:color="auto" w:fill="F7CAAC"/>
          </w:tcPr>
          <w:p w14:paraId="2756975D" w14:textId="77777777" w:rsidR="0053707C" w:rsidRDefault="0053707C" w:rsidP="0053707C">
            <w:pPr>
              <w:jc w:val="both"/>
            </w:pPr>
            <w:r>
              <w:rPr>
                <w:b/>
              </w:rPr>
              <w:t>do kdy</w:t>
            </w:r>
          </w:p>
        </w:tc>
        <w:tc>
          <w:tcPr>
            <w:tcW w:w="1396" w:type="dxa"/>
            <w:gridSpan w:val="4"/>
            <w:tcBorders>
              <w:top w:val="single" w:sz="4" w:space="0" w:color="00000A"/>
              <w:left w:val="single" w:sz="4" w:space="0" w:color="00000A"/>
              <w:bottom w:val="single" w:sz="4" w:space="0" w:color="00000A"/>
              <w:right w:val="single" w:sz="4" w:space="0" w:color="00000A"/>
            </w:tcBorders>
            <w:shd w:val="clear" w:color="auto" w:fill="auto"/>
          </w:tcPr>
          <w:p w14:paraId="3FF9835B" w14:textId="77777777" w:rsidR="0053707C" w:rsidRDefault="0053707C" w:rsidP="0053707C">
            <w:pPr>
              <w:jc w:val="both"/>
            </w:pPr>
            <w:r>
              <w:t>N</w:t>
            </w:r>
          </w:p>
        </w:tc>
      </w:tr>
      <w:tr w:rsidR="0053707C" w14:paraId="2773BED1" w14:textId="77777777" w:rsidTr="00EB0AF5">
        <w:trPr>
          <w:gridAfter w:val="1"/>
          <w:wAfter w:w="36" w:type="dxa"/>
        </w:trPr>
        <w:tc>
          <w:tcPr>
            <w:tcW w:w="5080" w:type="dxa"/>
            <w:gridSpan w:val="9"/>
            <w:tcBorders>
              <w:top w:val="single" w:sz="4" w:space="0" w:color="00000A"/>
              <w:left w:val="single" w:sz="4" w:space="0" w:color="00000A"/>
              <w:bottom w:val="single" w:sz="4" w:space="0" w:color="00000A"/>
              <w:right w:val="single" w:sz="4" w:space="0" w:color="00000A"/>
            </w:tcBorders>
            <w:shd w:val="clear" w:color="auto" w:fill="F7CAAC"/>
          </w:tcPr>
          <w:p w14:paraId="10A1470C" w14:textId="77777777" w:rsidR="0053707C" w:rsidRDefault="0053707C" w:rsidP="0053707C">
            <w:pPr>
              <w:jc w:val="both"/>
            </w:pPr>
            <w:r>
              <w:rPr>
                <w:b/>
              </w:rPr>
              <w:t>Typ vztahu na součásti VŠ, která uskutečňuje st. program</w:t>
            </w:r>
          </w:p>
        </w:tc>
        <w:tc>
          <w:tcPr>
            <w:tcW w:w="996" w:type="dxa"/>
            <w:gridSpan w:val="4"/>
            <w:tcBorders>
              <w:top w:val="single" w:sz="4" w:space="0" w:color="00000A"/>
              <w:left w:val="single" w:sz="4" w:space="0" w:color="00000A"/>
              <w:bottom w:val="single" w:sz="4" w:space="0" w:color="00000A"/>
              <w:right w:val="single" w:sz="4" w:space="0" w:color="00000A"/>
            </w:tcBorders>
            <w:shd w:val="clear" w:color="auto" w:fill="auto"/>
          </w:tcPr>
          <w:p w14:paraId="162F58B3" w14:textId="77777777" w:rsidR="0053707C" w:rsidRDefault="0053707C" w:rsidP="0053707C">
            <w:pPr>
              <w:jc w:val="both"/>
              <w:rPr>
                <w:b/>
              </w:rPr>
            </w:pPr>
            <w:r>
              <w:t>---</w:t>
            </w:r>
          </w:p>
        </w:tc>
        <w:tc>
          <w:tcPr>
            <w:tcW w:w="998" w:type="dxa"/>
            <w:gridSpan w:val="2"/>
            <w:tcBorders>
              <w:top w:val="single" w:sz="4" w:space="0" w:color="00000A"/>
              <w:left w:val="single" w:sz="4" w:space="0" w:color="00000A"/>
              <w:bottom w:val="single" w:sz="4" w:space="0" w:color="00000A"/>
              <w:right w:val="single" w:sz="4" w:space="0" w:color="00000A"/>
            </w:tcBorders>
            <w:shd w:val="clear" w:color="auto" w:fill="F7CAAC"/>
          </w:tcPr>
          <w:p w14:paraId="316A8D7D" w14:textId="77777777" w:rsidR="0053707C" w:rsidRDefault="0053707C" w:rsidP="0053707C">
            <w:pPr>
              <w:jc w:val="both"/>
            </w:pPr>
            <w:r>
              <w:rPr>
                <w:b/>
              </w:rPr>
              <w:t>rozsah</w:t>
            </w:r>
          </w:p>
        </w:tc>
        <w:tc>
          <w:tcPr>
            <w:tcW w:w="715" w:type="dxa"/>
            <w:gridSpan w:val="3"/>
            <w:tcBorders>
              <w:top w:val="single" w:sz="4" w:space="0" w:color="00000A"/>
              <w:left w:val="single" w:sz="4" w:space="0" w:color="00000A"/>
              <w:bottom w:val="single" w:sz="4" w:space="0" w:color="00000A"/>
              <w:right w:val="single" w:sz="4" w:space="0" w:color="00000A"/>
            </w:tcBorders>
            <w:shd w:val="clear" w:color="auto" w:fill="auto"/>
          </w:tcPr>
          <w:p w14:paraId="5FC2D2AB" w14:textId="77777777" w:rsidR="0053707C" w:rsidRDefault="0053707C" w:rsidP="0053707C">
            <w:pPr>
              <w:jc w:val="both"/>
              <w:rPr>
                <w:b/>
              </w:rPr>
            </w:pPr>
            <w:r>
              <w:t>---</w:t>
            </w:r>
          </w:p>
        </w:tc>
        <w:tc>
          <w:tcPr>
            <w:tcW w:w="712" w:type="dxa"/>
            <w:gridSpan w:val="4"/>
            <w:tcBorders>
              <w:top w:val="single" w:sz="4" w:space="0" w:color="00000A"/>
              <w:left w:val="single" w:sz="4" w:space="0" w:color="00000A"/>
              <w:bottom w:val="single" w:sz="4" w:space="0" w:color="00000A"/>
              <w:right w:val="single" w:sz="4" w:space="0" w:color="00000A"/>
            </w:tcBorders>
            <w:shd w:val="clear" w:color="auto" w:fill="F7CAAC"/>
          </w:tcPr>
          <w:p w14:paraId="5018D74A" w14:textId="77777777" w:rsidR="0053707C" w:rsidRDefault="0053707C" w:rsidP="0053707C">
            <w:pPr>
              <w:jc w:val="both"/>
            </w:pPr>
            <w:r>
              <w:rPr>
                <w:b/>
              </w:rPr>
              <w:t>do kdy</w:t>
            </w:r>
          </w:p>
        </w:tc>
        <w:tc>
          <w:tcPr>
            <w:tcW w:w="1396" w:type="dxa"/>
            <w:gridSpan w:val="4"/>
            <w:tcBorders>
              <w:top w:val="single" w:sz="4" w:space="0" w:color="00000A"/>
              <w:left w:val="single" w:sz="4" w:space="0" w:color="00000A"/>
              <w:bottom w:val="single" w:sz="4" w:space="0" w:color="00000A"/>
              <w:right w:val="single" w:sz="4" w:space="0" w:color="00000A"/>
            </w:tcBorders>
            <w:shd w:val="clear" w:color="auto" w:fill="auto"/>
          </w:tcPr>
          <w:p w14:paraId="640824AC" w14:textId="77777777" w:rsidR="0053707C" w:rsidRDefault="0053707C" w:rsidP="0053707C">
            <w:pPr>
              <w:jc w:val="both"/>
            </w:pPr>
            <w:r>
              <w:t>---</w:t>
            </w:r>
          </w:p>
        </w:tc>
      </w:tr>
      <w:tr w:rsidR="0053707C" w14:paraId="7F2DB31E" w14:textId="77777777" w:rsidTr="00EB0AF5">
        <w:trPr>
          <w:gridAfter w:val="1"/>
          <w:wAfter w:w="36" w:type="dxa"/>
        </w:trPr>
        <w:tc>
          <w:tcPr>
            <w:tcW w:w="6076" w:type="dxa"/>
            <w:gridSpan w:val="13"/>
            <w:tcBorders>
              <w:top w:val="single" w:sz="4" w:space="0" w:color="00000A"/>
              <w:left w:val="single" w:sz="4" w:space="0" w:color="00000A"/>
              <w:bottom w:val="single" w:sz="4" w:space="0" w:color="00000A"/>
              <w:right w:val="single" w:sz="4" w:space="0" w:color="00000A"/>
            </w:tcBorders>
            <w:shd w:val="clear" w:color="auto" w:fill="F7CAAC"/>
          </w:tcPr>
          <w:p w14:paraId="1E6C13B9" w14:textId="77777777" w:rsidR="0053707C" w:rsidRDefault="0053707C" w:rsidP="0053707C">
            <w:pPr>
              <w:jc w:val="both"/>
              <w:rPr>
                <w:b/>
              </w:rPr>
            </w:pPr>
            <w:r>
              <w:rPr>
                <w:b/>
              </w:rPr>
              <w:t>Další současná působení jako akademický pracovník na jiných VŠ</w:t>
            </w:r>
          </w:p>
        </w:tc>
        <w:tc>
          <w:tcPr>
            <w:tcW w:w="1713" w:type="dxa"/>
            <w:gridSpan w:val="5"/>
            <w:tcBorders>
              <w:top w:val="single" w:sz="4" w:space="0" w:color="00000A"/>
              <w:left w:val="single" w:sz="4" w:space="0" w:color="00000A"/>
              <w:bottom w:val="single" w:sz="4" w:space="0" w:color="00000A"/>
              <w:right w:val="single" w:sz="4" w:space="0" w:color="00000A"/>
            </w:tcBorders>
            <w:shd w:val="clear" w:color="auto" w:fill="F7CAAC"/>
          </w:tcPr>
          <w:p w14:paraId="333D51BC" w14:textId="77777777" w:rsidR="0053707C" w:rsidRDefault="0053707C" w:rsidP="0053707C">
            <w:pPr>
              <w:jc w:val="both"/>
              <w:rPr>
                <w:b/>
              </w:rPr>
            </w:pPr>
            <w:r>
              <w:rPr>
                <w:b/>
              </w:rPr>
              <w:t xml:space="preserve">typ prac. </w:t>
            </w:r>
            <w:proofErr w:type="gramStart"/>
            <w:r>
              <w:rPr>
                <w:b/>
              </w:rPr>
              <w:t>vztahu</w:t>
            </w:r>
            <w:proofErr w:type="gramEnd"/>
          </w:p>
        </w:tc>
        <w:tc>
          <w:tcPr>
            <w:tcW w:w="2108" w:type="dxa"/>
            <w:gridSpan w:val="8"/>
            <w:tcBorders>
              <w:top w:val="single" w:sz="4" w:space="0" w:color="00000A"/>
              <w:left w:val="single" w:sz="4" w:space="0" w:color="00000A"/>
              <w:bottom w:val="single" w:sz="4" w:space="0" w:color="00000A"/>
              <w:right w:val="single" w:sz="4" w:space="0" w:color="00000A"/>
            </w:tcBorders>
            <w:shd w:val="clear" w:color="auto" w:fill="F7CAAC"/>
          </w:tcPr>
          <w:p w14:paraId="5275759C" w14:textId="77777777" w:rsidR="0053707C" w:rsidRDefault="0053707C" w:rsidP="0053707C">
            <w:pPr>
              <w:jc w:val="both"/>
            </w:pPr>
            <w:r>
              <w:rPr>
                <w:b/>
              </w:rPr>
              <w:t>rozsah</w:t>
            </w:r>
          </w:p>
        </w:tc>
      </w:tr>
      <w:tr w:rsidR="0053707C" w14:paraId="4B2AB41A" w14:textId="77777777" w:rsidTr="00EB0AF5">
        <w:trPr>
          <w:gridAfter w:val="1"/>
          <w:wAfter w:w="36" w:type="dxa"/>
        </w:trPr>
        <w:tc>
          <w:tcPr>
            <w:tcW w:w="6076" w:type="dxa"/>
            <w:gridSpan w:val="13"/>
            <w:tcBorders>
              <w:top w:val="single" w:sz="4" w:space="0" w:color="00000A"/>
              <w:left w:val="single" w:sz="4" w:space="0" w:color="00000A"/>
              <w:bottom w:val="single" w:sz="4" w:space="0" w:color="00000A"/>
              <w:right w:val="single" w:sz="4" w:space="0" w:color="00000A"/>
            </w:tcBorders>
            <w:shd w:val="clear" w:color="auto" w:fill="auto"/>
          </w:tcPr>
          <w:p w14:paraId="173D70C0" w14:textId="77777777" w:rsidR="0053707C" w:rsidRDefault="0053707C" w:rsidP="0053707C">
            <w:pPr>
              <w:jc w:val="both"/>
            </w:pPr>
            <w:r>
              <w:t>---</w:t>
            </w:r>
          </w:p>
        </w:tc>
        <w:tc>
          <w:tcPr>
            <w:tcW w:w="1713" w:type="dxa"/>
            <w:gridSpan w:val="5"/>
            <w:tcBorders>
              <w:top w:val="single" w:sz="4" w:space="0" w:color="00000A"/>
              <w:left w:val="single" w:sz="4" w:space="0" w:color="00000A"/>
              <w:bottom w:val="single" w:sz="4" w:space="0" w:color="00000A"/>
              <w:right w:val="single" w:sz="4" w:space="0" w:color="00000A"/>
            </w:tcBorders>
            <w:shd w:val="clear" w:color="auto" w:fill="auto"/>
          </w:tcPr>
          <w:p w14:paraId="2B1B2A20" w14:textId="77777777" w:rsidR="0053707C" w:rsidRDefault="0053707C" w:rsidP="0053707C">
            <w:pPr>
              <w:jc w:val="both"/>
            </w:pPr>
            <w:r>
              <w:t>---</w:t>
            </w:r>
          </w:p>
        </w:tc>
        <w:tc>
          <w:tcPr>
            <w:tcW w:w="2108" w:type="dxa"/>
            <w:gridSpan w:val="8"/>
            <w:tcBorders>
              <w:top w:val="single" w:sz="4" w:space="0" w:color="00000A"/>
              <w:left w:val="single" w:sz="4" w:space="0" w:color="00000A"/>
              <w:bottom w:val="single" w:sz="4" w:space="0" w:color="00000A"/>
              <w:right w:val="single" w:sz="4" w:space="0" w:color="00000A"/>
            </w:tcBorders>
            <w:shd w:val="clear" w:color="auto" w:fill="auto"/>
          </w:tcPr>
          <w:p w14:paraId="4C2BE631" w14:textId="77777777" w:rsidR="0053707C" w:rsidRDefault="0053707C" w:rsidP="0053707C">
            <w:pPr>
              <w:jc w:val="both"/>
            </w:pPr>
            <w:r>
              <w:t>---</w:t>
            </w:r>
          </w:p>
        </w:tc>
      </w:tr>
      <w:tr w:rsidR="0053707C" w14:paraId="5B1430C3" w14:textId="77777777" w:rsidTr="00EB0AF5">
        <w:trPr>
          <w:gridAfter w:val="1"/>
          <w:wAfter w:w="36" w:type="dxa"/>
        </w:trPr>
        <w:tc>
          <w:tcPr>
            <w:tcW w:w="6076" w:type="dxa"/>
            <w:gridSpan w:val="13"/>
            <w:tcBorders>
              <w:top w:val="single" w:sz="4" w:space="0" w:color="00000A"/>
              <w:left w:val="single" w:sz="4" w:space="0" w:color="00000A"/>
              <w:bottom w:val="single" w:sz="4" w:space="0" w:color="00000A"/>
              <w:right w:val="single" w:sz="4" w:space="0" w:color="00000A"/>
            </w:tcBorders>
            <w:shd w:val="clear" w:color="auto" w:fill="auto"/>
          </w:tcPr>
          <w:p w14:paraId="404C1C2B" w14:textId="77777777" w:rsidR="0053707C" w:rsidRDefault="0053707C" w:rsidP="0053707C">
            <w:pPr>
              <w:jc w:val="both"/>
            </w:pPr>
          </w:p>
        </w:tc>
        <w:tc>
          <w:tcPr>
            <w:tcW w:w="1713" w:type="dxa"/>
            <w:gridSpan w:val="5"/>
            <w:tcBorders>
              <w:top w:val="single" w:sz="4" w:space="0" w:color="00000A"/>
              <w:left w:val="single" w:sz="4" w:space="0" w:color="00000A"/>
              <w:bottom w:val="single" w:sz="4" w:space="0" w:color="00000A"/>
              <w:right w:val="single" w:sz="4" w:space="0" w:color="00000A"/>
            </w:tcBorders>
            <w:shd w:val="clear" w:color="auto" w:fill="auto"/>
          </w:tcPr>
          <w:p w14:paraId="42E1657A" w14:textId="77777777" w:rsidR="0053707C" w:rsidRDefault="0053707C" w:rsidP="0053707C">
            <w:pPr>
              <w:jc w:val="both"/>
            </w:pPr>
          </w:p>
        </w:tc>
        <w:tc>
          <w:tcPr>
            <w:tcW w:w="2108" w:type="dxa"/>
            <w:gridSpan w:val="8"/>
            <w:tcBorders>
              <w:top w:val="single" w:sz="4" w:space="0" w:color="00000A"/>
              <w:left w:val="single" w:sz="4" w:space="0" w:color="00000A"/>
              <w:bottom w:val="single" w:sz="4" w:space="0" w:color="00000A"/>
              <w:right w:val="single" w:sz="4" w:space="0" w:color="00000A"/>
            </w:tcBorders>
            <w:shd w:val="clear" w:color="auto" w:fill="auto"/>
          </w:tcPr>
          <w:p w14:paraId="5BFEDA93" w14:textId="77777777" w:rsidR="0053707C" w:rsidRDefault="0053707C" w:rsidP="0053707C">
            <w:pPr>
              <w:jc w:val="both"/>
            </w:pPr>
          </w:p>
        </w:tc>
      </w:tr>
      <w:tr w:rsidR="0053707C" w14:paraId="19C16DDA" w14:textId="77777777" w:rsidTr="00EB0AF5">
        <w:trPr>
          <w:gridAfter w:val="1"/>
          <w:wAfter w:w="36" w:type="dxa"/>
        </w:trPr>
        <w:tc>
          <w:tcPr>
            <w:tcW w:w="6076" w:type="dxa"/>
            <w:gridSpan w:val="13"/>
            <w:tcBorders>
              <w:top w:val="single" w:sz="4" w:space="0" w:color="00000A"/>
              <w:left w:val="single" w:sz="4" w:space="0" w:color="00000A"/>
              <w:bottom w:val="single" w:sz="4" w:space="0" w:color="00000A"/>
              <w:right w:val="single" w:sz="4" w:space="0" w:color="00000A"/>
            </w:tcBorders>
            <w:shd w:val="clear" w:color="auto" w:fill="auto"/>
          </w:tcPr>
          <w:p w14:paraId="309F903E" w14:textId="77777777" w:rsidR="0053707C" w:rsidRDefault="0053707C" w:rsidP="0053707C">
            <w:pPr>
              <w:jc w:val="both"/>
            </w:pPr>
          </w:p>
        </w:tc>
        <w:tc>
          <w:tcPr>
            <w:tcW w:w="1713" w:type="dxa"/>
            <w:gridSpan w:val="5"/>
            <w:tcBorders>
              <w:top w:val="single" w:sz="4" w:space="0" w:color="00000A"/>
              <w:left w:val="single" w:sz="4" w:space="0" w:color="00000A"/>
              <w:bottom w:val="single" w:sz="4" w:space="0" w:color="00000A"/>
              <w:right w:val="single" w:sz="4" w:space="0" w:color="00000A"/>
            </w:tcBorders>
            <w:shd w:val="clear" w:color="auto" w:fill="auto"/>
          </w:tcPr>
          <w:p w14:paraId="746D6779" w14:textId="77777777" w:rsidR="0053707C" w:rsidRDefault="0053707C" w:rsidP="0053707C">
            <w:pPr>
              <w:jc w:val="both"/>
            </w:pPr>
          </w:p>
        </w:tc>
        <w:tc>
          <w:tcPr>
            <w:tcW w:w="2108" w:type="dxa"/>
            <w:gridSpan w:val="8"/>
            <w:tcBorders>
              <w:top w:val="single" w:sz="4" w:space="0" w:color="00000A"/>
              <w:left w:val="single" w:sz="4" w:space="0" w:color="00000A"/>
              <w:bottom w:val="single" w:sz="4" w:space="0" w:color="00000A"/>
              <w:right w:val="single" w:sz="4" w:space="0" w:color="00000A"/>
            </w:tcBorders>
            <w:shd w:val="clear" w:color="auto" w:fill="auto"/>
          </w:tcPr>
          <w:p w14:paraId="24277BB4" w14:textId="77777777" w:rsidR="0053707C" w:rsidRDefault="0053707C" w:rsidP="0053707C">
            <w:pPr>
              <w:jc w:val="both"/>
            </w:pPr>
          </w:p>
        </w:tc>
      </w:tr>
      <w:tr w:rsidR="0053707C" w14:paraId="64B0897F" w14:textId="77777777" w:rsidTr="00EB0AF5">
        <w:trPr>
          <w:gridAfter w:val="1"/>
          <w:wAfter w:w="36" w:type="dxa"/>
        </w:trPr>
        <w:tc>
          <w:tcPr>
            <w:tcW w:w="6076" w:type="dxa"/>
            <w:gridSpan w:val="13"/>
            <w:tcBorders>
              <w:top w:val="single" w:sz="4" w:space="0" w:color="00000A"/>
              <w:left w:val="single" w:sz="4" w:space="0" w:color="00000A"/>
              <w:bottom w:val="single" w:sz="4" w:space="0" w:color="00000A"/>
              <w:right w:val="single" w:sz="4" w:space="0" w:color="00000A"/>
            </w:tcBorders>
            <w:shd w:val="clear" w:color="auto" w:fill="auto"/>
          </w:tcPr>
          <w:p w14:paraId="2CA00649" w14:textId="77777777" w:rsidR="0053707C" w:rsidRDefault="0053707C" w:rsidP="0053707C">
            <w:pPr>
              <w:jc w:val="both"/>
            </w:pPr>
          </w:p>
        </w:tc>
        <w:tc>
          <w:tcPr>
            <w:tcW w:w="1713" w:type="dxa"/>
            <w:gridSpan w:val="5"/>
            <w:tcBorders>
              <w:top w:val="single" w:sz="4" w:space="0" w:color="00000A"/>
              <w:left w:val="single" w:sz="4" w:space="0" w:color="00000A"/>
              <w:bottom w:val="single" w:sz="4" w:space="0" w:color="00000A"/>
              <w:right w:val="single" w:sz="4" w:space="0" w:color="00000A"/>
            </w:tcBorders>
            <w:shd w:val="clear" w:color="auto" w:fill="auto"/>
          </w:tcPr>
          <w:p w14:paraId="121DD9F1" w14:textId="77777777" w:rsidR="0053707C" w:rsidRDefault="0053707C" w:rsidP="0053707C">
            <w:pPr>
              <w:jc w:val="both"/>
            </w:pPr>
          </w:p>
        </w:tc>
        <w:tc>
          <w:tcPr>
            <w:tcW w:w="2108" w:type="dxa"/>
            <w:gridSpan w:val="8"/>
            <w:tcBorders>
              <w:top w:val="single" w:sz="4" w:space="0" w:color="00000A"/>
              <w:left w:val="single" w:sz="4" w:space="0" w:color="00000A"/>
              <w:bottom w:val="single" w:sz="4" w:space="0" w:color="00000A"/>
              <w:right w:val="single" w:sz="4" w:space="0" w:color="00000A"/>
            </w:tcBorders>
            <w:shd w:val="clear" w:color="auto" w:fill="auto"/>
          </w:tcPr>
          <w:p w14:paraId="1E3EA79A" w14:textId="77777777" w:rsidR="0053707C" w:rsidRDefault="0053707C" w:rsidP="0053707C">
            <w:pPr>
              <w:jc w:val="both"/>
            </w:pPr>
          </w:p>
        </w:tc>
      </w:tr>
      <w:tr w:rsidR="0053707C" w14:paraId="502385FF" w14:textId="77777777" w:rsidTr="00EB0AF5">
        <w:trPr>
          <w:gridAfter w:val="1"/>
          <w:wAfter w:w="36" w:type="dxa"/>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F7CAAC"/>
          </w:tcPr>
          <w:p w14:paraId="6397C312" w14:textId="77777777" w:rsidR="0053707C" w:rsidRDefault="0053707C" w:rsidP="0053707C">
            <w:pPr>
              <w:jc w:val="both"/>
            </w:pPr>
            <w:r>
              <w:rPr>
                <w:b/>
              </w:rPr>
              <w:t>Předměty příslušného studijního programu a způsob zapojení do jejich výuky, příp. další zapojení do uskutečňování studijního programu</w:t>
            </w:r>
          </w:p>
        </w:tc>
      </w:tr>
      <w:tr w:rsidR="0053707C" w14:paraId="6F6E4A85" w14:textId="77777777" w:rsidTr="00EB0AF5">
        <w:trPr>
          <w:gridAfter w:val="1"/>
          <w:wAfter w:w="36" w:type="dxa"/>
          <w:trHeight w:val="182"/>
        </w:trPr>
        <w:tc>
          <w:tcPr>
            <w:tcW w:w="9897" w:type="dxa"/>
            <w:gridSpan w:val="26"/>
            <w:tcBorders>
              <w:left w:val="single" w:sz="4" w:space="0" w:color="00000A"/>
              <w:bottom w:val="single" w:sz="4" w:space="0" w:color="00000A"/>
              <w:right w:val="single" w:sz="4" w:space="0" w:color="00000A"/>
            </w:tcBorders>
            <w:shd w:val="clear" w:color="auto" w:fill="auto"/>
          </w:tcPr>
          <w:p w14:paraId="3ABB04FB" w14:textId="1AF7CED5" w:rsidR="0053707C" w:rsidRPr="00D30179" w:rsidRDefault="00C2702E" w:rsidP="00D30179">
            <w:pPr>
              <w:pStyle w:val="Zkladntext"/>
              <w:spacing w:before="60" w:after="60"/>
              <w:ind w:left="0" w:right="108"/>
              <w:rPr>
                <w:sz w:val="21"/>
                <w:szCs w:val="21"/>
              </w:rPr>
            </w:pPr>
            <w:r w:rsidRPr="00D30179">
              <w:rPr>
                <w:sz w:val="21"/>
                <w:szCs w:val="21"/>
                <w:lang w:val="cs-CZ"/>
              </w:rPr>
              <w:t xml:space="preserve">Analysis of Raw Materials and Biotechnology Products </w:t>
            </w:r>
            <w:r w:rsidR="00F02D4A" w:rsidRPr="00D30179">
              <w:rPr>
                <w:sz w:val="21"/>
                <w:szCs w:val="21"/>
              </w:rPr>
              <w:t>(5</w:t>
            </w:r>
            <w:r w:rsidR="007D27E5" w:rsidRPr="00D30179">
              <w:rPr>
                <w:sz w:val="21"/>
                <w:szCs w:val="21"/>
              </w:rPr>
              <w:t>0% p)</w:t>
            </w:r>
          </w:p>
          <w:p w14:paraId="7DD85628" w14:textId="44303B69" w:rsidR="007D27E5" w:rsidRPr="009666B2" w:rsidRDefault="00C2702E" w:rsidP="0052237C">
            <w:pPr>
              <w:pStyle w:val="Zkladntext"/>
              <w:spacing w:before="60" w:after="60"/>
              <w:ind w:left="0" w:right="108"/>
              <w:rPr>
                <w:sz w:val="22"/>
                <w:szCs w:val="22"/>
              </w:rPr>
            </w:pPr>
            <w:r w:rsidRPr="00764B16">
              <w:rPr>
                <w:sz w:val="21"/>
                <w:szCs w:val="21"/>
                <w:lang w:val="cs-CZ"/>
              </w:rPr>
              <w:t>Biotechnology Analysis Sampling</w:t>
            </w:r>
            <w:r w:rsidRPr="00D30179">
              <w:rPr>
                <w:b/>
                <w:sz w:val="21"/>
                <w:szCs w:val="21"/>
                <w:lang w:val="cs-CZ"/>
              </w:rPr>
              <w:t xml:space="preserve"> </w:t>
            </w:r>
            <w:r w:rsidR="00F02D4A" w:rsidRPr="00D30179">
              <w:rPr>
                <w:sz w:val="21"/>
                <w:szCs w:val="21"/>
              </w:rPr>
              <w:t>(100% p)</w:t>
            </w:r>
          </w:p>
        </w:tc>
      </w:tr>
      <w:tr w:rsidR="0053707C" w14:paraId="751C044F" w14:textId="77777777" w:rsidTr="00EB0AF5">
        <w:trPr>
          <w:gridAfter w:val="1"/>
          <w:wAfter w:w="36" w:type="dxa"/>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F7CAAC"/>
          </w:tcPr>
          <w:p w14:paraId="752DB23F" w14:textId="77777777" w:rsidR="0053707C" w:rsidRDefault="0053707C" w:rsidP="0053707C">
            <w:pPr>
              <w:jc w:val="both"/>
            </w:pPr>
            <w:r>
              <w:rPr>
                <w:b/>
              </w:rPr>
              <w:t xml:space="preserve">Údaje o vzdělání na VŠ </w:t>
            </w:r>
          </w:p>
        </w:tc>
      </w:tr>
      <w:tr w:rsidR="0053707C" w14:paraId="3E73EE1E" w14:textId="77777777" w:rsidTr="00EB0AF5">
        <w:trPr>
          <w:gridAfter w:val="1"/>
          <w:wAfter w:w="36" w:type="dxa"/>
          <w:trHeight w:val="372"/>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auto"/>
          </w:tcPr>
          <w:p w14:paraId="4EDE3A6B" w14:textId="77777777" w:rsidR="0053707C" w:rsidRPr="00D30179" w:rsidRDefault="0053707C" w:rsidP="0053707C">
            <w:pPr>
              <w:spacing w:before="60" w:after="60"/>
              <w:jc w:val="both"/>
              <w:rPr>
                <w:rFonts w:eastAsia="Calibri"/>
                <w:sz w:val="21"/>
                <w:szCs w:val="21"/>
              </w:rPr>
            </w:pPr>
            <w:r w:rsidRPr="00D30179">
              <w:rPr>
                <w:rFonts w:eastAsia="Calibri"/>
                <w:sz w:val="21"/>
                <w:szCs w:val="21"/>
              </w:rPr>
              <w:t>2012: VŠCHT Praha, FCHI, SP Chemie, obor Analytická chemie, Ph.D.</w:t>
            </w:r>
          </w:p>
        </w:tc>
      </w:tr>
      <w:tr w:rsidR="0053707C" w14:paraId="341FA765" w14:textId="77777777" w:rsidTr="00EB0AF5">
        <w:trPr>
          <w:gridAfter w:val="1"/>
          <w:wAfter w:w="36" w:type="dxa"/>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F7CAAC"/>
          </w:tcPr>
          <w:p w14:paraId="0082C72D" w14:textId="77777777" w:rsidR="0053707C" w:rsidRDefault="0053707C" w:rsidP="0053707C">
            <w:pPr>
              <w:jc w:val="both"/>
            </w:pPr>
            <w:r>
              <w:rPr>
                <w:b/>
              </w:rPr>
              <w:t>Údaje o odborném působení od absolvování VŠ</w:t>
            </w:r>
          </w:p>
        </w:tc>
      </w:tr>
      <w:tr w:rsidR="0053707C" w14:paraId="606F3BA5" w14:textId="77777777" w:rsidTr="00EB0AF5">
        <w:trPr>
          <w:gridAfter w:val="1"/>
          <w:wAfter w:w="36" w:type="dxa"/>
          <w:trHeight w:val="1090"/>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auto"/>
          </w:tcPr>
          <w:p w14:paraId="3D65A150" w14:textId="77777777" w:rsidR="0053707C" w:rsidRPr="00D30179" w:rsidRDefault="0053707C" w:rsidP="00D30179">
            <w:pPr>
              <w:spacing w:before="60" w:after="60"/>
              <w:jc w:val="both"/>
              <w:rPr>
                <w:sz w:val="21"/>
                <w:szCs w:val="21"/>
              </w:rPr>
            </w:pPr>
            <w:r w:rsidRPr="00D30179">
              <w:rPr>
                <w:sz w:val="21"/>
                <w:szCs w:val="21"/>
              </w:rPr>
              <w:t>2008 – 2012: VŠCHT Praha, FCHI, ÚACH, odborný pracovník</w:t>
            </w:r>
          </w:p>
          <w:p w14:paraId="7EEA544F" w14:textId="77777777" w:rsidR="0053707C" w:rsidRPr="00D30179" w:rsidRDefault="0053707C" w:rsidP="00D30179">
            <w:pPr>
              <w:spacing w:before="60" w:after="60"/>
              <w:jc w:val="both"/>
              <w:rPr>
                <w:sz w:val="21"/>
                <w:szCs w:val="21"/>
              </w:rPr>
            </w:pPr>
            <w:r w:rsidRPr="00D30179">
              <w:rPr>
                <w:sz w:val="21"/>
                <w:szCs w:val="21"/>
              </w:rPr>
              <w:t xml:space="preserve">2009: VŠCHT Praha, FCHI, ÚACH, asistent </w:t>
            </w:r>
          </w:p>
          <w:p w14:paraId="7EB165EA" w14:textId="77777777" w:rsidR="0053707C" w:rsidRPr="00D30179" w:rsidRDefault="0053707C" w:rsidP="00D30179">
            <w:pPr>
              <w:spacing w:before="60" w:after="60"/>
              <w:jc w:val="both"/>
              <w:rPr>
                <w:sz w:val="21"/>
                <w:szCs w:val="21"/>
              </w:rPr>
            </w:pPr>
            <w:r w:rsidRPr="00D30179">
              <w:rPr>
                <w:sz w:val="21"/>
                <w:szCs w:val="21"/>
              </w:rPr>
              <w:t xml:space="preserve">2012 – 2014: RCPTM Olomouc – Odd.  </w:t>
            </w:r>
            <w:proofErr w:type="gramStart"/>
            <w:r w:rsidRPr="00D30179">
              <w:rPr>
                <w:sz w:val="21"/>
                <w:szCs w:val="21"/>
              </w:rPr>
              <w:t>analytické</w:t>
            </w:r>
            <w:proofErr w:type="gramEnd"/>
            <w:r w:rsidRPr="00D30179">
              <w:rPr>
                <w:sz w:val="21"/>
                <w:szCs w:val="21"/>
              </w:rPr>
              <w:t xml:space="preserve"> metody, vědecký pracovník oboru chemie (junior researcher position)</w:t>
            </w:r>
          </w:p>
          <w:p w14:paraId="769FAEBA" w14:textId="77777777" w:rsidR="0053707C" w:rsidRPr="00D30179" w:rsidRDefault="0053707C" w:rsidP="00D30179">
            <w:pPr>
              <w:spacing w:before="60" w:after="60"/>
              <w:jc w:val="both"/>
              <w:rPr>
                <w:sz w:val="21"/>
                <w:szCs w:val="21"/>
              </w:rPr>
            </w:pPr>
            <w:r w:rsidRPr="00D30179">
              <w:rPr>
                <w:sz w:val="21"/>
                <w:szCs w:val="21"/>
              </w:rPr>
              <w:t>2014 – dosud: UTB Zlín, FT, odborný asistent</w:t>
            </w:r>
          </w:p>
          <w:p w14:paraId="66FF04FD" w14:textId="77777777" w:rsidR="0053707C" w:rsidRPr="00A97480" w:rsidRDefault="0053707C" w:rsidP="00D30179">
            <w:pPr>
              <w:spacing w:before="60" w:after="60"/>
              <w:jc w:val="both"/>
              <w:rPr>
                <w:sz w:val="22"/>
                <w:szCs w:val="22"/>
              </w:rPr>
            </w:pPr>
            <w:r w:rsidRPr="00D30179">
              <w:rPr>
                <w:sz w:val="21"/>
                <w:szCs w:val="21"/>
              </w:rPr>
              <w:t>2017 – dosud: UTB Zlín, FT, proděkanka pro pedagogickou činnost bakalářského studia</w:t>
            </w:r>
          </w:p>
        </w:tc>
      </w:tr>
      <w:tr w:rsidR="0053707C" w14:paraId="67DD94F0" w14:textId="77777777" w:rsidTr="00EB0AF5">
        <w:trPr>
          <w:gridAfter w:val="1"/>
          <w:wAfter w:w="36" w:type="dxa"/>
          <w:trHeight w:val="250"/>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F7CAAC"/>
          </w:tcPr>
          <w:p w14:paraId="26500BB3" w14:textId="77777777" w:rsidR="0053707C" w:rsidRDefault="0053707C" w:rsidP="0053707C">
            <w:pPr>
              <w:jc w:val="both"/>
            </w:pPr>
            <w:r>
              <w:rPr>
                <w:b/>
              </w:rPr>
              <w:t>Zkušenosti s vedením kvalifikačních a rigorózních prací</w:t>
            </w:r>
          </w:p>
        </w:tc>
      </w:tr>
      <w:tr w:rsidR="0053707C" w14:paraId="4B3AD1A3" w14:textId="77777777" w:rsidTr="00EB0AF5">
        <w:trPr>
          <w:gridAfter w:val="1"/>
          <w:wAfter w:w="36" w:type="dxa"/>
          <w:trHeight w:val="184"/>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auto"/>
          </w:tcPr>
          <w:p w14:paraId="3AA79CE5" w14:textId="77777777" w:rsidR="0053707C" w:rsidRPr="009666B2" w:rsidRDefault="0053707C" w:rsidP="0052237C">
            <w:pPr>
              <w:spacing w:before="60" w:after="60"/>
              <w:jc w:val="both"/>
              <w:rPr>
                <w:sz w:val="22"/>
                <w:szCs w:val="22"/>
              </w:rPr>
            </w:pPr>
            <w:r w:rsidRPr="00D30179">
              <w:rPr>
                <w:sz w:val="21"/>
                <w:szCs w:val="21"/>
              </w:rPr>
              <w:t>Počet obhájených prací, které vyučující vedl v období 2013 – 2017: 1 BP, 2 DP.</w:t>
            </w:r>
          </w:p>
        </w:tc>
      </w:tr>
      <w:tr w:rsidR="0053707C" w14:paraId="0B6C163A" w14:textId="77777777" w:rsidTr="00EB0AF5">
        <w:trPr>
          <w:gridAfter w:val="1"/>
          <w:wAfter w:w="36" w:type="dxa"/>
          <w:cantSplit/>
        </w:trPr>
        <w:tc>
          <w:tcPr>
            <w:tcW w:w="3354" w:type="dxa"/>
            <w:gridSpan w:val="6"/>
            <w:tcBorders>
              <w:top w:val="single" w:sz="12" w:space="0" w:color="00000A"/>
              <w:left w:val="single" w:sz="4" w:space="0" w:color="00000A"/>
              <w:bottom w:val="single" w:sz="4" w:space="0" w:color="00000A"/>
              <w:right w:val="single" w:sz="4" w:space="0" w:color="00000A"/>
            </w:tcBorders>
            <w:shd w:val="clear" w:color="auto" w:fill="F7CAAC"/>
          </w:tcPr>
          <w:p w14:paraId="2A8928E4" w14:textId="77777777" w:rsidR="0053707C" w:rsidRDefault="0053707C" w:rsidP="0053707C">
            <w:pPr>
              <w:jc w:val="both"/>
              <w:rPr>
                <w:b/>
              </w:rPr>
            </w:pPr>
            <w:r>
              <w:rPr>
                <w:b/>
              </w:rPr>
              <w:t xml:space="preserve">Obor habilitačního řízení </w:t>
            </w:r>
          </w:p>
        </w:tc>
        <w:tc>
          <w:tcPr>
            <w:tcW w:w="2252" w:type="dxa"/>
            <w:gridSpan w:val="5"/>
            <w:tcBorders>
              <w:top w:val="single" w:sz="12" w:space="0" w:color="00000A"/>
              <w:left w:val="single" w:sz="4" w:space="0" w:color="00000A"/>
              <w:bottom w:val="single" w:sz="4" w:space="0" w:color="00000A"/>
              <w:right w:val="single" w:sz="4" w:space="0" w:color="00000A"/>
            </w:tcBorders>
            <w:shd w:val="clear" w:color="auto" w:fill="F7CAAC"/>
          </w:tcPr>
          <w:p w14:paraId="6AF28206" w14:textId="77777777" w:rsidR="0053707C" w:rsidRDefault="0053707C" w:rsidP="0053707C">
            <w:pPr>
              <w:jc w:val="both"/>
              <w:rPr>
                <w:b/>
              </w:rPr>
            </w:pPr>
            <w:r>
              <w:rPr>
                <w:b/>
              </w:rPr>
              <w:t>Rok udělení hodnosti</w:t>
            </w:r>
          </w:p>
        </w:tc>
        <w:tc>
          <w:tcPr>
            <w:tcW w:w="2257" w:type="dxa"/>
            <w:gridSpan w:val="9"/>
            <w:tcBorders>
              <w:top w:val="single" w:sz="12" w:space="0" w:color="00000A"/>
              <w:left w:val="single" w:sz="4" w:space="0" w:color="00000A"/>
              <w:bottom w:val="single" w:sz="4" w:space="0" w:color="00000A"/>
              <w:right w:val="single" w:sz="12" w:space="0" w:color="00000A"/>
            </w:tcBorders>
            <w:shd w:val="clear" w:color="auto" w:fill="F7CAAC"/>
          </w:tcPr>
          <w:p w14:paraId="74732028" w14:textId="77777777" w:rsidR="0053707C" w:rsidRDefault="0053707C" w:rsidP="0053707C">
            <w:pPr>
              <w:jc w:val="both"/>
              <w:rPr>
                <w:b/>
              </w:rPr>
            </w:pPr>
            <w:r>
              <w:rPr>
                <w:b/>
              </w:rPr>
              <w:t>Řízení konáno na VŠ</w:t>
            </w:r>
          </w:p>
        </w:tc>
        <w:tc>
          <w:tcPr>
            <w:tcW w:w="2034" w:type="dxa"/>
            <w:gridSpan w:val="6"/>
            <w:tcBorders>
              <w:top w:val="single" w:sz="12" w:space="0" w:color="00000A"/>
              <w:left w:val="single" w:sz="12" w:space="0" w:color="00000A"/>
              <w:bottom w:val="single" w:sz="4" w:space="0" w:color="00000A"/>
              <w:right w:val="single" w:sz="4" w:space="0" w:color="00000A"/>
            </w:tcBorders>
            <w:shd w:val="clear" w:color="auto" w:fill="F7CAAC"/>
          </w:tcPr>
          <w:p w14:paraId="7FA581A8" w14:textId="77777777" w:rsidR="0053707C" w:rsidRDefault="0053707C" w:rsidP="0053707C">
            <w:pPr>
              <w:jc w:val="both"/>
            </w:pPr>
            <w:r>
              <w:rPr>
                <w:b/>
              </w:rPr>
              <w:t>Ohlasy publikací</w:t>
            </w:r>
          </w:p>
        </w:tc>
      </w:tr>
      <w:tr w:rsidR="0053707C" w14:paraId="3FD65C2E" w14:textId="77777777" w:rsidTr="00EB0AF5">
        <w:trPr>
          <w:gridAfter w:val="1"/>
          <w:wAfter w:w="36" w:type="dxa"/>
          <w:cantSplit/>
        </w:trPr>
        <w:tc>
          <w:tcPr>
            <w:tcW w:w="3354" w:type="dxa"/>
            <w:gridSpan w:val="6"/>
            <w:tcBorders>
              <w:top w:val="single" w:sz="4" w:space="0" w:color="00000A"/>
              <w:left w:val="single" w:sz="4" w:space="0" w:color="00000A"/>
              <w:bottom w:val="single" w:sz="4" w:space="0" w:color="00000A"/>
              <w:right w:val="single" w:sz="4" w:space="0" w:color="00000A"/>
            </w:tcBorders>
            <w:shd w:val="clear" w:color="auto" w:fill="auto"/>
          </w:tcPr>
          <w:p w14:paraId="4C9D5CDA" w14:textId="77777777" w:rsidR="0053707C" w:rsidRDefault="0053707C" w:rsidP="0053707C">
            <w:pPr>
              <w:jc w:val="both"/>
            </w:pPr>
            <w:r>
              <w:t>---</w:t>
            </w:r>
          </w:p>
        </w:tc>
        <w:tc>
          <w:tcPr>
            <w:tcW w:w="2252" w:type="dxa"/>
            <w:gridSpan w:val="5"/>
            <w:tcBorders>
              <w:top w:val="single" w:sz="4" w:space="0" w:color="00000A"/>
              <w:left w:val="single" w:sz="4" w:space="0" w:color="00000A"/>
              <w:bottom w:val="single" w:sz="4" w:space="0" w:color="00000A"/>
              <w:right w:val="single" w:sz="4" w:space="0" w:color="00000A"/>
            </w:tcBorders>
            <w:shd w:val="clear" w:color="auto" w:fill="auto"/>
          </w:tcPr>
          <w:p w14:paraId="4BFFF05C" w14:textId="77777777" w:rsidR="0053707C" w:rsidRDefault="0053707C" w:rsidP="0053707C">
            <w:pPr>
              <w:jc w:val="both"/>
            </w:pPr>
            <w:r>
              <w:t>---</w:t>
            </w:r>
          </w:p>
        </w:tc>
        <w:tc>
          <w:tcPr>
            <w:tcW w:w="2257" w:type="dxa"/>
            <w:gridSpan w:val="9"/>
            <w:tcBorders>
              <w:top w:val="single" w:sz="4" w:space="0" w:color="00000A"/>
              <w:left w:val="single" w:sz="4" w:space="0" w:color="00000A"/>
              <w:bottom w:val="single" w:sz="4" w:space="0" w:color="00000A"/>
              <w:right w:val="single" w:sz="12" w:space="0" w:color="00000A"/>
            </w:tcBorders>
            <w:shd w:val="clear" w:color="auto" w:fill="auto"/>
          </w:tcPr>
          <w:p w14:paraId="34B4D91B" w14:textId="77777777" w:rsidR="0053707C" w:rsidRDefault="0053707C" w:rsidP="0053707C">
            <w:pPr>
              <w:jc w:val="both"/>
            </w:pPr>
            <w:r>
              <w:t>---</w:t>
            </w:r>
          </w:p>
        </w:tc>
        <w:tc>
          <w:tcPr>
            <w:tcW w:w="638" w:type="dxa"/>
            <w:gridSpan w:val="2"/>
            <w:tcBorders>
              <w:top w:val="single" w:sz="4" w:space="0" w:color="00000A"/>
              <w:left w:val="single" w:sz="12" w:space="0" w:color="00000A"/>
              <w:bottom w:val="single" w:sz="4" w:space="0" w:color="00000A"/>
              <w:right w:val="single" w:sz="4" w:space="0" w:color="00000A"/>
            </w:tcBorders>
            <w:shd w:val="clear" w:color="auto" w:fill="F7CAAC"/>
          </w:tcPr>
          <w:p w14:paraId="18F9B8ED" w14:textId="77777777" w:rsidR="0053707C" w:rsidRDefault="0053707C" w:rsidP="0053707C">
            <w:pPr>
              <w:jc w:val="both"/>
              <w:rPr>
                <w:b/>
                <w:sz w:val="18"/>
              </w:rPr>
            </w:pPr>
            <w:r>
              <w:rPr>
                <w:b/>
              </w:rPr>
              <w:t>WOS</w:t>
            </w:r>
          </w:p>
        </w:tc>
        <w:tc>
          <w:tcPr>
            <w:tcW w:w="699" w:type="dxa"/>
            <w:gridSpan w:val="3"/>
            <w:tcBorders>
              <w:top w:val="single" w:sz="4" w:space="0" w:color="00000A"/>
              <w:left w:val="single" w:sz="4" w:space="0" w:color="00000A"/>
              <w:bottom w:val="single" w:sz="4" w:space="0" w:color="00000A"/>
              <w:right w:val="single" w:sz="4" w:space="0" w:color="00000A"/>
            </w:tcBorders>
            <w:shd w:val="clear" w:color="auto" w:fill="F7CAAC"/>
          </w:tcPr>
          <w:p w14:paraId="3F3826F4" w14:textId="77777777" w:rsidR="0053707C" w:rsidRDefault="0053707C" w:rsidP="0053707C">
            <w:pPr>
              <w:jc w:val="both"/>
              <w:rPr>
                <w:b/>
                <w:sz w:val="18"/>
              </w:rPr>
            </w:pPr>
            <w:r>
              <w:rPr>
                <w:b/>
                <w:sz w:val="18"/>
              </w:rPr>
              <w:t>Scopus</w:t>
            </w:r>
          </w:p>
        </w:tc>
        <w:tc>
          <w:tcPr>
            <w:tcW w:w="697" w:type="dxa"/>
            <w:tcBorders>
              <w:top w:val="single" w:sz="4" w:space="0" w:color="00000A"/>
              <w:left w:val="single" w:sz="4" w:space="0" w:color="00000A"/>
              <w:bottom w:val="single" w:sz="4" w:space="0" w:color="00000A"/>
              <w:right w:val="single" w:sz="4" w:space="0" w:color="00000A"/>
            </w:tcBorders>
            <w:shd w:val="clear" w:color="auto" w:fill="F7CAAC"/>
          </w:tcPr>
          <w:p w14:paraId="683B23B9" w14:textId="77777777" w:rsidR="0053707C" w:rsidRDefault="0053707C" w:rsidP="0053707C">
            <w:pPr>
              <w:jc w:val="both"/>
            </w:pPr>
            <w:r>
              <w:rPr>
                <w:b/>
                <w:sz w:val="18"/>
              </w:rPr>
              <w:t>ostatní</w:t>
            </w:r>
          </w:p>
        </w:tc>
      </w:tr>
      <w:tr w:rsidR="0053707C" w14:paraId="1E2F6BC9" w14:textId="77777777" w:rsidTr="00EB0AF5">
        <w:trPr>
          <w:gridAfter w:val="1"/>
          <w:wAfter w:w="36" w:type="dxa"/>
          <w:cantSplit/>
          <w:trHeight w:val="70"/>
        </w:trPr>
        <w:tc>
          <w:tcPr>
            <w:tcW w:w="3354" w:type="dxa"/>
            <w:gridSpan w:val="6"/>
            <w:tcBorders>
              <w:top w:val="single" w:sz="4" w:space="0" w:color="00000A"/>
              <w:left w:val="single" w:sz="4" w:space="0" w:color="00000A"/>
              <w:bottom w:val="single" w:sz="4" w:space="0" w:color="00000A"/>
              <w:right w:val="single" w:sz="4" w:space="0" w:color="00000A"/>
            </w:tcBorders>
            <w:shd w:val="clear" w:color="auto" w:fill="F7CAAC"/>
          </w:tcPr>
          <w:p w14:paraId="1D9B20BD" w14:textId="77777777" w:rsidR="0053707C" w:rsidRDefault="0053707C" w:rsidP="0053707C">
            <w:pPr>
              <w:jc w:val="both"/>
              <w:rPr>
                <w:b/>
              </w:rPr>
            </w:pPr>
            <w:r>
              <w:rPr>
                <w:b/>
              </w:rPr>
              <w:t>Obor jmenovacího řízení</w:t>
            </w:r>
          </w:p>
        </w:tc>
        <w:tc>
          <w:tcPr>
            <w:tcW w:w="2252" w:type="dxa"/>
            <w:gridSpan w:val="5"/>
            <w:tcBorders>
              <w:top w:val="single" w:sz="4" w:space="0" w:color="00000A"/>
              <w:left w:val="single" w:sz="4" w:space="0" w:color="00000A"/>
              <w:bottom w:val="single" w:sz="4" w:space="0" w:color="00000A"/>
              <w:right w:val="single" w:sz="4" w:space="0" w:color="00000A"/>
            </w:tcBorders>
            <w:shd w:val="clear" w:color="auto" w:fill="F7CAAC"/>
          </w:tcPr>
          <w:p w14:paraId="6343A5D6" w14:textId="77777777" w:rsidR="0053707C" w:rsidRDefault="0053707C" w:rsidP="0053707C">
            <w:pPr>
              <w:jc w:val="both"/>
              <w:rPr>
                <w:b/>
              </w:rPr>
            </w:pPr>
            <w:r>
              <w:rPr>
                <w:b/>
              </w:rPr>
              <w:t>Rok udělení hodnosti</w:t>
            </w:r>
          </w:p>
        </w:tc>
        <w:tc>
          <w:tcPr>
            <w:tcW w:w="2257" w:type="dxa"/>
            <w:gridSpan w:val="9"/>
            <w:tcBorders>
              <w:top w:val="single" w:sz="4" w:space="0" w:color="00000A"/>
              <w:left w:val="single" w:sz="4" w:space="0" w:color="00000A"/>
              <w:bottom w:val="single" w:sz="4" w:space="0" w:color="00000A"/>
              <w:right w:val="single" w:sz="12" w:space="0" w:color="00000A"/>
            </w:tcBorders>
            <w:shd w:val="clear" w:color="auto" w:fill="F7CAAC"/>
          </w:tcPr>
          <w:p w14:paraId="353DDEE8" w14:textId="77777777" w:rsidR="0053707C" w:rsidRDefault="0053707C" w:rsidP="0053707C">
            <w:pPr>
              <w:jc w:val="both"/>
              <w:rPr>
                <w:b/>
              </w:rPr>
            </w:pPr>
            <w:r>
              <w:rPr>
                <w:b/>
              </w:rPr>
              <w:t>Řízení konáno na VŠ</w:t>
            </w:r>
          </w:p>
        </w:tc>
        <w:tc>
          <w:tcPr>
            <w:tcW w:w="638" w:type="dxa"/>
            <w:gridSpan w:val="2"/>
            <w:vMerge w:val="restart"/>
            <w:tcBorders>
              <w:top w:val="single" w:sz="4" w:space="0" w:color="00000A"/>
              <w:left w:val="single" w:sz="12" w:space="0" w:color="00000A"/>
              <w:bottom w:val="single" w:sz="4" w:space="0" w:color="00000A"/>
              <w:right w:val="single" w:sz="4" w:space="0" w:color="00000A"/>
            </w:tcBorders>
            <w:shd w:val="clear" w:color="auto" w:fill="auto"/>
          </w:tcPr>
          <w:p w14:paraId="219D2DCB" w14:textId="77777777" w:rsidR="0053707C" w:rsidRPr="00BE2E5F" w:rsidRDefault="0053707C" w:rsidP="0053707C">
            <w:pPr>
              <w:jc w:val="both"/>
              <w:rPr>
                <w:b/>
              </w:rPr>
            </w:pPr>
            <w:r w:rsidRPr="00BE2E5F">
              <w:rPr>
                <w:b/>
              </w:rPr>
              <w:t>36</w:t>
            </w:r>
          </w:p>
        </w:tc>
        <w:tc>
          <w:tcPr>
            <w:tcW w:w="699"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25F29179" w14:textId="77777777" w:rsidR="0053707C" w:rsidRPr="00BE2E5F" w:rsidRDefault="0053707C" w:rsidP="0053707C">
            <w:pPr>
              <w:jc w:val="both"/>
              <w:rPr>
                <w:b/>
              </w:rPr>
            </w:pPr>
            <w:r w:rsidRPr="00BE2E5F">
              <w:rPr>
                <w:b/>
              </w:rPr>
              <w:t>40</w:t>
            </w:r>
          </w:p>
        </w:tc>
        <w:tc>
          <w:tcPr>
            <w:tcW w:w="697"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65C3A8CB" w14:textId="77777777" w:rsidR="0053707C" w:rsidRPr="00BE2E5F" w:rsidRDefault="0053707C" w:rsidP="0053707C">
            <w:pPr>
              <w:jc w:val="both"/>
              <w:rPr>
                <w:b/>
              </w:rPr>
            </w:pPr>
            <w:r w:rsidRPr="00BE2E5F">
              <w:rPr>
                <w:b/>
              </w:rPr>
              <w:t>2</w:t>
            </w:r>
          </w:p>
        </w:tc>
      </w:tr>
      <w:tr w:rsidR="0053707C" w14:paraId="67700CB8" w14:textId="77777777" w:rsidTr="00EB0AF5">
        <w:trPr>
          <w:gridAfter w:val="1"/>
          <w:wAfter w:w="36" w:type="dxa"/>
          <w:trHeight w:val="205"/>
        </w:trPr>
        <w:tc>
          <w:tcPr>
            <w:tcW w:w="3354" w:type="dxa"/>
            <w:gridSpan w:val="6"/>
            <w:tcBorders>
              <w:top w:val="single" w:sz="4" w:space="0" w:color="00000A"/>
              <w:left w:val="single" w:sz="4" w:space="0" w:color="00000A"/>
              <w:bottom w:val="single" w:sz="4" w:space="0" w:color="00000A"/>
              <w:right w:val="single" w:sz="4" w:space="0" w:color="00000A"/>
            </w:tcBorders>
            <w:shd w:val="clear" w:color="auto" w:fill="auto"/>
          </w:tcPr>
          <w:p w14:paraId="1C46B10C" w14:textId="77777777" w:rsidR="0053707C" w:rsidRDefault="0053707C" w:rsidP="0053707C">
            <w:pPr>
              <w:jc w:val="both"/>
            </w:pPr>
            <w:r>
              <w:t>---</w:t>
            </w:r>
          </w:p>
        </w:tc>
        <w:tc>
          <w:tcPr>
            <w:tcW w:w="2252" w:type="dxa"/>
            <w:gridSpan w:val="5"/>
            <w:tcBorders>
              <w:top w:val="single" w:sz="4" w:space="0" w:color="00000A"/>
              <w:left w:val="single" w:sz="4" w:space="0" w:color="00000A"/>
              <w:bottom w:val="single" w:sz="4" w:space="0" w:color="00000A"/>
              <w:right w:val="single" w:sz="4" w:space="0" w:color="00000A"/>
            </w:tcBorders>
            <w:shd w:val="clear" w:color="auto" w:fill="auto"/>
          </w:tcPr>
          <w:p w14:paraId="5F02E795" w14:textId="77777777" w:rsidR="0053707C" w:rsidRDefault="0053707C" w:rsidP="0053707C">
            <w:pPr>
              <w:jc w:val="both"/>
            </w:pPr>
            <w:r>
              <w:t>---</w:t>
            </w:r>
          </w:p>
        </w:tc>
        <w:tc>
          <w:tcPr>
            <w:tcW w:w="2257" w:type="dxa"/>
            <w:gridSpan w:val="9"/>
            <w:tcBorders>
              <w:top w:val="single" w:sz="4" w:space="0" w:color="00000A"/>
              <w:left w:val="single" w:sz="4" w:space="0" w:color="00000A"/>
              <w:bottom w:val="single" w:sz="4" w:space="0" w:color="00000A"/>
              <w:right w:val="single" w:sz="12" w:space="0" w:color="00000A"/>
            </w:tcBorders>
            <w:shd w:val="clear" w:color="auto" w:fill="auto"/>
          </w:tcPr>
          <w:p w14:paraId="0D7B3140" w14:textId="77777777" w:rsidR="0053707C" w:rsidRDefault="0053707C" w:rsidP="0053707C">
            <w:pPr>
              <w:jc w:val="both"/>
            </w:pPr>
            <w:r>
              <w:t>---</w:t>
            </w:r>
          </w:p>
        </w:tc>
        <w:tc>
          <w:tcPr>
            <w:tcW w:w="638" w:type="dxa"/>
            <w:gridSpan w:val="2"/>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A1D09DD" w14:textId="77777777" w:rsidR="0053707C" w:rsidRDefault="0053707C" w:rsidP="0053707C">
            <w:pPr>
              <w:rPr>
                <w:b/>
              </w:rPr>
            </w:pPr>
          </w:p>
        </w:tc>
        <w:tc>
          <w:tcPr>
            <w:tcW w:w="699"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5710442B" w14:textId="77777777" w:rsidR="0053707C" w:rsidRDefault="0053707C" w:rsidP="0053707C">
            <w:pPr>
              <w:rPr>
                <w:b/>
              </w:rPr>
            </w:pPr>
          </w:p>
        </w:tc>
        <w:tc>
          <w:tcPr>
            <w:tcW w:w="697"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2613FA24" w14:textId="77777777" w:rsidR="0053707C" w:rsidRDefault="0053707C" w:rsidP="0053707C">
            <w:pPr>
              <w:rPr>
                <w:b/>
              </w:rPr>
            </w:pPr>
          </w:p>
        </w:tc>
      </w:tr>
      <w:tr w:rsidR="0053707C" w14:paraId="603D2A82" w14:textId="77777777" w:rsidTr="00EB0AF5">
        <w:trPr>
          <w:gridAfter w:val="1"/>
          <w:wAfter w:w="36" w:type="dxa"/>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F7CAAC"/>
          </w:tcPr>
          <w:p w14:paraId="50A4E049" w14:textId="77777777" w:rsidR="0053707C" w:rsidRDefault="0053707C" w:rsidP="0053707C">
            <w:pPr>
              <w:jc w:val="both"/>
            </w:pPr>
            <w:r>
              <w:rPr>
                <w:b/>
              </w:rPr>
              <w:t xml:space="preserve">Přehled o nejvýznamnější publikační a další tvůrčí činnosti nebo další profesní činnosti u odborníků z praxe vztahující se k zabezpečovaným předmětům </w:t>
            </w:r>
          </w:p>
        </w:tc>
      </w:tr>
      <w:tr w:rsidR="0053707C" w14:paraId="0C2C6B8B" w14:textId="77777777" w:rsidTr="00EB0AF5">
        <w:trPr>
          <w:gridAfter w:val="1"/>
          <w:wAfter w:w="36" w:type="dxa"/>
          <w:trHeight w:val="283"/>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auto"/>
          </w:tcPr>
          <w:p w14:paraId="25949CD6" w14:textId="77777777" w:rsidR="0053707C" w:rsidRPr="00F02D4A" w:rsidRDefault="0053707C" w:rsidP="0052237C">
            <w:pPr>
              <w:spacing w:before="60" w:after="100"/>
              <w:jc w:val="both"/>
              <w:rPr>
                <w:sz w:val="21"/>
                <w:szCs w:val="21"/>
              </w:rPr>
            </w:pPr>
            <w:r w:rsidRPr="00F02D4A">
              <w:rPr>
                <w:b/>
                <w:sz w:val="21"/>
                <w:szCs w:val="21"/>
              </w:rPr>
              <w:t>VEVERKOVÁ, L. (55%)</w:t>
            </w:r>
            <w:r w:rsidRPr="00F02D4A">
              <w:rPr>
                <w:sz w:val="21"/>
                <w:szCs w:val="21"/>
              </w:rPr>
              <w:t xml:space="preserve">, SLAVÍK, R., DOLEŽALOVÁ, M.: Syntetické zeolity, jejich příprava, charakterizace a vlastnosti. 68. sjezd českých a slovenských chemických společností, Praha 4. – 7. 9. </w:t>
            </w:r>
            <w:r w:rsidRPr="00F02D4A">
              <w:rPr>
                <w:b/>
                <w:sz w:val="21"/>
                <w:szCs w:val="21"/>
              </w:rPr>
              <w:t>2016</w:t>
            </w:r>
            <w:r w:rsidRPr="00F02D4A">
              <w:rPr>
                <w:sz w:val="21"/>
                <w:szCs w:val="21"/>
              </w:rPr>
              <w:t xml:space="preserve">. </w:t>
            </w:r>
          </w:p>
          <w:p w14:paraId="51518EE4" w14:textId="77777777" w:rsidR="0053707C" w:rsidRPr="00F02D4A" w:rsidRDefault="0053707C" w:rsidP="0052237C">
            <w:pPr>
              <w:spacing w:after="100"/>
              <w:jc w:val="both"/>
              <w:rPr>
                <w:sz w:val="21"/>
                <w:szCs w:val="21"/>
              </w:rPr>
            </w:pPr>
            <w:r w:rsidRPr="00F02D4A">
              <w:rPr>
                <w:b/>
                <w:sz w:val="21"/>
                <w:szCs w:val="21"/>
              </w:rPr>
              <w:t>VEVERKOVÁ, L.</w:t>
            </w:r>
            <w:r w:rsidRPr="00F02D4A">
              <w:rPr>
                <w:sz w:val="21"/>
                <w:szCs w:val="21"/>
              </w:rPr>
              <w:t xml:space="preserve"> </w:t>
            </w:r>
            <w:r w:rsidRPr="00F02D4A">
              <w:rPr>
                <w:b/>
                <w:sz w:val="21"/>
                <w:szCs w:val="21"/>
              </w:rPr>
              <w:t>(45%)</w:t>
            </w:r>
            <w:r w:rsidRPr="00F02D4A">
              <w:rPr>
                <w:sz w:val="21"/>
                <w:szCs w:val="21"/>
              </w:rPr>
              <w:t xml:space="preserve">, DOLEŽALOVÁ, M., PAVLÍČKOVÁ, S., KMEŤ, V.: Identifikace bakterií z potravin hmotnostní spektrometrií MALDI-TOF. 27. kongres Československé společnosti mikrobiologické, Praha, 7. – 9. 9. </w:t>
            </w:r>
            <w:r w:rsidRPr="00F02D4A">
              <w:rPr>
                <w:b/>
                <w:sz w:val="21"/>
                <w:szCs w:val="21"/>
              </w:rPr>
              <w:t>2016</w:t>
            </w:r>
            <w:r w:rsidRPr="00F02D4A">
              <w:rPr>
                <w:sz w:val="21"/>
                <w:szCs w:val="21"/>
              </w:rPr>
              <w:t xml:space="preserve">. </w:t>
            </w:r>
          </w:p>
          <w:p w14:paraId="40E38FCE" w14:textId="77777777" w:rsidR="0053707C" w:rsidRPr="00F02D4A" w:rsidRDefault="0053707C" w:rsidP="0052237C">
            <w:pPr>
              <w:spacing w:after="100"/>
              <w:jc w:val="both"/>
              <w:rPr>
                <w:sz w:val="21"/>
                <w:szCs w:val="21"/>
              </w:rPr>
            </w:pPr>
            <w:r w:rsidRPr="00F02D4A">
              <w:rPr>
                <w:b/>
                <w:caps/>
                <w:sz w:val="21"/>
                <w:szCs w:val="21"/>
              </w:rPr>
              <w:t xml:space="preserve">Veverková, L. </w:t>
            </w:r>
            <w:r w:rsidRPr="00F02D4A">
              <w:rPr>
                <w:b/>
                <w:bCs/>
                <w:caps/>
                <w:sz w:val="21"/>
                <w:szCs w:val="21"/>
              </w:rPr>
              <w:t>(40%)</w:t>
            </w:r>
            <w:r w:rsidRPr="00F02D4A">
              <w:rPr>
                <w:caps/>
                <w:sz w:val="21"/>
                <w:szCs w:val="21"/>
              </w:rPr>
              <w:t>, Hradilová, Š., Milde, D., Panáček, A., Skopalová, J., Kvítek, L., Zbořil, R.:</w:t>
            </w:r>
            <w:r w:rsidRPr="00F02D4A">
              <w:rPr>
                <w:sz w:val="21"/>
                <w:szCs w:val="21"/>
              </w:rPr>
              <w:t xml:space="preserve"> Accurate determination of silver nanoparticles in animal tissues by inductively coupled plasma mass spectrometry. </w:t>
            </w:r>
            <w:r w:rsidRPr="00F02D4A">
              <w:rPr>
                <w:i/>
                <w:sz w:val="21"/>
                <w:szCs w:val="21"/>
              </w:rPr>
              <w:t>Spectrochimica Acta - Part B Atomic Spectroscopy</w:t>
            </w:r>
            <w:r w:rsidRPr="00F02D4A">
              <w:rPr>
                <w:sz w:val="21"/>
                <w:szCs w:val="21"/>
              </w:rPr>
              <w:t xml:space="preserve"> 102, 7-11, </w:t>
            </w:r>
            <w:r w:rsidRPr="00F02D4A">
              <w:rPr>
                <w:b/>
                <w:sz w:val="21"/>
                <w:szCs w:val="21"/>
              </w:rPr>
              <w:t>2014</w:t>
            </w:r>
            <w:r w:rsidRPr="00F02D4A">
              <w:rPr>
                <w:sz w:val="21"/>
                <w:szCs w:val="21"/>
              </w:rPr>
              <w:t xml:space="preserve">. </w:t>
            </w:r>
          </w:p>
          <w:p w14:paraId="7510968B" w14:textId="77777777" w:rsidR="0053707C" w:rsidRPr="00F02D4A" w:rsidRDefault="0053707C" w:rsidP="0052237C">
            <w:pPr>
              <w:spacing w:after="100"/>
              <w:jc w:val="both"/>
              <w:rPr>
                <w:sz w:val="21"/>
                <w:szCs w:val="21"/>
              </w:rPr>
            </w:pPr>
            <w:r w:rsidRPr="00F02D4A">
              <w:rPr>
                <w:b/>
                <w:caps/>
                <w:sz w:val="21"/>
                <w:szCs w:val="21"/>
              </w:rPr>
              <w:t>Veverková, L.</w:t>
            </w:r>
            <w:r w:rsidRPr="00F02D4A">
              <w:rPr>
                <w:b/>
                <w:bCs/>
                <w:caps/>
                <w:sz w:val="21"/>
                <w:szCs w:val="21"/>
              </w:rPr>
              <w:t xml:space="preserve"> (80%)</w:t>
            </w:r>
            <w:r w:rsidRPr="00F02D4A">
              <w:rPr>
                <w:caps/>
                <w:sz w:val="21"/>
                <w:szCs w:val="21"/>
              </w:rPr>
              <w:t>, Záruba, K., Král, V.:</w:t>
            </w:r>
            <w:r w:rsidRPr="00F02D4A">
              <w:rPr>
                <w:sz w:val="21"/>
                <w:szCs w:val="21"/>
              </w:rPr>
              <w:t xml:space="preserve"> Study of receptor mediated selective anion transmembrane transport using parallel artificial membrane permeability assay. </w:t>
            </w:r>
            <w:r w:rsidRPr="00F02D4A">
              <w:rPr>
                <w:i/>
                <w:sz w:val="21"/>
                <w:szCs w:val="21"/>
              </w:rPr>
              <w:t>Analyst</w:t>
            </w:r>
            <w:r w:rsidRPr="00F02D4A">
              <w:rPr>
                <w:sz w:val="21"/>
                <w:szCs w:val="21"/>
              </w:rPr>
              <w:t xml:space="preserve"> 138(10), 2804-2807, </w:t>
            </w:r>
            <w:r w:rsidRPr="00F02D4A">
              <w:rPr>
                <w:b/>
                <w:sz w:val="21"/>
                <w:szCs w:val="21"/>
              </w:rPr>
              <w:t>2013</w:t>
            </w:r>
            <w:r w:rsidRPr="00F02D4A">
              <w:rPr>
                <w:sz w:val="21"/>
                <w:szCs w:val="21"/>
              </w:rPr>
              <w:t>.</w:t>
            </w:r>
          </w:p>
          <w:p w14:paraId="186C41FE" w14:textId="77777777" w:rsidR="0053707C" w:rsidRPr="00761EEC" w:rsidRDefault="0053707C" w:rsidP="0052237C">
            <w:pPr>
              <w:spacing w:after="60"/>
              <w:jc w:val="both"/>
            </w:pPr>
            <w:r w:rsidRPr="00F02D4A">
              <w:rPr>
                <w:b/>
                <w:caps/>
                <w:sz w:val="21"/>
                <w:szCs w:val="21"/>
              </w:rPr>
              <w:t xml:space="preserve">Veverková, L. </w:t>
            </w:r>
            <w:r w:rsidRPr="00F02D4A">
              <w:rPr>
                <w:b/>
                <w:bCs/>
                <w:caps/>
                <w:sz w:val="21"/>
                <w:szCs w:val="21"/>
              </w:rPr>
              <w:t>(60%)</w:t>
            </w:r>
            <w:r w:rsidRPr="00F02D4A">
              <w:rPr>
                <w:caps/>
                <w:sz w:val="21"/>
                <w:szCs w:val="21"/>
              </w:rPr>
              <w:t>,</w:t>
            </w:r>
            <w:r w:rsidRPr="00F02D4A">
              <w:rPr>
                <w:sz w:val="21"/>
                <w:szCs w:val="21"/>
              </w:rPr>
              <w:t xml:space="preserve"> </w:t>
            </w:r>
            <w:r w:rsidRPr="00F02D4A">
              <w:rPr>
                <w:caps/>
                <w:sz w:val="21"/>
                <w:szCs w:val="21"/>
              </w:rPr>
              <w:t>Žvátora, P.</w:t>
            </w:r>
            <w:r w:rsidRPr="00F02D4A">
              <w:rPr>
                <w:sz w:val="21"/>
                <w:szCs w:val="21"/>
              </w:rPr>
              <w:t xml:space="preserve">, </w:t>
            </w:r>
            <w:r w:rsidRPr="00F02D4A">
              <w:rPr>
                <w:caps/>
                <w:sz w:val="21"/>
                <w:szCs w:val="21"/>
              </w:rPr>
              <w:t>Záruba, K., Král, V.:</w:t>
            </w:r>
            <w:r w:rsidRPr="00F02D4A">
              <w:rPr>
                <w:sz w:val="21"/>
                <w:szCs w:val="21"/>
              </w:rPr>
              <w:t xml:space="preserve"> Receptor modified gold and silver nanoparticles: Effect on interactions with oxoanions. </w:t>
            </w:r>
            <w:r w:rsidRPr="00F02D4A">
              <w:rPr>
                <w:i/>
                <w:sz w:val="21"/>
                <w:szCs w:val="21"/>
              </w:rPr>
              <w:t>Analyst</w:t>
            </w:r>
            <w:r w:rsidRPr="00F02D4A">
              <w:rPr>
                <w:sz w:val="21"/>
                <w:szCs w:val="21"/>
              </w:rPr>
              <w:t xml:space="preserve"> 138, 333-338, </w:t>
            </w:r>
            <w:r w:rsidRPr="00F02D4A">
              <w:rPr>
                <w:b/>
                <w:sz w:val="21"/>
                <w:szCs w:val="21"/>
              </w:rPr>
              <w:t>2013</w:t>
            </w:r>
            <w:r w:rsidRPr="00F02D4A">
              <w:rPr>
                <w:sz w:val="21"/>
                <w:szCs w:val="21"/>
              </w:rPr>
              <w:t>.</w:t>
            </w:r>
            <w:r w:rsidRPr="00E036EE">
              <w:rPr>
                <w:sz w:val="22"/>
                <w:szCs w:val="22"/>
              </w:rPr>
              <w:t xml:space="preserve"> </w:t>
            </w:r>
          </w:p>
        </w:tc>
      </w:tr>
      <w:tr w:rsidR="0053707C" w14:paraId="1EF5D3E2" w14:textId="77777777" w:rsidTr="00EB0AF5">
        <w:trPr>
          <w:gridAfter w:val="1"/>
          <w:wAfter w:w="36" w:type="dxa"/>
          <w:trHeight w:val="218"/>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F7CAAC"/>
          </w:tcPr>
          <w:p w14:paraId="1F2664CD" w14:textId="77777777" w:rsidR="0053707C" w:rsidRDefault="0053707C" w:rsidP="0053707C">
            <w:r>
              <w:rPr>
                <w:b/>
              </w:rPr>
              <w:t>Působení v zahraničí</w:t>
            </w:r>
          </w:p>
        </w:tc>
      </w:tr>
      <w:tr w:rsidR="0053707C" w14:paraId="1DF5B096" w14:textId="77777777" w:rsidTr="00EB0AF5">
        <w:trPr>
          <w:gridAfter w:val="1"/>
          <w:wAfter w:w="36" w:type="dxa"/>
          <w:trHeight w:val="328"/>
        </w:trPr>
        <w:tc>
          <w:tcPr>
            <w:tcW w:w="9897" w:type="dxa"/>
            <w:gridSpan w:val="26"/>
            <w:tcBorders>
              <w:top w:val="single" w:sz="4" w:space="0" w:color="00000A"/>
              <w:left w:val="single" w:sz="4" w:space="0" w:color="00000A"/>
              <w:bottom w:val="single" w:sz="4" w:space="0" w:color="00000A"/>
              <w:right w:val="single" w:sz="4" w:space="0" w:color="00000A"/>
            </w:tcBorders>
            <w:shd w:val="clear" w:color="auto" w:fill="auto"/>
          </w:tcPr>
          <w:p w14:paraId="6AEA3D8E" w14:textId="3748694C" w:rsidR="0053707C" w:rsidRDefault="0053707C" w:rsidP="0053707C">
            <w:pPr>
              <w:jc w:val="both"/>
            </w:pPr>
            <w:r>
              <w:t>---</w:t>
            </w:r>
          </w:p>
          <w:p w14:paraId="57CE3C8C" w14:textId="77777777" w:rsidR="00EB0AF5" w:rsidRPr="00B901A1" w:rsidRDefault="00EB0AF5" w:rsidP="0053707C">
            <w:pPr>
              <w:jc w:val="both"/>
            </w:pPr>
          </w:p>
        </w:tc>
      </w:tr>
      <w:tr w:rsidR="0053707C" w14:paraId="0B6500C7" w14:textId="77777777" w:rsidTr="00EB0AF5">
        <w:trPr>
          <w:gridAfter w:val="1"/>
          <w:wAfter w:w="36" w:type="dxa"/>
          <w:cantSplit/>
          <w:trHeight w:val="470"/>
        </w:trPr>
        <w:tc>
          <w:tcPr>
            <w:tcW w:w="2522" w:type="dxa"/>
            <w:gridSpan w:val="3"/>
            <w:tcBorders>
              <w:top w:val="single" w:sz="4" w:space="0" w:color="00000A"/>
              <w:left w:val="single" w:sz="4" w:space="0" w:color="00000A"/>
              <w:bottom w:val="single" w:sz="4" w:space="0" w:color="00000A"/>
              <w:right w:val="single" w:sz="4" w:space="0" w:color="00000A"/>
            </w:tcBorders>
            <w:shd w:val="clear" w:color="auto" w:fill="F7CAAC"/>
          </w:tcPr>
          <w:p w14:paraId="75842947" w14:textId="77777777" w:rsidR="0053707C" w:rsidRDefault="0053707C" w:rsidP="0053707C">
            <w:pPr>
              <w:jc w:val="both"/>
            </w:pPr>
            <w:r>
              <w:rPr>
                <w:b/>
              </w:rPr>
              <w:lastRenderedPageBreak/>
              <w:t xml:space="preserve">Podpis </w:t>
            </w:r>
          </w:p>
        </w:tc>
        <w:tc>
          <w:tcPr>
            <w:tcW w:w="4552" w:type="dxa"/>
            <w:gridSpan w:val="12"/>
            <w:tcBorders>
              <w:top w:val="single" w:sz="4" w:space="0" w:color="00000A"/>
              <w:left w:val="single" w:sz="4" w:space="0" w:color="00000A"/>
              <w:bottom w:val="single" w:sz="4" w:space="0" w:color="00000A"/>
              <w:right w:val="single" w:sz="4" w:space="0" w:color="00000A"/>
            </w:tcBorders>
            <w:shd w:val="clear" w:color="auto" w:fill="auto"/>
          </w:tcPr>
          <w:p w14:paraId="6A30913C" w14:textId="77777777" w:rsidR="0053707C" w:rsidRDefault="0053707C" w:rsidP="0053707C">
            <w:pPr>
              <w:jc w:val="both"/>
            </w:pPr>
          </w:p>
        </w:tc>
        <w:tc>
          <w:tcPr>
            <w:tcW w:w="789" w:type="dxa"/>
            <w:gridSpan w:val="5"/>
            <w:tcBorders>
              <w:top w:val="single" w:sz="4" w:space="0" w:color="00000A"/>
              <w:left w:val="single" w:sz="4" w:space="0" w:color="00000A"/>
              <w:bottom w:val="single" w:sz="4" w:space="0" w:color="00000A"/>
              <w:right w:val="single" w:sz="4" w:space="0" w:color="00000A"/>
            </w:tcBorders>
            <w:shd w:val="clear" w:color="auto" w:fill="F7CAAC"/>
          </w:tcPr>
          <w:p w14:paraId="6440A228" w14:textId="77777777" w:rsidR="0053707C" w:rsidRDefault="0053707C" w:rsidP="0053707C">
            <w:pPr>
              <w:jc w:val="both"/>
            </w:pPr>
            <w:r>
              <w:rPr>
                <w:b/>
              </w:rPr>
              <w:t>datum</w:t>
            </w:r>
          </w:p>
        </w:tc>
        <w:tc>
          <w:tcPr>
            <w:tcW w:w="2034" w:type="dxa"/>
            <w:gridSpan w:val="6"/>
            <w:tcBorders>
              <w:top w:val="single" w:sz="4" w:space="0" w:color="00000A"/>
              <w:left w:val="single" w:sz="4" w:space="0" w:color="00000A"/>
              <w:bottom w:val="single" w:sz="4" w:space="0" w:color="00000A"/>
              <w:right w:val="single" w:sz="4" w:space="0" w:color="00000A"/>
            </w:tcBorders>
            <w:shd w:val="clear" w:color="auto" w:fill="auto"/>
          </w:tcPr>
          <w:p w14:paraId="1E99BFEF" w14:textId="77777777" w:rsidR="0053707C" w:rsidRDefault="0053707C" w:rsidP="0053707C">
            <w:pPr>
              <w:jc w:val="both"/>
            </w:pPr>
          </w:p>
        </w:tc>
      </w:tr>
      <w:tr w:rsidR="008F5B01" w14:paraId="14044DDB"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9933" w:type="dxa"/>
            <w:gridSpan w:val="27"/>
            <w:tcBorders>
              <w:top w:val="single" w:sz="4" w:space="0" w:color="auto"/>
              <w:left w:val="single" w:sz="4" w:space="0" w:color="auto"/>
              <w:bottom w:val="double" w:sz="4" w:space="0" w:color="auto"/>
              <w:right w:val="single" w:sz="4" w:space="0" w:color="auto"/>
            </w:tcBorders>
            <w:shd w:val="clear" w:color="auto" w:fill="BDD6EE"/>
          </w:tcPr>
          <w:p w14:paraId="1B1BC940" w14:textId="77777777" w:rsidR="008F5B01" w:rsidRDefault="008F5B01" w:rsidP="00216DC8">
            <w:pPr>
              <w:jc w:val="both"/>
              <w:rPr>
                <w:b/>
                <w:sz w:val="28"/>
              </w:rPr>
            </w:pPr>
            <w:r>
              <w:br w:type="page"/>
            </w:r>
            <w:r>
              <w:br w:type="page"/>
            </w:r>
            <w:r>
              <w:rPr>
                <w:b/>
                <w:sz w:val="28"/>
              </w:rPr>
              <w:t>C-II – Související tvůrčí, resp. vědecká a umělecká činnost</w:t>
            </w:r>
          </w:p>
        </w:tc>
      </w:tr>
      <w:tr w:rsidR="008F5B01" w14:paraId="14F920A6"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9933" w:type="dxa"/>
            <w:gridSpan w:val="27"/>
            <w:tcBorders>
              <w:top w:val="double" w:sz="4" w:space="0" w:color="auto"/>
              <w:left w:val="single" w:sz="4" w:space="0" w:color="auto"/>
              <w:bottom w:val="double" w:sz="4" w:space="0" w:color="auto"/>
              <w:right w:val="single" w:sz="4" w:space="0" w:color="auto"/>
            </w:tcBorders>
            <w:shd w:val="clear" w:color="auto" w:fill="FBD4B4" w:themeFill="accent6" w:themeFillTint="66"/>
          </w:tcPr>
          <w:p w14:paraId="042B877B" w14:textId="77777777" w:rsidR="008F5B01" w:rsidRPr="00E97123" w:rsidRDefault="008F5B01" w:rsidP="00216DC8">
            <w:pPr>
              <w:jc w:val="both"/>
              <w:rPr>
                <w:b/>
                <w:sz w:val="28"/>
              </w:rPr>
            </w:pPr>
            <w:r w:rsidRPr="007B1EB7">
              <w:rPr>
                <w:b/>
              </w:rPr>
              <w:t>Přehled řešených grantů a projektů u akademicky zaměřeného bakalářského studijního programu a u magisterského a doktorského studijního programu</w:t>
            </w:r>
            <w:r w:rsidRPr="00E97123">
              <w:rPr>
                <w:b/>
                <w:sz w:val="28"/>
              </w:rPr>
              <w:t xml:space="preserve">  </w:t>
            </w:r>
          </w:p>
        </w:tc>
      </w:tr>
      <w:tr w:rsidR="008F5B01" w14:paraId="049D6776"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cantSplit/>
        </w:trPr>
        <w:tc>
          <w:tcPr>
            <w:tcW w:w="2365" w:type="dxa"/>
            <w:shd w:val="clear" w:color="auto" w:fill="F7CAAC"/>
          </w:tcPr>
          <w:p w14:paraId="3466452A" w14:textId="77777777" w:rsidR="008F5B01" w:rsidRDefault="008F5B01" w:rsidP="00216DC8">
            <w:pPr>
              <w:jc w:val="both"/>
              <w:rPr>
                <w:b/>
              </w:rPr>
            </w:pPr>
            <w:r>
              <w:rPr>
                <w:b/>
              </w:rPr>
              <w:t>Řešitel/spoluřešitel</w:t>
            </w:r>
          </w:p>
        </w:tc>
        <w:tc>
          <w:tcPr>
            <w:tcW w:w="5433" w:type="dxa"/>
            <w:gridSpan w:val="18"/>
            <w:shd w:val="clear" w:color="auto" w:fill="F7CAAC"/>
          </w:tcPr>
          <w:p w14:paraId="52783353" w14:textId="77777777" w:rsidR="008F5B01" w:rsidRDefault="008F5B01" w:rsidP="00216DC8">
            <w:pPr>
              <w:jc w:val="both"/>
              <w:rPr>
                <w:b/>
              </w:rPr>
            </w:pPr>
            <w:r>
              <w:rPr>
                <w:b/>
              </w:rPr>
              <w:t>Názvy grantů a projektů získaných pro vědeckou, výzkumnou, uměleckou a další tvůrčí činnost v příslušné oblasti vzdělávání</w:t>
            </w:r>
          </w:p>
        </w:tc>
        <w:tc>
          <w:tcPr>
            <w:tcW w:w="751" w:type="dxa"/>
            <w:gridSpan w:val="4"/>
            <w:shd w:val="clear" w:color="auto" w:fill="F7CAAC"/>
          </w:tcPr>
          <w:p w14:paraId="6855D389" w14:textId="77777777" w:rsidR="008F5B01" w:rsidRDefault="008F5B01" w:rsidP="00216DC8">
            <w:pPr>
              <w:jc w:val="center"/>
              <w:rPr>
                <w:b/>
                <w:sz w:val="24"/>
              </w:rPr>
            </w:pPr>
            <w:r>
              <w:rPr>
                <w:b/>
              </w:rPr>
              <w:t>Zdroj</w:t>
            </w:r>
          </w:p>
        </w:tc>
        <w:tc>
          <w:tcPr>
            <w:tcW w:w="1384" w:type="dxa"/>
            <w:gridSpan w:val="4"/>
            <w:shd w:val="clear" w:color="auto" w:fill="F7CAAC"/>
          </w:tcPr>
          <w:p w14:paraId="3FA12D8C" w14:textId="77777777" w:rsidR="008F5B01" w:rsidRDefault="008F5B01" w:rsidP="00216DC8">
            <w:pPr>
              <w:jc w:val="center"/>
              <w:rPr>
                <w:b/>
                <w:sz w:val="24"/>
              </w:rPr>
            </w:pPr>
            <w:r>
              <w:rPr>
                <w:b/>
              </w:rPr>
              <w:t>Období</w:t>
            </w:r>
          </w:p>
          <w:p w14:paraId="255D3A97" w14:textId="77777777" w:rsidR="008F5B01" w:rsidRDefault="008F5B01" w:rsidP="00216DC8">
            <w:pPr>
              <w:jc w:val="center"/>
              <w:rPr>
                <w:b/>
                <w:sz w:val="24"/>
              </w:rPr>
            </w:pPr>
          </w:p>
        </w:tc>
      </w:tr>
      <w:tr w:rsidR="008F5B01" w14:paraId="1AFE094C"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2596BA9D" w14:textId="77777777" w:rsidR="008F5B01" w:rsidRPr="00A63C65" w:rsidRDefault="008F5B01" w:rsidP="00216DC8">
            <w:pPr>
              <w:spacing w:before="60" w:after="60" w:line="252" w:lineRule="auto"/>
              <w:jc w:val="both"/>
            </w:pPr>
            <w:r w:rsidRPr="00A63C65">
              <w:t>prof. RNDr. Kubáň, DrSc.</w:t>
            </w:r>
          </w:p>
        </w:tc>
        <w:tc>
          <w:tcPr>
            <w:tcW w:w="5433" w:type="dxa"/>
            <w:gridSpan w:val="18"/>
          </w:tcPr>
          <w:p w14:paraId="2281DAF9" w14:textId="77777777" w:rsidR="008F5B01" w:rsidRPr="00A63C65" w:rsidRDefault="008F5B01" w:rsidP="00216DC8">
            <w:pPr>
              <w:tabs>
                <w:tab w:val="left" w:pos="333"/>
              </w:tabs>
              <w:spacing w:before="60" w:after="60" w:line="252" w:lineRule="auto"/>
              <w:jc w:val="both"/>
            </w:pPr>
            <w:r w:rsidRPr="00A63C65">
              <w:t>Produkce biogenních aminů u vybraných kmenů bakterií mléčného kvašení (GAP503/11/1417)</w:t>
            </w:r>
          </w:p>
        </w:tc>
        <w:tc>
          <w:tcPr>
            <w:tcW w:w="751" w:type="dxa"/>
            <w:gridSpan w:val="4"/>
          </w:tcPr>
          <w:p w14:paraId="6ABA564D" w14:textId="77777777" w:rsidR="008F5B01" w:rsidRPr="00A63C65" w:rsidRDefault="008F5B01" w:rsidP="00216DC8">
            <w:pPr>
              <w:spacing w:before="60" w:after="60" w:line="252" w:lineRule="auto"/>
              <w:jc w:val="center"/>
            </w:pPr>
            <w:r w:rsidRPr="00A63C65">
              <w:t>B</w:t>
            </w:r>
          </w:p>
        </w:tc>
        <w:tc>
          <w:tcPr>
            <w:tcW w:w="1384" w:type="dxa"/>
            <w:gridSpan w:val="4"/>
          </w:tcPr>
          <w:p w14:paraId="098DABA2" w14:textId="77777777" w:rsidR="008F5B01" w:rsidRPr="00A63C65" w:rsidRDefault="008F5B01" w:rsidP="00216DC8">
            <w:pPr>
              <w:spacing w:before="60" w:after="60" w:line="252" w:lineRule="auto"/>
              <w:jc w:val="center"/>
              <w:rPr>
                <w:color w:val="0000FF"/>
              </w:rPr>
            </w:pPr>
            <w:r w:rsidRPr="00A63C65">
              <w:t>2011 - 2014</w:t>
            </w:r>
          </w:p>
        </w:tc>
      </w:tr>
      <w:tr w:rsidR="008F5B01" w14:paraId="7AD4E99B"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1EB758DE" w14:textId="77777777" w:rsidR="008F5B01" w:rsidRPr="00A63C65" w:rsidRDefault="008F5B01" w:rsidP="00216DC8">
            <w:pPr>
              <w:spacing w:before="60" w:after="60" w:line="252" w:lineRule="auto"/>
              <w:jc w:val="both"/>
            </w:pPr>
            <w:r w:rsidRPr="00A63C65">
              <w:t>prof. RNDr. Kubáň, DrSc.</w:t>
            </w:r>
          </w:p>
        </w:tc>
        <w:tc>
          <w:tcPr>
            <w:tcW w:w="5433" w:type="dxa"/>
            <w:gridSpan w:val="18"/>
          </w:tcPr>
          <w:p w14:paraId="7AD8EF39" w14:textId="77777777" w:rsidR="008F5B01" w:rsidRPr="00A63C65" w:rsidRDefault="008F5B01" w:rsidP="00216DC8">
            <w:pPr>
              <w:spacing w:before="60" w:after="60" w:line="252" w:lineRule="auto"/>
              <w:jc w:val="both"/>
            </w:pPr>
            <w:r w:rsidRPr="00CE524A">
              <w:t>Redukce obsahu biogenních aminů v modelových systémech</w:t>
            </w:r>
            <w:r>
              <w:t xml:space="preserve"> (</w:t>
            </w:r>
            <w:r w:rsidRPr="00CE524A">
              <w:t>GA17-09594S</w:t>
            </w:r>
            <w:r>
              <w:t>)</w:t>
            </w:r>
          </w:p>
        </w:tc>
        <w:tc>
          <w:tcPr>
            <w:tcW w:w="751" w:type="dxa"/>
            <w:gridSpan w:val="4"/>
          </w:tcPr>
          <w:p w14:paraId="6F5E4ED9" w14:textId="77777777" w:rsidR="008F5B01" w:rsidRPr="00A63C65" w:rsidRDefault="008F5B01" w:rsidP="00216DC8">
            <w:pPr>
              <w:spacing w:before="60" w:after="60" w:line="252" w:lineRule="auto"/>
              <w:jc w:val="center"/>
            </w:pPr>
            <w:r>
              <w:t>B</w:t>
            </w:r>
          </w:p>
        </w:tc>
        <w:tc>
          <w:tcPr>
            <w:tcW w:w="1384" w:type="dxa"/>
            <w:gridSpan w:val="4"/>
          </w:tcPr>
          <w:p w14:paraId="1003BF77" w14:textId="77777777" w:rsidR="008F5B01" w:rsidRPr="00A63C65" w:rsidRDefault="008F5B01" w:rsidP="00216DC8">
            <w:pPr>
              <w:spacing w:before="60" w:after="60" w:line="252" w:lineRule="auto"/>
              <w:jc w:val="center"/>
            </w:pPr>
            <w:r w:rsidRPr="00A63C65">
              <w:t>201</w:t>
            </w:r>
            <w:r>
              <w:t>7</w:t>
            </w:r>
            <w:r w:rsidRPr="00A63C65">
              <w:t xml:space="preserve"> - 201</w:t>
            </w:r>
            <w:r>
              <w:t>9</w:t>
            </w:r>
          </w:p>
        </w:tc>
      </w:tr>
      <w:tr w:rsidR="008F5B01" w14:paraId="370266AC"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5512D40C" w14:textId="77777777" w:rsidR="008F5B01" w:rsidRPr="00A63C65" w:rsidRDefault="008F5B01" w:rsidP="00216DC8">
            <w:pPr>
              <w:spacing w:before="60" w:after="60" w:line="252" w:lineRule="auto"/>
              <w:jc w:val="both"/>
            </w:pPr>
            <w:r w:rsidRPr="00CE524A">
              <w:t>prof. Mgr. Koutný, Ph.D.</w:t>
            </w:r>
          </w:p>
        </w:tc>
        <w:tc>
          <w:tcPr>
            <w:tcW w:w="5433" w:type="dxa"/>
            <w:gridSpan w:val="18"/>
          </w:tcPr>
          <w:p w14:paraId="4E5DAA33" w14:textId="77777777" w:rsidR="008F5B01" w:rsidRPr="00A63C65" w:rsidRDefault="008F5B01" w:rsidP="00216DC8">
            <w:pPr>
              <w:spacing w:before="60" w:after="60" w:line="252" w:lineRule="auto"/>
              <w:jc w:val="both"/>
            </w:pPr>
            <w:r w:rsidRPr="00CE524A">
              <w:t>Studium biodegradability polymerních materiálů kombinací pokročilých metodik</w:t>
            </w:r>
            <w:r>
              <w:t xml:space="preserve"> (</w:t>
            </w:r>
            <w:r w:rsidRPr="00CE524A">
              <w:t>GAP108/10/0200</w:t>
            </w:r>
            <w:r>
              <w:t>)</w:t>
            </w:r>
          </w:p>
        </w:tc>
        <w:tc>
          <w:tcPr>
            <w:tcW w:w="751" w:type="dxa"/>
            <w:gridSpan w:val="4"/>
          </w:tcPr>
          <w:p w14:paraId="7A573832" w14:textId="77777777" w:rsidR="008F5B01" w:rsidRPr="00A63C65" w:rsidRDefault="008F5B01" w:rsidP="00216DC8">
            <w:pPr>
              <w:spacing w:before="60" w:after="60" w:line="252" w:lineRule="auto"/>
              <w:jc w:val="center"/>
            </w:pPr>
            <w:r>
              <w:t>B</w:t>
            </w:r>
          </w:p>
        </w:tc>
        <w:tc>
          <w:tcPr>
            <w:tcW w:w="1384" w:type="dxa"/>
            <w:gridSpan w:val="4"/>
          </w:tcPr>
          <w:p w14:paraId="7F13D5EA" w14:textId="77777777" w:rsidR="008F5B01" w:rsidRPr="00A63C65" w:rsidRDefault="008F5B01" w:rsidP="00216DC8">
            <w:pPr>
              <w:spacing w:before="60" w:after="60" w:line="252" w:lineRule="auto"/>
              <w:jc w:val="center"/>
            </w:pPr>
            <w:r>
              <w:t>2010</w:t>
            </w:r>
            <w:r w:rsidRPr="00A63C65">
              <w:t xml:space="preserve"> - 20</w:t>
            </w:r>
            <w:r>
              <w:t>13</w:t>
            </w:r>
          </w:p>
        </w:tc>
      </w:tr>
      <w:tr w:rsidR="008F5B01" w14:paraId="664FF0EC"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7229A747" w14:textId="77777777" w:rsidR="008F5B01" w:rsidRDefault="008F5B01" w:rsidP="00216DC8">
            <w:pPr>
              <w:jc w:val="both"/>
              <w:rPr>
                <w:sz w:val="24"/>
              </w:rPr>
            </w:pPr>
          </w:p>
        </w:tc>
        <w:tc>
          <w:tcPr>
            <w:tcW w:w="5433" w:type="dxa"/>
            <w:gridSpan w:val="18"/>
          </w:tcPr>
          <w:p w14:paraId="430343FB" w14:textId="77777777" w:rsidR="008F5B01" w:rsidRDefault="008F5B01" w:rsidP="00216DC8">
            <w:pPr>
              <w:jc w:val="center"/>
              <w:rPr>
                <w:sz w:val="24"/>
              </w:rPr>
            </w:pPr>
          </w:p>
        </w:tc>
        <w:tc>
          <w:tcPr>
            <w:tcW w:w="751" w:type="dxa"/>
            <w:gridSpan w:val="4"/>
          </w:tcPr>
          <w:p w14:paraId="6F53D151" w14:textId="77777777" w:rsidR="008F5B01" w:rsidRDefault="008F5B01" w:rsidP="00216DC8">
            <w:pPr>
              <w:jc w:val="center"/>
              <w:rPr>
                <w:sz w:val="24"/>
              </w:rPr>
            </w:pPr>
          </w:p>
        </w:tc>
        <w:tc>
          <w:tcPr>
            <w:tcW w:w="1384" w:type="dxa"/>
            <w:gridSpan w:val="4"/>
          </w:tcPr>
          <w:p w14:paraId="7D920828" w14:textId="77777777" w:rsidR="008F5B01" w:rsidRDefault="008F5B01" w:rsidP="00216DC8">
            <w:pPr>
              <w:jc w:val="center"/>
              <w:rPr>
                <w:sz w:val="24"/>
              </w:rPr>
            </w:pPr>
          </w:p>
        </w:tc>
      </w:tr>
      <w:tr w:rsidR="008F5B01" w14:paraId="4F8303B2"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23DA7A75" w14:textId="77777777" w:rsidR="008F5B01" w:rsidRDefault="008F5B01" w:rsidP="00216DC8">
            <w:pPr>
              <w:jc w:val="both"/>
              <w:rPr>
                <w:sz w:val="24"/>
              </w:rPr>
            </w:pPr>
          </w:p>
        </w:tc>
        <w:tc>
          <w:tcPr>
            <w:tcW w:w="5433" w:type="dxa"/>
            <w:gridSpan w:val="18"/>
          </w:tcPr>
          <w:p w14:paraId="0F98A37D" w14:textId="77777777" w:rsidR="008F5B01" w:rsidRDefault="008F5B01" w:rsidP="00216DC8">
            <w:pPr>
              <w:jc w:val="center"/>
              <w:rPr>
                <w:sz w:val="24"/>
              </w:rPr>
            </w:pPr>
          </w:p>
        </w:tc>
        <w:tc>
          <w:tcPr>
            <w:tcW w:w="751" w:type="dxa"/>
            <w:gridSpan w:val="4"/>
          </w:tcPr>
          <w:p w14:paraId="6DC4A2BD" w14:textId="77777777" w:rsidR="008F5B01" w:rsidRDefault="008F5B01" w:rsidP="00216DC8">
            <w:pPr>
              <w:jc w:val="center"/>
              <w:rPr>
                <w:sz w:val="24"/>
              </w:rPr>
            </w:pPr>
          </w:p>
        </w:tc>
        <w:tc>
          <w:tcPr>
            <w:tcW w:w="1384" w:type="dxa"/>
            <w:gridSpan w:val="4"/>
          </w:tcPr>
          <w:p w14:paraId="2BA40C92" w14:textId="77777777" w:rsidR="008F5B01" w:rsidRDefault="008F5B01" w:rsidP="00216DC8">
            <w:pPr>
              <w:jc w:val="center"/>
              <w:rPr>
                <w:sz w:val="24"/>
              </w:rPr>
            </w:pPr>
          </w:p>
        </w:tc>
      </w:tr>
      <w:tr w:rsidR="008F5B01" w14:paraId="3C1ABC86"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318"/>
        </w:trPr>
        <w:tc>
          <w:tcPr>
            <w:tcW w:w="9933" w:type="dxa"/>
            <w:gridSpan w:val="27"/>
            <w:shd w:val="clear" w:color="auto" w:fill="F7CAAC"/>
          </w:tcPr>
          <w:p w14:paraId="7031A884" w14:textId="77777777" w:rsidR="008F5B01" w:rsidRDefault="008F5B01" w:rsidP="00EB0AF5">
            <w:pPr>
              <w:jc w:val="both"/>
              <w:rPr>
                <w:b/>
              </w:rPr>
            </w:pPr>
            <w:r>
              <w:rPr>
                <w:b/>
              </w:rPr>
              <w:t>Přehled řešených projektů a dalších aktivit v rámci spolupráce s praxí u profesně zaměřeného bakalářského a magisterského studijního programu</w:t>
            </w:r>
          </w:p>
        </w:tc>
      </w:tr>
      <w:tr w:rsidR="008F5B01" w14:paraId="0FA83CE2"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cantSplit/>
          <w:trHeight w:val="283"/>
        </w:trPr>
        <w:tc>
          <w:tcPr>
            <w:tcW w:w="2365" w:type="dxa"/>
            <w:shd w:val="clear" w:color="auto" w:fill="F7CAAC"/>
          </w:tcPr>
          <w:p w14:paraId="68BF4229" w14:textId="77777777" w:rsidR="008F5B01" w:rsidRDefault="008F5B01" w:rsidP="00216DC8">
            <w:pPr>
              <w:jc w:val="both"/>
              <w:rPr>
                <w:b/>
              </w:rPr>
            </w:pPr>
            <w:r>
              <w:rPr>
                <w:b/>
              </w:rPr>
              <w:t>Pracoviště praxe</w:t>
            </w:r>
          </w:p>
        </w:tc>
        <w:tc>
          <w:tcPr>
            <w:tcW w:w="5433" w:type="dxa"/>
            <w:gridSpan w:val="18"/>
            <w:shd w:val="clear" w:color="auto" w:fill="F7CAAC"/>
          </w:tcPr>
          <w:p w14:paraId="0C5A04CD" w14:textId="77777777" w:rsidR="008F5B01" w:rsidRDefault="008F5B01" w:rsidP="00216DC8">
            <w:pPr>
              <w:jc w:val="both"/>
              <w:rPr>
                <w:b/>
              </w:rPr>
            </w:pPr>
            <w:r>
              <w:rPr>
                <w:b/>
              </w:rPr>
              <w:t xml:space="preserve">Název či popis projektu uskutečňovaného ve spolupráci s praxí </w:t>
            </w:r>
          </w:p>
        </w:tc>
        <w:tc>
          <w:tcPr>
            <w:tcW w:w="2135" w:type="dxa"/>
            <w:gridSpan w:val="8"/>
            <w:shd w:val="clear" w:color="auto" w:fill="F7CAAC"/>
          </w:tcPr>
          <w:p w14:paraId="7476E125" w14:textId="77777777" w:rsidR="008F5B01" w:rsidRDefault="008F5B01" w:rsidP="00216DC8">
            <w:pPr>
              <w:jc w:val="center"/>
              <w:rPr>
                <w:b/>
                <w:sz w:val="24"/>
              </w:rPr>
            </w:pPr>
            <w:r>
              <w:rPr>
                <w:b/>
              </w:rPr>
              <w:t>Období</w:t>
            </w:r>
          </w:p>
        </w:tc>
      </w:tr>
      <w:tr w:rsidR="008F5B01" w14:paraId="73068BE0"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44346811" w14:textId="77777777" w:rsidR="008F5B01" w:rsidRDefault="008F5B01" w:rsidP="00216DC8">
            <w:pPr>
              <w:jc w:val="both"/>
              <w:rPr>
                <w:sz w:val="24"/>
              </w:rPr>
            </w:pPr>
          </w:p>
        </w:tc>
        <w:tc>
          <w:tcPr>
            <w:tcW w:w="5433" w:type="dxa"/>
            <w:gridSpan w:val="18"/>
          </w:tcPr>
          <w:p w14:paraId="29893655" w14:textId="77777777" w:rsidR="008F5B01" w:rsidRDefault="008F5B01" w:rsidP="00216DC8">
            <w:pPr>
              <w:jc w:val="center"/>
              <w:rPr>
                <w:sz w:val="24"/>
              </w:rPr>
            </w:pPr>
          </w:p>
        </w:tc>
        <w:tc>
          <w:tcPr>
            <w:tcW w:w="2135" w:type="dxa"/>
            <w:gridSpan w:val="8"/>
          </w:tcPr>
          <w:p w14:paraId="0FF632C6" w14:textId="77777777" w:rsidR="008F5B01" w:rsidRDefault="008F5B01" w:rsidP="00216DC8">
            <w:pPr>
              <w:jc w:val="center"/>
              <w:rPr>
                <w:sz w:val="24"/>
              </w:rPr>
            </w:pPr>
          </w:p>
        </w:tc>
      </w:tr>
      <w:tr w:rsidR="008F5B01" w14:paraId="13F581AD"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5D31082F" w14:textId="77777777" w:rsidR="008F5B01" w:rsidRDefault="008F5B01" w:rsidP="00216DC8">
            <w:pPr>
              <w:jc w:val="both"/>
              <w:rPr>
                <w:sz w:val="24"/>
              </w:rPr>
            </w:pPr>
          </w:p>
        </w:tc>
        <w:tc>
          <w:tcPr>
            <w:tcW w:w="5433" w:type="dxa"/>
            <w:gridSpan w:val="18"/>
          </w:tcPr>
          <w:p w14:paraId="3D13DDFF" w14:textId="77777777" w:rsidR="008F5B01" w:rsidRDefault="008F5B01" w:rsidP="00216DC8">
            <w:pPr>
              <w:jc w:val="center"/>
              <w:rPr>
                <w:sz w:val="24"/>
              </w:rPr>
            </w:pPr>
          </w:p>
        </w:tc>
        <w:tc>
          <w:tcPr>
            <w:tcW w:w="2135" w:type="dxa"/>
            <w:gridSpan w:val="8"/>
          </w:tcPr>
          <w:p w14:paraId="3E386132" w14:textId="77777777" w:rsidR="008F5B01" w:rsidRDefault="008F5B01" w:rsidP="00216DC8">
            <w:pPr>
              <w:jc w:val="center"/>
              <w:rPr>
                <w:sz w:val="24"/>
              </w:rPr>
            </w:pPr>
          </w:p>
        </w:tc>
      </w:tr>
      <w:tr w:rsidR="008F5B01" w14:paraId="454D4E50"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4C7C7A67" w14:textId="77777777" w:rsidR="008F5B01" w:rsidRDefault="008F5B01" w:rsidP="00216DC8">
            <w:pPr>
              <w:jc w:val="both"/>
              <w:rPr>
                <w:sz w:val="24"/>
              </w:rPr>
            </w:pPr>
          </w:p>
        </w:tc>
        <w:tc>
          <w:tcPr>
            <w:tcW w:w="5433" w:type="dxa"/>
            <w:gridSpan w:val="18"/>
          </w:tcPr>
          <w:p w14:paraId="5E708FDE" w14:textId="77777777" w:rsidR="008F5B01" w:rsidRDefault="008F5B01" w:rsidP="00216DC8">
            <w:pPr>
              <w:jc w:val="center"/>
              <w:rPr>
                <w:sz w:val="24"/>
              </w:rPr>
            </w:pPr>
          </w:p>
        </w:tc>
        <w:tc>
          <w:tcPr>
            <w:tcW w:w="2135" w:type="dxa"/>
            <w:gridSpan w:val="8"/>
          </w:tcPr>
          <w:p w14:paraId="1F4C184F" w14:textId="77777777" w:rsidR="008F5B01" w:rsidRDefault="008F5B01" w:rsidP="00216DC8">
            <w:pPr>
              <w:jc w:val="center"/>
              <w:rPr>
                <w:sz w:val="24"/>
              </w:rPr>
            </w:pPr>
          </w:p>
        </w:tc>
      </w:tr>
      <w:tr w:rsidR="008F5B01" w14:paraId="0FEFBA37"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41C23512" w14:textId="77777777" w:rsidR="008F5B01" w:rsidRDefault="008F5B01" w:rsidP="00216DC8">
            <w:pPr>
              <w:jc w:val="both"/>
              <w:rPr>
                <w:sz w:val="24"/>
              </w:rPr>
            </w:pPr>
          </w:p>
        </w:tc>
        <w:tc>
          <w:tcPr>
            <w:tcW w:w="5433" w:type="dxa"/>
            <w:gridSpan w:val="18"/>
          </w:tcPr>
          <w:p w14:paraId="527ABD7E" w14:textId="77777777" w:rsidR="008F5B01" w:rsidRDefault="008F5B01" w:rsidP="00216DC8">
            <w:pPr>
              <w:jc w:val="center"/>
              <w:rPr>
                <w:sz w:val="24"/>
              </w:rPr>
            </w:pPr>
          </w:p>
        </w:tc>
        <w:tc>
          <w:tcPr>
            <w:tcW w:w="2135" w:type="dxa"/>
            <w:gridSpan w:val="8"/>
          </w:tcPr>
          <w:p w14:paraId="49C46F54" w14:textId="77777777" w:rsidR="008F5B01" w:rsidRDefault="008F5B01" w:rsidP="00216DC8">
            <w:pPr>
              <w:jc w:val="center"/>
              <w:rPr>
                <w:sz w:val="24"/>
              </w:rPr>
            </w:pPr>
          </w:p>
        </w:tc>
      </w:tr>
      <w:tr w:rsidR="008F5B01" w14:paraId="12E8A5D9"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7AC79B81" w14:textId="77777777" w:rsidR="008F5B01" w:rsidRDefault="008F5B01" w:rsidP="00216DC8">
            <w:pPr>
              <w:jc w:val="both"/>
              <w:rPr>
                <w:sz w:val="24"/>
              </w:rPr>
            </w:pPr>
          </w:p>
        </w:tc>
        <w:tc>
          <w:tcPr>
            <w:tcW w:w="5433" w:type="dxa"/>
            <w:gridSpan w:val="18"/>
          </w:tcPr>
          <w:p w14:paraId="56A5A7A9" w14:textId="77777777" w:rsidR="008F5B01" w:rsidRDefault="008F5B01" w:rsidP="00216DC8">
            <w:pPr>
              <w:jc w:val="center"/>
              <w:rPr>
                <w:sz w:val="24"/>
              </w:rPr>
            </w:pPr>
          </w:p>
        </w:tc>
        <w:tc>
          <w:tcPr>
            <w:tcW w:w="2135" w:type="dxa"/>
            <w:gridSpan w:val="8"/>
          </w:tcPr>
          <w:p w14:paraId="2C1DEBB7" w14:textId="77777777" w:rsidR="008F5B01" w:rsidRDefault="008F5B01" w:rsidP="00216DC8">
            <w:pPr>
              <w:jc w:val="center"/>
              <w:rPr>
                <w:sz w:val="24"/>
              </w:rPr>
            </w:pPr>
          </w:p>
        </w:tc>
      </w:tr>
      <w:tr w:rsidR="008F5B01" w14:paraId="5C6D3F3A"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022F2B8F" w14:textId="77777777" w:rsidR="008F5B01" w:rsidRDefault="008F5B01" w:rsidP="00216DC8">
            <w:pPr>
              <w:jc w:val="both"/>
              <w:rPr>
                <w:sz w:val="24"/>
              </w:rPr>
            </w:pPr>
          </w:p>
        </w:tc>
        <w:tc>
          <w:tcPr>
            <w:tcW w:w="5433" w:type="dxa"/>
            <w:gridSpan w:val="18"/>
          </w:tcPr>
          <w:p w14:paraId="66A6C97D" w14:textId="77777777" w:rsidR="008F5B01" w:rsidRDefault="008F5B01" w:rsidP="00216DC8">
            <w:pPr>
              <w:jc w:val="center"/>
              <w:rPr>
                <w:sz w:val="24"/>
              </w:rPr>
            </w:pPr>
          </w:p>
        </w:tc>
        <w:tc>
          <w:tcPr>
            <w:tcW w:w="2135" w:type="dxa"/>
            <w:gridSpan w:val="8"/>
          </w:tcPr>
          <w:p w14:paraId="278CB7A0" w14:textId="77777777" w:rsidR="008F5B01" w:rsidRDefault="008F5B01" w:rsidP="00216DC8">
            <w:pPr>
              <w:jc w:val="center"/>
              <w:rPr>
                <w:sz w:val="24"/>
              </w:rPr>
            </w:pPr>
          </w:p>
        </w:tc>
      </w:tr>
      <w:tr w:rsidR="008F5B01" w14:paraId="22C67BDD"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2365" w:type="dxa"/>
          </w:tcPr>
          <w:p w14:paraId="661F868F" w14:textId="77777777" w:rsidR="008F5B01" w:rsidRDefault="008F5B01" w:rsidP="00216DC8">
            <w:pPr>
              <w:jc w:val="both"/>
              <w:rPr>
                <w:sz w:val="24"/>
              </w:rPr>
            </w:pPr>
          </w:p>
        </w:tc>
        <w:tc>
          <w:tcPr>
            <w:tcW w:w="5433" w:type="dxa"/>
            <w:gridSpan w:val="18"/>
          </w:tcPr>
          <w:p w14:paraId="627A0AC4" w14:textId="77777777" w:rsidR="008F5B01" w:rsidRDefault="008F5B01" w:rsidP="00216DC8">
            <w:pPr>
              <w:jc w:val="center"/>
              <w:rPr>
                <w:sz w:val="24"/>
              </w:rPr>
            </w:pPr>
          </w:p>
        </w:tc>
        <w:tc>
          <w:tcPr>
            <w:tcW w:w="2135" w:type="dxa"/>
            <w:gridSpan w:val="8"/>
          </w:tcPr>
          <w:p w14:paraId="7EFBF3D7" w14:textId="77777777" w:rsidR="008F5B01" w:rsidRDefault="008F5B01" w:rsidP="00216DC8">
            <w:pPr>
              <w:jc w:val="center"/>
              <w:rPr>
                <w:sz w:val="24"/>
              </w:rPr>
            </w:pPr>
          </w:p>
        </w:tc>
      </w:tr>
      <w:tr w:rsidR="008F5B01" w14:paraId="65F8ADCD"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9933" w:type="dxa"/>
            <w:gridSpan w:val="27"/>
            <w:shd w:val="clear" w:color="auto" w:fill="F7CAAC"/>
          </w:tcPr>
          <w:p w14:paraId="338A9165" w14:textId="77777777" w:rsidR="008F5B01" w:rsidRDefault="008F5B01" w:rsidP="00216DC8">
            <w:pPr>
              <w:rPr>
                <w:sz w:val="24"/>
              </w:rPr>
            </w:pPr>
            <w:r>
              <w:rPr>
                <w:b/>
              </w:rPr>
              <w:t>Odborné aktivity vztahující se k tvůrčí, resp. vědecké a umělecké činnosti vysoké školy, která souvisí se studijním programem</w:t>
            </w:r>
          </w:p>
        </w:tc>
      </w:tr>
      <w:tr w:rsidR="008F5B01" w14:paraId="6F90A6D0"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422"/>
        </w:trPr>
        <w:tc>
          <w:tcPr>
            <w:tcW w:w="9933" w:type="dxa"/>
            <w:gridSpan w:val="27"/>
            <w:shd w:val="clear" w:color="auto" w:fill="FFFFFF"/>
          </w:tcPr>
          <w:p w14:paraId="103070B6" w14:textId="77777777" w:rsidR="008F5B01" w:rsidRPr="00A63C65" w:rsidRDefault="008F5B01" w:rsidP="005C3401">
            <w:pPr>
              <w:spacing w:before="60" w:after="60" w:line="252" w:lineRule="auto"/>
              <w:jc w:val="both"/>
            </w:pPr>
            <w:r w:rsidRPr="00A63C65">
              <w:t xml:space="preserve">Garant studijního programu a garanti jednotlivých studijních předmětů se pravidelně zúčastňují významných národních i mezinárodních konferencí, kde prezentují aktuální výstupy jejich odborné vědecké činnosti. Do těchto činností jsou pravidelně zapojováni studenti. Odborné aktivity se zaměřují především do faktorů </w:t>
            </w:r>
            <w:r>
              <w:t>ovlivňujících výsledné vlastnosti produktů biotechnologií</w:t>
            </w:r>
            <w:r w:rsidRPr="00A63C65">
              <w:t>. Dále se odborné aktivity realizují v oblasti mikrobiologické</w:t>
            </w:r>
            <w:r>
              <w:t>, molekulárně-biologické a chemické</w:t>
            </w:r>
            <w:r w:rsidRPr="00A63C65">
              <w:t xml:space="preserve"> analýzy produktů biotechnologií.</w:t>
            </w:r>
          </w:p>
          <w:p w14:paraId="2D60A46D" w14:textId="77777777" w:rsidR="008F5B01" w:rsidRPr="00EF4529" w:rsidRDefault="008F5B01" w:rsidP="005C3401">
            <w:pPr>
              <w:spacing w:before="60" w:after="60" w:line="252" w:lineRule="auto"/>
              <w:jc w:val="both"/>
            </w:pPr>
            <w:r w:rsidRPr="00A63C65">
              <w:t>Zmínit lze dále účast akademických pracovníků vyučujících ve studijním programu Technologie potravin na dalších činnostech, například projekty a aktivity centra pro podporu přírodovědných a technických věd (CZ.1.07/2.3.00/45.0015; období  2014 - 2015), partnerství pro podporu popularizace VaV a další vzdělání v oblasti popularizace transferu technologií v oblasti zemědělství, potravinářství a bioenergetik (CZ.1.07/2.3.00/35.0013; období 2012 - 2014), školení norem systému managementu jakosti (ISO 9001:2015)</w:t>
            </w:r>
            <w:r>
              <w:t xml:space="preserve"> </w:t>
            </w:r>
            <w:r w:rsidRPr="00A63C65">
              <w:t>aj.</w:t>
            </w:r>
          </w:p>
        </w:tc>
      </w:tr>
      <w:tr w:rsidR="008F5B01" w14:paraId="4245AD94"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306"/>
        </w:trPr>
        <w:tc>
          <w:tcPr>
            <w:tcW w:w="9933" w:type="dxa"/>
            <w:gridSpan w:val="27"/>
            <w:shd w:val="clear" w:color="auto" w:fill="F7CAAC"/>
            <w:vAlign w:val="center"/>
          </w:tcPr>
          <w:p w14:paraId="1B5C62C4" w14:textId="77777777" w:rsidR="008F5B01" w:rsidRDefault="008F5B01" w:rsidP="00216DC8">
            <w:pPr>
              <w:rPr>
                <w:b/>
              </w:rPr>
            </w:pPr>
            <w:r>
              <w:rPr>
                <w:b/>
              </w:rPr>
              <w:t>Informace o spolupráci s praxí vztahující se ke studijnímu programu</w:t>
            </w:r>
          </w:p>
        </w:tc>
      </w:tr>
      <w:tr w:rsidR="008F5B01" w14:paraId="644D4717"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1700"/>
        </w:trPr>
        <w:tc>
          <w:tcPr>
            <w:tcW w:w="9933" w:type="dxa"/>
            <w:gridSpan w:val="27"/>
            <w:shd w:val="clear" w:color="auto" w:fill="FFFFFF"/>
          </w:tcPr>
          <w:p w14:paraId="0620DF56" w14:textId="77777777" w:rsidR="008F5B01" w:rsidRPr="00A63C65" w:rsidRDefault="008F5B01" w:rsidP="00216DC8">
            <w:pPr>
              <w:spacing w:before="60" w:after="60" w:line="252" w:lineRule="auto"/>
              <w:jc w:val="both"/>
            </w:pPr>
            <w:r w:rsidRPr="00A63C65">
              <w:t>Akademičtí pracovníci podílející se na výuce studijního programu se zapojují do aktivní spolupráce s praxí. Pro ilustraci lze jmenovat například projekty:</w:t>
            </w:r>
          </w:p>
          <w:p w14:paraId="36248E2E" w14:textId="77777777" w:rsidR="008F5B01" w:rsidRPr="00A63C65" w:rsidRDefault="008F5B01" w:rsidP="00216DC8">
            <w:pPr>
              <w:spacing w:before="60" w:after="60" w:line="252" w:lineRule="auto"/>
              <w:jc w:val="both"/>
            </w:pPr>
            <w:r w:rsidRPr="00A63C65">
              <w:t>- Spolupráce a inovace ve výrobě biovína Travel Wine spol. s r.o. Program rozvoje venkova (Státní zemědělský intervenční fond), období 2013 - 2014,</w:t>
            </w:r>
          </w:p>
          <w:p w14:paraId="336F4D6F" w14:textId="77777777" w:rsidR="008F5B01" w:rsidRDefault="008F5B01" w:rsidP="00216DC8">
            <w:pPr>
              <w:spacing w:before="60" w:after="60" w:line="252" w:lineRule="auto"/>
              <w:jc w:val="both"/>
            </w:pPr>
            <w:r w:rsidRPr="00A63C65">
              <w:t>- Spolupráce na vývoji mléčných výrobků LACRUM Velké Meziříčí, s.r.o. Program rozvoje venkova (Státní zemědělský intervenční fond), období 2017 - 2019.</w:t>
            </w:r>
          </w:p>
          <w:p w14:paraId="4FFA632E" w14:textId="77777777" w:rsidR="008F5B01" w:rsidRDefault="008F5B01" w:rsidP="00216DC8">
            <w:pPr>
              <w:spacing w:before="60" w:after="60" w:line="252" w:lineRule="auto"/>
              <w:jc w:val="both"/>
            </w:pPr>
          </w:p>
          <w:p w14:paraId="7311406E" w14:textId="77777777" w:rsidR="005C3401" w:rsidRDefault="005C3401" w:rsidP="00216DC8">
            <w:pPr>
              <w:spacing w:before="60" w:after="60" w:line="252" w:lineRule="auto"/>
              <w:jc w:val="both"/>
            </w:pPr>
          </w:p>
          <w:p w14:paraId="20DE084A" w14:textId="77777777" w:rsidR="005C3401" w:rsidRDefault="005C3401" w:rsidP="00216DC8">
            <w:pPr>
              <w:spacing w:before="60" w:after="60" w:line="252" w:lineRule="auto"/>
              <w:jc w:val="both"/>
            </w:pPr>
          </w:p>
          <w:p w14:paraId="65B29166" w14:textId="77777777" w:rsidR="005C3401" w:rsidRDefault="005C3401" w:rsidP="00216DC8">
            <w:pPr>
              <w:spacing w:before="60" w:after="60" w:line="252" w:lineRule="auto"/>
              <w:jc w:val="both"/>
            </w:pPr>
          </w:p>
          <w:p w14:paraId="6D90DEE1" w14:textId="77777777" w:rsidR="005C3401" w:rsidRDefault="005C3401" w:rsidP="00216DC8">
            <w:pPr>
              <w:spacing w:before="60" w:after="60" w:line="252" w:lineRule="auto"/>
              <w:jc w:val="both"/>
            </w:pPr>
          </w:p>
          <w:p w14:paraId="53BBBCF8" w14:textId="77777777" w:rsidR="008F5B01" w:rsidRPr="00FA141B" w:rsidRDefault="008F5B01" w:rsidP="00216DC8">
            <w:pPr>
              <w:spacing w:before="60" w:after="60" w:line="252" w:lineRule="auto"/>
              <w:jc w:val="both"/>
            </w:pPr>
          </w:p>
        </w:tc>
      </w:tr>
      <w:tr w:rsidR="008F5B01" w14:paraId="42F28B58"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c>
          <w:tcPr>
            <w:tcW w:w="9933" w:type="dxa"/>
            <w:gridSpan w:val="27"/>
            <w:tcBorders>
              <w:bottom w:val="double" w:sz="4" w:space="0" w:color="auto"/>
            </w:tcBorders>
            <w:shd w:val="clear" w:color="auto" w:fill="BDD6EE"/>
          </w:tcPr>
          <w:p w14:paraId="2467F36E" w14:textId="77777777" w:rsidR="008F5B01" w:rsidRDefault="008F5B01" w:rsidP="00216DC8">
            <w:pPr>
              <w:jc w:val="both"/>
              <w:rPr>
                <w:b/>
                <w:sz w:val="28"/>
              </w:rPr>
            </w:pPr>
            <w:r>
              <w:rPr>
                <w:b/>
                <w:sz w:val="28"/>
              </w:rPr>
              <w:lastRenderedPageBreak/>
              <w:t>C-III – Informační zabezpečení studijního programu</w:t>
            </w:r>
          </w:p>
        </w:tc>
      </w:tr>
      <w:tr w:rsidR="008F5B01" w14:paraId="23F1A24F"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83"/>
        </w:trPr>
        <w:tc>
          <w:tcPr>
            <w:tcW w:w="9933" w:type="dxa"/>
            <w:gridSpan w:val="27"/>
            <w:tcBorders>
              <w:top w:val="single" w:sz="2" w:space="0" w:color="auto"/>
              <w:left w:val="single" w:sz="2" w:space="0" w:color="auto"/>
              <w:bottom w:val="single" w:sz="2" w:space="0" w:color="auto"/>
              <w:right w:val="single" w:sz="2" w:space="0" w:color="auto"/>
            </w:tcBorders>
            <w:shd w:val="clear" w:color="auto" w:fill="F7CAAC"/>
            <w:vAlign w:val="center"/>
          </w:tcPr>
          <w:p w14:paraId="6DD87446" w14:textId="77777777" w:rsidR="008F5B01" w:rsidRDefault="008F5B01" w:rsidP="00216DC8">
            <w:r>
              <w:rPr>
                <w:b/>
              </w:rPr>
              <w:t xml:space="preserve">Název a stručný popis studijního informačního systému </w:t>
            </w:r>
          </w:p>
        </w:tc>
      </w:tr>
      <w:tr w:rsidR="008F5B01" w14:paraId="1538C817"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268"/>
        </w:trPr>
        <w:tc>
          <w:tcPr>
            <w:tcW w:w="9933" w:type="dxa"/>
            <w:gridSpan w:val="27"/>
            <w:tcBorders>
              <w:top w:val="single" w:sz="2" w:space="0" w:color="auto"/>
              <w:left w:val="single" w:sz="2" w:space="0" w:color="auto"/>
              <w:bottom w:val="single" w:sz="2" w:space="0" w:color="auto"/>
              <w:right w:val="single" w:sz="2" w:space="0" w:color="auto"/>
            </w:tcBorders>
          </w:tcPr>
          <w:p w14:paraId="07EC745D" w14:textId="77777777" w:rsidR="008F5B01" w:rsidRDefault="008F5B01" w:rsidP="00216DC8">
            <w:pPr>
              <w:spacing w:before="60" w:after="60" w:line="252"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22"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8F5B01" w14:paraId="21890447"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83"/>
        </w:trPr>
        <w:tc>
          <w:tcPr>
            <w:tcW w:w="9933" w:type="dxa"/>
            <w:gridSpan w:val="27"/>
            <w:shd w:val="clear" w:color="auto" w:fill="F7CAAC"/>
            <w:vAlign w:val="center"/>
          </w:tcPr>
          <w:p w14:paraId="3E60C597" w14:textId="77777777" w:rsidR="008F5B01" w:rsidRDefault="008F5B01" w:rsidP="00216DC8">
            <w:pPr>
              <w:rPr>
                <w:b/>
              </w:rPr>
            </w:pPr>
            <w:r>
              <w:rPr>
                <w:b/>
              </w:rPr>
              <w:t>Přístup ke studijní literatuře</w:t>
            </w:r>
          </w:p>
        </w:tc>
      </w:tr>
      <w:tr w:rsidR="008F5B01" w14:paraId="44308201"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268"/>
        </w:trPr>
        <w:tc>
          <w:tcPr>
            <w:tcW w:w="9933" w:type="dxa"/>
            <w:gridSpan w:val="27"/>
          </w:tcPr>
          <w:p w14:paraId="2075EA24" w14:textId="77777777" w:rsidR="008F5B01" w:rsidRDefault="008F5B01" w:rsidP="00216DC8">
            <w:pPr>
              <w:spacing w:before="60" w:after="60" w:line="252"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66A43274" w14:textId="77777777" w:rsidR="008F5B01" w:rsidRDefault="008F5B01" w:rsidP="00216DC8">
            <w:pPr>
              <w:spacing w:before="60" w:after="60" w:line="252"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23"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24" w:history="1">
              <w:r>
                <w:rPr>
                  <w:rStyle w:val="Hypertextovodkaz"/>
                </w:rPr>
                <w:t>http://publikace.k.utb.cz</w:t>
              </w:r>
            </w:hyperlink>
            <w:r>
              <w:t>.</w:t>
            </w:r>
          </w:p>
        </w:tc>
      </w:tr>
      <w:tr w:rsidR="008F5B01" w14:paraId="3342A10F"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83"/>
        </w:trPr>
        <w:tc>
          <w:tcPr>
            <w:tcW w:w="9933" w:type="dxa"/>
            <w:gridSpan w:val="27"/>
            <w:shd w:val="clear" w:color="auto" w:fill="F7CAAC"/>
            <w:vAlign w:val="center"/>
          </w:tcPr>
          <w:p w14:paraId="13F82F7E" w14:textId="77777777" w:rsidR="008F5B01" w:rsidRDefault="008F5B01" w:rsidP="00216DC8">
            <w:r>
              <w:rPr>
                <w:b/>
              </w:rPr>
              <w:t>Přehled zpřístupněných databází</w:t>
            </w:r>
          </w:p>
        </w:tc>
      </w:tr>
      <w:tr w:rsidR="008F5B01" w14:paraId="5A78A1C7"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268"/>
        </w:trPr>
        <w:tc>
          <w:tcPr>
            <w:tcW w:w="9933" w:type="dxa"/>
            <w:gridSpan w:val="27"/>
          </w:tcPr>
          <w:p w14:paraId="1E297D57" w14:textId="77777777" w:rsidR="008F5B01" w:rsidRPr="00AE1C59" w:rsidRDefault="008F5B01" w:rsidP="00216DC8">
            <w:pPr>
              <w:spacing w:before="60" w:after="60" w:line="21" w:lineRule="atLeast"/>
              <w:jc w:val="both"/>
            </w:pPr>
            <w:r w:rsidRPr="00AE1C59">
              <w:rPr>
                <w:iCs/>
              </w:rPr>
              <w:lastRenderedPageBreak/>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25" w:history="1">
              <w:r w:rsidRPr="00AE1C59">
                <w:rPr>
                  <w:rStyle w:val="Hypertextovodkaz"/>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38BA319F" w14:textId="77777777" w:rsidR="008F5B01" w:rsidRPr="00AE1C59" w:rsidRDefault="008F5B01" w:rsidP="00216DC8">
            <w:pPr>
              <w:spacing w:before="60" w:after="60" w:line="21" w:lineRule="atLeast"/>
            </w:pPr>
            <w:r w:rsidRPr="00AE1C59">
              <w:t>Konkrétní dostupné databáze:</w:t>
            </w:r>
          </w:p>
          <w:p w14:paraId="5A0E7162" w14:textId="77777777" w:rsidR="008F5B01" w:rsidRPr="00AE1C59" w:rsidRDefault="008F5B01" w:rsidP="00216DC8">
            <w:pPr>
              <w:pStyle w:val="Odstavecseseznamem"/>
              <w:numPr>
                <w:ilvl w:val="0"/>
                <w:numId w:val="42"/>
              </w:numPr>
              <w:spacing w:line="21" w:lineRule="atLeast"/>
              <w:ind w:left="714" w:hanging="357"/>
              <w:jc w:val="both"/>
              <w:rPr>
                <w:iCs/>
              </w:rPr>
            </w:pPr>
            <w:r w:rsidRPr="00AE1C59">
              <w:rPr>
                <w:iCs/>
              </w:rPr>
              <w:t>Citační databáze Web of Science a Scopus</w:t>
            </w:r>
          </w:p>
          <w:p w14:paraId="7720A785" w14:textId="77777777" w:rsidR="008F5B01" w:rsidRPr="00AE1C59" w:rsidRDefault="008F5B01" w:rsidP="00216DC8">
            <w:pPr>
              <w:pStyle w:val="Odstavecseseznamem"/>
              <w:numPr>
                <w:ilvl w:val="0"/>
                <w:numId w:val="42"/>
              </w:numPr>
              <w:spacing w:line="21" w:lineRule="atLeast"/>
              <w:ind w:left="714" w:hanging="357"/>
              <w:jc w:val="both"/>
              <w:rPr>
                <w:iCs/>
              </w:rPr>
            </w:pPr>
            <w:r w:rsidRPr="00AE1C59">
              <w:rPr>
                <w:iCs/>
              </w:rPr>
              <w:t>Multioborové kolekce elektronických časopisů Elsevier ScienceDirect, Wiley Online Library, SpringerLink</w:t>
            </w:r>
            <w:r>
              <w:rPr>
                <w:iCs/>
              </w:rPr>
              <w:t xml:space="preserve"> a další</w:t>
            </w:r>
          </w:p>
          <w:p w14:paraId="3AC7A13D" w14:textId="77777777" w:rsidR="008F5B01" w:rsidRPr="00AE1C59" w:rsidRDefault="008F5B01" w:rsidP="00216DC8">
            <w:pPr>
              <w:pStyle w:val="Odstavecseseznamem"/>
              <w:numPr>
                <w:ilvl w:val="0"/>
                <w:numId w:val="42"/>
              </w:numPr>
              <w:spacing w:line="21" w:lineRule="atLeast"/>
              <w:ind w:left="714" w:hanging="357"/>
              <w:jc w:val="both"/>
              <w:rPr>
                <w:iCs/>
              </w:rPr>
            </w:pPr>
            <w:r w:rsidRPr="00AE1C59">
              <w:rPr>
                <w:iCs/>
              </w:rPr>
              <w:t>Multioborové plnotextové databáze Ebsco a ProQuest</w:t>
            </w:r>
          </w:p>
          <w:p w14:paraId="178167D2" w14:textId="77777777" w:rsidR="008F5B01" w:rsidRDefault="008F5B01" w:rsidP="00216DC8">
            <w:pPr>
              <w:pStyle w:val="Odstavecseseznamem"/>
              <w:numPr>
                <w:ilvl w:val="0"/>
                <w:numId w:val="42"/>
              </w:numPr>
              <w:spacing w:line="21" w:lineRule="atLeast"/>
              <w:ind w:left="714" w:hanging="357"/>
              <w:jc w:val="both"/>
            </w:pPr>
            <w:r w:rsidRPr="00AE1C59">
              <w:rPr>
                <w:iCs/>
              </w:rPr>
              <w:t xml:space="preserve">Seznam všech databází: </w:t>
            </w:r>
            <w:hyperlink r:id="rId26" w:history="1">
              <w:r w:rsidRPr="00AE1C59">
                <w:rPr>
                  <w:rStyle w:val="Hypertextovodkaz"/>
                </w:rPr>
                <w:t>http://portal.k.utb.cz/databases/alphabetical/</w:t>
              </w:r>
            </w:hyperlink>
          </w:p>
        </w:tc>
      </w:tr>
      <w:tr w:rsidR="008F5B01" w14:paraId="087C6EB2"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84"/>
        </w:trPr>
        <w:tc>
          <w:tcPr>
            <w:tcW w:w="9933" w:type="dxa"/>
            <w:gridSpan w:val="27"/>
            <w:shd w:val="clear" w:color="auto" w:fill="F7CAAC"/>
            <w:vAlign w:val="center"/>
          </w:tcPr>
          <w:p w14:paraId="60E33BDD" w14:textId="77777777" w:rsidR="008F5B01" w:rsidRDefault="008F5B01" w:rsidP="00216DC8">
            <w:pPr>
              <w:rPr>
                <w:b/>
              </w:rPr>
            </w:pPr>
            <w:r>
              <w:rPr>
                <w:b/>
              </w:rPr>
              <w:t>Název a stručný popis používaného antiplagiátorského systému</w:t>
            </w:r>
          </w:p>
        </w:tc>
      </w:tr>
      <w:tr w:rsidR="008F5B01" w14:paraId="0B1037F1" w14:textId="77777777" w:rsidTr="004A44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tblCellMar>
          <w:tblLook w:val="01E0" w:firstRow="1" w:lastRow="1" w:firstColumn="1" w:lastColumn="1" w:noHBand="0" w:noVBand="0"/>
        </w:tblPrEx>
        <w:trPr>
          <w:trHeight w:val="2268"/>
        </w:trPr>
        <w:tc>
          <w:tcPr>
            <w:tcW w:w="9933" w:type="dxa"/>
            <w:gridSpan w:val="27"/>
            <w:shd w:val="clear" w:color="auto" w:fill="FFFFFF"/>
          </w:tcPr>
          <w:p w14:paraId="28AF5B3D" w14:textId="77777777" w:rsidR="008F5B01" w:rsidRDefault="008F5B01" w:rsidP="00216DC8">
            <w:pPr>
              <w:spacing w:before="60" w:after="60" w:line="252"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6A4BEBF4" w14:textId="77777777" w:rsidR="008F5B01" w:rsidRDefault="008F5B01" w:rsidP="00216DC8">
            <w:pPr>
              <w:spacing w:before="60" w:after="60" w:line="252" w:lineRule="auto"/>
              <w:jc w:val="both"/>
            </w:pPr>
          </w:p>
          <w:p w14:paraId="7DA7E3B3" w14:textId="77777777" w:rsidR="008F5B01" w:rsidRDefault="008F5B01" w:rsidP="00216DC8">
            <w:pPr>
              <w:spacing w:before="60" w:after="60" w:line="252" w:lineRule="auto"/>
              <w:jc w:val="both"/>
            </w:pPr>
          </w:p>
          <w:p w14:paraId="2CD75818" w14:textId="77777777" w:rsidR="008F5B01" w:rsidRDefault="008F5B01" w:rsidP="00216DC8">
            <w:pPr>
              <w:spacing w:before="60" w:after="60" w:line="252" w:lineRule="auto"/>
              <w:jc w:val="both"/>
            </w:pPr>
          </w:p>
          <w:p w14:paraId="5C5B532E" w14:textId="77777777" w:rsidR="008F5B01" w:rsidRDefault="008F5B01" w:rsidP="00216DC8">
            <w:pPr>
              <w:spacing w:before="60" w:after="60" w:line="252" w:lineRule="auto"/>
              <w:jc w:val="both"/>
            </w:pPr>
          </w:p>
          <w:p w14:paraId="3692E9F9" w14:textId="77777777" w:rsidR="008F5B01" w:rsidRDefault="008F5B01" w:rsidP="00216DC8">
            <w:pPr>
              <w:spacing w:before="60" w:after="60" w:line="252" w:lineRule="auto"/>
              <w:jc w:val="both"/>
            </w:pPr>
          </w:p>
          <w:p w14:paraId="3D26BC44" w14:textId="77777777" w:rsidR="008F5B01" w:rsidRDefault="008F5B01" w:rsidP="00216DC8">
            <w:pPr>
              <w:spacing w:before="60" w:after="60" w:line="252" w:lineRule="auto"/>
              <w:jc w:val="both"/>
            </w:pPr>
          </w:p>
          <w:p w14:paraId="12114922" w14:textId="77777777" w:rsidR="008F5B01" w:rsidRDefault="008F5B01" w:rsidP="00216DC8">
            <w:pPr>
              <w:spacing w:before="60" w:after="60" w:line="252" w:lineRule="auto"/>
              <w:jc w:val="both"/>
            </w:pPr>
          </w:p>
          <w:p w14:paraId="3C2F5B51" w14:textId="77777777" w:rsidR="008F5B01" w:rsidRDefault="008F5B01" w:rsidP="00216DC8">
            <w:pPr>
              <w:spacing w:before="60" w:after="60" w:line="252" w:lineRule="auto"/>
              <w:jc w:val="both"/>
            </w:pPr>
          </w:p>
          <w:p w14:paraId="7FCF1494" w14:textId="77777777" w:rsidR="008F5B01" w:rsidRDefault="008F5B01" w:rsidP="00216DC8">
            <w:pPr>
              <w:spacing w:before="60" w:after="60" w:line="252" w:lineRule="auto"/>
              <w:jc w:val="both"/>
            </w:pPr>
          </w:p>
          <w:p w14:paraId="46557005" w14:textId="77777777" w:rsidR="008F5B01" w:rsidRDefault="008F5B01" w:rsidP="00216DC8">
            <w:pPr>
              <w:spacing w:before="60" w:after="60" w:line="252" w:lineRule="auto"/>
              <w:jc w:val="both"/>
            </w:pPr>
          </w:p>
          <w:p w14:paraId="56B74C34" w14:textId="77777777" w:rsidR="008F5B01" w:rsidRDefault="008F5B01" w:rsidP="00216DC8">
            <w:pPr>
              <w:spacing w:before="60" w:after="60" w:line="252" w:lineRule="auto"/>
              <w:jc w:val="both"/>
            </w:pPr>
          </w:p>
          <w:p w14:paraId="50F33F4E" w14:textId="77777777" w:rsidR="008F5B01" w:rsidRDefault="008F5B01" w:rsidP="00216DC8">
            <w:pPr>
              <w:spacing w:before="60" w:after="60" w:line="252" w:lineRule="auto"/>
              <w:jc w:val="both"/>
            </w:pPr>
          </w:p>
          <w:p w14:paraId="1ED07A11" w14:textId="77777777" w:rsidR="008F5B01" w:rsidRDefault="008F5B01" w:rsidP="00216DC8">
            <w:pPr>
              <w:spacing w:before="60" w:after="60" w:line="252" w:lineRule="auto"/>
              <w:jc w:val="both"/>
            </w:pPr>
          </w:p>
          <w:p w14:paraId="3EE792C7" w14:textId="77777777" w:rsidR="008F5B01" w:rsidRDefault="008F5B01" w:rsidP="00216DC8">
            <w:pPr>
              <w:spacing w:before="60" w:after="60" w:line="252" w:lineRule="auto"/>
              <w:jc w:val="both"/>
            </w:pPr>
          </w:p>
          <w:p w14:paraId="54F6A366" w14:textId="77777777" w:rsidR="008F5B01" w:rsidRDefault="008F5B01" w:rsidP="00216DC8">
            <w:pPr>
              <w:spacing w:before="60" w:after="60" w:line="252" w:lineRule="auto"/>
              <w:jc w:val="both"/>
            </w:pPr>
          </w:p>
          <w:p w14:paraId="14E7685C" w14:textId="77777777" w:rsidR="008F5B01" w:rsidRDefault="008F5B01" w:rsidP="00216DC8">
            <w:pPr>
              <w:spacing w:before="60" w:after="60" w:line="252" w:lineRule="auto"/>
              <w:jc w:val="both"/>
            </w:pPr>
          </w:p>
          <w:p w14:paraId="0C9B3EE8" w14:textId="77777777" w:rsidR="008F5B01" w:rsidRDefault="008F5B01" w:rsidP="00216DC8">
            <w:pPr>
              <w:spacing w:before="60" w:after="60" w:line="252" w:lineRule="auto"/>
              <w:jc w:val="both"/>
            </w:pPr>
          </w:p>
          <w:p w14:paraId="3AC90793" w14:textId="77777777" w:rsidR="008F5B01" w:rsidRDefault="008F5B01" w:rsidP="00216DC8">
            <w:pPr>
              <w:spacing w:before="60" w:after="60" w:line="252" w:lineRule="auto"/>
              <w:jc w:val="both"/>
            </w:pPr>
          </w:p>
          <w:p w14:paraId="4D345C35" w14:textId="77777777" w:rsidR="008F5B01" w:rsidRDefault="008F5B01" w:rsidP="00216DC8">
            <w:pPr>
              <w:spacing w:before="60" w:after="60" w:line="252" w:lineRule="auto"/>
              <w:jc w:val="both"/>
            </w:pPr>
          </w:p>
          <w:p w14:paraId="6CC233DE" w14:textId="77777777" w:rsidR="008F5B01" w:rsidRDefault="008F5B01" w:rsidP="00216DC8">
            <w:pPr>
              <w:spacing w:before="60" w:after="60" w:line="252" w:lineRule="auto"/>
              <w:jc w:val="both"/>
            </w:pPr>
          </w:p>
          <w:p w14:paraId="714CCAF3" w14:textId="77777777" w:rsidR="008F5B01" w:rsidRDefault="008F5B01" w:rsidP="00216DC8">
            <w:pPr>
              <w:spacing w:before="60" w:after="60" w:line="252" w:lineRule="auto"/>
              <w:jc w:val="both"/>
            </w:pPr>
          </w:p>
          <w:p w14:paraId="2A12BD7F" w14:textId="77777777" w:rsidR="008F5B01" w:rsidRDefault="008F5B01" w:rsidP="00216DC8">
            <w:pPr>
              <w:spacing w:before="60" w:after="60" w:line="252" w:lineRule="auto"/>
              <w:jc w:val="both"/>
            </w:pPr>
          </w:p>
          <w:p w14:paraId="2BFC764C" w14:textId="77777777" w:rsidR="008F5B01" w:rsidRDefault="008F5B01" w:rsidP="00216DC8">
            <w:pPr>
              <w:spacing w:before="60" w:after="60" w:line="252" w:lineRule="auto"/>
              <w:jc w:val="both"/>
            </w:pPr>
          </w:p>
          <w:p w14:paraId="0F530E30" w14:textId="77777777" w:rsidR="008F5B01" w:rsidRDefault="008F5B01" w:rsidP="00216DC8">
            <w:pPr>
              <w:spacing w:before="60" w:after="60" w:line="252" w:lineRule="auto"/>
              <w:jc w:val="both"/>
            </w:pPr>
          </w:p>
          <w:p w14:paraId="00541358" w14:textId="77777777" w:rsidR="008F5B01" w:rsidRDefault="008F5B01" w:rsidP="00216DC8">
            <w:pPr>
              <w:spacing w:before="60" w:after="60" w:line="252" w:lineRule="auto"/>
              <w:jc w:val="both"/>
            </w:pPr>
          </w:p>
          <w:p w14:paraId="3476CA85" w14:textId="77777777" w:rsidR="008F5B01" w:rsidRDefault="008F5B01" w:rsidP="00216DC8">
            <w:pPr>
              <w:spacing w:before="60" w:after="60" w:line="252" w:lineRule="auto"/>
              <w:jc w:val="both"/>
            </w:pPr>
          </w:p>
          <w:p w14:paraId="4C4428F5" w14:textId="77777777" w:rsidR="008F5B01" w:rsidRDefault="008F5B01" w:rsidP="00216DC8">
            <w:pPr>
              <w:spacing w:before="60" w:after="60" w:line="252" w:lineRule="auto"/>
              <w:jc w:val="both"/>
            </w:pPr>
          </w:p>
          <w:p w14:paraId="6DE422A8" w14:textId="77777777" w:rsidR="008F5B01" w:rsidRDefault="008F5B01" w:rsidP="00216DC8">
            <w:pPr>
              <w:spacing w:before="60" w:after="60" w:line="252" w:lineRule="auto"/>
              <w:jc w:val="both"/>
            </w:pPr>
          </w:p>
          <w:p w14:paraId="64127732" w14:textId="77777777" w:rsidR="008F5B01" w:rsidRDefault="008F5B01" w:rsidP="00216DC8">
            <w:pPr>
              <w:spacing w:before="60" w:after="60" w:line="252" w:lineRule="auto"/>
              <w:jc w:val="both"/>
            </w:pPr>
          </w:p>
          <w:p w14:paraId="3373B638" w14:textId="77777777" w:rsidR="008F5B01" w:rsidRDefault="008F5B01" w:rsidP="00216DC8">
            <w:pPr>
              <w:spacing w:before="60" w:after="60" w:line="252" w:lineRule="auto"/>
              <w:jc w:val="both"/>
            </w:pPr>
          </w:p>
          <w:p w14:paraId="79226240" w14:textId="77777777" w:rsidR="008F5B01" w:rsidRDefault="008F5B01" w:rsidP="00216DC8">
            <w:pPr>
              <w:spacing w:before="60" w:after="60" w:line="252" w:lineRule="auto"/>
              <w:jc w:val="both"/>
            </w:pPr>
          </w:p>
          <w:p w14:paraId="37201E46" w14:textId="77777777" w:rsidR="008F5B01" w:rsidRDefault="008F5B01" w:rsidP="00216DC8">
            <w:pPr>
              <w:spacing w:before="60" w:after="60" w:line="252" w:lineRule="auto"/>
              <w:jc w:val="both"/>
            </w:pPr>
          </w:p>
          <w:p w14:paraId="663621FE" w14:textId="77777777" w:rsidR="008F5B01" w:rsidRDefault="008F5B01" w:rsidP="00216DC8">
            <w:pPr>
              <w:spacing w:before="60" w:after="60" w:line="252" w:lineRule="auto"/>
              <w:jc w:val="both"/>
            </w:pPr>
          </w:p>
          <w:p w14:paraId="45C300D0" w14:textId="77777777" w:rsidR="008F5B01" w:rsidRDefault="008F5B01" w:rsidP="00216DC8">
            <w:pPr>
              <w:spacing w:before="60" w:after="60" w:line="252" w:lineRule="auto"/>
              <w:jc w:val="both"/>
            </w:pPr>
          </w:p>
          <w:p w14:paraId="650308D9" w14:textId="77777777" w:rsidR="008F5B01" w:rsidRDefault="008F5B01" w:rsidP="00216DC8">
            <w:pPr>
              <w:spacing w:before="60" w:after="60" w:line="252" w:lineRule="auto"/>
              <w:jc w:val="both"/>
            </w:pPr>
          </w:p>
          <w:p w14:paraId="40774C24" w14:textId="77777777" w:rsidR="008F5B01" w:rsidRDefault="008F5B01" w:rsidP="00216DC8">
            <w:pPr>
              <w:spacing w:before="60" w:after="60" w:line="252" w:lineRule="auto"/>
              <w:jc w:val="both"/>
            </w:pPr>
          </w:p>
          <w:p w14:paraId="3BB0DCB7" w14:textId="77777777" w:rsidR="008F5B01" w:rsidRDefault="008F5B01" w:rsidP="00216DC8">
            <w:pPr>
              <w:spacing w:before="60" w:after="60" w:line="252" w:lineRule="auto"/>
              <w:jc w:val="both"/>
            </w:pPr>
          </w:p>
        </w:tc>
      </w:tr>
    </w:tbl>
    <w:p w14:paraId="083EDBC4" w14:textId="77777777" w:rsidR="008F5B01" w:rsidRDefault="008F5B01" w:rsidP="008F5B01">
      <w:r>
        <w:lastRenderedPageBreak/>
        <w:br w:type="page"/>
      </w: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43"/>
        <w:gridCol w:w="410"/>
        <w:gridCol w:w="467"/>
        <w:gridCol w:w="598"/>
        <w:gridCol w:w="2321"/>
        <w:gridCol w:w="2784"/>
      </w:tblGrid>
      <w:tr w:rsidR="008F5B01" w:rsidRPr="00630DB0" w14:paraId="7DBFC668" w14:textId="77777777" w:rsidTr="00216DC8">
        <w:tc>
          <w:tcPr>
            <w:tcW w:w="9923" w:type="dxa"/>
            <w:gridSpan w:val="6"/>
            <w:tcBorders>
              <w:top w:val="single" w:sz="4" w:space="0" w:color="auto"/>
              <w:left w:val="single" w:sz="4" w:space="0" w:color="auto"/>
              <w:bottom w:val="double" w:sz="4" w:space="0" w:color="auto"/>
              <w:right w:val="single" w:sz="4" w:space="0" w:color="auto"/>
            </w:tcBorders>
            <w:shd w:val="clear" w:color="auto" w:fill="BDD6EE"/>
            <w:hideMark/>
          </w:tcPr>
          <w:p w14:paraId="6E819F0E" w14:textId="77777777" w:rsidR="008F5B01" w:rsidRPr="00630DB0" w:rsidRDefault="008F5B01" w:rsidP="00216DC8">
            <w:pPr>
              <w:spacing w:line="256" w:lineRule="auto"/>
              <w:jc w:val="both"/>
              <w:rPr>
                <w:b/>
                <w:sz w:val="28"/>
              </w:rPr>
            </w:pPr>
            <w:r w:rsidRPr="00630DB0">
              <w:rPr>
                <w:b/>
                <w:sz w:val="28"/>
              </w:rPr>
              <w:lastRenderedPageBreak/>
              <w:t xml:space="preserve">C-IV – </w:t>
            </w:r>
            <w:r w:rsidRPr="00630DB0">
              <w:rPr>
                <w:b/>
                <w:sz w:val="26"/>
                <w:szCs w:val="26"/>
              </w:rPr>
              <w:t>Materiální zabezpečení studijního programu</w:t>
            </w:r>
          </w:p>
        </w:tc>
      </w:tr>
      <w:tr w:rsidR="008F5B01" w:rsidRPr="00630DB0" w14:paraId="2C5998A6" w14:textId="77777777" w:rsidTr="00216DC8">
        <w:tc>
          <w:tcPr>
            <w:tcW w:w="3343" w:type="dxa"/>
            <w:tcBorders>
              <w:top w:val="single" w:sz="2" w:space="0" w:color="auto"/>
              <w:left w:val="single" w:sz="2" w:space="0" w:color="auto"/>
              <w:bottom w:val="single" w:sz="2" w:space="0" w:color="auto"/>
              <w:right w:val="single" w:sz="2" w:space="0" w:color="auto"/>
            </w:tcBorders>
            <w:shd w:val="clear" w:color="auto" w:fill="F7CAAC"/>
            <w:hideMark/>
          </w:tcPr>
          <w:p w14:paraId="412B7A65" w14:textId="77777777" w:rsidR="008F5B01" w:rsidRPr="00630DB0" w:rsidRDefault="008F5B01" w:rsidP="00216DC8">
            <w:pPr>
              <w:spacing w:line="256" w:lineRule="auto"/>
              <w:jc w:val="both"/>
              <w:rPr>
                <w:b/>
              </w:rPr>
            </w:pPr>
            <w:r w:rsidRPr="00630DB0">
              <w:rPr>
                <w:b/>
              </w:rPr>
              <w:t>Místo uskutečňování studijního programu</w:t>
            </w:r>
          </w:p>
        </w:tc>
        <w:tc>
          <w:tcPr>
            <w:tcW w:w="6580" w:type="dxa"/>
            <w:gridSpan w:val="5"/>
            <w:tcBorders>
              <w:top w:val="single" w:sz="2" w:space="0" w:color="auto"/>
              <w:left w:val="single" w:sz="2" w:space="0" w:color="auto"/>
              <w:bottom w:val="single" w:sz="2" w:space="0" w:color="auto"/>
              <w:right w:val="single" w:sz="2" w:space="0" w:color="auto"/>
            </w:tcBorders>
            <w:hideMark/>
          </w:tcPr>
          <w:p w14:paraId="3C033CD9" w14:textId="77777777" w:rsidR="008F5B01" w:rsidRPr="00630DB0" w:rsidRDefault="008F5B01" w:rsidP="00216DC8">
            <w:pPr>
              <w:spacing w:line="256" w:lineRule="auto"/>
            </w:pPr>
            <w:r w:rsidRPr="00630DB0">
              <w:t>Univerzita Tomáše Bati ve Zlíně</w:t>
            </w:r>
          </w:p>
          <w:p w14:paraId="63422799" w14:textId="77777777" w:rsidR="008F5B01" w:rsidRPr="00630DB0" w:rsidRDefault="008F5B01" w:rsidP="00216DC8">
            <w:pPr>
              <w:spacing w:line="256" w:lineRule="auto"/>
            </w:pPr>
            <w:r w:rsidRPr="00630DB0">
              <w:t>Fakulta technologická</w:t>
            </w:r>
          </w:p>
          <w:p w14:paraId="7BF5FF75" w14:textId="77777777" w:rsidR="008F5B01" w:rsidRPr="00630DB0" w:rsidRDefault="008F5B01" w:rsidP="00216DC8">
            <w:pPr>
              <w:spacing w:line="256" w:lineRule="auto"/>
            </w:pPr>
            <w:r w:rsidRPr="00630DB0">
              <w:t>Vavrečkova 275</w:t>
            </w:r>
          </w:p>
          <w:p w14:paraId="27561468" w14:textId="77777777" w:rsidR="008F5B01" w:rsidRPr="00630DB0" w:rsidRDefault="008F5B01" w:rsidP="00216DC8">
            <w:pPr>
              <w:spacing w:line="256" w:lineRule="auto"/>
            </w:pPr>
            <w:r w:rsidRPr="00630DB0">
              <w:t>760 01 Zlín</w:t>
            </w:r>
          </w:p>
        </w:tc>
      </w:tr>
      <w:tr w:rsidR="008F5B01" w:rsidRPr="00630DB0" w14:paraId="6D7B0F13" w14:textId="77777777" w:rsidTr="00216DC8">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441DAFF" w14:textId="77777777" w:rsidR="008F5B01" w:rsidRPr="00630DB0" w:rsidRDefault="008F5B01" w:rsidP="00216DC8">
            <w:pPr>
              <w:spacing w:line="256" w:lineRule="auto"/>
              <w:jc w:val="both"/>
              <w:rPr>
                <w:b/>
              </w:rPr>
            </w:pPr>
            <w:r w:rsidRPr="00630DB0">
              <w:rPr>
                <w:b/>
              </w:rPr>
              <w:t>Kapacita výukových místností pro teoretickou výuku</w:t>
            </w:r>
          </w:p>
        </w:tc>
      </w:tr>
      <w:tr w:rsidR="008F5B01" w:rsidRPr="004D38B6" w14:paraId="46060FAB" w14:textId="77777777" w:rsidTr="00216DC8">
        <w:trPr>
          <w:trHeight w:val="1781"/>
        </w:trPr>
        <w:tc>
          <w:tcPr>
            <w:tcW w:w="9923" w:type="dxa"/>
            <w:gridSpan w:val="6"/>
            <w:tcBorders>
              <w:top w:val="single" w:sz="4" w:space="0" w:color="auto"/>
              <w:left w:val="single" w:sz="4" w:space="0" w:color="auto"/>
              <w:bottom w:val="single" w:sz="4" w:space="0" w:color="auto"/>
              <w:right w:val="single" w:sz="4" w:space="0" w:color="auto"/>
            </w:tcBorders>
            <w:hideMark/>
          </w:tcPr>
          <w:p w14:paraId="24FE2CB6" w14:textId="77777777" w:rsidR="008F5B01" w:rsidRPr="004D38B6" w:rsidRDefault="008F5B01" w:rsidP="00216DC8">
            <w:pPr>
              <w:spacing w:before="120" w:after="120" w:line="252" w:lineRule="auto"/>
              <w:jc w:val="both"/>
            </w:pPr>
            <w:r w:rsidRPr="004D38B6">
              <w:t>Univerzita Tomáše Bati ve Zlíně disponuje 28 velkými posluchárnami o celkové kapacitě 3103 míst. Z toho 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8F5B01" w:rsidRPr="00630DB0" w14:paraId="6FD5500E" w14:textId="77777777" w:rsidTr="00216DC8">
        <w:trPr>
          <w:trHeight w:val="202"/>
        </w:trPr>
        <w:tc>
          <w:tcPr>
            <w:tcW w:w="37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93ECE2" w14:textId="77777777" w:rsidR="008F5B01" w:rsidRPr="00630DB0" w:rsidRDefault="008F5B01" w:rsidP="00216DC8">
            <w:pPr>
              <w:spacing w:line="256" w:lineRule="auto"/>
              <w:rPr>
                <w:b/>
              </w:rPr>
            </w:pPr>
            <w:r w:rsidRPr="00630DB0">
              <w:rPr>
                <w:b/>
              </w:rPr>
              <w:t>Z toho kapacita v prostorách v nájmu</w:t>
            </w:r>
          </w:p>
        </w:tc>
        <w:tc>
          <w:tcPr>
            <w:tcW w:w="1065" w:type="dxa"/>
            <w:gridSpan w:val="2"/>
            <w:tcBorders>
              <w:top w:val="single" w:sz="4" w:space="0" w:color="auto"/>
              <w:left w:val="single" w:sz="4" w:space="0" w:color="auto"/>
              <w:bottom w:val="single" w:sz="4" w:space="0" w:color="auto"/>
              <w:right w:val="single" w:sz="4" w:space="0" w:color="auto"/>
            </w:tcBorders>
            <w:hideMark/>
          </w:tcPr>
          <w:p w14:paraId="52F38B2B" w14:textId="77777777" w:rsidR="008F5B01" w:rsidRPr="00630DB0" w:rsidRDefault="008F5B01" w:rsidP="00216DC8">
            <w:pPr>
              <w:spacing w:line="256" w:lineRule="auto"/>
            </w:pPr>
            <w:r w:rsidRPr="00630DB0">
              <w:t>0</w:t>
            </w:r>
          </w:p>
        </w:tc>
        <w:tc>
          <w:tcPr>
            <w:tcW w:w="2321" w:type="dxa"/>
            <w:tcBorders>
              <w:top w:val="single" w:sz="4" w:space="0" w:color="auto"/>
              <w:left w:val="single" w:sz="4" w:space="0" w:color="auto"/>
              <w:bottom w:val="single" w:sz="4" w:space="0" w:color="auto"/>
              <w:right w:val="single" w:sz="4" w:space="0" w:color="auto"/>
            </w:tcBorders>
            <w:shd w:val="clear" w:color="auto" w:fill="F7CAAC"/>
            <w:hideMark/>
          </w:tcPr>
          <w:p w14:paraId="642ECE34" w14:textId="77777777" w:rsidR="008F5B01" w:rsidRPr="00630DB0" w:rsidRDefault="008F5B01" w:rsidP="00216DC8">
            <w:pPr>
              <w:spacing w:line="256" w:lineRule="auto"/>
              <w:rPr>
                <w:b/>
                <w:shd w:val="clear" w:color="auto" w:fill="F7CAAC"/>
              </w:rPr>
            </w:pPr>
            <w:r w:rsidRPr="00630DB0">
              <w:rPr>
                <w:b/>
                <w:shd w:val="clear" w:color="auto" w:fill="F7CAAC"/>
              </w:rPr>
              <w:t>Doba platnosti nájmu</w:t>
            </w:r>
          </w:p>
        </w:tc>
        <w:tc>
          <w:tcPr>
            <w:tcW w:w="2784" w:type="dxa"/>
            <w:tcBorders>
              <w:top w:val="single" w:sz="4" w:space="0" w:color="auto"/>
              <w:left w:val="single" w:sz="4" w:space="0" w:color="auto"/>
              <w:bottom w:val="single" w:sz="4" w:space="0" w:color="auto"/>
              <w:right w:val="single" w:sz="4" w:space="0" w:color="auto"/>
            </w:tcBorders>
          </w:tcPr>
          <w:p w14:paraId="72A99C12" w14:textId="77777777" w:rsidR="008F5B01" w:rsidRPr="00630DB0" w:rsidRDefault="008F5B01" w:rsidP="00216DC8">
            <w:pPr>
              <w:spacing w:line="256" w:lineRule="auto"/>
            </w:pPr>
          </w:p>
        </w:tc>
      </w:tr>
      <w:tr w:rsidR="008F5B01" w:rsidRPr="00630DB0" w14:paraId="232A036E" w14:textId="77777777" w:rsidTr="00216DC8">
        <w:trPr>
          <w:trHeight w:val="139"/>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56D0A1E" w14:textId="77777777" w:rsidR="008F5B01" w:rsidRPr="00630DB0" w:rsidRDefault="008F5B01" w:rsidP="00216DC8">
            <w:pPr>
              <w:spacing w:line="256" w:lineRule="auto"/>
            </w:pPr>
            <w:r w:rsidRPr="00630DB0">
              <w:rPr>
                <w:b/>
              </w:rPr>
              <w:t>Kapacita a popis odborné učebny</w:t>
            </w:r>
          </w:p>
        </w:tc>
      </w:tr>
      <w:tr w:rsidR="008F5B01" w:rsidRPr="00630DB0" w14:paraId="2BD2EF96" w14:textId="77777777" w:rsidTr="00216DC8">
        <w:trPr>
          <w:trHeight w:val="715"/>
        </w:trPr>
        <w:tc>
          <w:tcPr>
            <w:tcW w:w="9923" w:type="dxa"/>
            <w:gridSpan w:val="6"/>
            <w:tcBorders>
              <w:top w:val="single" w:sz="4" w:space="0" w:color="auto"/>
              <w:left w:val="single" w:sz="4" w:space="0" w:color="auto"/>
              <w:bottom w:val="single" w:sz="4" w:space="0" w:color="auto"/>
              <w:right w:val="single" w:sz="4" w:space="0" w:color="auto"/>
            </w:tcBorders>
            <w:hideMark/>
          </w:tcPr>
          <w:p w14:paraId="485F6523" w14:textId="6C02635A" w:rsidR="008F5B01" w:rsidRDefault="008F5B01" w:rsidP="00521FC0">
            <w:pPr>
              <w:spacing w:before="120" w:after="120" w:line="252" w:lineRule="auto"/>
              <w:jc w:val="both"/>
              <w:rPr>
                <w:ins w:id="841" w:author="Buňková Leona" w:date="2018-05-24T13:41:00Z"/>
              </w:rPr>
            </w:pPr>
            <w:r>
              <w:t>Laboratoře pro mikrobiologické a molekulárně-biologické analýzy – celkově komplex 3 laboratoří, kapacita 20 míst (laboratoř mikrobiologie) a 2 laboratoře molekulární biologie pro 6 student</w:t>
            </w:r>
            <w:r w:rsidR="005C3401">
              <w:t>ů</w:t>
            </w:r>
            <w:r>
              <w:t>; odpovídající vybavení pro laboratorní cvičení z předmětů Mikrobiologie v biotechnologiích, Metody molekulární biologie, Rekombinantní biotechnologie, Proteinové a enzymové inženýrství a Biotechnologie pro ochranu prostředí. Ze zařízení lze jmenovat real-time PCR, denaturační gradientovou gelovou elektroforézu nebo gelovou elektroforézu v teplotním gradientu, které umožní studentům sledovat diverzitu mikroflóry ve vzorcích potravin i environmentálních vzorcích</w:t>
            </w:r>
            <w:ins w:id="842" w:author="Buňková Leona" w:date="2018-05-24T13:40:00Z">
              <w:r w:rsidR="00521FC0">
                <w:t>,</w:t>
              </w:r>
            </w:ins>
            <w:r>
              <w:t xml:space="preserve"> optický mikroskop, včetně fluorescence</w:t>
            </w:r>
            <w:ins w:id="843" w:author="Buňková Leona" w:date="2018-05-24T13:40:00Z">
              <w:r w:rsidR="00521FC0">
                <w:t>, luminometr. Samozřejmostí je vybavení termocyklery (včetně gradientového), gelovou elektroforézou (horizontální i vertikální uspořádání), termobloky, třepačkami, včetně velkoobjemových, apod</w:t>
              </w:r>
            </w:ins>
            <w:r>
              <w:t>. V roce 2018 bude z projektových prostředků zakoupeno zařízení pro automatické nanesení vzorků pro mikrobiologickou analýzu (spiral plater), pomocí kterého mohou studenti stanovit počet mikroorganizmů v reálných vzorcích</w:t>
            </w:r>
            <w:ins w:id="844" w:author="Buňková Leona" w:date="2018-05-24T13:41:00Z">
              <w:r w:rsidR="00521FC0">
                <w:t>, záznamník růstu buněk umožňující mimo jiné stanovení růstových konstant buněčné biomasy nebo bioreaktor pro kultivaci buněk s mechanickou a elektrickou stimulací</w:t>
              </w:r>
            </w:ins>
            <w:r>
              <w:t xml:space="preserve">. V laboratoři v budově LCFT (U15) je možné nakládat s geneticky modifikovanými organizmy (v režimu uzavřeného nakládání). </w:t>
            </w:r>
          </w:p>
          <w:p w14:paraId="1DD26755" w14:textId="0EB7CDAE" w:rsidR="00521FC0" w:rsidRPr="00630DB0" w:rsidRDefault="00521FC0" w:rsidP="00521FC0">
            <w:pPr>
              <w:spacing w:before="120" w:after="120" w:line="252" w:lineRule="auto"/>
              <w:jc w:val="both"/>
            </w:pPr>
            <w:ins w:id="845" w:author="Buňková Leona" w:date="2018-05-24T13:41:00Z">
              <w:r>
                <w:t xml:space="preserve">Vybavení dalších laboratoří - čtvrtprovozní laboratorní fermentor, poloprovozní a čtvrtprovozní vsádkové míchané reaktory, poloprovozní filtrační zařízení, laboratorní zařízení pro tlakovou filtraci, UV-Vis a FTIR spektrometr pro sledování průběhu reakcí a složení produktů, automatický analyzátor obsahu sušiny; aparatura pro provoz biofiltru (biofiltr, vzduchové čerpadlo, plynoměrné hodiny, regulační ventil), </w:t>
              </w:r>
              <w:r w:rsidRPr="000C0EDE">
                <w:t>HPLC-UV-Vis, HPLC-IT-MS, GC-FID</w:t>
              </w:r>
              <w:r>
                <w:t xml:space="preserve">, SEC, </w:t>
              </w:r>
              <w:r w:rsidRPr="00671B84">
                <w:t>p</w:t>
              </w:r>
              <w:r w:rsidRPr="00BB2F84">
                <w:t>otenciostat/galvanostat umožnňující elektrochemickou detekci aktivity enzymů, mikrobiálních buněk nebo přípravu elektrochemických mikrobiálních a enzymových biosenzorů či biobaterií</w:t>
              </w:r>
              <w:r>
                <w:t>, stanovení biochemické spotřeby kyslíku (BSK5) OxiTop-Control, r</w:t>
              </w:r>
              <w:r w:rsidRPr="005633DD">
                <w:t>espirometr MicroOxymax CO</w:t>
              </w:r>
              <w:r w:rsidRPr="00EE6990">
                <w:rPr>
                  <w:vertAlign w:val="subscript"/>
                </w:rPr>
                <w:t>2</w:t>
              </w:r>
              <w:r w:rsidRPr="005633DD">
                <w:t>/O</w:t>
              </w:r>
              <w:r w:rsidRPr="00EE6990">
                <w:rPr>
                  <w:vertAlign w:val="subscript"/>
                </w:rPr>
                <w:t>2</w:t>
              </w:r>
              <w:r w:rsidRPr="005633DD">
                <w:t>/CH</w:t>
              </w:r>
              <w:r w:rsidRPr="00EE6990">
                <w:rPr>
                  <w:vertAlign w:val="subscript"/>
                </w:rPr>
                <w:t>4</w:t>
              </w:r>
              <w:r>
                <w:t>, analyzátor uhlíku, analyzátor dusíku.</w:t>
              </w:r>
            </w:ins>
          </w:p>
        </w:tc>
      </w:tr>
      <w:tr w:rsidR="008F5B01" w:rsidRPr="00630DB0" w14:paraId="575C6D10" w14:textId="77777777" w:rsidTr="00216DC8">
        <w:trPr>
          <w:trHeight w:val="166"/>
        </w:trPr>
        <w:tc>
          <w:tcPr>
            <w:tcW w:w="37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3E20D0" w14:textId="77777777" w:rsidR="008F5B01" w:rsidRPr="00630DB0" w:rsidRDefault="008F5B01" w:rsidP="00216DC8">
            <w:pPr>
              <w:spacing w:line="256" w:lineRule="auto"/>
            </w:pPr>
            <w:r w:rsidRPr="00630DB0">
              <w:rPr>
                <w:b/>
              </w:rPr>
              <w:t>Z toho kapacita v prostorách v nájmu</w:t>
            </w:r>
          </w:p>
        </w:tc>
        <w:tc>
          <w:tcPr>
            <w:tcW w:w="1065" w:type="dxa"/>
            <w:gridSpan w:val="2"/>
            <w:tcBorders>
              <w:top w:val="single" w:sz="4" w:space="0" w:color="auto"/>
              <w:left w:val="single" w:sz="4" w:space="0" w:color="auto"/>
              <w:bottom w:val="single" w:sz="4" w:space="0" w:color="auto"/>
              <w:right w:val="single" w:sz="4" w:space="0" w:color="auto"/>
            </w:tcBorders>
            <w:hideMark/>
          </w:tcPr>
          <w:p w14:paraId="287DA4CE" w14:textId="77777777" w:rsidR="008F5B01" w:rsidRPr="00630DB0" w:rsidRDefault="008F5B01" w:rsidP="00216DC8">
            <w:pPr>
              <w:spacing w:line="256" w:lineRule="auto"/>
            </w:pPr>
            <w:r w:rsidRPr="00630DB0">
              <w:t>0</w:t>
            </w:r>
          </w:p>
        </w:tc>
        <w:tc>
          <w:tcPr>
            <w:tcW w:w="2321" w:type="dxa"/>
            <w:tcBorders>
              <w:top w:val="single" w:sz="4" w:space="0" w:color="auto"/>
              <w:left w:val="single" w:sz="4" w:space="0" w:color="auto"/>
              <w:bottom w:val="single" w:sz="4" w:space="0" w:color="auto"/>
              <w:right w:val="single" w:sz="4" w:space="0" w:color="auto"/>
            </w:tcBorders>
            <w:shd w:val="clear" w:color="auto" w:fill="F7CAAC"/>
            <w:hideMark/>
          </w:tcPr>
          <w:p w14:paraId="7728331F" w14:textId="77777777" w:rsidR="008F5B01" w:rsidRPr="00630DB0" w:rsidRDefault="008F5B01" w:rsidP="00216DC8">
            <w:pPr>
              <w:spacing w:line="256" w:lineRule="auto"/>
            </w:pPr>
            <w:r w:rsidRPr="00630DB0">
              <w:rPr>
                <w:b/>
                <w:shd w:val="clear" w:color="auto" w:fill="F7CAAC"/>
              </w:rPr>
              <w:t>Doba platnosti nájmu</w:t>
            </w:r>
          </w:p>
        </w:tc>
        <w:tc>
          <w:tcPr>
            <w:tcW w:w="2784" w:type="dxa"/>
            <w:tcBorders>
              <w:top w:val="single" w:sz="4" w:space="0" w:color="auto"/>
              <w:left w:val="single" w:sz="4" w:space="0" w:color="auto"/>
              <w:bottom w:val="single" w:sz="4" w:space="0" w:color="auto"/>
              <w:right w:val="single" w:sz="4" w:space="0" w:color="auto"/>
            </w:tcBorders>
          </w:tcPr>
          <w:p w14:paraId="5C3E269E" w14:textId="77777777" w:rsidR="008F5B01" w:rsidRPr="00630DB0" w:rsidRDefault="008F5B01" w:rsidP="00216DC8">
            <w:pPr>
              <w:spacing w:line="256" w:lineRule="auto"/>
            </w:pPr>
          </w:p>
        </w:tc>
      </w:tr>
      <w:tr w:rsidR="008F5B01" w:rsidRPr="00630DB0" w14:paraId="5D3C0BFF" w14:textId="77777777" w:rsidTr="00216DC8">
        <w:trPr>
          <w:trHeight w:val="166"/>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FD0EDB6" w14:textId="77777777" w:rsidR="008F5B01" w:rsidRPr="00630DB0" w:rsidRDefault="008F5B01" w:rsidP="00216DC8">
            <w:pPr>
              <w:spacing w:line="256" w:lineRule="auto"/>
            </w:pPr>
            <w:r w:rsidRPr="00630DB0">
              <w:rPr>
                <w:b/>
              </w:rPr>
              <w:t>Kapacita a popis odborné učebny</w:t>
            </w:r>
          </w:p>
        </w:tc>
      </w:tr>
      <w:tr w:rsidR="008F5B01" w:rsidRPr="00630DB0" w14:paraId="52ECF7D7" w14:textId="77777777" w:rsidTr="00216DC8">
        <w:trPr>
          <w:trHeight w:val="707"/>
        </w:trPr>
        <w:tc>
          <w:tcPr>
            <w:tcW w:w="9923" w:type="dxa"/>
            <w:gridSpan w:val="6"/>
            <w:tcBorders>
              <w:top w:val="single" w:sz="4" w:space="0" w:color="auto"/>
              <w:left w:val="single" w:sz="4" w:space="0" w:color="auto"/>
              <w:bottom w:val="single" w:sz="4" w:space="0" w:color="auto"/>
              <w:right w:val="single" w:sz="4" w:space="0" w:color="auto"/>
            </w:tcBorders>
            <w:hideMark/>
          </w:tcPr>
          <w:p w14:paraId="63A52E45" w14:textId="12A9EF8B" w:rsidR="008F5B01" w:rsidRPr="00630DB0" w:rsidRDefault="008F5B01" w:rsidP="00216DC8">
            <w:pPr>
              <w:spacing w:before="120" w:after="120" w:line="252" w:lineRule="auto"/>
              <w:jc w:val="both"/>
            </w:pPr>
            <w:r w:rsidRPr="00473EAD">
              <w:t xml:space="preserve">Laboratoře pro </w:t>
            </w:r>
            <w:r>
              <w:t>výuku potravinářských technologií</w:t>
            </w:r>
            <w:r w:rsidRPr="00473EAD">
              <w:t xml:space="preserve"> </w:t>
            </w:r>
            <w:r>
              <w:t>-</w:t>
            </w:r>
            <w:r w:rsidRPr="00473EAD">
              <w:t xml:space="preserve"> </w:t>
            </w:r>
            <w:r>
              <w:t>celkově komplex 7 laboratoří s vybavením umožňujícím výrobu většiny mlékárenských</w:t>
            </w:r>
            <w:ins w:id="846" w:author="Buňková Leona" w:date="2018-05-24T13:41:00Z">
              <w:r w:rsidR="00521FC0">
                <w:t xml:space="preserve"> (např. UHT-jednotka pro nepřímé a přímé tepelné ošetření mléka, homogenizátor, výrobník sýrů, zrací komora, inkubační komory)</w:t>
              </w:r>
            </w:ins>
            <w:r>
              <w:t>, masných</w:t>
            </w:r>
            <w:r w:rsidR="00116885">
              <w:t xml:space="preserve"> výrobků</w:t>
            </w:r>
            <w:ins w:id="847" w:author="Buňková Leona" w:date="2018-05-24T13:42:00Z">
              <w:r w:rsidR="00521FC0">
                <w:t xml:space="preserve"> (např. zrací komory, NIR, kutr, narážečka)</w:t>
              </w:r>
            </w:ins>
            <w:r>
              <w:t xml:space="preserve"> a potravin rostlinného původu</w:t>
            </w:r>
            <w:ins w:id="848" w:author="Buňková Leona" w:date="2018-05-24T13:42:00Z">
              <w:r w:rsidR="00521FC0">
                <w:t xml:space="preserve"> (např. k</w:t>
              </w:r>
              <w:r w:rsidR="00521FC0" w:rsidRPr="00C77CDE">
                <w:t>onvekční pec s kynárnou</w:t>
              </w:r>
              <w:r w:rsidR="00521FC0">
                <w:t>, p</w:t>
              </w:r>
              <w:r w:rsidR="00521FC0" w:rsidRPr="00C77CDE">
                <w:t>ec pekařská</w:t>
              </w:r>
              <w:r w:rsidR="00521FC0">
                <w:t xml:space="preserve">, </w:t>
              </w:r>
              <w:r w:rsidR="00521FC0" w:rsidRPr="00C77CDE">
                <w:t>zařízení na mě</w:t>
              </w:r>
              <w:r w:rsidR="00521FC0">
                <w:t>ření viskoelastickych vlastností tě</w:t>
              </w:r>
              <w:r w:rsidR="00521FC0" w:rsidRPr="00C77CDE">
                <w:t>sta</w:t>
              </w:r>
              <w:r w:rsidR="00521FC0">
                <w:t>, rheofermentometr)</w:t>
              </w:r>
            </w:ins>
            <w:r>
              <w:t>. Jedna z laboratoří je určena pro výrobu alkoholických a nealkoholických nápojů</w:t>
            </w:r>
            <w:ins w:id="849" w:author="Buňková Leona" w:date="2018-05-24T13:42:00Z">
              <w:r w:rsidR="00521FC0">
                <w:t xml:space="preserve"> (pražičku, zařízení pro sycení CO</w:t>
              </w:r>
              <w:r w:rsidR="00521FC0">
                <w:rPr>
                  <w:vertAlign w:val="subscript"/>
                </w:rPr>
                <w:t>2</w:t>
              </w:r>
              <w:r w:rsidR="00521FC0">
                <w:t>, fermentační tanky), z projektových prostředků bude zřízen minipivovar</w:t>
              </w:r>
            </w:ins>
            <w:r>
              <w:t xml:space="preserve">. Každá ze 7 laboratoří je určena pro 12 studentů. Laboratoře pro </w:t>
            </w:r>
            <w:r w:rsidRPr="00401161">
              <w:t>Senzorické hodnocení potravin</w:t>
            </w:r>
            <w:r w:rsidRPr="00171489">
              <w:t xml:space="preserve"> </w:t>
            </w:r>
            <w:r>
              <w:t>- celková kapacita 12 míst, odpovídající laboratorní vybavení pro praktika ze </w:t>
            </w:r>
            <w:r w:rsidRPr="00401161">
              <w:t>senzorick</w:t>
            </w:r>
            <w:r>
              <w:t>é</w:t>
            </w:r>
            <w:r w:rsidRPr="00401161">
              <w:t xml:space="preserve"> analýzy</w:t>
            </w:r>
            <w:r>
              <w:t>. Tato laboratoř splňuje</w:t>
            </w:r>
            <w:r w:rsidRPr="00401161">
              <w:t xml:space="preserve"> požadavky české technické normy ČSN EN ISO 8589 (Obecné pokyny pro uspořádání senzorického pracoviště)</w:t>
            </w:r>
            <w:r>
              <w:t>.</w:t>
            </w:r>
          </w:p>
        </w:tc>
      </w:tr>
      <w:tr w:rsidR="008F5B01" w:rsidRPr="00630DB0" w14:paraId="60373624" w14:textId="77777777" w:rsidTr="00216DC8">
        <w:trPr>
          <w:trHeight w:val="166"/>
        </w:trPr>
        <w:tc>
          <w:tcPr>
            <w:tcW w:w="37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ECC6B9" w14:textId="77777777" w:rsidR="008F5B01" w:rsidRPr="00630DB0" w:rsidRDefault="008F5B01" w:rsidP="00216DC8">
            <w:pPr>
              <w:spacing w:line="256" w:lineRule="auto"/>
            </w:pPr>
            <w:r w:rsidRPr="00630DB0">
              <w:rPr>
                <w:b/>
              </w:rPr>
              <w:t>Z toho kapacita v prostorách v nájmu</w:t>
            </w:r>
          </w:p>
        </w:tc>
        <w:tc>
          <w:tcPr>
            <w:tcW w:w="1065" w:type="dxa"/>
            <w:gridSpan w:val="2"/>
            <w:tcBorders>
              <w:top w:val="single" w:sz="4" w:space="0" w:color="auto"/>
              <w:left w:val="single" w:sz="4" w:space="0" w:color="auto"/>
              <w:bottom w:val="single" w:sz="4" w:space="0" w:color="auto"/>
              <w:right w:val="single" w:sz="4" w:space="0" w:color="auto"/>
            </w:tcBorders>
            <w:hideMark/>
          </w:tcPr>
          <w:p w14:paraId="01909C53" w14:textId="77777777" w:rsidR="008F5B01" w:rsidRPr="00630DB0" w:rsidRDefault="008F5B01" w:rsidP="00216DC8">
            <w:pPr>
              <w:spacing w:line="256" w:lineRule="auto"/>
            </w:pPr>
            <w:r w:rsidRPr="00630DB0">
              <w:t>0</w:t>
            </w:r>
          </w:p>
        </w:tc>
        <w:tc>
          <w:tcPr>
            <w:tcW w:w="2321" w:type="dxa"/>
            <w:tcBorders>
              <w:top w:val="single" w:sz="4" w:space="0" w:color="auto"/>
              <w:left w:val="single" w:sz="4" w:space="0" w:color="auto"/>
              <w:bottom w:val="single" w:sz="4" w:space="0" w:color="auto"/>
              <w:right w:val="single" w:sz="4" w:space="0" w:color="auto"/>
            </w:tcBorders>
            <w:shd w:val="clear" w:color="auto" w:fill="F7CAAC"/>
            <w:hideMark/>
          </w:tcPr>
          <w:p w14:paraId="23C9CBF5" w14:textId="77777777" w:rsidR="008F5B01" w:rsidRPr="00630DB0" w:rsidRDefault="008F5B01" w:rsidP="00216DC8">
            <w:pPr>
              <w:spacing w:line="256" w:lineRule="auto"/>
            </w:pPr>
            <w:r w:rsidRPr="00630DB0">
              <w:rPr>
                <w:b/>
                <w:shd w:val="clear" w:color="auto" w:fill="F7CAAC"/>
              </w:rPr>
              <w:t>Doba platnosti nájmu</w:t>
            </w:r>
          </w:p>
        </w:tc>
        <w:tc>
          <w:tcPr>
            <w:tcW w:w="2784" w:type="dxa"/>
            <w:tcBorders>
              <w:top w:val="single" w:sz="4" w:space="0" w:color="auto"/>
              <w:left w:val="single" w:sz="4" w:space="0" w:color="auto"/>
              <w:bottom w:val="single" w:sz="4" w:space="0" w:color="auto"/>
              <w:right w:val="single" w:sz="4" w:space="0" w:color="auto"/>
            </w:tcBorders>
          </w:tcPr>
          <w:p w14:paraId="0FA24B80" w14:textId="77777777" w:rsidR="008F5B01" w:rsidRPr="00630DB0" w:rsidRDefault="008F5B01" w:rsidP="00216DC8">
            <w:pPr>
              <w:spacing w:line="256" w:lineRule="auto"/>
            </w:pPr>
          </w:p>
        </w:tc>
      </w:tr>
      <w:tr w:rsidR="008F5B01" w:rsidRPr="00630DB0" w14:paraId="41AFDD50" w14:textId="77777777" w:rsidTr="00216DC8">
        <w:trPr>
          <w:trHeight w:val="135"/>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124F3F5" w14:textId="77777777" w:rsidR="008F5B01" w:rsidRPr="00630DB0" w:rsidRDefault="008F5B01" w:rsidP="00216DC8">
            <w:pPr>
              <w:spacing w:line="256" w:lineRule="auto"/>
              <w:rPr>
                <w:b/>
              </w:rPr>
            </w:pPr>
            <w:r w:rsidRPr="00630DB0">
              <w:rPr>
                <w:b/>
              </w:rPr>
              <w:t xml:space="preserve">Vyjádření orgánu </w:t>
            </w:r>
            <w:r w:rsidRPr="00630DB0">
              <w:rPr>
                <w:b/>
                <w:shd w:val="clear" w:color="auto" w:fill="F7CAAC"/>
              </w:rPr>
              <w:t>hygienické služby ze dne</w:t>
            </w:r>
          </w:p>
        </w:tc>
      </w:tr>
      <w:tr w:rsidR="008F5B01" w:rsidRPr="00630DB0" w14:paraId="0B98D80F" w14:textId="77777777" w:rsidTr="00216DC8">
        <w:trPr>
          <w:trHeight w:val="288"/>
        </w:trPr>
        <w:tc>
          <w:tcPr>
            <w:tcW w:w="9923" w:type="dxa"/>
            <w:gridSpan w:val="6"/>
            <w:tcBorders>
              <w:top w:val="single" w:sz="4" w:space="0" w:color="auto"/>
              <w:left w:val="single" w:sz="4" w:space="0" w:color="auto"/>
              <w:bottom w:val="single" w:sz="4" w:space="0" w:color="auto"/>
              <w:right w:val="single" w:sz="4" w:space="0" w:color="auto"/>
            </w:tcBorders>
            <w:hideMark/>
          </w:tcPr>
          <w:p w14:paraId="12CA21B4" w14:textId="77777777" w:rsidR="008F5B01" w:rsidRDefault="008F5B01" w:rsidP="00216DC8">
            <w:pPr>
              <w:spacing w:line="256" w:lineRule="auto"/>
            </w:pPr>
            <w:r>
              <w:t>---</w:t>
            </w:r>
          </w:p>
          <w:p w14:paraId="6F7BAF7C" w14:textId="77777777" w:rsidR="008F5B01" w:rsidRDefault="008F5B01" w:rsidP="00216DC8">
            <w:pPr>
              <w:spacing w:line="256" w:lineRule="auto"/>
            </w:pPr>
          </w:p>
          <w:p w14:paraId="7708119E" w14:textId="77777777" w:rsidR="008F5B01" w:rsidRPr="00630DB0" w:rsidRDefault="008F5B01" w:rsidP="00216DC8">
            <w:pPr>
              <w:spacing w:line="256" w:lineRule="auto"/>
            </w:pPr>
          </w:p>
        </w:tc>
      </w:tr>
      <w:tr w:rsidR="008F5B01" w:rsidRPr="00630DB0" w14:paraId="3FCAB160" w14:textId="77777777" w:rsidTr="00216DC8">
        <w:trPr>
          <w:trHeight w:val="205"/>
        </w:trPr>
        <w:tc>
          <w:tcPr>
            <w:tcW w:w="992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1A55C18" w14:textId="77777777" w:rsidR="008F5B01" w:rsidRPr="00630DB0" w:rsidRDefault="008F5B01" w:rsidP="00216DC8">
            <w:pPr>
              <w:spacing w:line="256" w:lineRule="auto"/>
              <w:rPr>
                <w:b/>
              </w:rPr>
            </w:pPr>
            <w:r w:rsidRPr="00630DB0">
              <w:rPr>
                <w:b/>
              </w:rPr>
              <w:t>Opatření a podmínky k zajištění rovného přístupu</w:t>
            </w:r>
          </w:p>
        </w:tc>
      </w:tr>
      <w:tr w:rsidR="008F5B01" w:rsidRPr="00630DB0" w14:paraId="1902441B" w14:textId="77777777" w:rsidTr="00216DC8">
        <w:trPr>
          <w:trHeight w:val="1421"/>
        </w:trPr>
        <w:tc>
          <w:tcPr>
            <w:tcW w:w="9923" w:type="dxa"/>
            <w:gridSpan w:val="6"/>
            <w:tcBorders>
              <w:top w:val="single" w:sz="4" w:space="0" w:color="auto"/>
              <w:left w:val="single" w:sz="4" w:space="0" w:color="auto"/>
              <w:bottom w:val="single" w:sz="4" w:space="0" w:color="auto"/>
              <w:right w:val="single" w:sz="4" w:space="0" w:color="auto"/>
            </w:tcBorders>
            <w:hideMark/>
          </w:tcPr>
          <w:p w14:paraId="5E03939B" w14:textId="77777777" w:rsidR="008F5B01" w:rsidRDefault="008F5B01" w:rsidP="00216DC8">
            <w:pPr>
              <w:spacing w:before="120" w:after="120" w:line="252" w:lineRule="auto"/>
              <w:jc w:val="both"/>
            </w:pPr>
            <w:r w:rsidRPr="004D38B6">
              <w:lastRenderedPageBreak/>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mimostudijní aktivity.</w:t>
            </w:r>
          </w:p>
          <w:p w14:paraId="4A427D8C" w14:textId="77777777" w:rsidR="008F5B01" w:rsidRDefault="008F5B01" w:rsidP="00216DC8">
            <w:pPr>
              <w:spacing w:before="120" w:after="120" w:line="252" w:lineRule="auto"/>
              <w:jc w:val="both"/>
            </w:pPr>
          </w:p>
          <w:p w14:paraId="73D72E56" w14:textId="77777777" w:rsidR="008F5B01" w:rsidRDefault="008F5B01" w:rsidP="00216DC8">
            <w:pPr>
              <w:spacing w:before="120" w:after="120" w:line="252" w:lineRule="auto"/>
              <w:jc w:val="both"/>
            </w:pPr>
          </w:p>
          <w:p w14:paraId="21198837" w14:textId="77777777" w:rsidR="008F5B01" w:rsidRDefault="008F5B01" w:rsidP="00216DC8">
            <w:pPr>
              <w:spacing w:before="120" w:after="120" w:line="252" w:lineRule="auto"/>
              <w:jc w:val="both"/>
            </w:pPr>
          </w:p>
          <w:p w14:paraId="5C04EE66" w14:textId="77777777" w:rsidR="008F5B01" w:rsidRDefault="008F5B01" w:rsidP="00216DC8">
            <w:pPr>
              <w:spacing w:before="120" w:after="120" w:line="252" w:lineRule="auto"/>
              <w:jc w:val="both"/>
            </w:pPr>
          </w:p>
          <w:p w14:paraId="04F51E9F" w14:textId="77777777" w:rsidR="00945877" w:rsidRDefault="00945877" w:rsidP="00216DC8">
            <w:pPr>
              <w:spacing w:before="120" w:after="120" w:line="252" w:lineRule="auto"/>
              <w:jc w:val="both"/>
            </w:pPr>
          </w:p>
          <w:p w14:paraId="4AA47EFF" w14:textId="77777777" w:rsidR="00945877" w:rsidRDefault="00945877" w:rsidP="00216DC8">
            <w:pPr>
              <w:spacing w:before="120" w:after="120" w:line="252" w:lineRule="auto"/>
              <w:jc w:val="both"/>
            </w:pPr>
          </w:p>
          <w:p w14:paraId="23A8D02F" w14:textId="77777777" w:rsidR="00945877" w:rsidRDefault="00945877" w:rsidP="00216DC8">
            <w:pPr>
              <w:spacing w:before="120" w:after="120" w:line="252" w:lineRule="auto"/>
              <w:jc w:val="both"/>
            </w:pPr>
          </w:p>
          <w:p w14:paraId="1E4762DC" w14:textId="77777777" w:rsidR="00945877" w:rsidRDefault="00945877" w:rsidP="00216DC8">
            <w:pPr>
              <w:spacing w:before="120" w:after="120" w:line="252" w:lineRule="auto"/>
              <w:jc w:val="both"/>
            </w:pPr>
          </w:p>
          <w:p w14:paraId="33A845D9" w14:textId="77777777" w:rsidR="00945877" w:rsidRDefault="00945877" w:rsidP="00216DC8">
            <w:pPr>
              <w:spacing w:before="120" w:after="120" w:line="252" w:lineRule="auto"/>
              <w:jc w:val="both"/>
            </w:pPr>
          </w:p>
          <w:p w14:paraId="598C6AF3" w14:textId="77777777" w:rsidR="00945877" w:rsidRDefault="00945877" w:rsidP="00216DC8">
            <w:pPr>
              <w:spacing w:before="120" w:after="120" w:line="252" w:lineRule="auto"/>
              <w:jc w:val="both"/>
            </w:pPr>
          </w:p>
          <w:p w14:paraId="7AEFD34D" w14:textId="77777777" w:rsidR="00945877" w:rsidRDefault="00945877" w:rsidP="00216DC8">
            <w:pPr>
              <w:spacing w:before="120" w:after="120" w:line="252" w:lineRule="auto"/>
              <w:jc w:val="both"/>
            </w:pPr>
          </w:p>
          <w:p w14:paraId="5D8A27CF" w14:textId="77777777" w:rsidR="00945877" w:rsidRDefault="00945877" w:rsidP="00216DC8">
            <w:pPr>
              <w:spacing w:before="120" w:after="120" w:line="252" w:lineRule="auto"/>
              <w:jc w:val="both"/>
            </w:pPr>
          </w:p>
          <w:p w14:paraId="18260D56" w14:textId="77777777" w:rsidR="00945877" w:rsidRDefault="00945877" w:rsidP="00216DC8">
            <w:pPr>
              <w:spacing w:before="120" w:after="120" w:line="252" w:lineRule="auto"/>
              <w:jc w:val="both"/>
            </w:pPr>
          </w:p>
          <w:p w14:paraId="06DA6D9E" w14:textId="77777777" w:rsidR="00945877" w:rsidRDefault="00945877" w:rsidP="00216DC8">
            <w:pPr>
              <w:spacing w:before="120" w:after="120" w:line="252" w:lineRule="auto"/>
              <w:jc w:val="both"/>
            </w:pPr>
          </w:p>
          <w:p w14:paraId="04AC03EB" w14:textId="77777777" w:rsidR="00945877" w:rsidRDefault="00945877" w:rsidP="00216DC8">
            <w:pPr>
              <w:spacing w:before="120" w:after="120" w:line="252" w:lineRule="auto"/>
              <w:jc w:val="both"/>
            </w:pPr>
          </w:p>
          <w:p w14:paraId="561F06B7" w14:textId="77777777" w:rsidR="00945877" w:rsidRDefault="00945877" w:rsidP="00216DC8">
            <w:pPr>
              <w:spacing w:before="120" w:after="120" w:line="252" w:lineRule="auto"/>
              <w:jc w:val="both"/>
            </w:pPr>
          </w:p>
          <w:p w14:paraId="7F518B18" w14:textId="77777777" w:rsidR="00945877" w:rsidRDefault="00945877" w:rsidP="00216DC8">
            <w:pPr>
              <w:spacing w:before="120" w:after="120" w:line="252" w:lineRule="auto"/>
              <w:jc w:val="both"/>
            </w:pPr>
          </w:p>
          <w:p w14:paraId="76521825" w14:textId="77777777" w:rsidR="00945877" w:rsidRDefault="00945877" w:rsidP="00216DC8">
            <w:pPr>
              <w:spacing w:before="120" w:after="120" w:line="252" w:lineRule="auto"/>
              <w:jc w:val="both"/>
            </w:pPr>
          </w:p>
          <w:p w14:paraId="46752A2B" w14:textId="77777777" w:rsidR="00945877" w:rsidRDefault="00945877" w:rsidP="00216DC8">
            <w:pPr>
              <w:spacing w:before="120" w:after="120" w:line="252" w:lineRule="auto"/>
              <w:jc w:val="both"/>
            </w:pPr>
          </w:p>
          <w:p w14:paraId="17DF8EA9" w14:textId="77777777" w:rsidR="00945877" w:rsidRDefault="00945877" w:rsidP="00216DC8">
            <w:pPr>
              <w:spacing w:before="120" w:after="120" w:line="252" w:lineRule="auto"/>
              <w:jc w:val="both"/>
            </w:pPr>
          </w:p>
          <w:p w14:paraId="7670B778" w14:textId="77777777" w:rsidR="00945877" w:rsidRDefault="00945877" w:rsidP="00216DC8">
            <w:pPr>
              <w:spacing w:before="120" w:after="120" w:line="252" w:lineRule="auto"/>
              <w:jc w:val="both"/>
            </w:pPr>
          </w:p>
          <w:p w14:paraId="5D3B5AC5" w14:textId="77777777" w:rsidR="00945877" w:rsidRDefault="00945877" w:rsidP="00216DC8">
            <w:pPr>
              <w:spacing w:before="120" w:after="120" w:line="252" w:lineRule="auto"/>
              <w:jc w:val="both"/>
            </w:pPr>
          </w:p>
          <w:p w14:paraId="49163239" w14:textId="77777777" w:rsidR="00945877" w:rsidRDefault="00945877" w:rsidP="00216DC8">
            <w:pPr>
              <w:spacing w:before="120" w:after="120" w:line="252" w:lineRule="auto"/>
              <w:jc w:val="both"/>
            </w:pPr>
          </w:p>
          <w:p w14:paraId="73919BCE" w14:textId="77777777" w:rsidR="00945877" w:rsidRDefault="00945877" w:rsidP="00216DC8">
            <w:pPr>
              <w:spacing w:before="120" w:after="120" w:line="252" w:lineRule="auto"/>
              <w:jc w:val="both"/>
            </w:pPr>
          </w:p>
          <w:p w14:paraId="34132BA4" w14:textId="77777777" w:rsidR="00945877" w:rsidRDefault="00945877" w:rsidP="00216DC8">
            <w:pPr>
              <w:spacing w:before="120" w:after="120" w:line="252" w:lineRule="auto"/>
              <w:jc w:val="both"/>
            </w:pPr>
          </w:p>
          <w:p w14:paraId="5E7E0B84" w14:textId="77777777" w:rsidR="00945877" w:rsidRDefault="00945877" w:rsidP="00216DC8">
            <w:pPr>
              <w:spacing w:before="120" w:after="120" w:line="252" w:lineRule="auto"/>
              <w:jc w:val="both"/>
            </w:pPr>
          </w:p>
          <w:p w14:paraId="248CB819" w14:textId="77777777" w:rsidR="00945877" w:rsidRDefault="00945877" w:rsidP="00216DC8">
            <w:pPr>
              <w:spacing w:before="120" w:after="120" w:line="252" w:lineRule="auto"/>
              <w:jc w:val="both"/>
            </w:pPr>
          </w:p>
          <w:p w14:paraId="457F5533" w14:textId="77777777" w:rsidR="00945877" w:rsidRDefault="00945877" w:rsidP="00216DC8">
            <w:pPr>
              <w:spacing w:before="120" w:after="120" w:line="252" w:lineRule="auto"/>
              <w:jc w:val="both"/>
            </w:pPr>
          </w:p>
          <w:p w14:paraId="40F44F42" w14:textId="77777777" w:rsidR="00945877" w:rsidRDefault="00945877" w:rsidP="00216DC8">
            <w:pPr>
              <w:spacing w:before="120" w:after="120" w:line="252" w:lineRule="auto"/>
              <w:jc w:val="both"/>
            </w:pPr>
          </w:p>
          <w:p w14:paraId="7791669F" w14:textId="77777777" w:rsidR="00945877" w:rsidRDefault="00945877" w:rsidP="00216DC8">
            <w:pPr>
              <w:spacing w:before="120" w:after="120" w:line="252" w:lineRule="auto"/>
              <w:jc w:val="both"/>
            </w:pPr>
          </w:p>
          <w:p w14:paraId="201AE530" w14:textId="77777777" w:rsidR="00945877" w:rsidRDefault="00945877" w:rsidP="00216DC8">
            <w:pPr>
              <w:spacing w:before="120" w:after="120" w:line="252" w:lineRule="auto"/>
              <w:jc w:val="both"/>
            </w:pPr>
          </w:p>
          <w:p w14:paraId="42D72CFE" w14:textId="77777777" w:rsidR="00945877" w:rsidRDefault="00945877" w:rsidP="00216DC8">
            <w:pPr>
              <w:spacing w:before="120" w:after="120" w:line="252" w:lineRule="auto"/>
              <w:jc w:val="both"/>
            </w:pPr>
          </w:p>
          <w:p w14:paraId="53E5DBD9" w14:textId="77777777" w:rsidR="00945877" w:rsidRDefault="00945877" w:rsidP="00216DC8">
            <w:pPr>
              <w:spacing w:before="120" w:after="120" w:line="252" w:lineRule="auto"/>
              <w:jc w:val="both"/>
            </w:pPr>
          </w:p>
          <w:p w14:paraId="443AA615" w14:textId="77777777" w:rsidR="008F5B01" w:rsidRPr="00630DB0" w:rsidRDefault="008F5B01" w:rsidP="00216DC8">
            <w:pPr>
              <w:spacing w:line="256" w:lineRule="auto"/>
              <w:jc w:val="both"/>
            </w:pPr>
          </w:p>
        </w:tc>
      </w:tr>
      <w:tr w:rsidR="008F5B01" w14:paraId="77FB43C2" w14:textId="77777777" w:rsidTr="00216DC8">
        <w:tc>
          <w:tcPr>
            <w:tcW w:w="9923" w:type="dxa"/>
            <w:gridSpan w:val="6"/>
            <w:tcBorders>
              <w:bottom w:val="double" w:sz="4" w:space="0" w:color="auto"/>
            </w:tcBorders>
            <w:shd w:val="clear" w:color="auto" w:fill="BDD6EE"/>
          </w:tcPr>
          <w:p w14:paraId="06FB766F" w14:textId="77777777" w:rsidR="008F5B01" w:rsidRDefault="008F5B01" w:rsidP="00216DC8">
            <w:pPr>
              <w:jc w:val="both"/>
              <w:rPr>
                <w:b/>
                <w:sz w:val="28"/>
              </w:rPr>
            </w:pPr>
            <w:r>
              <w:lastRenderedPageBreak/>
              <w:br w:type="page"/>
            </w:r>
            <w:r>
              <w:rPr>
                <w:b/>
                <w:sz w:val="28"/>
              </w:rPr>
              <w:t>C-V – Finanční zabezpečení studijního programu</w:t>
            </w:r>
          </w:p>
        </w:tc>
      </w:tr>
      <w:tr w:rsidR="008F5B01" w14:paraId="7B0601BC" w14:textId="77777777" w:rsidTr="00216DC8">
        <w:tc>
          <w:tcPr>
            <w:tcW w:w="4220" w:type="dxa"/>
            <w:gridSpan w:val="3"/>
            <w:tcBorders>
              <w:top w:val="single" w:sz="12" w:space="0" w:color="auto"/>
            </w:tcBorders>
            <w:shd w:val="clear" w:color="auto" w:fill="F7CAAC"/>
          </w:tcPr>
          <w:p w14:paraId="7D635598" w14:textId="77777777" w:rsidR="008F5B01" w:rsidRDefault="008F5B01" w:rsidP="00216DC8">
            <w:pPr>
              <w:jc w:val="both"/>
              <w:rPr>
                <w:b/>
              </w:rPr>
            </w:pPr>
            <w:r w:rsidRPr="004D3AA2">
              <w:rPr>
                <w:b/>
              </w:rPr>
              <w:t>Vzdělávací činnost vysoké školy</w:t>
            </w:r>
            <w:r>
              <w:rPr>
                <w:b/>
              </w:rPr>
              <w:t xml:space="preserve"> financovaná ze státního rozpočtu</w:t>
            </w:r>
          </w:p>
        </w:tc>
        <w:tc>
          <w:tcPr>
            <w:tcW w:w="5703" w:type="dxa"/>
            <w:gridSpan w:val="3"/>
            <w:tcBorders>
              <w:top w:val="single" w:sz="12" w:space="0" w:color="auto"/>
            </w:tcBorders>
            <w:shd w:val="clear" w:color="auto" w:fill="FFFFFF"/>
          </w:tcPr>
          <w:p w14:paraId="66D7AC9D" w14:textId="77777777" w:rsidR="008F5B01" w:rsidRDefault="008F5B01" w:rsidP="00216DC8">
            <w:pPr>
              <w:jc w:val="both"/>
              <w:rPr>
                <w:bCs/>
              </w:rPr>
            </w:pPr>
            <w:r>
              <w:rPr>
                <w:bCs/>
              </w:rPr>
              <w:t>ano</w:t>
            </w:r>
          </w:p>
        </w:tc>
      </w:tr>
      <w:tr w:rsidR="008F5B01" w14:paraId="5BF3DB1B" w14:textId="77777777" w:rsidTr="00216DC8">
        <w:tc>
          <w:tcPr>
            <w:tcW w:w="9923" w:type="dxa"/>
            <w:gridSpan w:val="6"/>
            <w:shd w:val="clear" w:color="auto" w:fill="F7CAAC"/>
          </w:tcPr>
          <w:p w14:paraId="307D8F6B" w14:textId="77777777" w:rsidR="008F5B01" w:rsidRDefault="008F5B01" w:rsidP="00216DC8">
            <w:pPr>
              <w:jc w:val="both"/>
              <w:rPr>
                <w:b/>
              </w:rPr>
            </w:pPr>
            <w:r>
              <w:rPr>
                <w:b/>
              </w:rPr>
              <w:t>Zhodnocení předpokládaných nákladů a zdrojů na uskutečňování studijního programu</w:t>
            </w:r>
          </w:p>
        </w:tc>
      </w:tr>
      <w:tr w:rsidR="008F5B01" w14:paraId="7B26ED2F" w14:textId="77777777" w:rsidTr="00216DC8">
        <w:trPr>
          <w:trHeight w:val="5398"/>
        </w:trPr>
        <w:tc>
          <w:tcPr>
            <w:tcW w:w="9923" w:type="dxa"/>
            <w:gridSpan w:val="6"/>
          </w:tcPr>
          <w:p w14:paraId="35296F7B" w14:textId="77777777" w:rsidR="008F5B01" w:rsidRDefault="008F5B01" w:rsidP="00216DC8">
            <w:pPr>
              <w:jc w:val="both"/>
            </w:pPr>
          </w:p>
          <w:p w14:paraId="11A67EE7" w14:textId="77777777" w:rsidR="008F5B01" w:rsidRDefault="008F5B01" w:rsidP="00216DC8">
            <w:pPr>
              <w:jc w:val="both"/>
            </w:pPr>
          </w:p>
          <w:p w14:paraId="3B5F26C1" w14:textId="77777777" w:rsidR="008F5B01" w:rsidRDefault="008F5B01" w:rsidP="00216DC8">
            <w:pPr>
              <w:jc w:val="both"/>
            </w:pPr>
          </w:p>
          <w:p w14:paraId="4C5E94DA" w14:textId="77777777" w:rsidR="008F5B01" w:rsidRDefault="008F5B01" w:rsidP="00216DC8">
            <w:pPr>
              <w:jc w:val="both"/>
            </w:pPr>
          </w:p>
          <w:p w14:paraId="638147C2" w14:textId="77777777" w:rsidR="008F5B01" w:rsidRDefault="008F5B01" w:rsidP="00216DC8">
            <w:pPr>
              <w:jc w:val="both"/>
            </w:pPr>
          </w:p>
          <w:p w14:paraId="71AAD223" w14:textId="77777777" w:rsidR="008F5B01" w:rsidRDefault="008F5B01" w:rsidP="00216DC8">
            <w:pPr>
              <w:jc w:val="both"/>
            </w:pPr>
          </w:p>
          <w:p w14:paraId="414C81CD" w14:textId="77777777" w:rsidR="008F5B01" w:rsidRDefault="008F5B01" w:rsidP="00216DC8">
            <w:pPr>
              <w:jc w:val="both"/>
            </w:pPr>
          </w:p>
          <w:p w14:paraId="2F1C5D55" w14:textId="77777777" w:rsidR="008F5B01" w:rsidRDefault="008F5B01" w:rsidP="00216DC8">
            <w:pPr>
              <w:jc w:val="both"/>
            </w:pPr>
          </w:p>
          <w:p w14:paraId="6E3540C5" w14:textId="77777777" w:rsidR="008F5B01" w:rsidRDefault="008F5B01" w:rsidP="00216DC8">
            <w:pPr>
              <w:jc w:val="both"/>
            </w:pPr>
          </w:p>
          <w:p w14:paraId="0C02BCEE" w14:textId="77777777" w:rsidR="008F5B01" w:rsidRDefault="008F5B01" w:rsidP="00216DC8">
            <w:pPr>
              <w:jc w:val="both"/>
            </w:pPr>
          </w:p>
          <w:p w14:paraId="6016B792" w14:textId="77777777" w:rsidR="008F5B01" w:rsidRDefault="008F5B01" w:rsidP="00216DC8">
            <w:pPr>
              <w:jc w:val="both"/>
            </w:pPr>
          </w:p>
          <w:p w14:paraId="628D5652" w14:textId="77777777" w:rsidR="008F5B01" w:rsidRDefault="008F5B01" w:rsidP="00216DC8">
            <w:pPr>
              <w:jc w:val="both"/>
            </w:pPr>
          </w:p>
          <w:p w14:paraId="63357269" w14:textId="77777777" w:rsidR="008F5B01" w:rsidRDefault="008F5B01" w:rsidP="00216DC8">
            <w:pPr>
              <w:jc w:val="both"/>
            </w:pPr>
          </w:p>
          <w:p w14:paraId="14731232" w14:textId="77777777" w:rsidR="008F5B01" w:rsidRDefault="008F5B01" w:rsidP="00216DC8">
            <w:pPr>
              <w:jc w:val="both"/>
            </w:pPr>
          </w:p>
          <w:p w14:paraId="1D8DB8CC" w14:textId="77777777" w:rsidR="008F5B01" w:rsidRDefault="008F5B01" w:rsidP="00216DC8">
            <w:pPr>
              <w:jc w:val="both"/>
            </w:pPr>
          </w:p>
          <w:p w14:paraId="60F7192A" w14:textId="77777777" w:rsidR="008F5B01" w:rsidRDefault="008F5B01" w:rsidP="00216DC8">
            <w:pPr>
              <w:jc w:val="both"/>
            </w:pPr>
          </w:p>
          <w:p w14:paraId="028D3CCC" w14:textId="77777777" w:rsidR="008F5B01" w:rsidRDefault="008F5B01" w:rsidP="00216DC8">
            <w:pPr>
              <w:jc w:val="both"/>
            </w:pPr>
          </w:p>
          <w:p w14:paraId="7F621E18" w14:textId="77777777" w:rsidR="008F5B01" w:rsidRDefault="008F5B01" w:rsidP="00216DC8">
            <w:pPr>
              <w:jc w:val="both"/>
            </w:pPr>
          </w:p>
          <w:p w14:paraId="72298391" w14:textId="77777777" w:rsidR="008F5B01" w:rsidRDefault="008F5B01" w:rsidP="00216DC8">
            <w:pPr>
              <w:jc w:val="both"/>
            </w:pPr>
          </w:p>
          <w:p w14:paraId="3DA94464" w14:textId="77777777" w:rsidR="008F5B01" w:rsidRDefault="008F5B01" w:rsidP="00216DC8">
            <w:pPr>
              <w:jc w:val="both"/>
            </w:pPr>
          </w:p>
          <w:p w14:paraId="21B18DC4" w14:textId="77777777" w:rsidR="008F5B01" w:rsidRDefault="008F5B01" w:rsidP="00216DC8">
            <w:pPr>
              <w:jc w:val="both"/>
            </w:pPr>
          </w:p>
          <w:p w14:paraId="33985F16" w14:textId="77777777" w:rsidR="008F5B01" w:rsidRDefault="008F5B01" w:rsidP="00216DC8">
            <w:pPr>
              <w:jc w:val="both"/>
            </w:pPr>
          </w:p>
          <w:p w14:paraId="7784A262" w14:textId="77777777" w:rsidR="008F5B01" w:rsidRDefault="008F5B01" w:rsidP="00216DC8">
            <w:pPr>
              <w:jc w:val="both"/>
            </w:pPr>
          </w:p>
          <w:p w14:paraId="3656902C" w14:textId="77777777" w:rsidR="008F5B01" w:rsidRDefault="008F5B01" w:rsidP="00216DC8">
            <w:pPr>
              <w:jc w:val="both"/>
            </w:pPr>
          </w:p>
          <w:p w14:paraId="31E5CA84" w14:textId="77777777" w:rsidR="008F5B01" w:rsidRDefault="008F5B01" w:rsidP="00216DC8">
            <w:pPr>
              <w:jc w:val="both"/>
            </w:pPr>
          </w:p>
          <w:p w14:paraId="5796FE52" w14:textId="77777777" w:rsidR="008F5B01" w:rsidRDefault="008F5B01" w:rsidP="00216DC8">
            <w:pPr>
              <w:jc w:val="both"/>
            </w:pPr>
          </w:p>
          <w:p w14:paraId="56A77DDC" w14:textId="77777777" w:rsidR="008F5B01" w:rsidRDefault="008F5B01" w:rsidP="00216DC8">
            <w:pPr>
              <w:jc w:val="both"/>
            </w:pPr>
          </w:p>
          <w:p w14:paraId="7294343D" w14:textId="77777777" w:rsidR="008F5B01" w:rsidRDefault="008F5B01" w:rsidP="00216DC8">
            <w:pPr>
              <w:jc w:val="both"/>
            </w:pPr>
          </w:p>
          <w:p w14:paraId="3AA507C4" w14:textId="77777777" w:rsidR="008F5B01" w:rsidRDefault="008F5B01" w:rsidP="00216DC8">
            <w:pPr>
              <w:jc w:val="both"/>
            </w:pPr>
          </w:p>
          <w:p w14:paraId="6827AA90" w14:textId="77777777" w:rsidR="008F5B01" w:rsidRDefault="008F5B01" w:rsidP="00216DC8">
            <w:pPr>
              <w:jc w:val="both"/>
            </w:pPr>
          </w:p>
          <w:p w14:paraId="54C757A3" w14:textId="77777777" w:rsidR="008F5B01" w:rsidRDefault="008F5B01" w:rsidP="00216DC8">
            <w:pPr>
              <w:jc w:val="both"/>
            </w:pPr>
          </w:p>
          <w:p w14:paraId="7E79F5AE" w14:textId="77777777" w:rsidR="008F5B01" w:rsidRDefault="008F5B01" w:rsidP="00216DC8">
            <w:pPr>
              <w:jc w:val="both"/>
            </w:pPr>
          </w:p>
          <w:p w14:paraId="27D322E0" w14:textId="77777777" w:rsidR="008F5B01" w:rsidRDefault="008F5B01" w:rsidP="00216DC8">
            <w:pPr>
              <w:jc w:val="both"/>
            </w:pPr>
          </w:p>
          <w:p w14:paraId="69EDBF38" w14:textId="77777777" w:rsidR="008F5B01" w:rsidRDefault="008F5B01" w:rsidP="00216DC8">
            <w:pPr>
              <w:jc w:val="both"/>
            </w:pPr>
          </w:p>
          <w:p w14:paraId="60CDAAFF" w14:textId="77777777" w:rsidR="008F5B01" w:rsidRDefault="008F5B01" w:rsidP="00216DC8">
            <w:pPr>
              <w:jc w:val="both"/>
            </w:pPr>
          </w:p>
          <w:p w14:paraId="4D25E8CE" w14:textId="77777777" w:rsidR="008F5B01" w:rsidRDefault="008F5B01" w:rsidP="00216DC8">
            <w:pPr>
              <w:jc w:val="both"/>
            </w:pPr>
          </w:p>
          <w:p w14:paraId="4260FD74" w14:textId="77777777" w:rsidR="008F5B01" w:rsidRDefault="008F5B01" w:rsidP="00216DC8">
            <w:pPr>
              <w:jc w:val="both"/>
            </w:pPr>
          </w:p>
          <w:p w14:paraId="1DE82415" w14:textId="77777777" w:rsidR="008F5B01" w:rsidRDefault="008F5B01" w:rsidP="00216DC8">
            <w:pPr>
              <w:jc w:val="both"/>
            </w:pPr>
          </w:p>
          <w:p w14:paraId="6DBD0468" w14:textId="77777777" w:rsidR="008F5B01" w:rsidRDefault="008F5B01" w:rsidP="00216DC8">
            <w:pPr>
              <w:jc w:val="both"/>
            </w:pPr>
          </w:p>
          <w:p w14:paraId="075EEE44" w14:textId="77777777" w:rsidR="008F5B01" w:rsidRDefault="008F5B01" w:rsidP="00216DC8">
            <w:pPr>
              <w:jc w:val="both"/>
            </w:pPr>
          </w:p>
          <w:p w14:paraId="5FE74A25" w14:textId="77777777" w:rsidR="008F5B01" w:rsidRDefault="008F5B01" w:rsidP="00216DC8">
            <w:pPr>
              <w:jc w:val="both"/>
            </w:pPr>
          </w:p>
          <w:p w14:paraId="4714440F" w14:textId="77777777" w:rsidR="008F5B01" w:rsidRDefault="008F5B01" w:rsidP="00216DC8">
            <w:pPr>
              <w:jc w:val="both"/>
            </w:pPr>
          </w:p>
          <w:p w14:paraId="6F83CC63" w14:textId="77777777" w:rsidR="008F5B01" w:rsidRDefault="008F5B01" w:rsidP="00216DC8">
            <w:pPr>
              <w:jc w:val="both"/>
            </w:pPr>
          </w:p>
          <w:p w14:paraId="2E44E31C" w14:textId="77777777" w:rsidR="008F5B01" w:rsidRDefault="008F5B01" w:rsidP="00216DC8">
            <w:pPr>
              <w:jc w:val="both"/>
            </w:pPr>
          </w:p>
          <w:p w14:paraId="23C96770" w14:textId="77777777" w:rsidR="008F5B01" w:rsidRDefault="008F5B01" w:rsidP="00216DC8">
            <w:pPr>
              <w:jc w:val="both"/>
            </w:pPr>
          </w:p>
          <w:p w14:paraId="00920B5C" w14:textId="77777777" w:rsidR="008F5B01" w:rsidRDefault="008F5B01" w:rsidP="00216DC8">
            <w:pPr>
              <w:jc w:val="both"/>
            </w:pPr>
          </w:p>
          <w:p w14:paraId="7DCA6976" w14:textId="77777777" w:rsidR="008F5B01" w:rsidRDefault="008F5B01" w:rsidP="00216DC8">
            <w:pPr>
              <w:jc w:val="both"/>
            </w:pPr>
          </w:p>
          <w:p w14:paraId="593CD80A" w14:textId="77777777" w:rsidR="008F5B01" w:rsidRDefault="008F5B01" w:rsidP="00216DC8">
            <w:pPr>
              <w:jc w:val="both"/>
            </w:pPr>
          </w:p>
          <w:p w14:paraId="0E38ECE6" w14:textId="77777777" w:rsidR="008F5B01" w:rsidRDefault="008F5B01" w:rsidP="00216DC8">
            <w:pPr>
              <w:jc w:val="both"/>
            </w:pPr>
          </w:p>
          <w:p w14:paraId="38E4F14C" w14:textId="77777777" w:rsidR="008F5B01" w:rsidRDefault="008F5B01" w:rsidP="00216DC8">
            <w:pPr>
              <w:jc w:val="both"/>
            </w:pPr>
          </w:p>
          <w:p w14:paraId="4209BDDC" w14:textId="77777777" w:rsidR="008F5B01" w:rsidRDefault="008F5B01" w:rsidP="00216DC8">
            <w:pPr>
              <w:jc w:val="both"/>
            </w:pPr>
          </w:p>
          <w:p w14:paraId="0AC5852E" w14:textId="77777777" w:rsidR="008F5B01" w:rsidRDefault="008F5B01" w:rsidP="00216DC8">
            <w:pPr>
              <w:jc w:val="both"/>
            </w:pPr>
          </w:p>
          <w:p w14:paraId="5692EA89" w14:textId="77777777" w:rsidR="008F5B01" w:rsidRDefault="008F5B01" w:rsidP="00216DC8">
            <w:pPr>
              <w:ind w:left="-246"/>
              <w:jc w:val="both"/>
            </w:pPr>
          </w:p>
          <w:p w14:paraId="5D3C65C8" w14:textId="77777777" w:rsidR="008F5B01" w:rsidRDefault="008F5B01" w:rsidP="00216DC8">
            <w:pPr>
              <w:jc w:val="both"/>
            </w:pPr>
          </w:p>
          <w:p w14:paraId="71198597" w14:textId="77777777" w:rsidR="008F5B01" w:rsidRDefault="008F5B01" w:rsidP="00216DC8">
            <w:pPr>
              <w:jc w:val="both"/>
            </w:pPr>
          </w:p>
        </w:tc>
      </w:tr>
    </w:tbl>
    <w:p w14:paraId="1F6623AE" w14:textId="77777777" w:rsidR="008F5B01" w:rsidRDefault="008F5B01" w:rsidP="008F5B01"/>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3"/>
      </w:tblGrid>
      <w:tr w:rsidR="008F5B01" w14:paraId="6798045D" w14:textId="77777777" w:rsidTr="00216DC8">
        <w:tc>
          <w:tcPr>
            <w:tcW w:w="9923" w:type="dxa"/>
            <w:tcBorders>
              <w:bottom w:val="double" w:sz="4" w:space="0" w:color="auto"/>
            </w:tcBorders>
            <w:shd w:val="clear" w:color="auto" w:fill="BDD6EE"/>
          </w:tcPr>
          <w:p w14:paraId="2C738A93" w14:textId="77777777" w:rsidR="008F5B01" w:rsidRDefault="008F5B01" w:rsidP="00216DC8">
            <w:pPr>
              <w:jc w:val="both"/>
              <w:rPr>
                <w:b/>
                <w:sz w:val="28"/>
              </w:rPr>
            </w:pPr>
            <w:r>
              <w:lastRenderedPageBreak/>
              <w:br w:type="page"/>
            </w:r>
            <w:r>
              <w:rPr>
                <w:b/>
                <w:sz w:val="28"/>
              </w:rPr>
              <w:t xml:space="preserve">D-I – </w:t>
            </w:r>
            <w:r>
              <w:rPr>
                <w:b/>
                <w:sz w:val="26"/>
                <w:szCs w:val="26"/>
              </w:rPr>
              <w:t>Záměr rozvoje a další údaje ke studijnímu programu</w:t>
            </w:r>
          </w:p>
        </w:tc>
      </w:tr>
      <w:tr w:rsidR="008F5B01" w14:paraId="7DF612E9" w14:textId="77777777" w:rsidTr="00216DC8">
        <w:trPr>
          <w:trHeight w:val="185"/>
        </w:trPr>
        <w:tc>
          <w:tcPr>
            <w:tcW w:w="9923" w:type="dxa"/>
            <w:shd w:val="clear" w:color="auto" w:fill="F7CAAC"/>
          </w:tcPr>
          <w:p w14:paraId="4DEC5141" w14:textId="77777777" w:rsidR="008F5B01" w:rsidRDefault="008F5B01" w:rsidP="00216DC8">
            <w:pPr>
              <w:rPr>
                <w:b/>
              </w:rPr>
            </w:pPr>
            <w:r>
              <w:rPr>
                <w:b/>
              </w:rPr>
              <w:t>Záměr rozvoje studijního programu a jeho odůvodnění</w:t>
            </w:r>
          </w:p>
        </w:tc>
      </w:tr>
      <w:tr w:rsidR="008F5B01" w14:paraId="179D48E0" w14:textId="77777777" w:rsidTr="00216DC8">
        <w:trPr>
          <w:trHeight w:val="2835"/>
        </w:trPr>
        <w:tc>
          <w:tcPr>
            <w:tcW w:w="9923" w:type="dxa"/>
            <w:shd w:val="clear" w:color="auto" w:fill="FFFFFF"/>
          </w:tcPr>
          <w:p w14:paraId="64406EDA" w14:textId="77777777" w:rsidR="008F5B01" w:rsidRDefault="008F5B01" w:rsidP="009D4015">
            <w:pPr>
              <w:spacing w:before="60" w:after="60" w:line="252" w:lineRule="auto"/>
              <w:jc w:val="both"/>
            </w:pPr>
            <w:r>
              <w:t xml:space="preserve">Rozvoj studijního programu bude koncipován v zavádění nových poznatků získaných v recentních mezinárodních zdrojích do výuky a identifikaci jejich potenciálu pro praktické úlohy. V této souvislosti bude kladen důraz na tvůrčí činnost garantů jednotlivých studijních programů a na zavádění výsledků do výukového procesu. Součástí bude také rozvoj informačních technologií - například rozšiřování a prohlubování poznatků ze simulací jednotlivých technologických procesů a studium různých faktorů, které tyto procesy mohou ovlivnit. Rozvoj studijního programu bude směřován také do zavedení moderních biotechnologických aplikací do praktické výuky. Dále se bude rozvoj realizovat v implementaci nových mikrobiologických, molekulárně-biologických a fyzikálních metod do analýzy potravin a produktů biotechnologií. </w:t>
            </w:r>
          </w:p>
          <w:p w14:paraId="16E984ED" w14:textId="37E8D543" w:rsidR="008F5B01" w:rsidRDefault="008F5B01" w:rsidP="009D4015">
            <w:pPr>
              <w:spacing w:before="60" w:after="60" w:line="252" w:lineRule="auto"/>
              <w:jc w:val="both"/>
            </w:pPr>
            <w:r>
              <w:t>Dalším aspektem rozvoje bude orientace na moderní výukové metody podporující stávající přednášky, semináře a laboratorní cvičení. Posilovány budou složky výuky zahrnující týmovou práci a práci na projektech. V neposlední řadě budou inovovány a tvořeny výukové materiály. Inovace budou zaměřeny především na modely vybraných technologií, a možnosti mikrobiologické</w:t>
            </w:r>
            <w:r w:rsidR="00373F11">
              <w:t xml:space="preserve"> </w:t>
            </w:r>
            <w:r>
              <w:t>i molekulárně-biologické analýzy biotechnologických produktů.</w:t>
            </w:r>
          </w:p>
        </w:tc>
      </w:tr>
      <w:tr w:rsidR="008F5B01" w14:paraId="38A0058B" w14:textId="77777777" w:rsidTr="00216DC8">
        <w:trPr>
          <w:trHeight w:val="188"/>
        </w:trPr>
        <w:tc>
          <w:tcPr>
            <w:tcW w:w="9923" w:type="dxa"/>
            <w:shd w:val="clear" w:color="auto" w:fill="F7CAAC"/>
          </w:tcPr>
          <w:p w14:paraId="08016583" w14:textId="77777777" w:rsidR="008F5B01" w:rsidRDefault="008F5B01" w:rsidP="00216DC8">
            <w:pPr>
              <w:rPr>
                <w:b/>
              </w:rPr>
            </w:pPr>
            <w:r>
              <w:rPr>
                <w:b/>
              </w:rPr>
              <w:t xml:space="preserve">Počet přijímaných uchazečů ke studiu </w:t>
            </w:r>
            <w:r w:rsidRPr="00622F16">
              <w:rPr>
                <w:b/>
              </w:rPr>
              <w:t>ve studijním programu</w:t>
            </w:r>
          </w:p>
        </w:tc>
      </w:tr>
      <w:tr w:rsidR="008F5B01" w14:paraId="2AF770AA" w14:textId="77777777" w:rsidTr="00764B16">
        <w:trPr>
          <w:trHeight w:val="607"/>
        </w:trPr>
        <w:tc>
          <w:tcPr>
            <w:tcW w:w="9923" w:type="dxa"/>
            <w:shd w:val="clear" w:color="auto" w:fill="FFFFFF"/>
          </w:tcPr>
          <w:p w14:paraId="415ED78B" w14:textId="77777777" w:rsidR="008F5B01" w:rsidRDefault="008F5B01" w:rsidP="009D4015">
            <w:pPr>
              <w:spacing w:before="60" w:after="60" w:line="252" w:lineRule="auto"/>
              <w:jc w:val="both"/>
            </w:pPr>
            <w:r>
              <w:t>Do prezenční formy studia se předpokládá přijetí 10 studentů.</w:t>
            </w:r>
          </w:p>
          <w:p w14:paraId="47B5F7FD" w14:textId="107BC36E" w:rsidR="008F5B01" w:rsidRDefault="008F5B01" w:rsidP="009D4015">
            <w:pPr>
              <w:spacing w:before="60" w:after="60" w:line="252" w:lineRule="auto"/>
              <w:jc w:val="both"/>
            </w:pPr>
            <w:r>
              <w:t>Studijní program Biotechnologie nebyl dosud na Fakultě technologické UTB ve Zlíně akreditován.</w:t>
            </w:r>
          </w:p>
        </w:tc>
      </w:tr>
      <w:tr w:rsidR="008F5B01" w14:paraId="20450E2E" w14:textId="77777777" w:rsidTr="00216DC8">
        <w:trPr>
          <w:trHeight w:val="200"/>
        </w:trPr>
        <w:tc>
          <w:tcPr>
            <w:tcW w:w="9923" w:type="dxa"/>
            <w:shd w:val="clear" w:color="auto" w:fill="F7CAAC"/>
          </w:tcPr>
          <w:p w14:paraId="71A9F5BB" w14:textId="77777777" w:rsidR="008F5B01" w:rsidRDefault="008F5B01" w:rsidP="00216DC8">
            <w:pPr>
              <w:rPr>
                <w:b/>
              </w:rPr>
            </w:pPr>
            <w:r>
              <w:rPr>
                <w:b/>
              </w:rPr>
              <w:t>Předpokládaná uplatnitelnost absolventů na trhu práce</w:t>
            </w:r>
          </w:p>
        </w:tc>
      </w:tr>
      <w:tr w:rsidR="008F5B01" w14:paraId="3912125F" w14:textId="77777777" w:rsidTr="00216DC8">
        <w:trPr>
          <w:trHeight w:val="2835"/>
        </w:trPr>
        <w:tc>
          <w:tcPr>
            <w:tcW w:w="9923" w:type="dxa"/>
            <w:shd w:val="clear" w:color="auto" w:fill="FFFFFF"/>
          </w:tcPr>
          <w:p w14:paraId="143DCF4F" w14:textId="77777777" w:rsidR="008F5B01" w:rsidRDefault="008F5B01" w:rsidP="009E184C">
            <w:pPr>
              <w:spacing w:before="60" w:after="60" w:line="252" w:lineRule="auto"/>
              <w:jc w:val="both"/>
            </w:pPr>
            <w:r>
              <w:t>Předpokládaným uplatněním studentů bude například:</w:t>
            </w:r>
          </w:p>
          <w:p w14:paraId="2246BFF3" w14:textId="77777777" w:rsidR="008F5B01" w:rsidRDefault="008F5B01" w:rsidP="009E184C">
            <w:pPr>
              <w:spacing w:before="60" w:after="60" w:line="252" w:lineRule="auto"/>
              <w:jc w:val="both"/>
            </w:pPr>
            <w:r>
              <w:t>- výrobní manažer v biotechnologiích,</w:t>
            </w:r>
          </w:p>
          <w:p w14:paraId="0F3E943D" w14:textId="77777777" w:rsidR="008F5B01" w:rsidRDefault="008F5B01" w:rsidP="009E184C">
            <w:pPr>
              <w:spacing w:before="60" w:after="60" w:line="252" w:lineRule="auto"/>
              <w:jc w:val="both"/>
            </w:pPr>
            <w:r>
              <w:t>- vedoucí laboratoří zaměřených na mikrobiologickou, molekulárně-biologickou a chemickou analýzu biotechnologických a potravinářských produktů,</w:t>
            </w:r>
          </w:p>
          <w:p w14:paraId="6EC99C28" w14:textId="77777777" w:rsidR="008F5B01" w:rsidRDefault="008F5B01" w:rsidP="009E184C">
            <w:pPr>
              <w:spacing w:before="60" w:after="60" w:line="252" w:lineRule="auto"/>
              <w:jc w:val="both"/>
            </w:pPr>
            <w:r>
              <w:t>- odborný pracovník v orgánech státní správy zaměřených na dozor v oblasti biotechnologických aplikací při ochraně životního prostředí,</w:t>
            </w:r>
          </w:p>
          <w:p w14:paraId="4778ACFB" w14:textId="77777777" w:rsidR="008F5B01" w:rsidRDefault="008F5B01" w:rsidP="009E184C">
            <w:pPr>
              <w:spacing w:before="60" w:after="60" w:line="252" w:lineRule="auto"/>
              <w:jc w:val="both"/>
            </w:pPr>
            <w:r>
              <w:t>- samostatný inspektor a odborný pracovník v orgánech státní správy zaměřených na dozor v oblasti výroby biotechnochnologických produktů a jejich uvádění na trh,</w:t>
            </w:r>
          </w:p>
          <w:p w14:paraId="7B90FC29" w14:textId="77777777" w:rsidR="008F5B01" w:rsidRDefault="008F5B01" w:rsidP="009E184C">
            <w:pPr>
              <w:spacing w:before="60" w:after="60" w:line="252" w:lineRule="auto"/>
              <w:jc w:val="both"/>
            </w:pPr>
            <w:r>
              <w:t>- akademický pracovník chemických a potravinářských fakult vysokých škol,</w:t>
            </w:r>
          </w:p>
          <w:p w14:paraId="0426AF14" w14:textId="77777777" w:rsidR="008F5B01" w:rsidRDefault="008F5B01" w:rsidP="009E184C">
            <w:pPr>
              <w:spacing w:before="60" w:after="60" w:line="252" w:lineRule="auto"/>
              <w:jc w:val="both"/>
            </w:pPr>
            <w:r>
              <w:t>- vědecko-výzkumný pracovník ve výzkumných ústavech a obdobných institucích.</w:t>
            </w:r>
          </w:p>
          <w:p w14:paraId="5B17413F" w14:textId="77777777" w:rsidR="008F5B01" w:rsidRDefault="008F5B01" w:rsidP="00216DC8">
            <w:pPr>
              <w:spacing w:before="60" w:after="60" w:line="252" w:lineRule="auto"/>
              <w:jc w:val="both"/>
            </w:pPr>
          </w:p>
          <w:p w14:paraId="262EE375" w14:textId="77777777" w:rsidR="008F5B01" w:rsidRDefault="008F5B01" w:rsidP="00216DC8">
            <w:pPr>
              <w:spacing w:before="60" w:after="60" w:line="252" w:lineRule="auto"/>
              <w:jc w:val="both"/>
            </w:pPr>
          </w:p>
          <w:p w14:paraId="6FD8C39C" w14:textId="77777777" w:rsidR="008F5B01" w:rsidRDefault="008F5B01" w:rsidP="00216DC8">
            <w:pPr>
              <w:spacing w:before="60" w:after="60" w:line="252" w:lineRule="auto"/>
              <w:jc w:val="both"/>
            </w:pPr>
          </w:p>
          <w:p w14:paraId="69D53C25" w14:textId="77777777" w:rsidR="008F5B01" w:rsidRDefault="008F5B01" w:rsidP="00216DC8">
            <w:pPr>
              <w:spacing w:before="60" w:after="60" w:line="252" w:lineRule="auto"/>
              <w:jc w:val="both"/>
            </w:pPr>
          </w:p>
          <w:p w14:paraId="347136AD" w14:textId="77777777" w:rsidR="008F5B01" w:rsidRDefault="008F5B01" w:rsidP="00216DC8">
            <w:pPr>
              <w:spacing w:before="60" w:after="60" w:line="252" w:lineRule="auto"/>
              <w:jc w:val="both"/>
            </w:pPr>
          </w:p>
          <w:p w14:paraId="764B5F83" w14:textId="77777777" w:rsidR="008F5B01" w:rsidRDefault="008F5B01" w:rsidP="00216DC8">
            <w:pPr>
              <w:spacing w:before="60" w:after="60" w:line="252" w:lineRule="auto"/>
              <w:jc w:val="both"/>
            </w:pPr>
          </w:p>
          <w:p w14:paraId="449C2E88" w14:textId="77777777" w:rsidR="008F5B01" w:rsidRDefault="008F5B01" w:rsidP="00216DC8">
            <w:pPr>
              <w:spacing w:before="60" w:after="60" w:line="252" w:lineRule="auto"/>
              <w:jc w:val="both"/>
            </w:pPr>
          </w:p>
          <w:p w14:paraId="36B200AE" w14:textId="77777777" w:rsidR="008F5B01" w:rsidRDefault="008F5B01" w:rsidP="00216DC8">
            <w:pPr>
              <w:spacing w:before="60" w:after="60" w:line="252" w:lineRule="auto"/>
              <w:jc w:val="both"/>
            </w:pPr>
          </w:p>
          <w:p w14:paraId="65D0F4EA" w14:textId="77777777" w:rsidR="008F5B01" w:rsidRDefault="008F5B01" w:rsidP="00216DC8">
            <w:pPr>
              <w:spacing w:before="60" w:after="60" w:line="252" w:lineRule="auto"/>
              <w:jc w:val="both"/>
            </w:pPr>
          </w:p>
          <w:p w14:paraId="1C50AFD1" w14:textId="77777777" w:rsidR="008F5B01" w:rsidRDefault="008F5B01" w:rsidP="00216DC8">
            <w:pPr>
              <w:spacing w:before="60" w:after="60" w:line="252" w:lineRule="auto"/>
              <w:jc w:val="both"/>
            </w:pPr>
          </w:p>
          <w:p w14:paraId="5E75B399" w14:textId="77777777" w:rsidR="008F5B01" w:rsidRDefault="008F5B01" w:rsidP="00216DC8">
            <w:pPr>
              <w:spacing w:before="60" w:after="60" w:line="252" w:lineRule="auto"/>
              <w:jc w:val="both"/>
            </w:pPr>
          </w:p>
          <w:p w14:paraId="6477EA25" w14:textId="77777777" w:rsidR="008F5B01" w:rsidRDefault="008F5B01" w:rsidP="00216DC8">
            <w:pPr>
              <w:spacing w:before="60" w:after="60" w:line="252" w:lineRule="auto"/>
              <w:jc w:val="both"/>
            </w:pPr>
          </w:p>
          <w:p w14:paraId="675E670E" w14:textId="77777777" w:rsidR="008F5B01" w:rsidRDefault="008F5B01" w:rsidP="00216DC8">
            <w:pPr>
              <w:spacing w:before="60" w:after="60" w:line="252" w:lineRule="auto"/>
              <w:jc w:val="both"/>
            </w:pPr>
          </w:p>
          <w:p w14:paraId="2BA46738" w14:textId="77777777" w:rsidR="008F5B01" w:rsidRDefault="008F5B01" w:rsidP="00216DC8">
            <w:pPr>
              <w:spacing w:before="60" w:after="60" w:line="252" w:lineRule="auto"/>
              <w:jc w:val="both"/>
            </w:pPr>
          </w:p>
          <w:p w14:paraId="5D188EBB" w14:textId="77777777" w:rsidR="008F5B01" w:rsidRDefault="008F5B01" w:rsidP="00216DC8">
            <w:pPr>
              <w:spacing w:before="60" w:after="60" w:line="252" w:lineRule="auto"/>
              <w:jc w:val="both"/>
            </w:pPr>
          </w:p>
          <w:p w14:paraId="08F48E90" w14:textId="77777777" w:rsidR="009D4015" w:rsidRDefault="009D4015" w:rsidP="00216DC8">
            <w:pPr>
              <w:spacing w:before="60" w:after="60" w:line="252" w:lineRule="auto"/>
              <w:jc w:val="both"/>
            </w:pPr>
          </w:p>
          <w:p w14:paraId="0D2DD883" w14:textId="77777777" w:rsidR="009D4015" w:rsidRDefault="009D4015" w:rsidP="00216DC8">
            <w:pPr>
              <w:spacing w:before="60" w:after="60" w:line="252" w:lineRule="auto"/>
              <w:jc w:val="both"/>
            </w:pPr>
          </w:p>
          <w:p w14:paraId="64895F7F" w14:textId="77777777" w:rsidR="009D4015" w:rsidRDefault="009D4015" w:rsidP="00216DC8">
            <w:pPr>
              <w:spacing w:before="60" w:after="60" w:line="252" w:lineRule="auto"/>
              <w:jc w:val="both"/>
            </w:pPr>
          </w:p>
          <w:p w14:paraId="12288F67" w14:textId="77777777" w:rsidR="008F5B01" w:rsidRDefault="008F5B01" w:rsidP="00216DC8">
            <w:pPr>
              <w:spacing w:before="60" w:after="60" w:line="252" w:lineRule="auto"/>
              <w:jc w:val="both"/>
            </w:pPr>
          </w:p>
        </w:tc>
      </w:tr>
    </w:tbl>
    <w:p w14:paraId="0557A9F2" w14:textId="77777777" w:rsidR="008F5B01" w:rsidRDefault="008F5B01" w:rsidP="008F5B01"/>
    <w:p w14:paraId="1F22F4F3" w14:textId="77777777" w:rsidR="008F5B01" w:rsidRDefault="008F5B01"/>
    <w:sectPr w:rsidR="008F5B01" w:rsidSect="00CB73C5">
      <w:headerReference w:type="default" r:id="rId27"/>
      <w:footerReference w:type="even" r:id="rId28"/>
      <w:footerReference w:type="default" r:id="rId29"/>
      <w:headerReference w:type="first" r:id="rId3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2029EF" w14:textId="77777777" w:rsidR="00B2219E" w:rsidRDefault="00B2219E">
      <w:r>
        <w:separator/>
      </w:r>
    </w:p>
  </w:endnote>
  <w:endnote w:type="continuationSeparator" w:id="0">
    <w:p w14:paraId="54FA30EC" w14:textId="77777777" w:rsidR="00B2219E" w:rsidRDefault="00B2219E">
      <w:r>
        <w:continuationSeparator/>
      </w:r>
    </w:p>
  </w:endnote>
  <w:endnote w:type="continuationNotice" w:id="1">
    <w:p w14:paraId="63B30CEC" w14:textId="77777777" w:rsidR="00B2219E" w:rsidRDefault="00B22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TimesNewRomanPSMT">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QqbdckSTIX-Bold">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1AA8C" w14:textId="4B0B59A7" w:rsidR="00885605" w:rsidRDefault="00885605"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2308853E" w14:textId="77777777" w:rsidR="00885605" w:rsidRDefault="0088560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BA5E5" w14:textId="290D3C6C" w:rsidR="00885605" w:rsidRDefault="00885605" w:rsidP="00175912">
    <w:pPr>
      <w:pStyle w:val="Zpat"/>
      <w:framePr w:wrap="around" w:vAnchor="text" w:hAnchor="margin" w:xAlign="center" w:y="1"/>
      <w:rPr>
        <w:rStyle w:val="slostrnky"/>
      </w:rPr>
    </w:pPr>
  </w:p>
  <w:p w14:paraId="542805DA" w14:textId="77777777" w:rsidR="00885605" w:rsidRDefault="0088560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1C8179" w14:textId="77777777" w:rsidR="00B2219E" w:rsidRDefault="00B2219E">
      <w:r>
        <w:separator/>
      </w:r>
    </w:p>
  </w:footnote>
  <w:footnote w:type="continuationSeparator" w:id="0">
    <w:p w14:paraId="1C2C3825" w14:textId="77777777" w:rsidR="00B2219E" w:rsidRDefault="00B2219E">
      <w:r>
        <w:continuationSeparator/>
      </w:r>
    </w:p>
  </w:footnote>
  <w:footnote w:type="continuationNotice" w:id="1">
    <w:p w14:paraId="36B7B1A2" w14:textId="77777777" w:rsidR="00B2219E" w:rsidRDefault="00B221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241BA" w14:textId="77777777" w:rsidR="00885605" w:rsidRPr="00CB73C5" w:rsidRDefault="00885605" w:rsidP="00CB73C5">
    <w:pPr>
      <w:tabs>
        <w:tab w:val="center" w:pos="4536"/>
        <w:tab w:val="right" w:pos="9072"/>
      </w:tabs>
      <w:jc w:val="center"/>
    </w:pPr>
    <w:r w:rsidRPr="00CB73C5">
      <w:t>Univerzita Tomáše Bati ve Zlíně, Fakulta technologická</w:t>
    </w:r>
  </w:p>
  <w:p w14:paraId="3C002FE6" w14:textId="77777777" w:rsidR="00885605" w:rsidRPr="00CB73C5" w:rsidRDefault="00885605" w:rsidP="00CB73C5">
    <w:pPr>
      <w:tabs>
        <w:tab w:val="center" w:pos="4536"/>
        <w:tab w:val="right" w:pos="9072"/>
      </w:tabs>
    </w:pPr>
    <w:r w:rsidRPr="00CB73C5">
      <w:tab/>
      <w:t>SP: Biotechnology</w:t>
    </w:r>
  </w:p>
  <w:p w14:paraId="1C3A7C6E" w14:textId="77777777" w:rsidR="00885605" w:rsidRDefault="0088560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AF559" w14:textId="3292477B" w:rsidR="00885605" w:rsidRDefault="00885605" w:rsidP="00CB73C5">
    <w:pPr>
      <w:pStyle w:val="Zhlav"/>
      <w:jc w:val="center"/>
    </w:pPr>
    <w:r w:rsidRPr="00AD4ACC">
      <w:t>Univerzita Tomáše Bati ve Zlíně, Fakulta technologická</w:t>
    </w:r>
  </w:p>
  <w:p w14:paraId="4D75D522" w14:textId="3B09B779" w:rsidR="00885605" w:rsidRDefault="00885605" w:rsidP="00CB73C5">
    <w:pPr>
      <w:pStyle w:val="Zhlav"/>
    </w:pPr>
    <w:r>
      <w:tab/>
      <w:t>SP</w:t>
    </w:r>
    <w:r w:rsidRPr="00AD4ACC">
      <w:t>:</w:t>
    </w:r>
    <w:r>
      <w:t xml:space="preserve"> Biotechnology</w:t>
    </w:r>
  </w:p>
  <w:p w14:paraId="27E669CE" w14:textId="77777777" w:rsidR="00885605" w:rsidRDefault="0088560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0AE6"/>
    <w:multiLevelType w:val="hybridMultilevel"/>
    <w:tmpl w:val="9C7A9DB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B5629B"/>
    <w:multiLevelType w:val="hybridMultilevel"/>
    <w:tmpl w:val="28C45BE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A01FFE"/>
    <w:multiLevelType w:val="hybridMultilevel"/>
    <w:tmpl w:val="3782C1D2"/>
    <w:lvl w:ilvl="0" w:tplc="E6DE71AC">
      <w:start w:val="1"/>
      <w:numFmt w:val="decimal"/>
      <w:lvlText w:val="%1."/>
      <w:lvlJc w:val="right"/>
      <w:pPr>
        <w:ind w:left="720" w:hanging="360"/>
      </w:pPr>
      <w:rPr>
        <w:rFonts w:hint="default"/>
        <w:sz w:val="20"/>
        <w:u w:color="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9F11EB0"/>
    <w:multiLevelType w:val="hybridMultilevel"/>
    <w:tmpl w:val="D49A9BCC"/>
    <w:lvl w:ilvl="0" w:tplc="9D7E8E62">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CDB4C97"/>
    <w:multiLevelType w:val="hybridMultilevel"/>
    <w:tmpl w:val="A31CF256"/>
    <w:lvl w:ilvl="0" w:tplc="8A08B542">
      <w:start w:val="1"/>
      <w:numFmt w:val="decimal"/>
      <w:lvlText w:val="%1."/>
      <w:lvlJc w:val="right"/>
      <w:pPr>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2644E1"/>
    <w:multiLevelType w:val="hybridMultilevel"/>
    <w:tmpl w:val="4746CC8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12851984"/>
    <w:multiLevelType w:val="hybridMultilevel"/>
    <w:tmpl w:val="2430B244"/>
    <w:lvl w:ilvl="0" w:tplc="6F8021E2">
      <w:start w:val="1"/>
      <w:numFmt w:val="decimal"/>
      <w:lvlText w:val="%1."/>
      <w:lvlJc w:val="right"/>
      <w:pPr>
        <w:ind w:left="720" w:hanging="360"/>
      </w:pPr>
      <w:rPr>
        <w:rFonts w:ascii="Times New Roman" w:hAnsi="Times New Roman" w:cs="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4A11A9"/>
    <w:multiLevelType w:val="hybridMultilevel"/>
    <w:tmpl w:val="8744B9E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4CB7649"/>
    <w:multiLevelType w:val="hybridMultilevel"/>
    <w:tmpl w:val="48763F50"/>
    <w:lvl w:ilvl="0" w:tplc="61EE4B2E">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7303594"/>
    <w:multiLevelType w:val="hybridMultilevel"/>
    <w:tmpl w:val="48902C7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A1D7255"/>
    <w:multiLevelType w:val="hybridMultilevel"/>
    <w:tmpl w:val="D22C85A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B8870CB"/>
    <w:multiLevelType w:val="hybridMultilevel"/>
    <w:tmpl w:val="DF80B354"/>
    <w:lvl w:ilvl="0" w:tplc="E6DE71AC">
      <w:start w:val="1"/>
      <w:numFmt w:val="decimal"/>
      <w:lvlText w:val="%1."/>
      <w:lvlJc w:val="right"/>
      <w:pPr>
        <w:ind w:left="720" w:hanging="360"/>
      </w:pPr>
      <w:rPr>
        <w:rFonts w:hint="default"/>
        <w:sz w:val="20"/>
        <w:u w:color="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1729C3"/>
    <w:multiLevelType w:val="hybridMultilevel"/>
    <w:tmpl w:val="A31CF256"/>
    <w:lvl w:ilvl="0" w:tplc="8A08B542">
      <w:start w:val="1"/>
      <w:numFmt w:val="decimal"/>
      <w:lvlText w:val="%1."/>
      <w:lvlJc w:val="right"/>
      <w:pPr>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F497C05"/>
    <w:multiLevelType w:val="hybridMultilevel"/>
    <w:tmpl w:val="3044E57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4F3248D"/>
    <w:multiLevelType w:val="hybridMultilevel"/>
    <w:tmpl w:val="D78EEC5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EA38BA"/>
    <w:multiLevelType w:val="hybridMultilevel"/>
    <w:tmpl w:val="EC448EC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25523AB"/>
    <w:multiLevelType w:val="hybridMultilevel"/>
    <w:tmpl w:val="2D544782"/>
    <w:lvl w:ilvl="0" w:tplc="C408FD72">
      <w:start w:val="1"/>
      <w:numFmt w:val="decimal"/>
      <w:lvlText w:val="%1."/>
      <w:lvlJc w:val="right"/>
      <w:pPr>
        <w:ind w:left="720" w:hanging="360"/>
      </w:pPr>
      <w:rPr>
        <w:rFonts w:hint="default"/>
        <w:b w:val="0"/>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417050D"/>
    <w:multiLevelType w:val="hybridMultilevel"/>
    <w:tmpl w:val="D742BBA0"/>
    <w:lvl w:ilvl="0" w:tplc="E6DE71AC">
      <w:start w:val="1"/>
      <w:numFmt w:val="decimal"/>
      <w:lvlText w:val="%1."/>
      <w:lvlJc w:val="right"/>
      <w:pPr>
        <w:ind w:left="720" w:hanging="360"/>
      </w:pPr>
      <w:rPr>
        <w:rFonts w:hint="default"/>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556551B"/>
    <w:multiLevelType w:val="hybridMultilevel"/>
    <w:tmpl w:val="3A2ABCAE"/>
    <w:lvl w:ilvl="0" w:tplc="073279B4">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B6C51B0"/>
    <w:multiLevelType w:val="hybridMultilevel"/>
    <w:tmpl w:val="19BA5D62"/>
    <w:lvl w:ilvl="0" w:tplc="E6DE71AC">
      <w:start w:val="1"/>
      <w:numFmt w:val="decimal"/>
      <w:lvlText w:val="%1."/>
      <w:lvlJc w:val="right"/>
      <w:pPr>
        <w:ind w:left="720" w:hanging="360"/>
      </w:pPr>
      <w:rPr>
        <w:rFonts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1CD1ABA"/>
    <w:multiLevelType w:val="hybridMultilevel"/>
    <w:tmpl w:val="DE260D1E"/>
    <w:lvl w:ilvl="0" w:tplc="72F0E39E">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3362461"/>
    <w:multiLevelType w:val="hybridMultilevel"/>
    <w:tmpl w:val="FB52FC88"/>
    <w:lvl w:ilvl="0" w:tplc="9D7E8E62">
      <w:start w:val="1"/>
      <w:numFmt w:val="decimal"/>
      <w:lvlText w:val="%1."/>
      <w:lvlJc w:val="right"/>
      <w:pPr>
        <w:ind w:left="720" w:hanging="360"/>
      </w:pPr>
      <w:rPr>
        <w:rFonts w:hint="default"/>
        <w:sz w:val="19"/>
        <w:szCs w:val="1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46215A2"/>
    <w:multiLevelType w:val="hybridMultilevel"/>
    <w:tmpl w:val="860E64EA"/>
    <w:lvl w:ilvl="0" w:tplc="DB1AEE50">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5370B1D"/>
    <w:multiLevelType w:val="hybridMultilevel"/>
    <w:tmpl w:val="B43622FA"/>
    <w:lvl w:ilvl="0" w:tplc="27DEFB7A">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62B1DE1"/>
    <w:multiLevelType w:val="hybridMultilevel"/>
    <w:tmpl w:val="E11C748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9051015"/>
    <w:multiLevelType w:val="hybridMultilevel"/>
    <w:tmpl w:val="3D7C1C0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FC02E02"/>
    <w:multiLevelType w:val="hybridMultilevel"/>
    <w:tmpl w:val="F894F4B2"/>
    <w:lvl w:ilvl="0" w:tplc="E9DAE766">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0E22435"/>
    <w:multiLevelType w:val="hybridMultilevel"/>
    <w:tmpl w:val="6A8CDD36"/>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4870F8A"/>
    <w:multiLevelType w:val="hybridMultilevel"/>
    <w:tmpl w:val="A664C448"/>
    <w:lvl w:ilvl="0" w:tplc="E6DE71AC">
      <w:start w:val="1"/>
      <w:numFmt w:val="decimal"/>
      <w:lvlText w:val="%1."/>
      <w:lvlJc w:val="right"/>
      <w:pPr>
        <w:tabs>
          <w:tab w:val="num" w:pos="720"/>
        </w:tabs>
        <w:ind w:left="720" w:hanging="360"/>
      </w:pPr>
      <w:rPr>
        <w:rFonts w:hint="default"/>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4C97033"/>
    <w:multiLevelType w:val="hybridMultilevel"/>
    <w:tmpl w:val="0CCC4762"/>
    <w:lvl w:ilvl="0" w:tplc="04DE04E4">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68A4769"/>
    <w:multiLevelType w:val="hybridMultilevel"/>
    <w:tmpl w:val="8A7C5370"/>
    <w:lvl w:ilvl="0" w:tplc="B15C99A4">
      <w:start w:val="1"/>
      <w:numFmt w:val="decimal"/>
      <w:pStyle w:val="Cislovani"/>
      <w:lvlText w:val="%1."/>
      <w:lvlJc w:val="righ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2">
    <w:nsid w:val="57B86471"/>
    <w:multiLevelType w:val="hybridMultilevel"/>
    <w:tmpl w:val="9196C7FC"/>
    <w:lvl w:ilvl="0" w:tplc="FFFFFFFF">
      <w:start w:val="1"/>
      <w:numFmt w:val="decimal"/>
      <w:pStyle w:val="Publikace"/>
      <w:lvlText w:val="%1."/>
      <w:lvlJc w:val="left"/>
      <w:pPr>
        <w:tabs>
          <w:tab w:val="num" w:pos="454"/>
        </w:tabs>
        <w:ind w:left="454" w:hanging="454"/>
      </w:p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nsid w:val="5DC049AE"/>
    <w:multiLevelType w:val="hybridMultilevel"/>
    <w:tmpl w:val="C5D87F40"/>
    <w:lvl w:ilvl="0" w:tplc="30A6B110">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79C13BC"/>
    <w:multiLevelType w:val="hybridMultilevel"/>
    <w:tmpl w:val="80CC842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9FD6F58"/>
    <w:multiLevelType w:val="hybridMultilevel"/>
    <w:tmpl w:val="E81299F8"/>
    <w:lvl w:ilvl="0" w:tplc="620E2FD2">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BD64BAD"/>
    <w:multiLevelType w:val="hybridMultilevel"/>
    <w:tmpl w:val="C5EC7544"/>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DA110FE"/>
    <w:multiLevelType w:val="hybridMultilevel"/>
    <w:tmpl w:val="052A980A"/>
    <w:lvl w:ilvl="0" w:tplc="E6DE71AC">
      <w:start w:val="1"/>
      <w:numFmt w:val="decimal"/>
      <w:lvlText w:val="%1."/>
      <w:lvlJc w:val="right"/>
      <w:pPr>
        <w:tabs>
          <w:tab w:val="num" w:pos="398"/>
        </w:tabs>
        <w:ind w:left="398" w:hanging="360"/>
      </w:pPr>
      <w:rPr>
        <w:rFonts w:hint="default"/>
        <w:sz w:val="20"/>
      </w:rPr>
    </w:lvl>
    <w:lvl w:ilvl="1" w:tplc="04050019" w:tentative="1">
      <w:start w:val="1"/>
      <w:numFmt w:val="lowerLetter"/>
      <w:lvlText w:val="%2."/>
      <w:lvlJc w:val="left"/>
      <w:pPr>
        <w:tabs>
          <w:tab w:val="num" w:pos="1118"/>
        </w:tabs>
        <w:ind w:left="1118" w:hanging="360"/>
      </w:pPr>
    </w:lvl>
    <w:lvl w:ilvl="2" w:tplc="0405001B" w:tentative="1">
      <w:start w:val="1"/>
      <w:numFmt w:val="lowerRoman"/>
      <w:lvlText w:val="%3."/>
      <w:lvlJc w:val="right"/>
      <w:pPr>
        <w:tabs>
          <w:tab w:val="num" w:pos="1838"/>
        </w:tabs>
        <w:ind w:left="1838" w:hanging="180"/>
      </w:pPr>
    </w:lvl>
    <w:lvl w:ilvl="3" w:tplc="0405000F" w:tentative="1">
      <w:start w:val="1"/>
      <w:numFmt w:val="decimal"/>
      <w:lvlText w:val="%4."/>
      <w:lvlJc w:val="left"/>
      <w:pPr>
        <w:tabs>
          <w:tab w:val="num" w:pos="2558"/>
        </w:tabs>
        <w:ind w:left="2558" w:hanging="360"/>
      </w:pPr>
    </w:lvl>
    <w:lvl w:ilvl="4" w:tplc="04050019" w:tentative="1">
      <w:start w:val="1"/>
      <w:numFmt w:val="lowerLetter"/>
      <w:lvlText w:val="%5."/>
      <w:lvlJc w:val="left"/>
      <w:pPr>
        <w:tabs>
          <w:tab w:val="num" w:pos="3278"/>
        </w:tabs>
        <w:ind w:left="3278" w:hanging="360"/>
      </w:pPr>
    </w:lvl>
    <w:lvl w:ilvl="5" w:tplc="0405001B" w:tentative="1">
      <w:start w:val="1"/>
      <w:numFmt w:val="lowerRoman"/>
      <w:lvlText w:val="%6."/>
      <w:lvlJc w:val="right"/>
      <w:pPr>
        <w:tabs>
          <w:tab w:val="num" w:pos="3998"/>
        </w:tabs>
        <w:ind w:left="3998" w:hanging="180"/>
      </w:pPr>
    </w:lvl>
    <w:lvl w:ilvl="6" w:tplc="0405000F" w:tentative="1">
      <w:start w:val="1"/>
      <w:numFmt w:val="decimal"/>
      <w:lvlText w:val="%7."/>
      <w:lvlJc w:val="left"/>
      <w:pPr>
        <w:tabs>
          <w:tab w:val="num" w:pos="4718"/>
        </w:tabs>
        <w:ind w:left="4718" w:hanging="360"/>
      </w:pPr>
    </w:lvl>
    <w:lvl w:ilvl="7" w:tplc="04050019" w:tentative="1">
      <w:start w:val="1"/>
      <w:numFmt w:val="lowerLetter"/>
      <w:lvlText w:val="%8."/>
      <w:lvlJc w:val="left"/>
      <w:pPr>
        <w:tabs>
          <w:tab w:val="num" w:pos="5438"/>
        </w:tabs>
        <w:ind w:left="5438" w:hanging="360"/>
      </w:pPr>
    </w:lvl>
    <w:lvl w:ilvl="8" w:tplc="0405001B" w:tentative="1">
      <w:start w:val="1"/>
      <w:numFmt w:val="lowerRoman"/>
      <w:lvlText w:val="%9."/>
      <w:lvlJc w:val="right"/>
      <w:pPr>
        <w:tabs>
          <w:tab w:val="num" w:pos="6158"/>
        </w:tabs>
        <w:ind w:left="6158" w:hanging="180"/>
      </w:pPr>
    </w:lvl>
  </w:abstractNum>
  <w:abstractNum w:abstractNumId="38">
    <w:nsid w:val="6E6F68EB"/>
    <w:multiLevelType w:val="hybridMultilevel"/>
    <w:tmpl w:val="B70E310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07760F8"/>
    <w:multiLevelType w:val="hybridMultilevel"/>
    <w:tmpl w:val="94642708"/>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253274B"/>
    <w:multiLevelType w:val="hybridMultilevel"/>
    <w:tmpl w:val="301A9E1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9CC471E"/>
    <w:multiLevelType w:val="hybridMultilevel"/>
    <w:tmpl w:val="116A749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F0D74AC"/>
    <w:multiLevelType w:val="hybridMultilevel"/>
    <w:tmpl w:val="6B58A0E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0"/>
  </w:num>
  <w:num w:numId="3">
    <w:abstractNumId w:val="39"/>
  </w:num>
  <w:num w:numId="4">
    <w:abstractNumId w:val="34"/>
  </w:num>
  <w:num w:numId="5">
    <w:abstractNumId w:val="22"/>
  </w:num>
  <w:num w:numId="6">
    <w:abstractNumId w:val="9"/>
  </w:num>
  <w:num w:numId="7">
    <w:abstractNumId w:val="5"/>
  </w:num>
  <w:num w:numId="8">
    <w:abstractNumId w:val="16"/>
  </w:num>
  <w:num w:numId="9">
    <w:abstractNumId w:val="17"/>
  </w:num>
  <w:num w:numId="10">
    <w:abstractNumId w:val="40"/>
  </w:num>
  <w:num w:numId="11">
    <w:abstractNumId w:val="35"/>
  </w:num>
  <w:num w:numId="12">
    <w:abstractNumId w:val="38"/>
  </w:num>
  <w:num w:numId="13">
    <w:abstractNumId w:val="23"/>
  </w:num>
  <w:num w:numId="14">
    <w:abstractNumId w:val="28"/>
  </w:num>
  <w:num w:numId="15">
    <w:abstractNumId w:val="7"/>
  </w:num>
  <w:num w:numId="16">
    <w:abstractNumId w:val="24"/>
  </w:num>
  <w:num w:numId="17">
    <w:abstractNumId w:val="21"/>
  </w:num>
  <w:num w:numId="18">
    <w:abstractNumId w:val="26"/>
  </w:num>
  <w:num w:numId="19">
    <w:abstractNumId w:val="41"/>
  </w:num>
  <w:num w:numId="20">
    <w:abstractNumId w:val="29"/>
  </w:num>
  <w:num w:numId="21">
    <w:abstractNumId w:val="33"/>
  </w:num>
  <w:num w:numId="22">
    <w:abstractNumId w:val="14"/>
  </w:num>
  <w:num w:numId="23">
    <w:abstractNumId w:val="42"/>
  </w:num>
  <w:num w:numId="24">
    <w:abstractNumId w:val="30"/>
  </w:num>
  <w:num w:numId="25">
    <w:abstractNumId w:val="2"/>
  </w:num>
  <w:num w:numId="26">
    <w:abstractNumId w:val="37"/>
  </w:num>
  <w:num w:numId="27">
    <w:abstractNumId w:val="12"/>
  </w:num>
  <w:num w:numId="28">
    <w:abstractNumId w:val="15"/>
  </w:num>
  <w:num w:numId="29">
    <w:abstractNumId w:val="13"/>
  </w:num>
  <w:num w:numId="30">
    <w:abstractNumId w:val="19"/>
  </w:num>
  <w:num w:numId="31">
    <w:abstractNumId w:val="20"/>
  </w:num>
  <w:num w:numId="32">
    <w:abstractNumId w:val="36"/>
  </w:num>
  <w:num w:numId="33">
    <w:abstractNumId w:val="1"/>
  </w:num>
  <w:num w:numId="34">
    <w:abstractNumId w:val="0"/>
  </w:num>
  <w:num w:numId="35">
    <w:abstractNumId w:val="11"/>
  </w:num>
  <w:num w:numId="36">
    <w:abstractNumId w:val="18"/>
  </w:num>
  <w:num w:numId="37">
    <w:abstractNumId w:val="25"/>
  </w:num>
  <w:num w:numId="38">
    <w:abstractNumId w:val="8"/>
  </w:num>
  <w:num w:numId="39">
    <w:abstractNumId w:val="27"/>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6"/>
  </w:num>
  <w:num w:numId="43">
    <w:abstractNumId w:val="4"/>
  </w:num>
  <w:num w:numId="4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mona Mrkvičková">
    <w15:presenceInfo w15:providerId="None" w15:userId="Simona Mrkvič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EFA"/>
    <w:rsid w:val="000013B4"/>
    <w:rsid w:val="000043E7"/>
    <w:rsid w:val="00010B87"/>
    <w:rsid w:val="00013C12"/>
    <w:rsid w:val="00016F38"/>
    <w:rsid w:val="00017161"/>
    <w:rsid w:val="00020969"/>
    <w:rsid w:val="00023281"/>
    <w:rsid w:val="00023658"/>
    <w:rsid w:val="00025119"/>
    <w:rsid w:val="00025BF9"/>
    <w:rsid w:val="00027CF7"/>
    <w:rsid w:val="00031145"/>
    <w:rsid w:val="000345A0"/>
    <w:rsid w:val="00040FAD"/>
    <w:rsid w:val="000501F1"/>
    <w:rsid w:val="00056E2F"/>
    <w:rsid w:val="00062E12"/>
    <w:rsid w:val="0006393B"/>
    <w:rsid w:val="00066A3E"/>
    <w:rsid w:val="00071B5F"/>
    <w:rsid w:val="000726DE"/>
    <w:rsid w:val="00086667"/>
    <w:rsid w:val="00086A4B"/>
    <w:rsid w:val="00093180"/>
    <w:rsid w:val="00096D92"/>
    <w:rsid w:val="000A583C"/>
    <w:rsid w:val="000A63E3"/>
    <w:rsid w:val="000B2591"/>
    <w:rsid w:val="000B47E4"/>
    <w:rsid w:val="000B7A63"/>
    <w:rsid w:val="000D4597"/>
    <w:rsid w:val="000E03B3"/>
    <w:rsid w:val="000E5383"/>
    <w:rsid w:val="000E5AD4"/>
    <w:rsid w:val="000F3104"/>
    <w:rsid w:val="00100617"/>
    <w:rsid w:val="0010485D"/>
    <w:rsid w:val="00113249"/>
    <w:rsid w:val="001136CB"/>
    <w:rsid w:val="00113B4D"/>
    <w:rsid w:val="00116885"/>
    <w:rsid w:val="00126D48"/>
    <w:rsid w:val="00130433"/>
    <w:rsid w:val="00131F0C"/>
    <w:rsid w:val="001352D3"/>
    <w:rsid w:val="00140C80"/>
    <w:rsid w:val="001502E3"/>
    <w:rsid w:val="0015648A"/>
    <w:rsid w:val="0016038A"/>
    <w:rsid w:val="0016649A"/>
    <w:rsid w:val="00174EC9"/>
    <w:rsid w:val="00175912"/>
    <w:rsid w:val="00180389"/>
    <w:rsid w:val="00181203"/>
    <w:rsid w:val="00183649"/>
    <w:rsid w:val="001872EA"/>
    <w:rsid w:val="00192FC5"/>
    <w:rsid w:val="00194259"/>
    <w:rsid w:val="00194A70"/>
    <w:rsid w:val="00194E7C"/>
    <w:rsid w:val="00195A10"/>
    <w:rsid w:val="001A57AE"/>
    <w:rsid w:val="001B05E5"/>
    <w:rsid w:val="001B4F79"/>
    <w:rsid w:val="001C35A9"/>
    <w:rsid w:val="001C6C4C"/>
    <w:rsid w:val="001C7821"/>
    <w:rsid w:val="001E5361"/>
    <w:rsid w:val="001F326E"/>
    <w:rsid w:val="001F3CCA"/>
    <w:rsid w:val="00200B3B"/>
    <w:rsid w:val="00205E23"/>
    <w:rsid w:val="00216DC8"/>
    <w:rsid w:val="00222D66"/>
    <w:rsid w:val="00232C05"/>
    <w:rsid w:val="002576DC"/>
    <w:rsid w:val="00260BA2"/>
    <w:rsid w:val="002638FA"/>
    <w:rsid w:val="00272884"/>
    <w:rsid w:val="00272907"/>
    <w:rsid w:val="0027795E"/>
    <w:rsid w:val="00282F7D"/>
    <w:rsid w:val="002846AB"/>
    <w:rsid w:val="002A005D"/>
    <w:rsid w:val="002A159D"/>
    <w:rsid w:val="002A1D39"/>
    <w:rsid w:val="002A38DE"/>
    <w:rsid w:val="002A4239"/>
    <w:rsid w:val="002A7333"/>
    <w:rsid w:val="002B6748"/>
    <w:rsid w:val="002C428C"/>
    <w:rsid w:val="002C6E3A"/>
    <w:rsid w:val="002E2224"/>
    <w:rsid w:val="002E5CBD"/>
    <w:rsid w:val="002F1417"/>
    <w:rsid w:val="002F1D3F"/>
    <w:rsid w:val="002F3A1A"/>
    <w:rsid w:val="002F6C43"/>
    <w:rsid w:val="00300094"/>
    <w:rsid w:val="00300C96"/>
    <w:rsid w:val="00300C9B"/>
    <w:rsid w:val="00312D69"/>
    <w:rsid w:val="00312F1D"/>
    <w:rsid w:val="00314518"/>
    <w:rsid w:val="00335BBB"/>
    <w:rsid w:val="00337837"/>
    <w:rsid w:val="00352FF2"/>
    <w:rsid w:val="00353475"/>
    <w:rsid w:val="00372F64"/>
    <w:rsid w:val="00373F11"/>
    <w:rsid w:val="00381B2D"/>
    <w:rsid w:val="00382EB3"/>
    <w:rsid w:val="003909F8"/>
    <w:rsid w:val="00390B07"/>
    <w:rsid w:val="003A003C"/>
    <w:rsid w:val="003A1AFC"/>
    <w:rsid w:val="003A6312"/>
    <w:rsid w:val="003B0268"/>
    <w:rsid w:val="003B2046"/>
    <w:rsid w:val="003B33F2"/>
    <w:rsid w:val="003B5A71"/>
    <w:rsid w:val="003C5931"/>
    <w:rsid w:val="003C78E4"/>
    <w:rsid w:val="003C7C17"/>
    <w:rsid w:val="003D04CE"/>
    <w:rsid w:val="003F0736"/>
    <w:rsid w:val="003F2040"/>
    <w:rsid w:val="003F5FA6"/>
    <w:rsid w:val="00403DAC"/>
    <w:rsid w:val="00404CB4"/>
    <w:rsid w:val="00406792"/>
    <w:rsid w:val="00407459"/>
    <w:rsid w:val="00413C95"/>
    <w:rsid w:val="00413CAD"/>
    <w:rsid w:val="00413EBC"/>
    <w:rsid w:val="0042045A"/>
    <w:rsid w:val="00427B4B"/>
    <w:rsid w:val="00431584"/>
    <w:rsid w:val="004324E4"/>
    <w:rsid w:val="00451E5D"/>
    <w:rsid w:val="00453863"/>
    <w:rsid w:val="00460940"/>
    <w:rsid w:val="00466A3F"/>
    <w:rsid w:val="004722AC"/>
    <w:rsid w:val="00490219"/>
    <w:rsid w:val="00490292"/>
    <w:rsid w:val="00494A5B"/>
    <w:rsid w:val="004A44C9"/>
    <w:rsid w:val="004C31A0"/>
    <w:rsid w:val="004C364E"/>
    <w:rsid w:val="004C7258"/>
    <w:rsid w:val="004C7CE2"/>
    <w:rsid w:val="004D3490"/>
    <w:rsid w:val="004D520D"/>
    <w:rsid w:val="004D5300"/>
    <w:rsid w:val="004D5408"/>
    <w:rsid w:val="004D73DF"/>
    <w:rsid w:val="004E206C"/>
    <w:rsid w:val="004E26DC"/>
    <w:rsid w:val="004E5971"/>
    <w:rsid w:val="004F0565"/>
    <w:rsid w:val="00503A3B"/>
    <w:rsid w:val="00503E85"/>
    <w:rsid w:val="00521FC0"/>
    <w:rsid w:val="0052237C"/>
    <w:rsid w:val="00523142"/>
    <w:rsid w:val="00526246"/>
    <w:rsid w:val="00530FF6"/>
    <w:rsid w:val="0053707C"/>
    <w:rsid w:val="00553F18"/>
    <w:rsid w:val="0056683E"/>
    <w:rsid w:val="005723A5"/>
    <w:rsid w:val="00576F8B"/>
    <w:rsid w:val="00580DB7"/>
    <w:rsid w:val="0058605E"/>
    <w:rsid w:val="005A5765"/>
    <w:rsid w:val="005B295C"/>
    <w:rsid w:val="005B435C"/>
    <w:rsid w:val="005C09CF"/>
    <w:rsid w:val="005C3401"/>
    <w:rsid w:val="005C6700"/>
    <w:rsid w:val="005D2211"/>
    <w:rsid w:val="005D458A"/>
    <w:rsid w:val="005D73F4"/>
    <w:rsid w:val="005E242A"/>
    <w:rsid w:val="005E28D7"/>
    <w:rsid w:val="005E4874"/>
    <w:rsid w:val="005F363D"/>
    <w:rsid w:val="005F3F2F"/>
    <w:rsid w:val="005F401C"/>
    <w:rsid w:val="005F5166"/>
    <w:rsid w:val="005F6254"/>
    <w:rsid w:val="006111CC"/>
    <w:rsid w:val="00624155"/>
    <w:rsid w:val="00634DB5"/>
    <w:rsid w:val="006415F8"/>
    <w:rsid w:val="0064695B"/>
    <w:rsid w:val="0065418B"/>
    <w:rsid w:val="00655F93"/>
    <w:rsid w:val="006723A9"/>
    <w:rsid w:val="00672BEF"/>
    <w:rsid w:val="006731C5"/>
    <w:rsid w:val="00675542"/>
    <w:rsid w:val="00677585"/>
    <w:rsid w:val="006801CF"/>
    <w:rsid w:val="00694BA8"/>
    <w:rsid w:val="006A4525"/>
    <w:rsid w:val="006A466C"/>
    <w:rsid w:val="006A60C2"/>
    <w:rsid w:val="006A65D3"/>
    <w:rsid w:val="006A66C2"/>
    <w:rsid w:val="006A7D47"/>
    <w:rsid w:val="006B1106"/>
    <w:rsid w:val="006B341C"/>
    <w:rsid w:val="006C0862"/>
    <w:rsid w:val="006C41AF"/>
    <w:rsid w:val="006C54F3"/>
    <w:rsid w:val="006C5894"/>
    <w:rsid w:val="006E2548"/>
    <w:rsid w:val="006E29E2"/>
    <w:rsid w:val="006E5F9E"/>
    <w:rsid w:val="006E70C5"/>
    <w:rsid w:val="006F2405"/>
    <w:rsid w:val="007045C2"/>
    <w:rsid w:val="00711433"/>
    <w:rsid w:val="007150FD"/>
    <w:rsid w:val="00717FE7"/>
    <w:rsid w:val="00721132"/>
    <w:rsid w:val="007370D7"/>
    <w:rsid w:val="00737D08"/>
    <w:rsid w:val="00737DB3"/>
    <w:rsid w:val="007445CC"/>
    <w:rsid w:val="00756313"/>
    <w:rsid w:val="0075751C"/>
    <w:rsid w:val="00761E2A"/>
    <w:rsid w:val="0076293C"/>
    <w:rsid w:val="00764B16"/>
    <w:rsid w:val="00780CCC"/>
    <w:rsid w:val="00780E96"/>
    <w:rsid w:val="00795E5A"/>
    <w:rsid w:val="00796C95"/>
    <w:rsid w:val="007A4EDC"/>
    <w:rsid w:val="007B06CD"/>
    <w:rsid w:val="007B1B45"/>
    <w:rsid w:val="007D1EEF"/>
    <w:rsid w:val="007D27E5"/>
    <w:rsid w:val="007D4D70"/>
    <w:rsid w:val="007D52AB"/>
    <w:rsid w:val="007E186B"/>
    <w:rsid w:val="007E4578"/>
    <w:rsid w:val="007F09E6"/>
    <w:rsid w:val="007F1C46"/>
    <w:rsid w:val="007F3766"/>
    <w:rsid w:val="007F6530"/>
    <w:rsid w:val="008013FD"/>
    <w:rsid w:val="00804B66"/>
    <w:rsid w:val="00805C57"/>
    <w:rsid w:val="00807138"/>
    <w:rsid w:val="00807313"/>
    <w:rsid w:val="00814C28"/>
    <w:rsid w:val="008173DA"/>
    <w:rsid w:val="00824BD0"/>
    <w:rsid w:val="00826573"/>
    <w:rsid w:val="00837008"/>
    <w:rsid w:val="0084515A"/>
    <w:rsid w:val="00852880"/>
    <w:rsid w:val="00855F3B"/>
    <w:rsid w:val="00856507"/>
    <w:rsid w:val="00857E31"/>
    <w:rsid w:val="00870001"/>
    <w:rsid w:val="00875FD8"/>
    <w:rsid w:val="00876A93"/>
    <w:rsid w:val="00876EF8"/>
    <w:rsid w:val="00880F9F"/>
    <w:rsid w:val="008832E5"/>
    <w:rsid w:val="00885605"/>
    <w:rsid w:val="008905D2"/>
    <w:rsid w:val="008974A0"/>
    <w:rsid w:val="008A0829"/>
    <w:rsid w:val="008A6996"/>
    <w:rsid w:val="008B165A"/>
    <w:rsid w:val="008B2AD9"/>
    <w:rsid w:val="008C3281"/>
    <w:rsid w:val="008C363F"/>
    <w:rsid w:val="008C5805"/>
    <w:rsid w:val="008D1024"/>
    <w:rsid w:val="008E272A"/>
    <w:rsid w:val="008E6536"/>
    <w:rsid w:val="008F3948"/>
    <w:rsid w:val="008F5B01"/>
    <w:rsid w:val="00903BD2"/>
    <w:rsid w:val="00907680"/>
    <w:rsid w:val="00916478"/>
    <w:rsid w:val="00916903"/>
    <w:rsid w:val="009172E7"/>
    <w:rsid w:val="0093497F"/>
    <w:rsid w:val="00934E41"/>
    <w:rsid w:val="009358B7"/>
    <w:rsid w:val="00936109"/>
    <w:rsid w:val="00940BF6"/>
    <w:rsid w:val="00945877"/>
    <w:rsid w:val="00954F73"/>
    <w:rsid w:val="00956CF5"/>
    <w:rsid w:val="00960167"/>
    <w:rsid w:val="00962788"/>
    <w:rsid w:val="00962C5A"/>
    <w:rsid w:val="00964391"/>
    <w:rsid w:val="00975A0F"/>
    <w:rsid w:val="0098641B"/>
    <w:rsid w:val="009940E6"/>
    <w:rsid w:val="009A761A"/>
    <w:rsid w:val="009B0D15"/>
    <w:rsid w:val="009B34CA"/>
    <w:rsid w:val="009C53C7"/>
    <w:rsid w:val="009D05CD"/>
    <w:rsid w:val="009D4000"/>
    <w:rsid w:val="009D4015"/>
    <w:rsid w:val="009D687F"/>
    <w:rsid w:val="009E184C"/>
    <w:rsid w:val="009E37F6"/>
    <w:rsid w:val="009E460A"/>
    <w:rsid w:val="009E70D2"/>
    <w:rsid w:val="009F386B"/>
    <w:rsid w:val="009F6DB4"/>
    <w:rsid w:val="00A0148A"/>
    <w:rsid w:val="00A10332"/>
    <w:rsid w:val="00A13860"/>
    <w:rsid w:val="00A1623F"/>
    <w:rsid w:val="00A173CA"/>
    <w:rsid w:val="00A3302C"/>
    <w:rsid w:val="00A443DD"/>
    <w:rsid w:val="00A46B62"/>
    <w:rsid w:val="00A46FA8"/>
    <w:rsid w:val="00A5411F"/>
    <w:rsid w:val="00A60C2D"/>
    <w:rsid w:val="00A60F96"/>
    <w:rsid w:val="00A636A2"/>
    <w:rsid w:val="00A6614D"/>
    <w:rsid w:val="00A733F8"/>
    <w:rsid w:val="00A739B5"/>
    <w:rsid w:val="00A758E6"/>
    <w:rsid w:val="00A82B9C"/>
    <w:rsid w:val="00A837CF"/>
    <w:rsid w:val="00A94675"/>
    <w:rsid w:val="00A952B2"/>
    <w:rsid w:val="00A95A01"/>
    <w:rsid w:val="00AA5992"/>
    <w:rsid w:val="00AC1890"/>
    <w:rsid w:val="00AD1893"/>
    <w:rsid w:val="00AF05C9"/>
    <w:rsid w:val="00AF78AF"/>
    <w:rsid w:val="00B01052"/>
    <w:rsid w:val="00B10542"/>
    <w:rsid w:val="00B12567"/>
    <w:rsid w:val="00B2219E"/>
    <w:rsid w:val="00B254CD"/>
    <w:rsid w:val="00B27204"/>
    <w:rsid w:val="00B366FD"/>
    <w:rsid w:val="00B4114C"/>
    <w:rsid w:val="00B45EB2"/>
    <w:rsid w:val="00B47FE0"/>
    <w:rsid w:val="00B530B3"/>
    <w:rsid w:val="00B53649"/>
    <w:rsid w:val="00B5678C"/>
    <w:rsid w:val="00B636D4"/>
    <w:rsid w:val="00B63CC4"/>
    <w:rsid w:val="00B75AE4"/>
    <w:rsid w:val="00B77C6A"/>
    <w:rsid w:val="00B81AAA"/>
    <w:rsid w:val="00B87C6F"/>
    <w:rsid w:val="00B9060E"/>
    <w:rsid w:val="00B93918"/>
    <w:rsid w:val="00BA554E"/>
    <w:rsid w:val="00BA62E3"/>
    <w:rsid w:val="00BA7845"/>
    <w:rsid w:val="00BC02E8"/>
    <w:rsid w:val="00BC2035"/>
    <w:rsid w:val="00BC7FE2"/>
    <w:rsid w:val="00BD1487"/>
    <w:rsid w:val="00BD21F6"/>
    <w:rsid w:val="00BE7284"/>
    <w:rsid w:val="00BF4B8B"/>
    <w:rsid w:val="00C007BD"/>
    <w:rsid w:val="00C0279C"/>
    <w:rsid w:val="00C04E6C"/>
    <w:rsid w:val="00C12007"/>
    <w:rsid w:val="00C13133"/>
    <w:rsid w:val="00C131BF"/>
    <w:rsid w:val="00C15397"/>
    <w:rsid w:val="00C2702E"/>
    <w:rsid w:val="00C35A9F"/>
    <w:rsid w:val="00C41B96"/>
    <w:rsid w:val="00C43487"/>
    <w:rsid w:val="00C43508"/>
    <w:rsid w:val="00C4637E"/>
    <w:rsid w:val="00C479B8"/>
    <w:rsid w:val="00C51973"/>
    <w:rsid w:val="00C570B4"/>
    <w:rsid w:val="00C63911"/>
    <w:rsid w:val="00C70EFA"/>
    <w:rsid w:val="00C80782"/>
    <w:rsid w:val="00C80DA8"/>
    <w:rsid w:val="00C90F67"/>
    <w:rsid w:val="00C96115"/>
    <w:rsid w:val="00CA23A2"/>
    <w:rsid w:val="00CA7D21"/>
    <w:rsid w:val="00CB73C5"/>
    <w:rsid w:val="00CB7FB5"/>
    <w:rsid w:val="00CC2F46"/>
    <w:rsid w:val="00CD08B1"/>
    <w:rsid w:val="00D05827"/>
    <w:rsid w:val="00D11A3A"/>
    <w:rsid w:val="00D23518"/>
    <w:rsid w:val="00D23BBB"/>
    <w:rsid w:val="00D30179"/>
    <w:rsid w:val="00D4439F"/>
    <w:rsid w:val="00D451D2"/>
    <w:rsid w:val="00D56679"/>
    <w:rsid w:val="00D61DF4"/>
    <w:rsid w:val="00D62571"/>
    <w:rsid w:val="00D6503C"/>
    <w:rsid w:val="00D756AB"/>
    <w:rsid w:val="00D75B8A"/>
    <w:rsid w:val="00D80FF9"/>
    <w:rsid w:val="00D8523B"/>
    <w:rsid w:val="00D87CBB"/>
    <w:rsid w:val="00DA2C67"/>
    <w:rsid w:val="00DB0456"/>
    <w:rsid w:val="00DB7B1A"/>
    <w:rsid w:val="00DB7DE2"/>
    <w:rsid w:val="00DC3CB6"/>
    <w:rsid w:val="00DC4CF1"/>
    <w:rsid w:val="00DE0441"/>
    <w:rsid w:val="00DE5949"/>
    <w:rsid w:val="00DE60EF"/>
    <w:rsid w:val="00DE7DE3"/>
    <w:rsid w:val="00DF104F"/>
    <w:rsid w:val="00E0345C"/>
    <w:rsid w:val="00E138A9"/>
    <w:rsid w:val="00E22149"/>
    <w:rsid w:val="00E27BBD"/>
    <w:rsid w:val="00E27FCA"/>
    <w:rsid w:val="00E53159"/>
    <w:rsid w:val="00E62AB7"/>
    <w:rsid w:val="00E63212"/>
    <w:rsid w:val="00E805A3"/>
    <w:rsid w:val="00E83E86"/>
    <w:rsid w:val="00E86E08"/>
    <w:rsid w:val="00EA1501"/>
    <w:rsid w:val="00EA557E"/>
    <w:rsid w:val="00EB0AF5"/>
    <w:rsid w:val="00EB5D43"/>
    <w:rsid w:val="00EC7732"/>
    <w:rsid w:val="00ED10B7"/>
    <w:rsid w:val="00ED322D"/>
    <w:rsid w:val="00EE01B2"/>
    <w:rsid w:val="00EE1859"/>
    <w:rsid w:val="00EE5CFF"/>
    <w:rsid w:val="00EE6990"/>
    <w:rsid w:val="00EE6C1F"/>
    <w:rsid w:val="00EF0E9E"/>
    <w:rsid w:val="00F02D4A"/>
    <w:rsid w:val="00F055FA"/>
    <w:rsid w:val="00F10EBB"/>
    <w:rsid w:val="00F15622"/>
    <w:rsid w:val="00F27F35"/>
    <w:rsid w:val="00F33222"/>
    <w:rsid w:val="00F356C7"/>
    <w:rsid w:val="00F44A2A"/>
    <w:rsid w:val="00F44BD2"/>
    <w:rsid w:val="00F474FC"/>
    <w:rsid w:val="00F51A7B"/>
    <w:rsid w:val="00F53B3A"/>
    <w:rsid w:val="00F71EBA"/>
    <w:rsid w:val="00F85D33"/>
    <w:rsid w:val="00FC0710"/>
    <w:rsid w:val="00FC28D1"/>
    <w:rsid w:val="00FD3A4F"/>
    <w:rsid w:val="00FF15CE"/>
    <w:rsid w:val="00FF3703"/>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076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1"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5370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semiHidden/>
    <w:unhideWhenUsed/>
    <w:qFormat/>
    <w:locked/>
    <w:rsid w:val="0053707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semiHidden/>
    <w:unhideWhenUsed/>
    <w:qFormat/>
    <w:locked/>
    <w:rsid w:val="0053707C"/>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3707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semiHidden/>
    <w:rsid w:val="0053707C"/>
    <w:rPr>
      <w:rFonts w:asciiTheme="majorHAnsi" w:eastAsiaTheme="majorEastAsia" w:hAnsiTheme="majorHAnsi" w:cstheme="majorBidi"/>
      <w:b/>
      <w:bCs/>
      <w:color w:val="4F81BD" w:themeColor="accent1"/>
      <w:sz w:val="26"/>
      <w:szCs w:val="26"/>
    </w:rPr>
  </w:style>
  <w:style w:type="character" w:customStyle="1" w:styleId="Nadpis4Char">
    <w:name w:val="Nadpis 4 Char"/>
    <w:basedOn w:val="Standardnpsmoodstavce"/>
    <w:link w:val="Nadpis4"/>
    <w:semiHidden/>
    <w:rsid w:val="0053707C"/>
    <w:rPr>
      <w:rFonts w:asciiTheme="majorHAnsi" w:eastAsiaTheme="majorEastAsia" w:hAnsiTheme="majorHAnsi" w:cstheme="majorBidi"/>
      <w:b/>
      <w:bCs/>
      <w:i/>
      <w:iCs/>
      <w:color w:val="4F81BD" w:themeColor="accent1"/>
      <w:sz w:val="20"/>
      <w:szCs w:val="20"/>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character" w:styleId="Odkaznakoment">
    <w:name w:val="annotation reference"/>
    <w:basedOn w:val="Standardnpsmoodstavce"/>
    <w:uiPriority w:val="99"/>
    <w:unhideWhenUsed/>
    <w:rsid w:val="000013B4"/>
    <w:rPr>
      <w:sz w:val="16"/>
      <w:szCs w:val="16"/>
    </w:rPr>
  </w:style>
  <w:style w:type="paragraph" w:styleId="Textkomente">
    <w:name w:val="annotation text"/>
    <w:basedOn w:val="Normln"/>
    <w:link w:val="TextkomenteChar"/>
    <w:unhideWhenUsed/>
    <w:rsid w:val="000013B4"/>
  </w:style>
  <w:style w:type="character" w:customStyle="1" w:styleId="TextkomenteChar">
    <w:name w:val="Text komentáře Char"/>
    <w:basedOn w:val="Standardnpsmoodstavce"/>
    <w:link w:val="Textkomente"/>
    <w:rsid w:val="000013B4"/>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0013B4"/>
    <w:rPr>
      <w:b/>
      <w:bCs/>
    </w:rPr>
  </w:style>
  <w:style w:type="character" w:customStyle="1" w:styleId="PedmtkomenteChar">
    <w:name w:val="Předmět komentáře Char"/>
    <w:basedOn w:val="TextkomenteChar"/>
    <w:link w:val="Pedmtkomente"/>
    <w:uiPriority w:val="99"/>
    <w:semiHidden/>
    <w:rsid w:val="000013B4"/>
    <w:rPr>
      <w:rFonts w:ascii="Times New Roman" w:eastAsia="Times New Roman" w:hAnsi="Times New Roman" w:cs="Times New Roman"/>
      <w:b/>
      <w:bCs/>
      <w:sz w:val="20"/>
      <w:szCs w:val="20"/>
    </w:rPr>
  </w:style>
  <w:style w:type="character" w:styleId="Hypertextovodkaz">
    <w:name w:val="Hyperlink"/>
    <w:basedOn w:val="Standardnpsmoodstavce"/>
    <w:uiPriority w:val="99"/>
    <w:unhideWhenUsed/>
    <w:rsid w:val="008013FD"/>
    <w:rPr>
      <w:color w:val="0000FF" w:themeColor="hyperlink"/>
      <w:u w:val="single"/>
    </w:rPr>
  </w:style>
  <w:style w:type="paragraph" w:styleId="Revize">
    <w:name w:val="Revision"/>
    <w:hidden/>
    <w:uiPriority w:val="99"/>
    <w:semiHidden/>
    <w:rsid w:val="00962788"/>
    <w:rPr>
      <w:rFonts w:ascii="Times New Roman" w:eastAsia="Times New Roman" w:hAnsi="Times New Roman" w:cs="Times New Roman"/>
      <w:sz w:val="20"/>
      <w:szCs w:val="20"/>
    </w:rPr>
  </w:style>
  <w:style w:type="paragraph" w:styleId="Odstavecseseznamem">
    <w:name w:val="List Paragraph"/>
    <w:basedOn w:val="Normln"/>
    <w:uiPriority w:val="34"/>
    <w:qFormat/>
    <w:rsid w:val="0053707C"/>
    <w:pPr>
      <w:ind w:left="720"/>
      <w:contextualSpacing/>
    </w:pPr>
  </w:style>
  <w:style w:type="paragraph" w:customStyle="1" w:styleId="Default">
    <w:name w:val="Default"/>
    <w:rsid w:val="0053707C"/>
    <w:pPr>
      <w:autoSpaceDE w:val="0"/>
      <w:autoSpaceDN w:val="0"/>
      <w:adjustRightInd w:val="0"/>
    </w:pPr>
    <w:rPr>
      <w:rFonts w:ascii="Times New Roman" w:hAnsi="Times New Roman" w:cs="Times New Roman"/>
      <w:color w:val="000000"/>
      <w:sz w:val="24"/>
      <w:szCs w:val="24"/>
    </w:rPr>
  </w:style>
  <w:style w:type="character" w:customStyle="1" w:styleId="inline">
    <w:name w:val="inline"/>
    <w:rsid w:val="0053707C"/>
  </w:style>
  <w:style w:type="paragraph" w:styleId="Normlnweb">
    <w:name w:val="Normal (Web)"/>
    <w:basedOn w:val="Normln"/>
    <w:uiPriority w:val="99"/>
    <w:unhideWhenUsed/>
    <w:rsid w:val="0053707C"/>
    <w:pPr>
      <w:spacing w:before="100" w:beforeAutospacing="1" w:after="100" w:afterAutospacing="1"/>
    </w:pPr>
    <w:rPr>
      <w:sz w:val="24"/>
      <w:szCs w:val="24"/>
    </w:rPr>
  </w:style>
  <w:style w:type="character" w:styleId="Siln">
    <w:name w:val="Strong"/>
    <w:basedOn w:val="Standardnpsmoodstavce"/>
    <w:uiPriority w:val="22"/>
    <w:qFormat/>
    <w:locked/>
    <w:rsid w:val="0053707C"/>
    <w:rPr>
      <w:b/>
      <w:bCs/>
    </w:rPr>
  </w:style>
  <w:style w:type="character" w:customStyle="1" w:styleId="pissn">
    <w:name w:val="pissn"/>
    <w:basedOn w:val="Standardnpsmoodstavce"/>
    <w:rsid w:val="0053707C"/>
  </w:style>
  <w:style w:type="paragraph" w:customStyle="1" w:styleId="western">
    <w:name w:val="western"/>
    <w:basedOn w:val="Normln"/>
    <w:rsid w:val="0053707C"/>
    <w:pPr>
      <w:spacing w:before="100" w:beforeAutospacing="1" w:after="144" w:line="288" w:lineRule="auto"/>
    </w:pPr>
  </w:style>
  <w:style w:type="paragraph" w:customStyle="1" w:styleId="Cislovani">
    <w:name w:val="Cislovani"/>
    <w:basedOn w:val="Normln"/>
    <w:link w:val="CislovaniChar"/>
    <w:uiPriority w:val="99"/>
    <w:qFormat/>
    <w:rsid w:val="0053707C"/>
    <w:pPr>
      <w:numPr>
        <w:numId w:val="1"/>
      </w:numPr>
    </w:pPr>
    <w:rPr>
      <w:rFonts w:ascii="Calibri" w:eastAsia="Calibri" w:hAnsi="Calibri"/>
    </w:rPr>
  </w:style>
  <w:style w:type="character" w:customStyle="1" w:styleId="CislovaniChar">
    <w:name w:val="Cislovani Char"/>
    <w:link w:val="Cislovani"/>
    <w:uiPriority w:val="99"/>
    <w:locked/>
    <w:rsid w:val="0053707C"/>
    <w:rPr>
      <w:rFonts w:cs="Times New Roman"/>
      <w:sz w:val="20"/>
      <w:szCs w:val="20"/>
    </w:rPr>
  </w:style>
  <w:style w:type="character" w:customStyle="1" w:styleId="ZkladntextChar">
    <w:name w:val="Základní text Char"/>
    <w:basedOn w:val="Standardnpsmoodstavce"/>
    <w:link w:val="Zkladntext"/>
    <w:uiPriority w:val="1"/>
    <w:rsid w:val="0053707C"/>
    <w:rPr>
      <w:rFonts w:ascii="Times New Roman" w:eastAsia="Times New Roman" w:hAnsi="Times New Roman" w:cs="Times New Roman"/>
      <w:sz w:val="24"/>
      <w:szCs w:val="24"/>
      <w:lang w:val="en-US" w:eastAsia="en-US"/>
    </w:rPr>
  </w:style>
  <w:style w:type="paragraph" w:styleId="Zkladntext">
    <w:name w:val="Body Text"/>
    <w:basedOn w:val="Normln"/>
    <w:link w:val="ZkladntextChar"/>
    <w:uiPriority w:val="1"/>
    <w:unhideWhenUsed/>
    <w:qFormat/>
    <w:rsid w:val="0053707C"/>
    <w:pPr>
      <w:widowControl w:val="0"/>
      <w:ind w:left="118"/>
      <w:jc w:val="both"/>
    </w:pPr>
    <w:rPr>
      <w:sz w:val="24"/>
      <w:szCs w:val="24"/>
      <w:lang w:val="en-US" w:eastAsia="en-US"/>
    </w:rPr>
  </w:style>
  <w:style w:type="character" w:customStyle="1" w:styleId="ZkladntextChar1">
    <w:name w:val="Základní text Char1"/>
    <w:basedOn w:val="Standardnpsmoodstavce"/>
    <w:uiPriority w:val="99"/>
    <w:semiHidden/>
    <w:rsid w:val="0053707C"/>
    <w:rPr>
      <w:rFonts w:ascii="Times New Roman" w:eastAsia="Times New Roman" w:hAnsi="Times New Roman" w:cs="Times New Roman"/>
      <w:sz w:val="20"/>
      <w:szCs w:val="20"/>
    </w:rPr>
  </w:style>
  <w:style w:type="character" w:customStyle="1" w:styleId="FormtovanvHTMLChar">
    <w:name w:val="Formátovaný v HTML Char"/>
    <w:basedOn w:val="Standardnpsmoodstavce"/>
    <w:link w:val="FormtovanvHTML"/>
    <w:uiPriority w:val="99"/>
    <w:rsid w:val="0053707C"/>
    <w:rPr>
      <w:rFonts w:ascii="Courier New" w:eastAsia="Times New Roman" w:hAnsi="Courier New" w:cs="Courier New"/>
      <w:sz w:val="20"/>
      <w:szCs w:val="20"/>
    </w:rPr>
  </w:style>
  <w:style w:type="paragraph" w:styleId="FormtovanvHTML">
    <w:name w:val="HTML Preformatted"/>
    <w:basedOn w:val="Normln"/>
    <w:link w:val="FormtovanvHTMLChar"/>
    <w:uiPriority w:val="99"/>
    <w:rsid w:val="00537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1">
    <w:name w:val="Formátovaný v HTML Char1"/>
    <w:basedOn w:val="Standardnpsmoodstavce"/>
    <w:uiPriority w:val="99"/>
    <w:semiHidden/>
    <w:rsid w:val="0053707C"/>
    <w:rPr>
      <w:rFonts w:ascii="Consolas" w:eastAsia="Times New Roman" w:hAnsi="Consolas" w:cs="Consolas"/>
      <w:sz w:val="20"/>
      <w:szCs w:val="20"/>
    </w:rPr>
  </w:style>
  <w:style w:type="character" w:customStyle="1" w:styleId="ProsttextChar">
    <w:name w:val="Prostý text Char"/>
    <w:basedOn w:val="Standardnpsmoodstavce"/>
    <w:link w:val="Prosttext"/>
    <w:uiPriority w:val="99"/>
    <w:semiHidden/>
    <w:rsid w:val="0053707C"/>
    <w:rPr>
      <w:rFonts w:eastAsiaTheme="minorHAnsi" w:cstheme="minorBidi"/>
      <w:szCs w:val="21"/>
      <w:lang w:eastAsia="en-US"/>
    </w:rPr>
  </w:style>
  <w:style w:type="paragraph" w:styleId="Prosttext">
    <w:name w:val="Plain Text"/>
    <w:basedOn w:val="Normln"/>
    <w:link w:val="ProsttextChar"/>
    <w:uiPriority w:val="99"/>
    <w:semiHidden/>
    <w:unhideWhenUsed/>
    <w:rsid w:val="0053707C"/>
    <w:rPr>
      <w:rFonts w:ascii="Calibri" w:eastAsiaTheme="minorHAnsi" w:hAnsi="Calibri" w:cstheme="minorBidi"/>
      <w:sz w:val="22"/>
      <w:szCs w:val="21"/>
      <w:lang w:eastAsia="en-US"/>
    </w:rPr>
  </w:style>
  <w:style w:type="character" w:customStyle="1" w:styleId="ProsttextChar1">
    <w:name w:val="Prostý text Char1"/>
    <w:basedOn w:val="Standardnpsmoodstavce"/>
    <w:uiPriority w:val="99"/>
    <w:semiHidden/>
    <w:rsid w:val="0053707C"/>
    <w:rPr>
      <w:rFonts w:ascii="Consolas" w:eastAsia="Times New Roman" w:hAnsi="Consolas" w:cs="Consolas"/>
      <w:sz w:val="21"/>
      <w:szCs w:val="21"/>
    </w:rPr>
  </w:style>
  <w:style w:type="paragraph" w:customStyle="1" w:styleId="pptext">
    <w:name w:val="pp text"/>
    <w:basedOn w:val="Normln"/>
    <w:link w:val="pptextChar"/>
    <w:qFormat/>
    <w:rsid w:val="0053707C"/>
    <w:pPr>
      <w:spacing w:before="120" w:after="120" w:line="320" w:lineRule="atLeast"/>
      <w:ind w:firstLine="284"/>
      <w:jc w:val="both"/>
    </w:pPr>
    <w:rPr>
      <w:kern w:val="22"/>
      <w:sz w:val="28"/>
      <w:szCs w:val="28"/>
    </w:rPr>
  </w:style>
  <w:style w:type="character" w:customStyle="1" w:styleId="pptextChar">
    <w:name w:val="pp text Char"/>
    <w:link w:val="pptext"/>
    <w:rsid w:val="0053707C"/>
    <w:rPr>
      <w:rFonts w:ascii="Times New Roman" w:eastAsia="Times New Roman" w:hAnsi="Times New Roman" w:cs="Times New Roman"/>
      <w:kern w:val="22"/>
      <w:sz w:val="28"/>
      <w:szCs w:val="28"/>
    </w:rPr>
  </w:style>
  <w:style w:type="paragraph" w:customStyle="1" w:styleId="TableParagraph">
    <w:name w:val="Table Paragraph"/>
    <w:basedOn w:val="Normln"/>
    <w:uiPriority w:val="1"/>
    <w:qFormat/>
    <w:rsid w:val="0053707C"/>
    <w:pPr>
      <w:widowControl w:val="0"/>
      <w:autoSpaceDE w:val="0"/>
      <w:autoSpaceDN w:val="0"/>
      <w:spacing w:line="210" w:lineRule="exact"/>
      <w:ind w:left="71"/>
    </w:pPr>
    <w:rPr>
      <w:sz w:val="22"/>
      <w:szCs w:val="22"/>
      <w:lang w:bidi="cs-CZ"/>
    </w:rPr>
  </w:style>
  <w:style w:type="character" w:customStyle="1" w:styleId="apple-converted-space">
    <w:name w:val="apple-converted-space"/>
    <w:rsid w:val="0053707C"/>
  </w:style>
  <w:style w:type="character" w:customStyle="1" w:styleId="hithilite">
    <w:name w:val="hithilite"/>
    <w:uiPriority w:val="99"/>
    <w:rsid w:val="0053707C"/>
  </w:style>
  <w:style w:type="character" w:customStyle="1" w:styleId="databold">
    <w:name w:val="data_bold"/>
    <w:rsid w:val="0053707C"/>
  </w:style>
  <w:style w:type="character" w:customStyle="1" w:styleId="label">
    <w:name w:val="label"/>
    <w:rsid w:val="0053707C"/>
  </w:style>
  <w:style w:type="character" w:customStyle="1" w:styleId="hlfld-title">
    <w:name w:val="hlfld-title"/>
    <w:rsid w:val="0053707C"/>
  </w:style>
  <w:style w:type="character" w:customStyle="1" w:styleId="citationvolume">
    <w:name w:val="citation_volume"/>
    <w:rsid w:val="0053707C"/>
  </w:style>
  <w:style w:type="character" w:customStyle="1" w:styleId="highlight">
    <w:name w:val="highlight"/>
    <w:rsid w:val="0053707C"/>
  </w:style>
  <w:style w:type="character" w:customStyle="1" w:styleId="maintitle">
    <w:name w:val="maintitle"/>
    <w:rsid w:val="0053707C"/>
  </w:style>
  <w:style w:type="character" w:customStyle="1" w:styleId="paddingr15">
    <w:name w:val="paddingr15"/>
    <w:basedOn w:val="Standardnpsmoodstavce"/>
    <w:rsid w:val="0053707C"/>
  </w:style>
  <w:style w:type="character" w:customStyle="1" w:styleId="xa-size-base">
    <w:name w:val="x_a-size-base"/>
    <w:basedOn w:val="Standardnpsmoodstavce"/>
    <w:rsid w:val="0053707C"/>
  </w:style>
  <w:style w:type="paragraph" w:customStyle="1" w:styleId="Publikace">
    <w:name w:val="Publikace"/>
    <w:basedOn w:val="Normln"/>
    <w:rsid w:val="0053707C"/>
    <w:pPr>
      <w:numPr>
        <w:numId w:val="40"/>
      </w:numPr>
      <w:suppressAutoHyphens/>
      <w:spacing w:before="120"/>
      <w:jc w:val="both"/>
    </w:pPr>
    <w:rPr>
      <w:rFonts w:ascii="Tahoma" w:hAnsi="Tahoma"/>
      <w:bCs/>
      <w:noProof/>
      <w:szCs w:val="24"/>
    </w:rPr>
  </w:style>
  <w:style w:type="paragraph" w:customStyle="1" w:styleId="xmsonormal">
    <w:name w:val="x_msonormal"/>
    <w:basedOn w:val="Normln"/>
    <w:rsid w:val="0053707C"/>
    <w:pPr>
      <w:spacing w:before="100" w:beforeAutospacing="1" w:after="100" w:afterAutospacing="1"/>
    </w:pPr>
    <w:rPr>
      <w:sz w:val="24"/>
      <w:szCs w:val="24"/>
    </w:rPr>
  </w:style>
  <w:style w:type="character" w:customStyle="1" w:styleId="xmsohyperlink">
    <w:name w:val="x_msohyperlink"/>
    <w:basedOn w:val="Standardnpsmoodstavce"/>
    <w:rsid w:val="0053707C"/>
  </w:style>
  <w:style w:type="character" w:styleId="Sledovanodkaz">
    <w:name w:val="FollowedHyperlink"/>
    <w:basedOn w:val="Standardnpsmoodstavce"/>
    <w:uiPriority w:val="99"/>
    <w:semiHidden/>
    <w:unhideWhenUsed/>
    <w:rsid w:val="00040F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1"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5370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semiHidden/>
    <w:unhideWhenUsed/>
    <w:qFormat/>
    <w:locked/>
    <w:rsid w:val="0053707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semiHidden/>
    <w:unhideWhenUsed/>
    <w:qFormat/>
    <w:locked/>
    <w:rsid w:val="0053707C"/>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3707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semiHidden/>
    <w:rsid w:val="0053707C"/>
    <w:rPr>
      <w:rFonts w:asciiTheme="majorHAnsi" w:eastAsiaTheme="majorEastAsia" w:hAnsiTheme="majorHAnsi" w:cstheme="majorBidi"/>
      <w:b/>
      <w:bCs/>
      <w:color w:val="4F81BD" w:themeColor="accent1"/>
      <w:sz w:val="26"/>
      <w:szCs w:val="26"/>
    </w:rPr>
  </w:style>
  <w:style w:type="character" w:customStyle="1" w:styleId="Nadpis4Char">
    <w:name w:val="Nadpis 4 Char"/>
    <w:basedOn w:val="Standardnpsmoodstavce"/>
    <w:link w:val="Nadpis4"/>
    <w:semiHidden/>
    <w:rsid w:val="0053707C"/>
    <w:rPr>
      <w:rFonts w:asciiTheme="majorHAnsi" w:eastAsiaTheme="majorEastAsia" w:hAnsiTheme="majorHAnsi" w:cstheme="majorBidi"/>
      <w:b/>
      <w:bCs/>
      <w:i/>
      <w:iCs/>
      <w:color w:val="4F81BD" w:themeColor="accent1"/>
      <w:sz w:val="20"/>
      <w:szCs w:val="20"/>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character" w:styleId="Odkaznakoment">
    <w:name w:val="annotation reference"/>
    <w:basedOn w:val="Standardnpsmoodstavce"/>
    <w:uiPriority w:val="99"/>
    <w:unhideWhenUsed/>
    <w:rsid w:val="000013B4"/>
    <w:rPr>
      <w:sz w:val="16"/>
      <w:szCs w:val="16"/>
    </w:rPr>
  </w:style>
  <w:style w:type="paragraph" w:styleId="Textkomente">
    <w:name w:val="annotation text"/>
    <w:basedOn w:val="Normln"/>
    <w:link w:val="TextkomenteChar"/>
    <w:unhideWhenUsed/>
    <w:rsid w:val="000013B4"/>
  </w:style>
  <w:style w:type="character" w:customStyle="1" w:styleId="TextkomenteChar">
    <w:name w:val="Text komentáře Char"/>
    <w:basedOn w:val="Standardnpsmoodstavce"/>
    <w:link w:val="Textkomente"/>
    <w:rsid w:val="000013B4"/>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0013B4"/>
    <w:rPr>
      <w:b/>
      <w:bCs/>
    </w:rPr>
  </w:style>
  <w:style w:type="character" w:customStyle="1" w:styleId="PedmtkomenteChar">
    <w:name w:val="Předmět komentáře Char"/>
    <w:basedOn w:val="TextkomenteChar"/>
    <w:link w:val="Pedmtkomente"/>
    <w:uiPriority w:val="99"/>
    <w:semiHidden/>
    <w:rsid w:val="000013B4"/>
    <w:rPr>
      <w:rFonts w:ascii="Times New Roman" w:eastAsia="Times New Roman" w:hAnsi="Times New Roman" w:cs="Times New Roman"/>
      <w:b/>
      <w:bCs/>
      <w:sz w:val="20"/>
      <w:szCs w:val="20"/>
    </w:rPr>
  </w:style>
  <w:style w:type="character" w:styleId="Hypertextovodkaz">
    <w:name w:val="Hyperlink"/>
    <w:basedOn w:val="Standardnpsmoodstavce"/>
    <w:uiPriority w:val="99"/>
    <w:unhideWhenUsed/>
    <w:rsid w:val="008013FD"/>
    <w:rPr>
      <w:color w:val="0000FF" w:themeColor="hyperlink"/>
      <w:u w:val="single"/>
    </w:rPr>
  </w:style>
  <w:style w:type="paragraph" w:styleId="Revize">
    <w:name w:val="Revision"/>
    <w:hidden/>
    <w:uiPriority w:val="99"/>
    <w:semiHidden/>
    <w:rsid w:val="00962788"/>
    <w:rPr>
      <w:rFonts w:ascii="Times New Roman" w:eastAsia="Times New Roman" w:hAnsi="Times New Roman" w:cs="Times New Roman"/>
      <w:sz w:val="20"/>
      <w:szCs w:val="20"/>
    </w:rPr>
  </w:style>
  <w:style w:type="paragraph" w:styleId="Odstavecseseznamem">
    <w:name w:val="List Paragraph"/>
    <w:basedOn w:val="Normln"/>
    <w:uiPriority w:val="34"/>
    <w:qFormat/>
    <w:rsid w:val="0053707C"/>
    <w:pPr>
      <w:ind w:left="720"/>
      <w:contextualSpacing/>
    </w:pPr>
  </w:style>
  <w:style w:type="paragraph" w:customStyle="1" w:styleId="Default">
    <w:name w:val="Default"/>
    <w:rsid w:val="0053707C"/>
    <w:pPr>
      <w:autoSpaceDE w:val="0"/>
      <w:autoSpaceDN w:val="0"/>
      <w:adjustRightInd w:val="0"/>
    </w:pPr>
    <w:rPr>
      <w:rFonts w:ascii="Times New Roman" w:hAnsi="Times New Roman" w:cs="Times New Roman"/>
      <w:color w:val="000000"/>
      <w:sz w:val="24"/>
      <w:szCs w:val="24"/>
    </w:rPr>
  </w:style>
  <w:style w:type="character" w:customStyle="1" w:styleId="inline">
    <w:name w:val="inline"/>
    <w:rsid w:val="0053707C"/>
  </w:style>
  <w:style w:type="paragraph" w:styleId="Normlnweb">
    <w:name w:val="Normal (Web)"/>
    <w:basedOn w:val="Normln"/>
    <w:uiPriority w:val="99"/>
    <w:unhideWhenUsed/>
    <w:rsid w:val="0053707C"/>
    <w:pPr>
      <w:spacing w:before="100" w:beforeAutospacing="1" w:after="100" w:afterAutospacing="1"/>
    </w:pPr>
    <w:rPr>
      <w:sz w:val="24"/>
      <w:szCs w:val="24"/>
    </w:rPr>
  </w:style>
  <w:style w:type="character" w:styleId="Siln">
    <w:name w:val="Strong"/>
    <w:basedOn w:val="Standardnpsmoodstavce"/>
    <w:uiPriority w:val="22"/>
    <w:qFormat/>
    <w:locked/>
    <w:rsid w:val="0053707C"/>
    <w:rPr>
      <w:b/>
      <w:bCs/>
    </w:rPr>
  </w:style>
  <w:style w:type="character" w:customStyle="1" w:styleId="pissn">
    <w:name w:val="pissn"/>
    <w:basedOn w:val="Standardnpsmoodstavce"/>
    <w:rsid w:val="0053707C"/>
  </w:style>
  <w:style w:type="paragraph" w:customStyle="1" w:styleId="western">
    <w:name w:val="western"/>
    <w:basedOn w:val="Normln"/>
    <w:rsid w:val="0053707C"/>
    <w:pPr>
      <w:spacing w:before="100" w:beforeAutospacing="1" w:after="144" w:line="288" w:lineRule="auto"/>
    </w:pPr>
  </w:style>
  <w:style w:type="paragraph" w:customStyle="1" w:styleId="Cislovani">
    <w:name w:val="Cislovani"/>
    <w:basedOn w:val="Normln"/>
    <w:link w:val="CislovaniChar"/>
    <w:uiPriority w:val="99"/>
    <w:qFormat/>
    <w:rsid w:val="0053707C"/>
    <w:pPr>
      <w:numPr>
        <w:numId w:val="1"/>
      </w:numPr>
    </w:pPr>
    <w:rPr>
      <w:rFonts w:ascii="Calibri" w:eastAsia="Calibri" w:hAnsi="Calibri"/>
    </w:rPr>
  </w:style>
  <w:style w:type="character" w:customStyle="1" w:styleId="CislovaniChar">
    <w:name w:val="Cislovani Char"/>
    <w:link w:val="Cislovani"/>
    <w:uiPriority w:val="99"/>
    <w:locked/>
    <w:rsid w:val="0053707C"/>
    <w:rPr>
      <w:rFonts w:cs="Times New Roman"/>
      <w:sz w:val="20"/>
      <w:szCs w:val="20"/>
    </w:rPr>
  </w:style>
  <w:style w:type="character" w:customStyle="1" w:styleId="ZkladntextChar">
    <w:name w:val="Základní text Char"/>
    <w:basedOn w:val="Standardnpsmoodstavce"/>
    <w:link w:val="Zkladntext"/>
    <w:uiPriority w:val="1"/>
    <w:rsid w:val="0053707C"/>
    <w:rPr>
      <w:rFonts w:ascii="Times New Roman" w:eastAsia="Times New Roman" w:hAnsi="Times New Roman" w:cs="Times New Roman"/>
      <w:sz w:val="24"/>
      <w:szCs w:val="24"/>
      <w:lang w:val="en-US" w:eastAsia="en-US"/>
    </w:rPr>
  </w:style>
  <w:style w:type="paragraph" w:styleId="Zkladntext">
    <w:name w:val="Body Text"/>
    <w:basedOn w:val="Normln"/>
    <w:link w:val="ZkladntextChar"/>
    <w:uiPriority w:val="1"/>
    <w:unhideWhenUsed/>
    <w:qFormat/>
    <w:rsid w:val="0053707C"/>
    <w:pPr>
      <w:widowControl w:val="0"/>
      <w:ind w:left="118"/>
      <w:jc w:val="both"/>
    </w:pPr>
    <w:rPr>
      <w:sz w:val="24"/>
      <w:szCs w:val="24"/>
      <w:lang w:val="en-US" w:eastAsia="en-US"/>
    </w:rPr>
  </w:style>
  <w:style w:type="character" w:customStyle="1" w:styleId="ZkladntextChar1">
    <w:name w:val="Základní text Char1"/>
    <w:basedOn w:val="Standardnpsmoodstavce"/>
    <w:uiPriority w:val="99"/>
    <w:semiHidden/>
    <w:rsid w:val="0053707C"/>
    <w:rPr>
      <w:rFonts w:ascii="Times New Roman" w:eastAsia="Times New Roman" w:hAnsi="Times New Roman" w:cs="Times New Roman"/>
      <w:sz w:val="20"/>
      <w:szCs w:val="20"/>
    </w:rPr>
  </w:style>
  <w:style w:type="character" w:customStyle="1" w:styleId="FormtovanvHTMLChar">
    <w:name w:val="Formátovaný v HTML Char"/>
    <w:basedOn w:val="Standardnpsmoodstavce"/>
    <w:link w:val="FormtovanvHTML"/>
    <w:uiPriority w:val="99"/>
    <w:rsid w:val="0053707C"/>
    <w:rPr>
      <w:rFonts w:ascii="Courier New" w:eastAsia="Times New Roman" w:hAnsi="Courier New" w:cs="Courier New"/>
      <w:sz w:val="20"/>
      <w:szCs w:val="20"/>
    </w:rPr>
  </w:style>
  <w:style w:type="paragraph" w:styleId="FormtovanvHTML">
    <w:name w:val="HTML Preformatted"/>
    <w:basedOn w:val="Normln"/>
    <w:link w:val="FormtovanvHTMLChar"/>
    <w:uiPriority w:val="99"/>
    <w:rsid w:val="00537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1">
    <w:name w:val="Formátovaný v HTML Char1"/>
    <w:basedOn w:val="Standardnpsmoodstavce"/>
    <w:uiPriority w:val="99"/>
    <w:semiHidden/>
    <w:rsid w:val="0053707C"/>
    <w:rPr>
      <w:rFonts w:ascii="Consolas" w:eastAsia="Times New Roman" w:hAnsi="Consolas" w:cs="Consolas"/>
      <w:sz w:val="20"/>
      <w:szCs w:val="20"/>
    </w:rPr>
  </w:style>
  <w:style w:type="character" w:customStyle="1" w:styleId="ProsttextChar">
    <w:name w:val="Prostý text Char"/>
    <w:basedOn w:val="Standardnpsmoodstavce"/>
    <w:link w:val="Prosttext"/>
    <w:uiPriority w:val="99"/>
    <w:semiHidden/>
    <w:rsid w:val="0053707C"/>
    <w:rPr>
      <w:rFonts w:eastAsiaTheme="minorHAnsi" w:cstheme="minorBidi"/>
      <w:szCs w:val="21"/>
      <w:lang w:eastAsia="en-US"/>
    </w:rPr>
  </w:style>
  <w:style w:type="paragraph" w:styleId="Prosttext">
    <w:name w:val="Plain Text"/>
    <w:basedOn w:val="Normln"/>
    <w:link w:val="ProsttextChar"/>
    <w:uiPriority w:val="99"/>
    <w:semiHidden/>
    <w:unhideWhenUsed/>
    <w:rsid w:val="0053707C"/>
    <w:rPr>
      <w:rFonts w:ascii="Calibri" w:eastAsiaTheme="minorHAnsi" w:hAnsi="Calibri" w:cstheme="minorBidi"/>
      <w:sz w:val="22"/>
      <w:szCs w:val="21"/>
      <w:lang w:eastAsia="en-US"/>
    </w:rPr>
  </w:style>
  <w:style w:type="character" w:customStyle="1" w:styleId="ProsttextChar1">
    <w:name w:val="Prostý text Char1"/>
    <w:basedOn w:val="Standardnpsmoodstavce"/>
    <w:uiPriority w:val="99"/>
    <w:semiHidden/>
    <w:rsid w:val="0053707C"/>
    <w:rPr>
      <w:rFonts w:ascii="Consolas" w:eastAsia="Times New Roman" w:hAnsi="Consolas" w:cs="Consolas"/>
      <w:sz w:val="21"/>
      <w:szCs w:val="21"/>
    </w:rPr>
  </w:style>
  <w:style w:type="paragraph" w:customStyle="1" w:styleId="pptext">
    <w:name w:val="pp text"/>
    <w:basedOn w:val="Normln"/>
    <w:link w:val="pptextChar"/>
    <w:qFormat/>
    <w:rsid w:val="0053707C"/>
    <w:pPr>
      <w:spacing w:before="120" w:after="120" w:line="320" w:lineRule="atLeast"/>
      <w:ind w:firstLine="284"/>
      <w:jc w:val="both"/>
    </w:pPr>
    <w:rPr>
      <w:kern w:val="22"/>
      <w:sz w:val="28"/>
      <w:szCs w:val="28"/>
    </w:rPr>
  </w:style>
  <w:style w:type="character" w:customStyle="1" w:styleId="pptextChar">
    <w:name w:val="pp text Char"/>
    <w:link w:val="pptext"/>
    <w:rsid w:val="0053707C"/>
    <w:rPr>
      <w:rFonts w:ascii="Times New Roman" w:eastAsia="Times New Roman" w:hAnsi="Times New Roman" w:cs="Times New Roman"/>
      <w:kern w:val="22"/>
      <w:sz w:val="28"/>
      <w:szCs w:val="28"/>
    </w:rPr>
  </w:style>
  <w:style w:type="paragraph" w:customStyle="1" w:styleId="TableParagraph">
    <w:name w:val="Table Paragraph"/>
    <w:basedOn w:val="Normln"/>
    <w:uiPriority w:val="1"/>
    <w:qFormat/>
    <w:rsid w:val="0053707C"/>
    <w:pPr>
      <w:widowControl w:val="0"/>
      <w:autoSpaceDE w:val="0"/>
      <w:autoSpaceDN w:val="0"/>
      <w:spacing w:line="210" w:lineRule="exact"/>
      <w:ind w:left="71"/>
    </w:pPr>
    <w:rPr>
      <w:sz w:val="22"/>
      <w:szCs w:val="22"/>
      <w:lang w:bidi="cs-CZ"/>
    </w:rPr>
  </w:style>
  <w:style w:type="character" w:customStyle="1" w:styleId="apple-converted-space">
    <w:name w:val="apple-converted-space"/>
    <w:rsid w:val="0053707C"/>
  </w:style>
  <w:style w:type="character" w:customStyle="1" w:styleId="hithilite">
    <w:name w:val="hithilite"/>
    <w:uiPriority w:val="99"/>
    <w:rsid w:val="0053707C"/>
  </w:style>
  <w:style w:type="character" w:customStyle="1" w:styleId="databold">
    <w:name w:val="data_bold"/>
    <w:rsid w:val="0053707C"/>
  </w:style>
  <w:style w:type="character" w:customStyle="1" w:styleId="label">
    <w:name w:val="label"/>
    <w:rsid w:val="0053707C"/>
  </w:style>
  <w:style w:type="character" w:customStyle="1" w:styleId="hlfld-title">
    <w:name w:val="hlfld-title"/>
    <w:rsid w:val="0053707C"/>
  </w:style>
  <w:style w:type="character" w:customStyle="1" w:styleId="citationvolume">
    <w:name w:val="citation_volume"/>
    <w:rsid w:val="0053707C"/>
  </w:style>
  <w:style w:type="character" w:customStyle="1" w:styleId="highlight">
    <w:name w:val="highlight"/>
    <w:rsid w:val="0053707C"/>
  </w:style>
  <w:style w:type="character" w:customStyle="1" w:styleId="maintitle">
    <w:name w:val="maintitle"/>
    <w:rsid w:val="0053707C"/>
  </w:style>
  <w:style w:type="character" w:customStyle="1" w:styleId="paddingr15">
    <w:name w:val="paddingr15"/>
    <w:basedOn w:val="Standardnpsmoodstavce"/>
    <w:rsid w:val="0053707C"/>
  </w:style>
  <w:style w:type="character" w:customStyle="1" w:styleId="xa-size-base">
    <w:name w:val="x_a-size-base"/>
    <w:basedOn w:val="Standardnpsmoodstavce"/>
    <w:rsid w:val="0053707C"/>
  </w:style>
  <w:style w:type="paragraph" w:customStyle="1" w:styleId="Publikace">
    <w:name w:val="Publikace"/>
    <w:basedOn w:val="Normln"/>
    <w:rsid w:val="0053707C"/>
    <w:pPr>
      <w:numPr>
        <w:numId w:val="40"/>
      </w:numPr>
      <w:suppressAutoHyphens/>
      <w:spacing w:before="120"/>
      <w:jc w:val="both"/>
    </w:pPr>
    <w:rPr>
      <w:rFonts w:ascii="Tahoma" w:hAnsi="Tahoma"/>
      <w:bCs/>
      <w:noProof/>
      <w:szCs w:val="24"/>
    </w:rPr>
  </w:style>
  <w:style w:type="paragraph" w:customStyle="1" w:styleId="xmsonormal">
    <w:name w:val="x_msonormal"/>
    <w:basedOn w:val="Normln"/>
    <w:rsid w:val="0053707C"/>
    <w:pPr>
      <w:spacing w:before="100" w:beforeAutospacing="1" w:after="100" w:afterAutospacing="1"/>
    </w:pPr>
    <w:rPr>
      <w:sz w:val="24"/>
      <w:szCs w:val="24"/>
    </w:rPr>
  </w:style>
  <w:style w:type="character" w:customStyle="1" w:styleId="xmsohyperlink">
    <w:name w:val="x_msohyperlink"/>
    <w:basedOn w:val="Standardnpsmoodstavce"/>
    <w:rsid w:val="0053707C"/>
  </w:style>
  <w:style w:type="character" w:styleId="Sledovanodkaz">
    <w:name w:val="FollowedHyperlink"/>
    <w:basedOn w:val="Standardnpsmoodstavce"/>
    <w:uiPriority w:val="99"/>
    <w:semiHidden/>
    <w:unhideWhenUsed/>
    <w:rsid w:val="00040F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food/safety/general_food_law_en" TargetMode="External"/><Relationship Id="rId18" Type="http://schemas.openxmlformats.org/officeDocument/2006/relationships/hyperlink" Target="http://search.ebscohost.com/login.aspx?direct=true&amp;scope=site&amp;db=nlebk&amp;db=nlabk&amp;AN=631613" TargetMode="External"/><Relationship Id="rId26" Type="http://schemas.openxmlformats.org/officeDocument/2006/relationships/hyperlink" Target="http://portal.k.utb.cz/databases/alphabetical/" TargetMode="External"/><Relationship Id="rId3" Type="http://schemas.openxmlformats.org/officeDocument/2006/relationships/styles" Target="styles.xml"/><Relationship Id="rId21" Type="http://schemas.openxmlformats.org/officeDocument/2006/relationships/hyperlink" Target="http://www.intechopen.com/books/topics-on-drug-metabolism/phase-ii-drug-metabolism" TargetMode="External"/><Relationship Id="rId7" Type="http://schemas.openxmlformats.org/officeDocument/2006/relationships/footnotes" Target="footnotes.xml"/><Relationship Id="rId12" Type="http://schemas.openxmlformats.org/officeDocument/2006/relationships/hyperlink" Target="https://echa.europa.eu/" TargetMode="External"/><Relationship Id="rId17" Type="http://schemas.openxmlformats.org/officeDocument/2006/relationships/hyperlink" Target="https://www.taylorfrancis.com/books/9781439860458" TargetMode="External"/><Relationship Id="rId25" Type="http://schemas.openxmlformats.org/officeDocument/2006/relationships/hyperlink" Target="http://portal.k.utb.cz"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fssc22000.com" TargetMode="External"/><Relationship Id="rId20" Type="http://schemas.openxmlformats.org/officeDocument/2006/relationships/hyperlink" Target="http://apps.webofknowledge.com/OneClickSearch.do?product=UA&amp;search_mode=OneClickSearch&amp;SID=N2vDAnHewEhmuVBXfpy&amp;field=AU&amp;value=Ingr,%20M&amp;ut=8163674&amp;pos=%7B2%7D&amp;excludeEventConfig=ExcludeIfFromFullRecPage"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homepage.html" TargetMode="External"/><Relationship Id="rId24" Type="http://schemas.openxmlformats.org/officeDocument/2006/relationships/hyperlink" Target="http://publikace.k.utb.cz"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fao.org/fao-who-codexalimentarius/en/" TargetMode="External"/><Relationship Id="rId23" Type="http://schemas.openxmlformats.org/officeDocument/2006/relationships/hyperlink" Target="http://digilib.k.utb.cz" TargetMode="External"/><Relationship Id="rId28" Type="http://schemas.openxmlformats.org/officeDocument/2006/relationships/footer" Target="footer1.xml"/><Relationship Id="rId10" Type="http://schemas.openxmlformats.org/officeDocument/2006/relationships/hyperlink" Target="http://marc.crcnetbase.com/isbn/9781439860458" TargetMode="External"/><Relationship Id="rId19" Type="http://schemas.openxmlformats.org/officeDocument/2006/relationships/hyperlink" Target="http://hdl.handle.net/10563/26214"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ciencedirect.com/science/referenceworks/9780080885049" TargetMode="External"/><Relationship Id="rId14" Type="http://schemas.openxmlformats.org/officeDocument/2006/relationships/hyperlink" Target="https://www.fda.gov/default.htm" TargetMode="External"/><Relationship Id="rId22" Type="http://schemas.openxmlformats.org/officeDocument/2006/relationships/hyperlink" Target="https://stag.utb.cz/portal/" TargetMode="External"/><Relationship Id="rId27" Type="http://schemas.openxmlformats.org/officeDocument/2006/relationships/header" Target="header1.xm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7D602-70E1-4751-AA06-19B9C2956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72</Pages>
  <Words>27629</Words>
  <Characters>163015</Characters>
  <Application>Microsoft Office Word</Application>
  <DocSecurity>0</DocSecurity>
  <Lines>1358</Lines>
  <Paragraphs>380</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190264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Frantisek Bunka</dc:creator>
  <cp:lastModifiedBy>Frantisek Bunka</cp:lastModifiedBy>
  <cp:revision>4</cp:revision>
  <cp:lastPrinted>2018-01-23T13:14:00Z</cp:lastPrinted>
  <dcterms:created xsi:type="dcterms:W3CDTF">2018-05-31T05:58:00Z</dcterms:created>
  <dcterms:modified xsi:type="dcterms:W3CDTF">2018-05-31T16:10:00Z</dcterms:modified>
</cp:coreProperties>
</file>